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4C888" w14:textId="77777777" w:rsidR="00804791" w:rsidRDefault="00804791">
      <w:pPr>
        <w:rPr>
          <w:rFonts w:ascii="Times New Roman" w:hAnsi="Times New Roman"/>
          <w:sz w:val="20"/>
          <w:rPrChange w:id="11" w:author="Author" w:date="2015-07-30T15:37:00Z">
            <w:rPr>
              <w:rFonts w:ascii="Times New Roman" w:hAnsi="Times New Roman"/>
              <w:b/>
              <w:sz w:val="20"/>
              <w:u w:val="single"/>
            </w:rPr>
          </w:rPrChange>
        </w:rPr>
      </w:pPr>
    </w:p>
    <w:p w14:paraId="1F6DF348" w14:textId="77777777" w:rsidR="00804791" w:rsidRDefault="00804791">
      <w:pPr>
        <w:rPr>
          <w:rFonts w:ascii="Times New Roman" w:hAnsi="Times New Roman"/>
          <w:sz w:val="20"/>
          <w:rPrChange w:id="12" w:author="Author" w:date="2015-07-30T15:37:00Z">
            <w:rPr>
              <w:rFonts w:ascii="Times New Roman" w:hAnsi="Times New Roman"/>
              <w:b/>
              <w:sz w:val="20"/>
              <w:u w:val="single"/>
            </w:rPr>
          </w:rPrChange>
        </w:rPr>
      </w:pPr>
    </w:p>
    <w:p w14:paraId="581ADDF5" w14:textId="77777777" w:rsidR="00804791" w:rsidRDefault="00804791">
      <w:pPr>
        <w:rPr>
          <w:rFonts w:ascii="Times New Roman" w:hAnsi="Times New Roman"/>
          <w:sz w:val="20"/>
          <w:rPrChange w:id="13" w:author="Author" w:date="2015-07-30T15:37:00Z">
            <w:rPr>
              <w:rFonts w:ascii="Times New Roman" w:hAnsi="Times New Roman"/>
              <w:b/>
              <w:sz w:val="20"/>
              <w:u w:val="single"/>
            </w:rPr>
          </w:rPrChange>
        </w:rPr>
      </w:pPr>
    </w:p>
    <w:p w14:paraId="19C1E0D0" w14:textId="77777777" w:rsidR="00804791" w:rsidRDefault="00804791">
      <w:pPr>
        <w:rPr>
          <w:rFonts w:ascii="Times New Roman" w:hAnsi="Times New Roman"/>
          <w:sz w:val="20"/>
          <w:rPrChange w:id="14" w:author="Author" w:date="2015-07-30T15:37:00Z">
            <w:rPr>
              <w:rFonts w:ascii="Times New Roman" w:hAnsi="Times New Roman"/>
              <w:b/>
              <w:sz w:val="20"/>
              <w:u w:val="single"/>
            </w:rPr>
          </w:rPrChange>
        </w:rPr>
      </w:pPr>
    </w:p>
    <w:p w14:paraId="3DDA591D" w14:textId="77777777" w:rsidR="00804791" w:rsidRDefault="00804791">
      <w:pPr>
        <w:rPr>
          <w:rFonts w:ascii="Times New Roman" w:hAnsi="Times New Roman"/>
          <w:sz w:val="20"/>
          <w:rPrChange w:id="15" w:author="Author" w:date="2015-07-30T15:37:00Z">
            <w:rPr>
              <w:rFonts w:ascii="Times New Roman" w:hAnsi="Times New Roman"/>
              <w:b/>
              <w:sz w:val="20"/>
              <w:u w:val="single"/>
            </w:rPr>
          </w:rPrChange>
        </w:rPr>
      </w:pPr>
    </w:p>
    <w:p w14:paraId="7C99874C" w14:textId="77777777" w:rsidR="00804791" w:rsidRDefault="00804791">
      <w:pPr>
        <w:rPr>
          <w:ins w:id="16" w:author="Author" w:date="2015-07-30T15:37:00Z"/>
          <w:rFonts w:ascii="Times New Roman" w:eastAsia="Times New Roman" w:hAnsi="Times New Roman" w:cs="Times New Roman"/>
          <w:sz w:val="20"/>
          <w:szCs w:val="20"/>
        </w:rPr>
      </w:pPr>
    </w:p>
    <w:p w14:paraId="28E85FAE" w14:textId="77777777" w:rsidR="00804791" w:rsidRDefault="00804791">
      <w:pPr>
        <w:rPr>
          <w:ins w:id="17" w:author="Author" w:date="2015-07-30T15:37:00Z"/>
          <w:rFonts w:ascii="Times New Roman" w:eastAsia="Times New Roman" w:hAnsi="Times New Roman" w:cs="Times New Roman"/>
          <w:sz w:val="20"/>
          <w:szCs w:val="20"/>
        </w:rPr>
      </w:pPr>
    </w:p>
    <w:p w14:paraId="75AB4D6E" w14:textId="77777777" w:rsidR="00804791" w:rsidRDefault="00804791">
      <w:pPr>
        <w:spacing w:before="1"/>
        <w:rPr>
          <w:ins w:id="18" w:author="Author" w:date="2015-07-30T15:37:00Z"/>
          <w:rFonts w:ascii="Times New Roman" w:eastAsia="Times New Roman" w:hAnsi="Times New Roman" w:cs="Times New Roman"/>
          <w:sz w:val="27"/>
          <w:szCs w:val="27"/>
        </w:rPr>
      </w:pPr>
    </w:p>
    <w:p w14:paraId="47C67025" w14:textId="4E399CBC" w:rsidR="00804791" w:rsidRDefault="006514D0">
      <w:pPr>
        <w:spacing w:before="58"/>
        <w:ind w:left="110" w:right="112"/>
        <w:jc w:val="center"/>
        <w:rPr>
          <w:rFonts w:ascii="Times New Roman" w:hAnsi="Times New Roman"/>
          <w:sz w:val="32"/>
          <w:rPrChange w:id="19" w:author="Author" w:date="2015-07-30T15:37:00Z">
            <w:rPr>
              <w:rFonts w:ascii="Times New Roman" w:hAnsi="Times New Roman"/>
              <w:b/>
              <w:sz w:val="32"/>
              <w:u w:val="single"/>
            </w:rPr>
          </w:rPrChange>
        </w:rPr>
        <w:pPrChange w:id="20" w:author="Author" w:date="2015-07-30T15:37:00Z">
          <w:pPr>
            <w:jc w:val="center"/>
          </w:pPr>
        </w:pPrChange>
      </w:pPr>
      <w:r>
        <w:rPr>
          <w:rFonts w:ascii="Times New Roman"/>
          <w:b/>
          <w:sz w:val="32"/>
          <w:u w:val="thick" w:color="000000"/>
          <w:rPrChange w:id="21" w:author="Author" w:date="2015-07-30T15:37:00Z">
            <w:rPr>
              <w:rFonts w:ascii="Times New Roman" w:hAnsi="Times New Roman"/>
              <w:b/>
              <w:sz w:val="32"/>
              <w:u w:val="single"/>
            </w:rPr>
          </w:rPrChange>
        </w:rPr>
        <w:t>TRANSFORMING OUR</w:t>
      </w:r>
      <w:r>
        <w:rPr>
          <w:rFonts w:ascii="Times New Roman"/>
          <w:b/>
          <w:spacing w:val="-14"/>
          <w:sz w:val="32"/>
          <w:u w:val="thick" w:color="000000"/>
          <w:rPrChange w:id="22" w:author="Author" w:date="2015-07-30T15:37:00Z">
            <w:rPr>
              <w:rFonts w:ascii="Times New Roman" w:hAnsi="Times New Roman"/>
              <w:b/>
              <w:sz w:val="32"/>
              <w:u w:val="single"/>
            </w:rPr>
          </w:rPrChange>
        </w:rPr>
        <w:t xml:space="preserve"> </w:t>
      </w:r>
      <w:r>
        <w:rPr>
          <w:rFonts w:ascii="Times New Roman"/>
          <w:b/>
          <w:sz w:val="32"/>
          <w:u w:val="thick" w:color="000000"/>
          <w:rPrChange w:id="23" w:author="Author" w:date="2015-07-30T15:37:00Z">
            <w:rPr>
              <w:rFonts w:ascii="Times New Roman" w:hAnsi="Times New Roman"/>
              <w:b/>
              <w:sz w:val="32"/>
              <w:u w:val="single"/>
            </w:rPr>
          </w:rPrChange>
        </w:rPr>
        <w:t>WORLD:</w:t>
      </w:r>
      <w:del w:id="24" w:author="Author" w:date="2015-07-30T15:37:00Z">
        <w:r w:rsidR="00F3349C" w:rsidRPr="009718D1">
          <w:rPr>
            <w:rFonts w:ascii="Times New Roman" w:hAnsi="Times New Roman" w:cs="Times New Roman"/>
            <w:b/>
            <w:sz w:val="32"/>
            <w:szCs w:val="32"/>
            <w:u w:val="single"/>
          </w:rPr>
          <w:delText xml:space="preserve"> </w:delText>
        </w:r>
      </w:del>
    </w:p>
    <w:p w14:paraId="22C90699" w14:textId="77777777" w:rsidR="00804791" w:rsidRDefault="006514D0">
      <w:pPr>
        <w:spacing w:before="191"/>
        <w:ind w:left="108" w:right="114"/>
        <w:jc w:val="center"/>
        <w:rPr>
          <w:rFonts w:ascii="Times New Roman" w:hAnsi="Times New Roman"/>
          <w:sz w:val="32"/>
          <w:rPrChange w:id="25" w:author="Author" w:date="2015-07-30T15:37:00Z">
            <w:rPr>
              <w:rFonts w:ascii="Times New Roman" w:hAnsi="Times New Roman"/>
              <w:b/>
              <w:sz w:val="32"/>
              <w:u w:val="single"/>
            </w:rPr>
          </w:rPrChange>
        </w:rPr>
        <w:pPrChange w:id="26" w:author="Author" w:date="2015-07-30T15:37:00Z">
          <w:pPr>
            <w:jc w:val="center"/>
          </w:pPr>
        </w:pPrChange>
      </w:pPr>
      <w:r>
        <w:rPr>
          <w:rFonts w:ascii="Times New Roman"/>
          <w:b/>
          <w:sz w:val="32"/>
          <w:u w:val="thick" w:color="000000"/>
          <w:rPrChange w:id="27" w:author="Author" w:date="2015-07-30T15:37:00Z">
            <w:rPr>
              <w:rFonts w:ascii="Times New Roman" w:hAnsi="Times New Roman"/>
              <w:b/>
              <w:sz w:val="32"/>
              <w:u w:val="single"/>
            </w:rPr>
          </w:rPrChange>
        </w:rPr>
        <w:t>THE 2030 AGENDA FOR SUSTAINABLE</w:t>
      </w:r>
      <w:r>
        <w:rPr>
          <w:rFonts w:ascii="Times New Roman"/>
          <w:b/>
          <w:spacing w:val="-35"/>
          <w:sz w:val="32"/>
          <w:u w:val="thick" w:color="000000"/>
          <w:rPrChange w:id="28" w:author="Author" w:date="2015-07-30T15:37:00Z">
            <w:rPr>
              <w:rFonts w:ascii="Times New Roman" w:hAnsi="Times New Roman"/>
              <w:b/>
              <w:sz w:val="32"/>
              <w:u w:val="single"/>
            </w:rPr>
          </w:rPrChange>
        </w:rPr>
        <w:t xml:space="preserve"> </w:t>
      </w:r>
      <w:r>
        <w:rPr>
          <w:rFonts w:ascii="Times New Roman"/>
          <w:b/>
          <w:sz w:val="32"/>
          <w:u w:val="thick" w:color="000000"/>
          <w:rPrChange w:id="29" w:author="Author" w:date="2015-07-30T15:37:00Z">
            <w:rPr>
              <w:rFonts w:ascii="Times New Roman" w:hAnsi="Times New Roman"/>
              <w:b/>
              <w:sz w:val="32"/>
              <w:u w:val="single"/>
            </w:rPr>
          </w:rPrChange>
        </w:rPr>
        <w:t>DEVELOPMENT</w:t>
      </w:r>
    </w:p>
    <w:p w14:paraId="150ED62E" w14:textId="77777777" w:rsidR="00804791" w:rsidRDefault="00804791">
      <w:pPr>
        <w:rPr>
          <w:rFonts w:ascii="Times New Roman" w:hAnsi="Times New Roman"/>
          <w:b/>
          <w:sz w:val="20"/>
          <w:rPrChange w:id="30" w:author="Author" w:date="2015-07-30T15:37:00Z">
            <w:rPr>
              <w:rFonts w:ascii="Times New Roman" w:hAnsi="Times New Roman"/>
              <w:b/>
              <w:sz w:val="32"/>
              <w:u w:val="single"/>
            </w:rPr>
          </w:rPrChange>
        </w:rPr>
        <w:pPrChange w:id="31" w:author="Author" w:date="2015-07-30T15:37:00Z">
          <w:pPr>
            <w:jc w:val="center"/>
          </w:pPr>
        </w:pPrChange>
      </w:pPr>
      <w:bookmarkStart w:id="32" w:name="_GoBack"/>
      <w:bookmarkEnd w:id="32"/>
    </w:p>
    <w:p w14:paraId="753B57D5" w14:textId="77777777" w:rsidR="00804791" w:rsidRDefault="00804791">
      <w:pPr>
        <w:rPr>
          <w:rFonts w:ascii="Times New Roman" w:hAnsi="Times New Roman"/>
          <w:b/>
          <w:sz w:val="20"/>
          <w:rPrChange w:id="33" w:author="Author" w:date="2015-07-30T15:37:00Z">
            <w:rPr>
              <w:rFonts w:ascii="Times New Roman" w:hAnsi="Times New Roman"/>
              <w:b/>
              <w:sz w:val="32"/>
            </w:rPr>
          </w:rPrChange>
        </w:rPr>
        <w:pPrChange w:id="34" w:author="Author" w:date="2015-07-30T15:37:00Z">
          <w:pPr>
            <w:jc w:val="center"/>
          </w:pPr>
        </w:pPrChange>
      </w:pPr>
    </w:p>
    <w:p w14:paraId="00A57E45" w14:textId="77777777" w:rsidR="00804791" w:rsidRDefault="00804791">
      <w:pPr>
        <w:rPr>
          <w:ins w:id="35" w:author="Author" w:date="2015-07-30T15:37:00Z"/>
          <w:rFonts w:ascii="Times New Roman" w:eastAsia="Times New Roman" w:hAnsi="Times New Roman" w:cs="Times New Roman"/>
          <w:b/>
          <w:bCs/>
          <w:sz w:val="20"/>
          <w:szCs w:val="20"/>
        </w:rPr>
      </w:pPr>
    </w:p>
    <w:p w14:paraId="67E9C227" w14:textId="77777777" w:rsidR="00804791" w:rsidRDefault="00804791">
      <w:pPr>
        <w:rPr>
          <w:ins w:id="36" w:author="Author" w:date="2015-07-30T15:37:00Z"/>
          <w:rFonts w:ascii="Times New Roman" w:eastAsia="Times New Roman" w:hAnsi="Times New Roman" w:cs="Times New Roman"/>
          <w:b/>
          <w:bCs/>
          <w:sz w:val="20"/>
          <w:szCs w:val="20"/>
        </w:rPr>
      </w:pPr>
    </w:p>
    <w:p w14:paraId="0DCA4F01" w14:textId="77777777" w:rsidR="00804791" w:rsidRDefault="00804791">
      <w:pPr>
        <w:spacing w:before="7"/>
        <w:rPr>
          <w:ins w:id="37" w:author="Author" w:date="2015-07-30T15:37:00Z"/>
          <w:rFonts w:ascii="Times New Roman" w:eastAsia="Times New Roman" w:hAnsi="Times New Roman" w:cs="Times New Roman"/>
          <w:b/>
          <w:bCs/>
          <w:sz w:val="27"/>
          <w:szCs w:val="27"/>
        </w:rPr>
      </w:pPr>
    </w:p>
    <w:p w14:paraId="25458978" w14:textId="133EB5F6" w:rsidR="00804791" w:rsidRDefault="006514D0">
      <w:pPr>
        <w:spacing w:before="58" w:line="259" w:lineRule="auto"/>
        <w:ind w:left="110" w:right="114"/>
        <w:jc w:val="center"/>
        <w:rPr>
          <w:ins w:id="38" w:author="Author" w:date="2015-07-30T15:37:00Z"/>
          <w:rFonts w:ascii="Times New Roman" w:eastAsia="Times New Roman" w:hAnsi="Times New Roman" w:cs="Times New Roman"/>
          <w:sz w:val="32"/>
          <w:szCs w:val="32"/>
        </w:rPr>
      </w:pPr>
      <w:r>
        <w:rPr>
          <w:rFonts w:ascii="Times New Roman"/>
          <w:sz w:val="32"/>
          <w:rPrChange w:id="39" w:author="Author" w:date="2015-07-30T15:37:00Z">
            <w:rPr>
              <w:rFonts w:ascii="Times New Roman" w:hAnsi="Times New Roman"/>
              <w:sz w:val="32"/>
            </w:rPr>
          </w:rPrChange>
        </w:rPr>
        <w:t>OUTCOME DOCUMENT FOR THE UN SUMMIT TO ADOPT</w:t>
      </w:r>
      <w:r>
        <w:rPr>
          <w:rFonts w:ascii="Times New Roman"/>
          <w:spacing w:val="-29"/>
          <w:sz w:val="32"/>
          <w:rPrChange w:id="40" w:author="Author" w:date="2015-07-30T15:37:00Z">
            <w:rPr>
              <w:rFonts w:ascii="Times New Roman" w:hAnsi="Times New Roman"/>
              <w:sz w:val="32"/>
            </w:rPr>
          </w:rPrChange>
        </w:rPr>
        <w:t xml:space="preserve"> </w:t>
      </w:r>
      <w:r>
        <w:rPr>
          <w:rFonts w:ascii="Times New Roman"/>
          <w:sz w:val="32"/>
          <w:rPrChange w:id="41" w:author="Author" w:date="2015-07-30T15:37:00Z">
            <w:rPr>
              <w:rFonts w:ascii="Times New Roman" w:hAnsi="Times New Roman"/>
              <w:sz w:val="32"/>
            </w:rPr>
          </w:rPrChange>
        </w:rPr>
        <w:t>THE</w:t>
      </w:r>
      <w:r>
        <w:rPr>
          <w:rFonts w:ascii="Times New Roman"/>
          <w:w w:val="99"/>
          <w:sz w:val="32"/>
          <w:rPrChange w:id="42" w:author="Author" w:date="2015-07-30T15:37:00Z">
            <w:rPr>
              <w:rFonts w:ascii="Times New Roman" w:hAnsi="Times New Roman"/>
              <w:sz w:val="32"/>
            </w:rPr>
          </w:rPrChange>
        </w:rPr>
        <w:t xml:space="preserve"> </w:t>
      </w:r>
      <w:r>
        <w:rPr>
          <w:rFonts w:ascii="Times New Roman"/>
          <w:sz w:val="32"/>
          <w:rPrChange w:id="43" w:author="Author" w:date="2015-07-30T15:37:00Z">
            <w:rPr>
              <w:rFonts w:ascii="Times New Roman" w:hAnsi="Times New Roman"/>
              <w:sz w:val="32"/>
            </w:rPr>
          </w:rPrChange>
        </w:rPr>
        <w:t>POST-2015 DEVELOPMENT</w:t>
      </w:r>
      <w:r>
        <w:rPr>
          <w:rFonts w:ascii="Times New Roman"/>
          <w:spacing w:val="-14"/>
          <w:sz w:val="32"/>
          <w:rPrChange w:id="44" w:author="Author" w:date="2015-07-30T15:37:00Z">
            <w:rPr>
              <w:rFonts w:ascii="Times New Roman" w:hAnsi="Times New Roman"/>
              <w:sz w:val="32"/>
            </w:rPr>
          </w:rPrChange>
        </w:rPr>
        <w:t xml:space="preserve"> </w:t>
      </w:r>
      <w:r>
        <w:rPr>
          <w:rFonts w:ascii="Times New Roman"/>
          <w:sz w:val="32"/>
          <w:rPrChange w:id="45" w:author="Author" w:date="2015-07-30T15:37:00Z">
            <w:rPr>
              <w:rFonts w:ascii="Times New Roman" w:hAnsi="Times New Roman"/>
              <w:sz w:val="32"/>
            </w:rPr>
          </w:rPrChange>
        </w:rPr>
        <w:t>AGENDA</w:t>
      </w:r>
      <w:del w:id="46" w:author="Author" w:date="2015-07-30T15:37:00Z">
        <w:r w:rsidR="00F3349C" w:rsidRPr="00F1099C">
          <w:rPr>
            <w:rFonts w:ascii="Times New Roman" w:hAnsi="Times New Roman" w:cs="Times New Roman"/>
            <w:sz w:val="32"/>
            <w:szCs w:val="32"/>
          </w:rPr>
          <w:delText>: DRAFT</w:delText>
        </w:r>
      </w:del>
    </w:p>
    <w:p w14:paraId="77B78B98" w14:textId="77777777" w:rsidR="00804791" w:rsidRDefault="00804791">
      <w:pPr>
        <w:rPr>
          <w:ins w:id="47" w:author="Author" w:date="2015-07-30T15:37:00Z"/>
          <w:rFonts w:ascii="Times New Roman" w:eastAsia="Times New Roman" w:hAnsi="Times New Roman" w:cs="Times New Roman"/>
          <w:sz w:val="32"/>
          <w:szCs w:val="32"/>
        </w:rPr>
      </w:pPr>
    </w:p>
    <w:p w14:paraId="57733F9A" w14:textId="77777777" w:rsidR="00804791" w:rsidRDefault="00804791">
      <w:pPr>
        <w:spacing w:before="2"/>
        <w:rPr>
          <w:ins w:id="48" w:author="Author" w:date="2015-07-30T15:37:00Z"/>
          <w:rFonts w:ascii="Times New Roman" w:eastAsia="Times New Roman" w:hAnsi="Times New Roman" w:cs="Times New Roman"/>
          <w:sz w:val="31"/>
          <w:szCs w:val="31"/>
        </w:rPr>
      </w:pPr>
    </w:p>
    <w:p w14:paraId="7B5BDAAC" w14:textId="77777777" w:rsidR="00804791" w:rsidRDefault="006514D0">
      <w:pPr>
        <w:ind w:left="110" w:right="111"/>
        <w:jc w:val="center"/>
        <w:rPr>
          <w:rFonts w:ascii="Times New Roman" w:eastAsia="Times New Roman" w:hAnsi="Times New Roman" w:cs="Times New Roman"/>
          <w:sz w:val="32"/>
          <w:szCs w:val="32"/>
        </w:rPr>
        <w:pPrChange w:id="49" w:author="Author" w:date="2015-07-30T15:37:00Z">
          <w:pPr>
            <w:jc w:val="center"/>
          </w:pPr>
        </w:pPrChange>
      </w:pPr>
      <w:ins w:id="50" w:author="Author" w:date="2015-07-30T15:37:00Z">
        <w:r>
          <w:rPr>
            <w:rFonts w:ascii="Times New Roman"/>
            <w:b/>
            <w:sz w:val="32"/>
          </w:rPr>
          <w:t>TEXT</w:t>
        </w:r>
      </w:ins>
      <w:r>
        <w:rPr>
          <w:rFonts w:ascii="Times New Roman"/>
          <w:b/>
          <w:sz w:val="32"/>
          <w:rPrChange w:id="51" w:author="Author" w:date="2015-07-30T15:37:00Z">
            <w:rPr>
              <w:rFonts w:ascii="Times New Roman" w:hAnsi="Times New Roman"/>
              <w:sz w:val="32"/>
            </w:rPr>
          </w:rPrChange>
        </w:rPr>
        <w:t xml:space="preserve"> FOR</w:t>
      </w:r>
      <w:r>
        <w:rPr>
          <w:rFonts w:ascii="Times New Roman"/>
          <w:b/>
          <w:spacing w:val="-9"/>
          <w:sz w:val="32"/>
          <w:rPrChange w:id="52" w:author="Author" w:date="2015-07-30T15:37:00Z">
            <w:rPr>
              <w:rFonts w:ascii="Times New Roman" w:hAnsi="Times New Roman"/>
              <w:sz w:val="32"/>
            </w:rPr>
          </w:rPrChange>
        </w:rPr>
        <w:t xml:space="preserve"> </w:t>
      </w:r>
      <w:r>
        <w:rPr>
          <w:rFonts w:ascii="Times New Roman"/>
          <w:b/>
          <w:sz w:val="32"/>
          <w:rPrChange w:id="53" w:author="Author" w:date="2015-07-30T15:37:00Z">
            <w:rPr>
              <w:rFonts w:ascii="Times New Roman" w:hAnsi="Times New Roman"/>
              <w:sz w:val="32"/>
            </w:rPr>
          </w:rPrChange>
        </w:rPr>
        <w:t>ADOPTION</w:t>
      </w:r>
    </w:p>
    <w:p w14:paraId="0DE0EFA0" w14:textId="67D753CA" w:rsidR="00804791" w:rsidRDefault="00F3349C">
      <w:pPr>
        <w:jc w:val="center"/>
        <w:rPr>
          <w:rFonts w:ascii="Times New Roman" w:hAnsi="Times New Roman"/>
          <w:sz w:val="32"/>
          <w:rPrChange w:id="54" w:author="Author" w:date="2015-07-30T15:37:00Z">
            <w:rPr>
              <w:rFonts w:ascii="Times New Roman" w:hAnsi="Times New Roman"/>
              <w:sz w:val="20"/>
            </w:rPr>
          </w:rPrChange>
        </w:rPr>
        <w:sectPr w:rsidR="00804791" w:rsidSect="006514D0">
          <w:footerReference w:type="default" r:id="rId8"/>
          <w:type w:val="continuous"/>
          <w:pgSz w:w="12240" w:h="15840"/>
          <w:pgMar w:top="1500" w:right="1440" w:bottom="1200" w:left="1440" w:header="720" w:footer="1015" w:gutter="0"/>
          <w:pgNumType w:start="1"/>
          <w:cols w:space="720"/>
          <w:titlePg/>
          <w:docGrid w:linePitch="0"/>
          <w:sectPrChange w:id="66" w:author="Author" w:date="2015-07-30T15:37:00Z">
            <w:sectPr w:rsidR="00804791" w:rsidSect="006514D0">
              <w:type w:val="nextPage"/>
              <w:pgSz w:w="11906" w:h="16838"/>
              <w:pgMar w:top="1276" w:right="1440" w:bottom="1440" w:left="1440" w:header="708" w:footer="708" w:gutter="0"/>
              <w:pgNumType w:start="1"/>
              <w:cols w:space="708"/>
              <w:docGrid w:linePitch="360"/>
            </w:sectPr>
          </w:sectPrChange>
        </w:sectPr>
        <w:pPrChange w:id="67" w:author="Author" w:date="2015-07-30T15:37:00Z">
          <w:pPr/>
        </w:pPrChange>
      </w:pPr>
      <w:del w:id="68" w:author="Author" w:date="2015-07-30T15:37:00Z">
        <w:r w:rsidRPr="00F1099C">
          <w:rPr>
            <w:rFonts w:ascii="Times New Roman" w:hAnsi="Times New Roman" w:cs="Times New Roman"/>
            <w:sz w:val="20"/>
            <w:szCs w:val="20"/>
          </w:rPr>
          <w:br w:type="page"/>
        </w:r>
      </w:del>
    </w:p>
    <w:p w14:paraId="09557969" w14:textId="77777777" w:rsidR="00804791" w:rsidRDefault="006514D0">
      <w:pPr>
        <w:pStyle w:val="Heading3"/>
        <w:spacing w:before="58"/>
        <w:jc w:val="both"/>
        <w:rPr>
          <w:b w:val="0"/>
          <w:i w:val="0"/>
          <w:rPrChange w:id="69" w:author="Author" w:date="2015-07-30T15:37:00Z">
            <w:rPr>
              <w:rFonts w:ascii="Times New Roman" w:hAnsi="Times New Roman"/>
              <w:b/>
              <w:i/>
              <w:sz w:val="20"/>
            </w:rPr>
          </w:rPrChange>
        </w:rPr>
        <w:pPrChange w:id="70" w:author="Author" w:date="2015-07-30T15:37:00Z">
          <w:pPr>
            <w:jc w:val="both"/>
          </w:pPr>
        </w:pPrChange>
      </w:pPr>
      <w:r w:rsidRPr="006514D0">
        <w:t>Preamble</w:t>
      </w:r>
    </w:p>
    <w:p w14:paraId="2F1F7209" w14:textId="509F08A0" w:rsidR="00804791" w:rsidRPr="006514D0" w:rsidRDefault="006514D0">
      <w:pPr>
        <w:pStyle w:val="BodyText"/>
        <w:spacing w:before="173" w:line="259" w:lineRule="auto"/>
        <w:ind w:left="100" w:right="117" w:firstLine="0"/>
        <w:jc w:val="both"/>
        <w:pPrChange w:id="71" w:author="Author" w:date="2015-07-30T15:37:00Z">
          <w:pPr>
            <w:jc w:val="both"/>
          </w:pPr>
        </w:pPrChange>
      </w:pPr>
      <w:r w:rsidRPr="006514D0">
        <w:t xml:space="preserve">This Agenda is a plan of action for </w:t>
      </w:r>
      <w:r>
        <w:rPr>
          <w:rPrChange w:id="72" w:author="Author" w:date="2015-07-30T15:37:00Z">
            <w:rPr>
              <w:rFonts w:ascii="Times New Roman" w:hAnsi="Times New Roman"/>
              <w:b/>
              <w:sz w:val="20"/>
            </w:rPr>
          </w:rPrChange>
        </w:rPr>
        <w:t>people, planet and prosperity</w:t>
      </w:r>
      <w:del w:id="73" w:author="Author" w:date="2015-07-30T15:37:00Z">
        <w:r w:rsidR="00F3349C" w:rsidRPr="008F1853">
          <w:rPr>
            <w:rFonts w:cs="Times New Roman"/>
          </w:rPr>
          <w:delText xml:space="preserve"> that</w:delText>
        </w:r>
      </w:del>
      <w:ins w:id="74" w:author="Author" w:date="2015-07-30T15:37:00Z">
        <w:r>
          <w:t>. It</w:t>
        </w:r>
      </w:ins>
      <w:r w:rsidRPr="006514D0">
        <w:t xml:space="preserve"> also seeks to strengthen universal </w:t>
      </w:r>
      <w:r>
        <w:rPr>
          <w:rPrChange w:id="75" w:author="Author" w:date="2015-07-30T15:37:00Z">
            <w:rPr>
              <w:rFonts w:ascii="Times New Roman" w:hAnsi="Times New Roman"/>
              <w:b/>
              <w:sz w:val="20"/>
            </w:rPr>
          </w:rPrChange>
        </w:rPr>
        <w:t>peace</w:t>
      </w:r>
      <w:r w:rsidRPr="006514D0">
        <w:t xml:space="preserve"> in</w:t>
      </w:r>
      <w:r>
        <w:rPr>
          <w:spacing w:val="-6"/>
          <w:rPrChange w:id="76" w:author="Author" w:date="2015-07-30T15:37:00Z">
            <w:rPr>
              <w:rFonts w:ascii="Times New Roman" w:hAnsi="Times New Roman"/>
              <w:sz w:val="20"/>
            </w:rPr>
          </w:rPrChange>
        </w:rPr>
        <w:t xml:space="preserve"> </w:t>
      </w:r>
      <w:r w:rsidRPr="006514D0">
        <w:t>larger</w:t>
      </w:r>
      <w:r>
        <w:rPr>
          <w:w w:val="99"/>
          <w:rPrChange w:id="77" w:author="Author" w:date="2015-07-30T15:37:00Z">
            <w:rPr>
              <w:rFonts w:ascii="Times New Roman" w:hAnsi="Times New Roman"/>
              <w:sz w:val="20"/>
            </w:rPr>
          </w:rPrChange>
        </w:rPr>
        <w:t xml:space="preserve"> </w:t>
      </w:r>
      <w:r w:rsidRPr="006514D0">
        <w:t>freedom.</w:t>
      </w:r>
      <w:r>
        <w:rPr>
          <w:spacing w:val="11"/>
          <w:rPrChange w:id="78" w:author="Author" w:date="2015-07-30T15:37:00Z">
            <w:rPr>
              <w:rFonts w:ascii="Times New Roman" w:hAnsi="Times New Roman"/>
              <w:sz w:val="20"/>
            </w:rPr>
          </w:rPrChange>
        </w:rPr>
        <w:t xml:space="preserve"> </w:t>
      </w:r>
      <w:r w:rsidRPr="006514D0">
        <w:t>All</w:t>
      </w:r>
      <w:r>
        <w:rPr>
          <w:spacing w:val="11"/>
          <w:rPrChange w:id="79" w:author="Author" w:date="2015-07-30T15:37:00Z">
            <w:rPr>
              <w:rFonts w:ascii="Times New Roman" w:hAnsi="Times New Roman"/>
              <w:sz w:val="20"/>
            </w:rPr>
          </w:rPrChange>
        </w:rPr>
        <w:t xml:space="preserve"> </w:t>
      </w:r>
      <w:r w:rsidRPr="006514D0">
        <w:t>countries</w:t>
      </w:r>
      <w:r>
        <w:rPr>
          <w:spacing w:val="11"/>
          <w:rPrChange w:id="80" w:author="Author" w:date="2015-07-30T15:37:00Z">
            <w:rPr>
              <w:rFonts w:ascii="Times New Roman" w:hAnsi="Times New Roman"/>
              <w:sz w:val="20"/>
            </w:rPr>
          </w:rPrChange>
        </w:rPr>
        <w:t xml:space="preserve"> </w:t>
      </w:r>
      <w:r w:rsidRPr="006514D0">
        <w:t>and</w:t>
      </w:r>
      <w:r>
        <w:rPr>
          <w:spacing w:val="12"/>
          <w:rPrChange w:id="81" w:author="Author" w:date="2015-07-30T15:37:00Z">
            <w:rPr>
              <w:rFonts w:ascii="Times New Roman" w:hAnsi="Times New Roman"/>
              <w:sz w:val="20"/>
            </w:rPr>
          </w:rPrChange>
        </w:rPr>
        <w:t xml:space="preserve"> </w:t>
      </w:r>
      <w:r w:rsidRPr="006514D0">
        <w:t>all</w:t>
      </w:r>
      <w:r>
        <w:rPr>
          <w:spacing w:val="13"/>
          <w:rPrChange w:id="82" w:author="Author" w:date="2015-07-30T15:37:00Z">
            <w:rPr>
              <w:rFonts w:ascii="Times New Roman" w:hAnsi="Times New Roman"/>
              <w:sz w:val="20"/>
            </w:rPr>
          </w:rPrChange>
        </w:rPr>
        <w:t xml:space="preserve"> </w:t>
      </w:r>
      <w:r w:rsidRPr="006514D0">
        <w:t>stakeholders,</w:t>
      </w:r>
      <w:r>
        <w:rPr>
          <w:spacing w:val="11"/>
          <w:rPrChange w:id="83" w:author="Author" w:date="2015-07-30T15:37:00Z">
            <w:rPr>
              <w:rFonts w:ascii="Times New Roman" w:hAnsi="Times New Roman"/>
              <w:sz w:val="20"/>
            </w:rPr>
          </w:rPrChange>
        </w:rPr>
        <w:t xml:space="preserve"> </w:t>
      </w:r>
      <w:r w:rsidRPr="006514D0">
        <w:t>acting</w:t>
      </w:r>
      <w:r>
        <w:rPr>
          <w:spacing w:val="10"/>
          <w:rPrChange w:id="84" w:author="Author" w:date="2015-07-30T15:37:00Z">
            <w:rPr>
              <w:rFonts w:ascii="Times New Roman" w:hAnsi="Times New Roman"/>
              <w:sz w:val="20"/>
            </w:rPr>
          </w:rPrChange>
        </w:rPr>
        <w:t xml:space="preserve"> </w:t>
      </w:r>
      <w:r w:rsidRPr="006514D0">
        <w:t>in</w:t>
      </w:r>
      <w:r>
        <w:rPr>
          <w:spacing w:val="10"/>
          <w:rPrChange w:id="85" w:author="Author" w:date="2015-07-30T15:37:00Z">
            <w:rPr>
              <w:rFonts w:ascii="Times New Roman" w:hAnsi="Times New Roman"/>
              <w:sz w:val="20"/>
            </w:rPr>
          </w:rPrChange>
        </w:rPr>
        <w:t xml:space="preserve"> </w:t>
      </w:r>
      <w:r w:rsidRPr="006514D0">
        <w:t>collaborative</w:t>
      </w:r>
      <w:r>
        <w:rPr>
          <w:spacing w:val="11"/>
          <w:rPrChange w:id="86" w:author="Author" w:date="2015-07-30T15:37:00Z">
            <w:rPr>
              <w:rFonts w:ascii="Times New Roman" w:hAnsi="Times New Roman"/>
              <w:sz w:val="20"/>
            </w:rPr>
          </w:rPrChange>
        </w:rPr>
        <w:t xml:space="preserve"> </w:t>
      </w:r>
      <w:r>
        <w:rPr>
          <w:rPrChange w:id="87" w:author="Author" w:date="2015-07-30T15:37:00Z">
            <w:rPr>
              <w:rFonts w:ascii="Times New Roman" w:hAnsi="Times New Roman"/>
              <w:b/>
              <w:sz w:val="20"/>
            </w:rPr>
          </w:rPrChange>
        </w:rPr>
        <w:t>partnership,</w:t>
      </w:r>
      <w:r>
        <w:rPr>
          <w:spacing w:val="14"/>
          <w:rPrChange w:id="88" w:author="Author" w:date="2015-07-30T15:37:00Z">
            <w:rPr>
              <w:rFonts w:ascii="Times New Roman" w:hAnsi="Times New Roman"/>
              <w:sz w:val="20"/>
            </w:rPr>
          </w:rPrChange>
        </w:rPr>
        <w:t xml:space="preserve"> </w:t>
      </w:r>
      <w:r w:rsidRPr="006514D0">
        <w:t>will</w:t>
      </w:r>
      <w:r>
        <w:rPr>
          <w:spacing w:val="11"/>
          <w:rPrChange w:id="89" w:author="Author" w:date="2015-07-30T15:37:00Z">
            <w:rPr>
              <w:rFonts w:ascii="Times New Roman" w:hAnsi="Times New Roman"/>
              <w:sz w:val="20"/>
            </w:rPr>
          </w:rPrChange>
        </w:rPr>
        <w:t xml:space="preserve"> </w:t>
      </w:r>
      <w:r w:rsidRPr="006514D0">
        <w:t>implement</w:t>
      </w:r>
      <w:r>
        <w:rPr>
          <w:spacing w:val="11"/>
          <w:rPrChange w:id="90" w:author="Author" w:date="2015-07-30T15:37:00Z">
            <w:rPr>
              <w:rFonts w:ascii="Times New Roman" w:hAnsi="Times New Roman"/>
              <w:sz w:val="20"/>
            </w:rPr>
          </w:rPrChange>
        </w:rPr>
        <w:t xml:space="preserve"> </w:t>
      </w:r>
      <w:r w:rsidRPr="006514D0">
        <w:t>this</w:t>
      </w:r>
      <w:r>
        <w:rPr>
          <w:spacing w:val="10"/>
          <w:rPrChange w:id="91" w:author="Author" w:date="2015-07-30T15:37:00Z">
            <w:rPr>
              <w:rFonts w:ascii="Times New Roman" w:hAnsi="Times New Roman"/>
              <w:sz w:val="20"/>
            </w:rPr>
          </w:rPrChange>
        </w:rPr>
        <w:t xml:space="preserve"> </w:t>
      </w:r>
      <w:r w:rsidRPr="006514D0">
        <w:t>people-centred</w:t>
      </w:r>
      <w:r>
        <w:rPr>
          <w:w w:val="99"/>
          <w:rPrChange w:id="92" w:author="Author" w:date="2015-07-30T15:37:00Z">
            <w:rPr>
              <w:rFonts w:ascii="Times New Roman" w:hAnsi="Times New Roman"/>
              <w:sz w:val="20"/>
            </w:rPr>
          </w:rPrChange>
        </w:rPr>
        <w:t xml:space="preserve"> </w:t>
      </w:r>
      <w:r w:rsidRPr="006514D0">
        <w:t>Agenda. We are resolved to free the human race within this generation from the tyranny of poverty and want and</w:t>
      </w:r>
      <w:r>
        <w:rPr>
          <w:spacing w:val="27"/>
          <w:rPrChange w:id="93" w:author="Author" w:date="2015-07-30T15:37:00Z">
            <w:rPr>
              <w:rFonts w:ascii="Times New Roman" w:hAnsi="Times New Roman"/>
              <w:sz w:val="20"/>
            </w:rPr>
          </w:rPrChange>
        </w:rPr>
        <w:t xml:space="preserve"> </w:t>
      </w:r>
      <w:r w:rsidRPr="006514D0">
        <w:t>to</w:t>
      </w:r>
      <w:r>
        <w:rPr>
          <w:w w:val="99"/>
          <w:rPrChange w:id="94" w:author="Author" w:date="2015-07-30T15:37:00Z">
            <w:rPr>
              <w:rFonts w:ascii="Times New Roman" w:hAnsi="Times New Roman"/>
              <w:sz w:val="20"/>
            </w:rPr>
          </w:rPrChange>
        </w:rPr>
        <w:t xml:space="preserve"> </w:t>
      </w:r>
      <w:r w:rsidRPr="006514D0">
        <w:t>heal</w:t>
      </w:r>
      <w:r>
        <w:rPr>
          <w:spacing w:val="33"/>
          <w:rPrChange w:id="95" w:author="Author" w:date="2015-07-30T15:37:00Z">
            <w:rPr>
              <w:rFonts w:ascii="Times New Roman" w:hAnsi="Times New Roman"/>
              <w:sz w:val="20"/>
            </w:rPr>
          </w:rPrChange>
        </w:rPr>
        <w:t xml:space="preserve"> </w:t>
      </w:r>
      <w:r w:rsidRPr="006514D0">
        <w:t>and</w:t>
      </w:r>
      <w:r>
        <w:rPr>
          <w:spacing w:val="34"/>
          <w:rPrChange w:id="96" w:author="Author" w:date="2015-07-30T15:37:00Z">
            <w:rPr>
              <w:rFonts w:ascii="Times New Roman" w:hAnsi="Times New Roman"/>
              <w:sz w:val="20"/>
            </w:rPr>
          </w:rPrChange>
        </w:rPr>
        <w:t xml:space="preserve"> </w:t>
      </w:r>
      <w:r w:rsidRPr="006514D0">
        <w:t>secure</w:t>
      </w:r>
      <w:r>
        <w:rPr>
          <w:spacing w:val="33"/>
          <w:rPrChange w:id="97" w:author="Author" w:date="2015-07-30T15:37:00Z">
            <w:rPr>
              <w:rFonts w:ascii="Times New Roman" w:hAnsi="Times New Roman"/>
              <w:sz w:val="20"/>
            </w:rPr>
          </w:rPrChange>
        </w:rPr>
        <w:t xml:space="preserve"> </w:t>
      </w:r>
      <w:r w:rsidRPr="006514D0">
        <w:t>our</w:t>
      </w:r>
      <w:r>
        <w:rPr>
          <w:spacing w:val="33"/>
          <w:rPrChange w:id="98" w:author="Author" w:date="2015-07-30T15:37:00Z">
            <w:rPr>
              <w:rFonts w:ascii="Times New Roman" w:hAnsi="Times New Roman"/>
              <w:sz w:val="20"/>
            </w:rPr>
          </w:rPrChange>
        </w:rPr>
        <w:t xml:space="preserve"> </w:t>
      </w:r>
      <w:r w:rsidRPr="006514D0">
        <w:t>planet</w:t>
      </w:r>
      <w:r>
        <w:rPr>
          <w:spacing w:val="35"/>
          <w:rPrChange w:id="99" w:author="Author" w:date="2015-07-30T15:37:00Z">
            <w:rPr>
              <w:rFonts w:ascii="Times New Roman" w:hAnsi="Times New Roman"/>
              <w:sz w:val="20"/>
            </w:rPr>
          </w:rPrChange>
        </w:rPr>
        <w:t xml:space="preserve"> </w:t>
      </w:r>
      <w:r w:rsidRPr="006514D0">
        <w:t>for</w:t>
      </w:r>
      <w:r>
        <w:rPr>
          <w:spacing w:val="33"/>
          <w:rPrChange w:id="100" w:author="Author" w:date="2015-07-30T15:37:00Z">
            <w:rPr>
              <w:rFonts w:ascii="Times New Roman" w:hAnsi="Times New Roman"/>
              <w:sz w:val="20"/>
            </w:rPr>
          </w:rPrChange>
        </w:rPr>
        <w:t xml:space="preserve"> </w:t>
      </w:r>
      <w:r w:rsidRPr="006514D0">
        <w:t>the</w:t>
      </w:r>
      <w:r>
        <w:rPr>
          <w:spacing w:val="33"/>
          <w:rPrChange w:id="101" w:author="Author" w:date="2015-07-30T15:37:00Z">
            <w:rPr>
              <w:rFonts w:ascii="Times New Roman" w:hAnsi="Times New Roman"/>
              <w:sz w:val="20"/>
            </w:rPr>
          </w:rPrChange>
        </w:rPr>
        <w:t xml:space="preserve"> </w:t>
      </w:r>
      <w:r w:rsidRPr="006514D0">
        <w:t>present</w:t>
      </w:r>
      <w:r>
        <w:rPr>
          <w:spacing w:val="33"/>
          <w:rPrChange w:id="102" w:author="Author" w:date="2015-07-30T15:37:00Z">
            <w:rPr>
              <w:rFonts w:ascii="Times New Roman" w:hAnsi="Times New Roman"/>
              <w:sz w:val="20"/>
            </w:rPr>
          </w:rPrChange>
        </w:rPr>
        <w:t xml:space="preserve"> </w:t>
      </w:r>
      <w:r w:rsidRPr="006514D0">
        <w:t>and</w:t>
      </w:r>
      <w:r>
        <w:rPr>
          <w:spacing w:val="34"/>
          <w:rPrChange w:id="103" w:author="Author" w:date="2015-07-30T15:37:00Z">
            <w:rPr>
              <w:rFonts w:ascii="Times New Roman" w:hAnsi="Times New Roman"/>
              <w:sz w:val="20"/>
            </w:rPr>
          </w:rPrChange>
        </w:rPr>
        <w:t xml:space="preserve"> </w:t>
      </w:r>
      <w:r w:rsidRPr="006514D0">
        <w:t>for</w:t>
      </w:r>
      <w:r>
        <w:rPr>
          <w:spacing w:val="36"/>
          <w:rPrChange w:id="104" w:author="Author" w:date="2015-07-30T15:37:00Z">
            <w:rPr>
              <w:rFonts w:ascii="Times New Roman" w:hAnsi="Times New Roman"/>
              <w:sz w:val="20"/>
            </w:rPr>
          </w:rPrChange>
        </w:rPr>
        <w:t xml:space="preserve"> </w:t>
      </w:r>
      <w:r w:rsidRPr="006514D0">
        <w:t>future</w:t>
      </w:r>
      <w:r>
        <w:rPr>
          <w:spacing w:val="35"/>
          <w:rPrChange w:id="105" w:author="Author" w:date="2015-07-30T15:37:00Z">
            <w:rPr>
              <w:rFonts w:ascii="Times New Roman" w:hAnsi="Times New Roman"/>
              <w:sz w:val="20"/>
            </w:rPr>
          </w:rPrChange>
        </w:rPr>
        <w:t xml:space="preserve"> </w:t>
      </w:r>
      <w:r w:rsidRPr="006514D0">
        <w:t>generations.</w:t>
      </w:r>
      <w:r>
        <w:rPr>
          <w:spacing w:val="33"/>
          <w:rPrChange w:id="106" w:author="Author" w:date="2015-07-30T15:37:00Z">
            <w:rPr>
              <w:rFonts w:ascii="Times New Roman" w:hAnsi="Times New Roman"/>
              <w:sz w:val="20"/>
            </w:rPr>
          </w:rPrChange>
        </w:rPr>
        <w:t xml:space="preserve"> </w:t>
      </w:r>
      <w:r w:rsidRPr="006514D0">
        <w:t>We</w:t>
      </w:r>
      <w:r>
        <w:rPr>
          <w:spacing w:val="33"/>
          <w:rPrChange w:id="107" w:author="Author" w:date="2015-07-30T15:37:00Z">
            <w:rPr>
              <w:rFonts w:ascii="Times New Roman" w:hAnsi="Times New Roman"/>
              <w:sz w:val="20"/>
            </w:rPr>
          </w:rPrChange>
        </w:rPr>
        <w:t xml:space="preserve"> </w:t>
      </w:r>
      <w:r w:rsidRPr="006514D0">
        <w:t>are</w:t>
      </w:r>
      <w:r>
        <w:rPr>
          <w:spacing w:val="33"/>
          <w:rPrChange w:id="108" w:author="Author" w:date="2015-07-30T15:37:00Z">
            <w:rPr>
              <w:rFonts w:ascii="Times New Roman" w:hAnsi="Times New Roman"/>
              <w:sz w:val="20"/>
            </w:rPr>
          </w:rPrChange>
        </w:rPr>
        <w:t xml:space="preserve"> </w:t>
      </w:r>
      <w:r w:rsidRPr="006514D0">
        <w:t>determined</w:t>
      </w:r>
      <w:r>
        <w:rPr>
          <w:spacing w:val="34"/>
          <w:rPrChange w:id="109" w:author="Author" w:date="2015-07-30T15:37:00Z">
            <w:rPr>
              <w:rFonts w:ascii="Times New Roman" w:hAnsi="Times New Roman"/>
              <w:sz w:val="20"/>
            </w:rPr>
          </w:rPrChange>
        </w:rPr>
        <w:t xml:space="preserve"> </w:t>
      </w:r>
      <w:r w:rsidRPr="006514D0">
        <w:t>to</w:t>
      </w:r>
      <w:r>
        <w:rPr>
          <w:spacing w:val="34"/>
          <w:rPrChange w:id="110" w:author="Author" w:date="2015-07-30T15:37:00Z">
            <w:rPr>
              <w:rFonts w:ascii="Times New Roman" w:hAnsi="Times New Roman"/>
              <w:sz w:val="20"/>
            </w:rPr>
          </w:rPrChange>
        </w:rPr>
        <w:t xml:space="preserve"> </w:t>
      </w:r>
      <w:r w:rsidRPr="006514D0">
        <w:t>take</w:t>
      </w:r>
      <w:r>
        <w:rPr>
          <w:spacing w:val="33"/>
          <w:rPrChange w:id="111" w:author="Author" w:date="2015-07-30T15:37:00Z">
            <w:rPr>
              <w:rFonts w:ascii="Times New Roman" w:hAnsi="Times New Roman"/>
              <w:sz w:val="20"/>
            </w:rPr>
          </w:rPrChange>
        </w:rPr>
        <w:t xml:space="preserve"> </w:t>
      </w:r>
      <w:r w:rsidRPr="006514D0">
        <w:t>the</w:t>
      </w:r>
      <w:r>
        <w:rPr>
          <w:spacing w:val="33"/>
          <w:rPrChange w:id="112" w:author="Author" w:date="2015-07-30T15:37:00Z">
            <w:rPr>
              <w:rFonts w:ascii="Times New Roman" w:hAnsi="Times New Roman"/>
              <w:sz w:val="20"/>
            </w:rPr>
          </w:rPrChange>
        </w:rPr>
        <w:t xml:space="preserve"> </w:t>
      </w:r>
      <w:r w:rsidRPr="006514D0">
        <w:t>bold</w:t>
      </w:r>
      <w:r>
        <w:rPr>
          <w:spacing w:val="34"/>
          <w:rPrChange w:id="113" w:author="Author" w:date="2015-07-30T15:37:00Z">
            <w:rPr>
              <w:rFonts w:ascii="Times New Roman" w:hAnsi="Times New Roman"/>
              <w:sz w:val="20"/>
            </w:rPr>
          </w:rPrChange>
        </w:rPr>
        <w:t xml:space="preserve"> </w:t>
      </w:r>
      <w:r w:rsidRPr="006514D0">
        <w:t>and</w:t>
      </w:r>
      <w:r>
        <w:rPr>
          <w:w w:val="99"/>
          <w:rPrChange w:id="114" w:author="Author" w:date="2015-07-30T15:37:00Z">
            <w:rPr>
              <w:rFonts w:ascii="Times New Roman" w:hAnsi="Times New Roman"/>
              <w:sz w:val="20"/>
            </w:rPr>
          </w:rPrChange>
        </w:rPr>
        <w:t xml:space="preserve"> </w:t>
      </w:r>
      <w:r w:rsidRPr="006514D0">
        <w:t>transformative steps which are urgently needed to shift the world onto a sustainable and resilient path. As</w:t>
      </w:r>
      <w:ins w:id="115" w:author="Author" w:date="2015-07-30T15:37:00Z">
        <w:r>
          <w:t xml:space="preserve"> </w:t>
        </w:r>
      </w:ins>
      <w:r>
        <w:rPr>
          <w:spacing w:val="3"/>
          <w:rPrChange w:id="116" w:author="Author" w:date="2015-07-30T15:37:00Z">
            <w:rPr>
              <w:rFonts w:ascii="Times New Roman" w:hAnsi="Times New Roman"/>
              <w:sz w:val="20"/>
            </w:rPr>
          </w:rPrChange>
        </w:rPr>
        <w:t xml:space="preserve"> </w:t>
      </w:r>
      <w:r w:rsidRPr="006514D0">
        <w:t>we</w:t>
      </w:r>
      <w:r>
        <w:rPr>
          <w:w w:val="99"/>
          <w:rPrChange w:id="117" w:author="Author" w:date="2015-07-30T15:37:00Z">
            <w:rPr>
              <w:rFonts w:ascii="Times New Roman" w:hAnsi="Times New Roman"/>
              <w:sz w:val="20"/>
            </w:rPr>
          </w:rPrChange>
        </w:rPr>
        <w:t xml:space="preserve"> </w:t>
      </w:r>
      <w:r w:rsidRPr="006514D0">
        <w:t xml:space="preserve">embark on this collective journey, we pledge that </w:t>
      </w:r>
      <w:r>
        <w:rPr>
          <w:rPrChange w:id="118" w:author="Author" w:date="2015-07-30T15:37:00Z">
            <w:rPr>
              <w:rFonts w:ascii="Times New Roman" w:hAnsi="Times New Roman"/>
              <w:b/>
              <w:sz w:val="20"/>
            </w:rPr>
          </w:rPrChange>
        </w:rPr>
        <w:t>no one will be left</w:t>
      </w:r>
      <w:r>
        <w:rPr>
          <w:spacing w:val="-26"/>
          <w:rPrChange w:id="119" w:author="Author" w:date="2015-07-30T15:37:00Z">
            <w:rPr>
              <w:rFonts w:ascii="Times New Roman" w:hAnsi="Times New Roman"/>
              <w:b/>
              <w:sz w:val="20"/>
            </w:rPr>
          </w:rPrChange>
        </w:rPr>
        <w:t xml:space="preserve"> </w:t>
      </w:r>
      <w:r>
        <w:rPr>
          <w:rPrChange w:id="120" w:author="Author" w:date="2015-07-30T15:37:00Z">
            <w:rPr>
              <w:rFonts w:ascii="Times New Roman" w:hAnsi="Times New Roman"/>
              <w:b/>
              <w:sz w:val="20"/>
            </w:rPr>
          </w:rPrChange>
        </w:rPr>
        <w:t>behind.</w:t>
      </w:r>
      <w:del w:id="121" w:author="Author" w:date="2015-07-30T15:37:00Z">
        <w:r w:rsidR="00F3349C" w:rsidRPr="008F1853">
          <w:rPr>
            <w:rFonts w:cs="Times New Roman"/>
          </w:rPr>
          <w:delText xml:space="preserve"> </w:delText>
        </w:r>
      </w:del>
    </w:p>
    <w:p w14:paraId="64668248" w14:textId="77777777" w:rsidR="00804791" w:rsidRDefault="006514D0">
      <w:pPr>
        <w:pStyle w:val="BodyText"/>
        <w:spacing w:before="160"/>
        <w:ind w:left="100" w:right="118" w:firstLine="0"/>
        <w:jc w:val="both"/>
        <w:rPr>
          <w:ins w:id="122" w:author="Author" w:date="2015-07-30T15:37:00Z"/>
        </w:rPr>
      </w:pPr>
      <w:r w:rsidRPr="006514D0">
        <w:t>The</w:t>
      </w:r>
      <w:r>
        <w:rPr>
          <w:spacing w:val="9"/>
          <w:rPrChange w:id="123" w:author="Author" w:date="2015-07-30T15:37:00Z">
            <w:rPr/>
          </w:rPrChange>
        </w:rPr>
        <w:t xml:space="preserve"> </w:t>
      </w:r>
      <w:r w:rsidRPr="006514D0">
        <w:t>17</w:t>
      </w:r>
      <w:r>
        <w:rPr>
          <w:spacing w:val="10"/>
          <w:rPrChange w:id="124" w:author="Author" w:date="2015-07-30T15:37:00Z">
            <w:rPr/>
          </w:rPrChange>
        </w:rPr>
        <w:t xml:space="preserve"> </w:t>
      </w:r>
      <w:r w:rsidRPr="006514D0">
        <w:t>Sustainable</w:t>
      </w:r>
      <w:r>
        <w:rPr>
          <w:spacing w:val="9"/>
          <w:rPrChange w:id="125" w:author="Author" w:date="2015-07-30T15:37:00Z">
            <w:rPr/>
          </w:rPrChange>
        </w:rPr>
        <w:t xml:space="preserve"> </w:t>
      </w:r>
      <w:r w:rsidRPr="006514D0">
        <w:t>Development</w:t>
      </w:r>
      <w:r>
        <w:rPr>
          <w:spacing w:val="9"/>
          <w:rPrChange w:id="126" w:author="Author" w:date="2015-07-30T15:37:00Z">
            <w:rPr/>
          </w:rPrChange>
        </w:rPr>
        <w:t xml:space="preserve"> </w:t>
      </w:r>
      <w:r w:rsidRPr="006514D0">
        <w:t>Goals</w:t>
      </w:r>
      <w:r>
        <w:rPr>
          <w:spacing w:val="10"/>
          <w:rPrChange w:id="127" w:author="Author" w:date="2015-07-30T15:37:00Z">
            <w:rPr/>
          </w:rPrChange>
        </w:rPr>
        <w:t xml:space="preserve"> </w:t>
      </w:r>
      <w:r w:rsidRPr="006514D0">
        <w:t>and</w:t>
      </w:r>
      <w:r>
        <w:rPr>
          <w:spacing w:val="10"/>
          <w:rPrChange w:id="128" w:author="Author" w:date="2015-07-30T15:37:00Z">
            <w:rPr/>
          </w:rPrChange>
        </w:rPr>
        <w:t xml:space="preserve"> </w:t>
      </w:r>
      <w:r w:rsidRPr="006514D0">
        <w:t>169</w:t>
      </w:r>
      <w:r>
        <w:rPr>
          <w:spacing w:val="10"/>
          <w:rPrChange w:id="129" w:author="Author" w:date="2015-07-30T15:37:00Z">
            <w:rPr/>
          </w:rPrChange>
        </w:rPr>
        <w:t xml:space="preserve"> </w:t>
      </w:r>
      <w:r w:rsidRPr="006514D0">
        <w:t>targets</w:t>
      </w:r>
      <w:r>
        <w:rPr>
          <w:spacing w:val="10"/>
          <w:rPrChange w:id="130" w:author="Author" w:date="2015-07-30T15:37:00Z">
            <w:rPr/>
          </w:rPrChange>
        </w:rPr>
        <w:t xml:space="preserve"> </w:t>
      </w:r>
      <w:r w:rsidRPr="006514D0">
        <w:t>which</w:t>
      </w:r>
      <w:r>
        <w:rPr>
          <w:spacing w:val="10"/>
          <w:rPrChange w:id="131" w:author="Author" w:date="2015-07-30T15:37:00Z">
            <w:rPr/>
          </w:rPrChange>
        </w:rPr>
        <w:t xml:space="preserve"> </w:t>
      </w:r>
      <w:r w:rsidRPr="006514D0">
        <w:t>we</w:t>
      </w:r>
      <w:r>
        <w:rPr>
          <w:spacing w:val="9"/>
          <w:rPrChange w:id="132" w:author="Author" w:date="2015-07-30T15:37:00Z">
            <w:rPr/>
          </w:rPrChange>
        </w:rPr>
        <w:t xml:space="preserve"> </w:t>
      </w:r>
      <w:r w:rsidRPr="006514D0">
        <w:t>are</w:t>
      </w:r>
      <w:r>
        <w:rPr>
          <w:spacing w:val="9"/>
          <w:rPrChange w:id="133" w:author="Author" w:date="2015-07-30T15:37:00Z">
            <w:rPr/>
          </w:rPrChange>
        </w:rPr>
        <w:t xml:space="preserve"> </w:t>
      </w:r>
      <w:r w:rsidRPr="006514D0">
        <w:t>announcing</w:t>
      </w:r>
      <w:r>
        <w:rPr>
          <w:spacing w:val="7"/>
          <w:rPrChange w:id="134" w:author="Author" w:date="2015-07-30T15:37:00Z">
            <w:rPr/>
          </w:rPrChange>
        </w:rPr>
        <w:t xml:space="preserve"> </w:t>
      </w:r>
      <w:r w:rsidRPr="006514D0">
        <w:t>today</w:t>
      </w:r>
      <w:r>
        <w:rPr>
          <w:spacing w:val="10"/>
          <w:rPrChange w:id="135" w:author="Author" w:date="2015-07-30T15:37:00Z">
            <w:rPr/>
          </w:rPrChange>
        </w:rPr>
        <w:t xml:space="preserve"> </w:t>
      </w:r>
      <w:r w:rsidRPr="006514D0">
        <w:t>demonstrate</w:t>
      </w:r>
      <w:r>
        <w:rPr>
          <w:spacing w:val="11"/>
          <w:rPrChange w:id="136" w:author="Author" w:date="2015-07-30T15:37:00Z">
            <w:rPr/>
          </w:rPrChange>
        </w:rPr>
        <w:t xml:space="preserve"> </w:t>
      </w:r>
      <w:r w:rsidRPr="006514D0">
        <w:t>the</w:t>
      </w:r>
      <w:r>
        <w:rPr>
          <w:spacing w:val="11"/>
          <w:rPrChange w:id="137" w:author="Author" w:date="2015-07-30T15:37:00Z">
            <w:rPr/>
          </w:rPrChange>
        </w:rPr>
        <w:t xml:space="preserve"> </w:t>
      </w:r>
      <w:r w:rsidRPr="006514D0">
        <w:t>scale</w:t>
      </w:r>
      <w:r>
        <w:rPr>
          <w:spacing w:val="9"/>
          <w:rPrChange w:id="138" w:author="Author" w:date="2015-07-30T15:37:00Z">
            <w:rPr/>
          </w:rPrChange>
        </w:rPr>
        <w:t xml:space="preserve"> </w:t>
      </w:r>
      <w:r w:rsidRPr="006514D0">
        <w:t>and</w:t>
      </w:r>
      <w:r>
        <w:rPr>
          <w:w w:val="99"/>
          <w:rPrChange w:id="139" w:author="Author" w:date="2015-07-30T15:37:00Z">
            <w:rPr/>
          </w:rPrChange>
        </w:rPr>
        <w:t xml:space="preserve"> </w:t>
      </w:r>
      <w:r w:rsidRPr="006514D0">
        <w:t>ambition</w:t>
      </w:r>
      <w:r>
        <w:rPr>
          <w:spacing w:val="16"/>
          <w:rPrChange w:id="140" w:author="Author" w:date="2015-07-30T15:37:00Z">
            <w:rPr/>
          </w:rPrChange>
        </w:rPr>
        <w:t xml:space="preserve"> </w:t>
      </w:r>
      <w:r w:rsidRPr="006514D0">
        <w:t>of</w:t>
      </w:r>
      <w:r>
        <w:rPr>
          <w:spacing w:val="15"/>
          <w:rPrChange w:id="141" w:author="Author" w:date="2015-07-30T15:37:00Z">
            <w:rPr/>
          </w:rPrChange>
        </w:rPr>
        <w:t xml:space="preserve"> </w:t>
      </w:r>
      <w:r w:rsidRPr="006514D0">
        <w:t>this</w:t>
      </w:r>
      <w:r>
        <w:rPr>
          <w:spacing w:val="16"/>
          <w:rPrChange w:id="142" w:author="Author" w:date="2015-07-30T15:37:00Z">
            <w:rPr/>
          </w:rPrChange>
        </w:rPr>
        <w:t xml:space="preserve"> </w:t>
      </w:r>
      <w:r w:rsidRPr="006514D0">
        <w:t>new</w:t>
      </w:r>
      <w:r>
        <w:rPr>
          <w:spacing w:val="15"/>
          <w:rPrChange w:id="143" w:author="Author" w:date="2015-07-30T15:37:00Z">
            <w:rPr/>
          </w:rPrChange>
        </w:rPr>
        <w:t xml:space="preserve"> </w:t>
      </w:r>
      <w:r w:rsidRPr="006514D0">
        <w:t>universal</w:t>
      </w:r>
      <w:r>
        <w:rPr>
          <w:spacing w:val="17"/>
          <w:rPrChange w:id="144" w:author="Author" w:date="2015-07-30T15:37:00Z">
            <w:rPr/>
          </w:rPrChange>
        </w:rPr>
        <w:t xml:space="preserve"> </w:t>
      </w:r>
      <w:r w:rsidRPr="006514D0">
        <w:t>Agenda.</w:t>
      </w:r>
      <w:r>
        <w:rPr>
          <w:spacing w:val="18"/>
          <w:rPrChange w:id="145" w:author="Author" w:date="2015-07-30T15:37:00Z">
            <w:rPr/>
          </w:rPrChange>
        </w:rPr>
        <w:t xml:space="preserve"> </w:t>
      </w:r>
      <w:r w:rsidRPr="006514D0">
        <w:t>Eradication</w:t>
      </w:r>
      <w:r>
        <w:rPr>
          <w:spacing w:val="16"/>
          <w:rPrChange w:id="146" w:author="Author" w:date="2015-07-30T15:37:00Z">
            <w:rPr/>
          </w:rPrChange>
        </w:rPr>
        <w:t xml:space="preserve"> </w:t>
      </w:r>
      <w:r w:rsidRPr="006514D0">
        <w:t>of</w:t>
      </w:r>
      <w:r>
        <w:rPr>
          <w:spacing w:val="15"/>
          <w:rPrChange w:id="147" w:author="Author" w:date="2015-07-30T15:37:00Z">
            <w:rPr/>
          </w:rPrChange>
        </w:rPr>
        <w:t xml:space="preserve"> </w:t>
      </w:r>
      <w:r w:rsidRPr="006514D0">
        <w:t>poverty</w:t>
      </w:r>
      <w:r>
        <w:rPr>
          <w:spacing w:val="13"/>
          <w:rPrChange w:id="148" w:author="Author" w:date="2015-07-30T15:37:00Z">
            <w:rPr/>
          </w:rPrChange>
        </w:rPr>
        <w:t xml:space="preserve"> </w:t>
      </w:r>
      <w:r w:rsidRPr="006514D0">
        <w:t>in</w:t>
      </w:r>
      <w:r>
        <w:rPr>
          <w:spacing w:val="15"/>
          <w:rPrChange w:id="149" w:author="Author" w:date="2015-07-30T15:37:00Z">
            <w:rPr/>
          </w:rPrChange>
        </w:rPr>
        <w:t xml:space="preserve"> </w:t>
      </w:r>
      <w:r w:rsidRPr="006514D0">
        <w:t>all</w:t>
      </w:r>
      <w:r>
        <w:rPr>
          <w:spacing w:val="17"/>
          <w:rPrChange w:id="150" w:author="Author" w:date="2015-07-30T15:37:00Z">
            <w:rPr/>
          </w:rPrChange>
        </w:rPr>
        <w:t xml:space="preserve"> </w:t>
      </w:r>
      <w:r w:rsidRPr="006514D0">
        <w:t>its</w:t>
      </w:r>
      <w:r>
        <w:rPr>
          <w:spacing w:val="16"/>
          <w:rPrChange w:id="151" w:author="Author" w:date="2015-07-30T15:37:00Z">
            <w:rPr/>
          </w:rPrChange>
        </w:rPr>
        <w:t xml:space="preserve"> </w:t>
      </w:r>
      <w:r w:rsidRPr="006514D0">
        <w:t>forms</w:t>
      </w:r>
      <w:r>
        <w:rPr>
          <w:spacing w:val="16"/>
          <w:rPrChange w:id="152" w:author="Author" w:date="2015-07-30T15:37:00Z">
            <w:rPr/>
          </w:rPrChange>
        </w:rPr>
        <w:t xml:space="preserve"> </w:t>
      </w:r>
      <w:r>
        <w:rPr>
          <w:spacing w:val="2"/>
          <w:rPrChange w:id="153" w:author="Author" w:date="2015-07-30T15:37:00Z">
            <w:rPr/>
          </w:rPrChange>
        </w:rPr>
        <w:t>and</w:t>
      </w:r>
      <w:r>
        <w:rPr>
          <w:spacing w:val="18"/>
          <w:rPrChange w:id="154" w:author="Author" w:date="2015-07-30T15:37:00Z">
            <w:rPr/>
          </w:rPrChange>
        </w:rPr>
        <w:t xml:space="preserve"> </w:t>
      </w:r>
      <w:r w:rsidRPr="006514D0">
        <w:t>dimensions</w:t>
      </w:r>
      <w:ins w:id="155" w:author="Author" w:date="2015-07-30T15:37:00Z">
        <w:r>
          <w:t>,</w:t>
        </w:r>
        <w:r>
          <w:rPr>
            <w:spacing w:val="17"/>
          </w:rPr>
          <w:t xml:space="preserve"> </w:t>
        </w:r>
        <w:r>
          <w:t>including</w:t>
        </w:r>
        <w:r>
          <w:rPr>
            <w:spacing w:val="16"/>
          </w:rPr>
          <w:t xml:space="preserve"> </w:t>
        </w:r>
        <w:r>
          <w:t>extreme</w:t>
        </w:r>
        <w:r>
          <w:rPr>
            <w:w w:val="99"/>
          </w:rPr>
          <w:t xml:space="preserve"> </w:t>
        </w:r>
        <w:r>
          <w:t>poverty,</w:t>
        </w:r>
      </w:ins>
      <w:r>
        <w:rPr>
          <w:spacing w:val="38"/>
          <w:rPrChange w:id="156" w:author="Author" w:date="2015-07-30T15:37:00Z">
            <w:rPr/>
          </w:rPrChange>
        </w:rPr>
        <w:t xml:space="preserve"> </w:t>
      </w:r>
      <w:r w:rsidRPr="006514D0">
        <w:t>and</w:t>
      </w:r>
      <w:r>
        <w:rPr>
          <w:spacing w:val="39"/>
          <w:rPrChange w:id="157" w:author="Author" w:date="2015-07-30T15:37:00Z">
            <w:rPr/>
          </w:rPrChange>
        </w:rPr>
        <w:t xml:space="preserve"> </w:t>
      </w:r>
      <w:r w:rsidRPr="006514D0">
        <w:t>ending</w:t>
      </w:r>
      <w:r>
        <w:rPr>
          <w:spacing w:val="39"/>
          <w:rPrChange w:id="158" w:author="Author" w:date="2015-07-30T15:37:00Z">
            <w:rPr/>
          </w:rPrChange>
        </w:rPr>
        <w:t xml:space="preserve"> </w:t>
      </w:r>
      <w:r w:rsidRPr="006514D0">
        <w:t>hunger</w:t>
      </w:r>
      <w:r>
        <w:rPr>
          <w:spacing w:val="41"/>
          <w:rPrChange w:id="159" w:author="Author" w:date="2015-07-30T15:37:00Z">
            <w:rPr/>
          </w:rPrChange>
        </w:rPr>
        <w:t xml:space="preserve"> </w:t>
      </w:r>
      <w:r w:rsidRPr="006514D0">
        <w:t>remains</w:t>
      </w:r>
      <w:r>
        <w:rPr>
          <w:spacing w:val="37"/>
          <w:rPrChange w:id="160" w:author="Author" w:date="2015-07-30T15:37:00Z">
            <w:rPr/>
          </w:rPrChange>
        </w:rPr>
        <w:t xml:space="preserve"> </w:t>
      </w:r>
      <w:r w:rsidRPr="006514D0">
        <w:t>the</w:t>
      </w:r>
      <w:r>
        <w:rPr>
          <w:spacing w:val="40"/>
          <w:rPrChange w:id="161" w:author="Author" w:date="2015-07-30T15:37:00Z">
            <w:rPr/>
          </w:rPrChange>
        </w:rPr>
        <w:t xml:space="preserve"> </w:t>
      </w:r>
      <w:r w:rsidRPr="006514D0">
        <w:t>greatest</w:t>
      </w:r>
      <w:r>
        <w:rPr>
          <w:spacing w:val="37"/>
          <w:rPrChange w:id="162" w:author="Author" w:date="2015-07-30T15:37:00Z">
            <w:rPr/>
          </w:rPrChange>
        </w:rPr>
        <w:t xml:space="preserve"> </w:t>
      </w:r>
      <w:r w:rsidRPr="006514D0">
        <w:t>challenge</w:t>
      </w:r>
      <w:r>
        <w:rPr>
          <w:spacing w:val="38"/>
          <w:rPrChange w:id="163" w:author="Author" w:date="2015-07-30T15:37:00Z">
            <w:rPr/>
          </w:rPrChange>
        </w:rPr>
        <w:t xml:space="preserve"> </w:t>
      </w:r>
      <w:r w:rsidRPr="006514D0">
        <w:t>facing</w:t>
      </w:r>
      <w:r>
        <w:rPr>
          <w:spacing w:val="39"/>
          <w:rPrChange w:id="164" w:author="Author" w:date="2015-07-30T15:37:00Z">
            <w:rPr/>
          </w:rPrChange>
        </w:rPr>
        <w:t xml:space="preserve"> </w:t>
      </w:r>
      <w:r w:rsidRPr="006514D0">
        <w:t>our</w:t>
      </w:r>
      <w:r>
        <w:rPr>
          <w:spacing w:val="41"/>
          <w:rPrChange w:id="165" w:author="Author" w:date="2015-07-30T15:37:00Z">
            <w:rPr/>
          </w:rPrChange>
        </w:rPr>
        <w:t xml:space="preserve"> </w:t>
      </w:r>
      <w:r w:rsidRPr="006514D0">
        <w:t>world</w:t>
      </w:r>
      <w:r>
        <w:rPr>
          <w:spacing w:val="38"/>
          <w:rPrChange w:id="166" w:author="Author" w:date="2015-07-30T15:37:00Z">
            <w:rPr/>
          </w:rPrChange>
        </w:rPr>
        <w:t xml:space="preserve"> </w:t>
      </w:r>
      <w:r w:rsidRPr="006514D0">
        <w:t>today.</w:t>
      </w:r>
      <w:r>
        <w:rPr>
          <w:spacing w:val="49"/>
          <w:rPrChange w:id="167" w:author="Author" w:date="2015-07-30T15:37:00Z">
            <w:rPr/>
          </w:rPrChange>
        </w:rPr>
        <w:t xml:space="preserve"> </w:t>
      </w:r>
      <w:ins w:id="168" w:author="Author" w:date="2015-07-30T15:37:00Z">
        <w:r>
          <w:t>We</w:t>
        </w:r>
        <w:r>
          <w:rPr>
            <w:spacing w:val="38"/>
          </w:rPr>
          <w:t xml:space="preserve"> </w:t>
        </w:r>
        <w:r>
          <w:t>recognise</w:t>
        </w:r>
        <w:r>
          <w:rPr>
            <w:spacing w:val="38"/>
          </w:rPr>
          <w:t xml:space="preserve"> </w:t>
        </w:r>
        <w:r>
          <w:t>the</w:t>
        </w:r>
        <w:r>
          <w:rPr>
            <w:spacing w:val="38"/>
          </w:rPr>
          <w:t xml:space="preserve"> </w:t>
        </w:r>
        <w:r>
          <w:t>intrinsic</w:t>
        </w:r>
        <w:r>
          <w:rPr>
            <w:w w:val="99"/>
          </w:rPr>
          <w:t xml:space="preserve"> </w:t>
        </w:r>
        <w:r>
          <w:t>interlinkages between poverty eradication and the promotion of sustainable</w:t>
        </w:r>
        <w:r>
          <w:rPr>
            <w:spacing w:val="-29"/>
          </w:rPr>
          <w:t xml:space="preserve"> </w:t>
        </w:r>
        <w:r>
          <w:t>development.</w:t>
        </w:r>
      </w:ins>
    </w:p>
    <w:p w14:paraId="4BA0FB24" w14:textId="77777777" w:rsidR="00804791" w:rsidRDefault="00804791">
      <w:pPr>
        <w:spacing w:before="10"/>
        <w:rPr>
          <w:ins w:id="169" w:author="Author" w:date="2015-07-30T15:37:00Z"/>
          <w:rFonts w:ascii="Times New Roman" w:eastAsia="Times New Roman" w:hAnsi="Times New Roman" w:cs="Times New Roman"/>
          <w:sz w:val="19"/>
          <w:szCs w:val="19"/>
        </w:rPr>
      </w:pPr>
    </w:p>
    <w:p w14:paraId="79CF7EFF" w14:textId="001ABA18" w:rsidR="00804791" w:rsidRDefault="006514D0">
      <w:pPr>
        <w:pStyle w:val="BodyText"/>
        <w:ind w:left="100" w:right="123" w:firstLine="0"/>
        <w:jc w:val="both"/>
        <w:rPr>
          <w:rPrChange w:id="170" w:author="Author" w:date="2015-07-30T15:37:00Z">
            <w:rPr>
              <w:b/>
              <w:sz w:val="20"/>
            </w:rPr>
          </w:rPrChange>
        </w:rPr>
        <w:pPrChange w:id="171" w:author="Author" w:date="2015-07-30T15:37:00Z">
          <w:pPr>
            <w:pStyle w:val="Default"/>
            <w:jc w:val="both"/>
          </w:pPr>
        </w:pPrChange>
      </w:pPr>
      <w:r w:rsidRPr="006514D0">
        <w:t xml:space="preserve">These </w:t>
      </w:r>
      <w:del w:id="172" w:author="Author" w:date="2015-07-30T15:37:00Z">
        <w:r w:rsidR="00F3349C">
          <w:delText>goals</w:delText>
        </w:r>
      </w:del>
      <w:ins w:id="173" w:author="Author" w:date="2015-07-30T15:37:00Z">
        <w:r>
          <w:t>Goals</w:t>
        </w:r>
      </w:ins>
      <w:r w:rsidRPr="006514D0">
        <w:t xml:space="preserve"> and targets are integrated and indivisible and balance the three dimensions of sustainable</w:t>
      </w:r>
      <w:r>
        <w:rPr>
          <w:spacing w:val="31"/>
          <w:rPrChange w:id="174" w:author="Author" w:date="2015-07-30T15:37:00Z">
            <w:rPr>
              <w:sz w:val="20"/>
            </w:rPr>
          </w:rPrChange>
        </w:rPr>
        <w:t xml:space="preserve"> </w:t>
      </w:r>
      <w:r w:rsidRPr="006514D0">
        <w:t>development:</w:t>
      </w:r>
      <w:r>
        <w:rPr>
          <w:w w:val="99"/>
          <w:rPrChange w:id="175" w:author="Author" w:date="2015-07-30T15:37:00Z">
            <w:rPr>
              <w:sz w:val="20"/>
            </w:rPr>
          </w:rPrChange>
        </w:rPr>
        <w:t xml:space="preserve"> </w:t>
      </w:r>
      <w:r w:rsidRPr="006514D0">
        <w:t>economic, social and environmental. They seek to realize the human rights of all and to achieve gender equality</w:t>
      </w:r>
      <w:r>
        <w:rPr>
          <w:spacing w:val="38"/>
          <w:rPrChange w:id="176" w:author="Author" w:date="2015-07-30T15:37:00Z">
            <w:rPr>
              <w:sz w:val="20"/>
            </w:rPr>
          </w:rPrChange>
        </w:rPr>
        <w:t xml:space="preserve"> </w:t>
      </w:r>
      <w:r w:rsidRPr="006514D0">
        <w:t>and</w:t>
      </w:r>
      <w:r>
        <w:rPr>
          <w:w w:val="99"/>
          <w:rPrChange w:id="177" w:author="Author" w:date="2015-07-30T15:37:00Z">
            <w:rPr>
              <w:sz w:val="20"/>
            </w:rPr>
          </w:rPrChange>
        </w:rPr>
        <w:t xml:space="preserve"> </w:t>
      </w:r>
      <w:r w:rsidRPr="006514D0">
        <w:t>the empowerment of all women and</w:t>
      </w:r>
      <w:r>
        <w:rPr>
          <w:spacing w:val="-18"/>
          <w:rPrChange w:id="178" w:author="Author" w:date="2015-07-30T15:37:00Z">
            <w:rPr>
              <w:sz w:val="20"/>
            </w:rPr>
          </w:rPrChange>
        </w:rPr>
        <w:t xml:space="preserve"> </w:t>
      </w:r>
      <w:r w:rsidRPr="006514D0">
        <w:t>girls.</w:t>
      </w:r>
    </w:p>
    <w:p w14:paraId="2848048F" w14:textId="77777777" w:rsidR="00804791" w:rsidRDefault="00804791">
      <w:pPr>
        <w:spacing w:before="1"/>
        <w:rPr>
          <w:rFonts w:ascii="Times New Roman" w:hAnsi="Times New Roman"/>
          <w:sz w:val="20"/>
          <w:rPrChange w:id="179" w:author="Author" w:date="2015-07-30T15:37:00Z">
            <w:rPr>
              <w:sz w:val="20"/>
            </w:rPr>
          </w:rPrChange>
        </w:rPr>
        <w:pPrChange w:id="180" w:author="Author" w:date="2015-07-30T15:37:00Z">
          <w:pPr>
            <w:pStyle w:val="Default"/>
            <w:jc w:val="both"/>
          </w:pPr>
        </w:pPrChange>
      </w:pPr>
    </w:p>
    <w:p w14:paraId="6DE3A89B" w14:textId="1C61E7A3" w:rsidR="00804791" w:rsidRPr="006514D0" w:rsidRDefault="006514D0">
      <w:pPr>
        <w:pStyle w:val="BodyText"/>
        <w:ind w:left="100" w:right="128" w:firstLine="0"/>
        <w:jc w:val="both"/>
        <w:pPrChange w:id="181" w:author="Author" w:date="2015-07-30T15:37:00Z">
          <w:pPr>
            <w:pStyle w:val="Default"/>
            <w:jc w:val="both"/>
          </w:pPr>
        </w:pPrChange>
      </w:pPr>
      <w:r w:rsidRPr="006514D0">
        <w:t>The</w:t>
      </w:r>
      <w:r>
        <w:rPr>
          <w:spacing w:val="15"/>
          <w:rPrChange w:id="182" w:author="Author" w:date="2015-07-30T15:37:00Z">
            <w:rPr>
              <w:sz w:val="20"/>
            </w:rPr>
          </w:rPrChange>
        </w:rPr>
        <w:t xml:space="preserve"> </w:t>
      </w:r>
      <w:r w:rsidRPr="006514D0">
        <w:t>Goals</w:t>
      </w:r>
      <w:r>
        <w:rPr>
          <w:spacing w:val="14"/>
          <w:rPrChange w:id="183" w:author="Author" w:date="2015-07-30T15:37:00Z">
            <w:rPr>
              <w:sz w:val="20"/>
            </w:rPr>
          </w:rPrChange>
        </w:rPr>
        <w:t xml:space="preserve"> </w:t>
      </w:r>
      <w:r w:rsidRPr="006514D0">
        <w:t>and</w:t>
      </w:r>
      <w:r>
        <w:rPr>
          <w:spacing w:val="15"/>
          <w:rPrChange w:id="184" w:author="Author" w:date="2015-07-30T15:37:00Z">
            <w:rPr>
              <w:sz w:val="20"/>
            </w:rPr>
          </w:rPrChange>
        </w:rPr>
        <w:t xml:space="preserve"> </w:t>
      </w:r>
      <w:r w:rsidRPr="006514D0">
        <w:t>targets</w:t>
      </w:r>
      <w:r>
        <w:rPr>
          <w:spacing w:val="14"/>
          <w:rPrChange w:id="185" w:author="Author" w:date="2015-07-30T15:37:00Z">
            <w:rPr>
              <w:sz w:val="20"/>
            </w:rPr>
          </w:rPrChange>
        </w:rPr>
        <w:t xml:space="preserve"> </w:t>
      </w:r>
      <w:r w:rsidRPr="006514D0">
        <w:t>build</w:t>
      </w:r>
      <w:r>
        <w:rPr>
          <w:spacing w:val="15"/>
          <w:rPrChange w:id="186" w:author="Author" w:date="2015-07-30T15:37:00Z">
            <w:rPr>
              <w:sz w:val="20"/>
            </w:rPr>
          </w:rPrChange>
        </w:rPr>
        <w:t xml:space="preserve"> </w:t>
      </w:r>
      <w:r w:rsidRPr="006514D0">
        <w:t>on</w:t>
      </w:r>
      <w:r>
        <w:rPr>
          <w:spacing w:val="13"/>
          <w:rPrChange w:id="187" w:author="Author" w:date="2015-07-30T15:37:00Z">
            <w:rPr>
              <w:sz w:val="20"/>
            </w:rPr>
          </w:rPrChange>
        </w:rPr>
        <w:t xml:space="preserve"> </w:t>
      </w:r>
      <w:r w:rsidRPr="006514D0">
        <w:t>the</w:t>
      </w:r>
      <w:r>
        <w:rPr>
          <w:spacing w:val="15"/>
          <w:rPrChange w:id="188" w:author="Author" w:date="2015-07-30T15:37:00Z">
            <w:rPr>
              <w:sz w:val="20"/>
            </w:rPr>
          </w:rPrChange>
        </w:rPr>
        <w:t xml:space="preserve"> </w:t>
      </w:r>
      <w:r w:rsidRPr="006514D0">
        <w:t>achievements</w:t>
      </w:r>
      <w:r>
        <w:rPr>
          <w:spacing w:val="16"/>
          <w:rPrChange w:id="189" w:author="Author" w:date="2015-07-30T15:37:00Z">
            <w:rPr>
              <w:sz w:val="20"/>
            </w:rPr>
          </w:rPrChange>
        </w:rPr>
        <w:t xml:space="preserve"> </w:t>
      </w:r>
      <w:r w:rsidRPr="006514D0">
        <w:t>of</w:t>
      </w:r>
      <w:r>
        <w:rPr>
          <w:spacing w:val="13"/>
          <w:rPrChange w:id="190" w:author="Author" w:date="2015-07-30T15:37:00Z">
            <w:rPr>
              <w:sz w:val="20"/>
            </w:rPr>
          </w:rPrChange>
        </w:rPr>
        <w:t xml:space="preserve"> </w:t>
      </w:r>
      <w:r w:rsidRPr="006514D0">
        <w:t>the</w:t>
      </w:r>
      <w:r>
        <w:rPr>
          <w:spacing w:val="15"/>
          <w:rPrChange w:id="191" w:author="Author" w:date="2015-07-30T15:37:00Z">
            <w:rPr>
              <w:sz w:val="20"/>
            </w:rPr>
          </w:rPrChange>
        </w:rPr>
        <w:t xml:space="preserve"> </w:t>
      </w:r>
      <w:r w:rsidRPr="006514D0">
        <w:t>Millennium</w:t>
      </w:r>
      <w:r>
        <w:rPr>
          <w:spacing w:val="15"/>
          <w:rPrChange w:id="192" w:author="Author" w:date="2015-07-30T15:37:00Z">
            <w:rPr>
              <w:sz w:val="20"/>
            </w:rPr>
          </w:rPrChange>
        </w:rPr>
        <w:t xml:space="preserve"> </w:t>
      </w:r>
      <w:r w:rsidRPr="006514D0">
        <w:t>Development</w:t>
      </w:r>
      <w:r>
        <w:rPr>
          <w:spacing w:val="16"/>
          <w:rPrChange w:id="193" w:author="Author" w:date="2015-07-30T15:37:00Z">
            <w:rPr>
              <w:sz w:val="20"/>
            </w:rPr>
          </w:rPrChange>
        </w:rPr>
        <w:t xml:space="preserve"> </w:t>
      </w:r>
      <w:r w:rsidRPr="006514D0">
        <w:t>Goals</w:t>
      </w:r>
      <w:r>
        <w:rPr>
          <w:spacing w:val="16"/>
          <w:rPrChange w:id="194" w:author="Author" w:date="2015-07-30T15:37:00Z">
            <w:rPr>
              <w:sz w:val="20"/>
            </w:rPr>
          </w:rPrChange>
        </w:rPr>
        <w:t xml:space="preserve"> </w:t>
      </w:r>
      <w:r w:rsidRPr="006514D0">
        <w:t>and</w:t>
      </w:r>
      <w:r>
        <w:rPr>
          <w:spacing w:val="15"/>
          <w:rPrChange w:id="195" w:author="Author" w:date="2015-07-30T15:37:00Z">
            <w:rPr>
              <w:sz w:val="20"/>
            </w:rPr>
          </w:rPrChange>
        </w:rPr>
        <w:t xml:space="preserve"> </w:t>
      </w:r>
      <w:r w:rsidRPr="006514D0">
        <w:t>seek</w:t>
      </w:r>
      <w:r>
        <w:rPr>
          <w:spacing w:val="13"/>
          <w:rPrChange w:id="196" w:author="Author" w:date="2015-07-30T15:37:00Z">
            <w:rPr>
              <w:sz w:val="20"/>
            </w:rPr>
          </w:rPrChange>
        </w:rPr>
        <w:t xml:space="preserve"> </w:t>
      </w:r>
      <w:r w:rsidRPr="006514D0">
        <w:t>to</w:t>
      </w:r>
      <w:r>
        <w:rPr>
          <w:spacing w:val="15"/>
          <w:rPrChange w:id="197" w:author="Author" w:date="2015-07-30T15:37:00Z">
            <w:rPr>
              <w:sz w:val="20"/>
            </w:rPr>
          </w:rPrChange>
        </w:rPr>
        <w:t xml:space="preserve"> </w:t>
      </w:r>
      <w:r w:rsidRPr="006514D0">
        <w:t>address</w:t>
      </w:r>
      <w:r>
        <w:rPr>
          <w:spacing w:val="13"/>
          <w:rPrChange w:id="198" w:author="Author" w:date="2015-07-30T15:37:00Z">
            <w:rPr>
              <w:sz w:val="20"/>
            </w:rPr>
          </w:rPrChange>
        </w:rPr>
        <w:t xml:space="preserve"> </w:t>
      </w:r>
      <w:r w:rsidRPr="006514D0">
        <w:t>their</w:t>
      </w:r>
      <w:r>
        <w:rPr>
          <w:w w:val="99"/>
          <w:rPrChange w:id="199" w:author="Author" w:date="2015-07-30T15:37:00Z">
            <w:rPr>
              <w:sz w:val="20"/>
            </w:rPr>
          </w:rPrChange>
        </w:rPr>
        <w:t xml:space="preserve"> </w:t>
      </w:r>
      <w:r w:rsidRPr="006514D0">
        <w:t>unfinished</w:t>
      </w:r>
      <w:r>
        <w:rPr>
          <w:spacing w:val="-3"/>
          <w:rPrChange w:id="200" w:author="Author" w:date="2015-07-30T15:37:00Z">
            <w:rPr>
              <w:sz w:val="20"/>
            </w:rPr>
          </w:rPrChange>
        </w:rPr>
        <w:t xml:space="preserve"> </w:t>
      </w:r>
      <w:r w:rsidRPr="006514D0">
        <w:t>business.</w:t>
      </w:r>
      <w:r>
        <w:rPr>
          <w:spacing w:val="-4"/>
          <w:rPrChange w:id="201" w:author="Author" w:date="2015-07-30T15:37:00Z">
            <w:rPr>
              <w:sz w:val="20"/>
            </w:rPr>
          </w:rPrChange>
        </w:rPr>
        <w:t xml:space="preserve"> </w:t>
      </w:r>
      <w:r w:rsidRPr="006514D0">
        <w:t>We</w:t>
      </w:r>
      <w:r>
        <w:rPr>
          <w:spacing w:val="-4"/>
          <w:rPrChange w:id="202" w:author="Author" w:date="2015-07-30T15:37:00Z">
            <w:rPr>
              <w:sz w:val="20"/>
            </w:rPr>
          </w:rPrChange>
        </w:rPr>
        <w:t xml:space="preserve"> </w:t>
      </w:r>
      <w:r w:rsidRPr="006514D0">
        <w:t>acknowledge</w:t>
      </w:r>
      <w:r>
        <w:rPr>
          <w:spacing w:val="-4"/>
          <w:rPrChange w:id="203" w:author="Author" w:date="2015-07-30T15:37:00Z">
            <w:rPr>
              <w:sz w:val="20"/>
            </w:rPr>
          </w:rPrChange>
        </w:rPr>
        <w:t xml:space="preserve"> </w:t>
      </w:r>
      <w:r w:rsidRPr="006514D0">
        <w:t>that</w:t>
      </w:r>
      <w:r>
        <w:rPr>
          <w:spacing w:val="-4"/>
          <w:rPrChange w:id="204" w:author="Author" w:date="2015-07-30T15:37:00Z">
            <w:rPr>
              <w:sz w:val="20"/>
            </w:rPr>
          </w:rPrChange>
        </w:rPr>
        <w:t xml:space="preserve"> </w:t>
      </w:r>
      <w:r w:rsidRPr="006514D0">
        <w:t>sustainable</w:t>
      </w:r>
      <w:r>
        <w:rPr>
          <w:spacing w:val="-4"/>
          <w:rPrChange w:id="205" w:author="Author" w:date="2015-07-30T15:37:00Z">
            <w:rPr>
              <w:sz w:val="20"/>
            </w:rPr>
          </w:rPrChange>
        </w:rPr>
        <w:t xml:space="preserve"> </w:t>
      </w:r>
      <w:r w:rsidRPr="006514D0">
        <w:t>development</w:t>
      </w:r>
      <w:r>
        <w:rPr>
          <w:spacing w:val="-5"/>
          <w:rPrChange w:id="206" w:author="Author" w:date="2015-07-30T15:37:00Z">
            <w:rPr>
              <w:sz w:val="20"/>
            </w:rPr>
          </w:rPrChange>
        </w:rPr>
        <w:t xml:space="preserve"> </w:t>
      </w:r>
      <w:r w:rsidRPr="006514D0">
        <w:t>and</w:t>
      </w:r>
      <w:r>
        <w:rPr>
          <w:spacing w:val="-3"/>
          <w:rPrChange w:id="207" w:author="Author" w:date="2015-07-30T15:37:00Z">
            <w:rPr>
              <w:sz w:val="20"/>
            </w:rPr>
          </w:rPrChange>
        </w:rPr>
        <w:t xml:space="preserve"> </w:t>
      </w:r>
      <w:r w:rsidRPr="006514D0">
        <w:t>peace</w:t>
      </w:r>
      <w:r>
        <w:rPr>
          <w:spacing w:val="-4"/>
          <w:rPrChange w:id="208" w:author="Author" w:date="2015-07-30T15:37:00Z">
            <w:rPr>
              <w:sz w:val="20"/>
            </w:rPr>
          </w:rPrChange>
        </w:rPr>
        <w:t xml:space="preserve"> </w:t>
      </w:r>
      <w:r w:rsidRPr="006514D0">
        <w:t>are</w:t>
      </w:r>
      <w:r>
        <w:rPr>
          <w:spacing w:val="-1"/>
          <w:rPrChange w:id="209" w:author="Author" w:date="2015-07-30T15:37:00Z">
            <w:rPr>
              <w:sz w:val="20"/>
            </w:rPr>
          </w:rPrChange>
        </w:rPr>
        <w:t xml:space="preserve"> </w:t>
      </w:r>
      <w:r w:rsidRPr="006514D0">
        <w:t>mutually</w:t>
      </w:r>
      <w:r>
        <w:rPr>
          <w:spacing w:val="-5"/>
          <w:rPrChange w:id="210" w:author="Author" w:date="2015-07-30T15:37:00Z">
            <w:rPr>
              <w:sz w:val="20"/>
            </w:rPr>
          </w:rPrChange>
        </w:rPr>
        <w:t xml:space="preserve"> </w:t>
      </w:r>
      <w:r w:rsidRPr="006514D0">
        <w:t>reinforcing.</w:t>
      </w:r>
      <w:del w:id="211" w:author="Author" w:date="2015-07-30T15:37:00Z">
        <w:r w:rsidR="00F3349C">
          <w:delText xml:space="preserve"> </w:delText>
        </w:r>
      </w:del>
    </w:p>
    <w:p w14:paraId="51C82729" w14:textId="77777777" w:rsidR="00804791" w:rsidRDefault="00804791">
      <w:pPr>
        <w:spacing w:before="1"/>
        <w:rPr>
          <w:rFonts w:ascii="Times New Roman" w:hAnsi="Times New Roman"/>
          <w:sz w:val="20"/>
          <w:rPrChange w:id="212" w:author="Author" w:date="2015-07-30T15:37:00Z">
            <w:rPr>
              <w:sz w:val="20"/>
            </w:rPr>
          </w:rPrChange>
        </w:rPr>
        <w:pPrChange w:id="213" w:author="Author" w:date="2015-07-30T15:37:00Z">
          <w:pPr>
            <w:pStyle w:val="Default"/>
            <w:jc w:val="both"/>
          </w:pPr>
        </w:pPrChange>
      </w:pPr>
    </w:p>
    <w:p w14:paraId="06933C9F" w14:textId="77777777" w:rsidR="00804791" w:rsidRPr="006514D0" w:rsidRDefault="006514D0">
      <w:pPr>
        <w:pStyle w:val="BodyText"/>
        <w:ind w:left="100" w:right="126" w:firstLine="0"/>
        <w:jc w:val="both"/>
        <w:pPrChange w:id="214" w:author="Author" w:date="2015-07-30T15:37:00Z">
          <w:pPr>
            <w:pStyle w:val="Default"/>
            <w:jc w:val="both"/>
          </w:pPr>
        </w:pPrChange>
      </w:pPr>
      <w:r w:rsidRPr="006514D0">
        <w:t>The</w:t>
      </w:r>
      <w:r>
        <w:rPr>
          <w:spacing w:val="10"/>
          <w:rPrChange w:id="215" w:author="Author" w:date="2015-07-30T15:37:00Z">
            <w:rPr>
              <w:sz w:val="20"/>
            </w:rPr>
          </w:rPrChange>
        </w:rPr>
        <w:t xml:space="preserve"> </w:t>
      </w:r>
      <w:r w:rsidRPr="006514D0">
        <w:t>Goals</w:t>
      </w:r>
      <w:r>
        <w:rPr>
          <w:spacing w:val="9"/>
          <w:rPrChange w:id="216" w:author="Author" w:date="2015-07-30T15:37:00Z">
            <w:rPr>
              <w:sz w:val="20"/>
            </w:rPr>
          </w:rPrChange>
        </w:rPr>
        <w:t xml:space="preserve"> </w:t>
      </w:r>
      <w:r w:rsidRPr="006514D0">
        <w:t>and</w:t>
      </w:r>
      <w:r>
        <w:rPr>
          <w:spacing w:val="11"/>
          <w:rPrChange w:id="217" w:author="Author" w:date="2015-07-30T15:37:00Z">
            <w:rPr>
              <w:sz w:val="20"/>
            </w:rPr>
          </w:rPrChange>
        </w:rPr>
        <w:t xml:space="preserve"> </w:t>
      </w:r>
      <w:r w:rsidRPr="006514D0">
        <w:t>targets</w:t>
      </w:r>
      <w:r>
        <w:rPr>
          <w:spacing w:val="11"/>
          <w:rPrChange w:id="218" w:author="Author" w:date="2015-07-30T15:37:00Z">
            <w:rPr>
              <w:sz w:val="20"/>
            </w:rPr>
          </w:rPrChange>
        </w:rPr>
        <w:t xml:space="preserve"> </w:t>
      </w:r>
      <w:r w:rsidRPr="006514D0">
        <w:t>will</w:t>
      </w:r>
      <w:r>
        <w:rPr>
          <w:spacing w:val="9"/>
          <w:rPrChange w:id="219" w:author="Author" w:date="2015-07-30T15:37:00Z">
            <w:rPr>
              <w:sz w:val="20"/>
            </w:rPr>
          </w:rPrChange>
        </w:rPr>
        <w:t xml:space="preserve"> </w:t>
      </w:r>
      <w:r w:rsidRPr="006514D0">
        <w:t>stimulate</w:t>
      </w:r>
      <w:r>
        <w:rPr>
          <w:spacing w:val="10"/>
          <w:rPrChange w:id="220" w:author="Author" w:date="2015-07-30T15:37:00Z">
            <w:rPr>
              <w:sz w:val="20"/>
            </w:rPr>
          </w:rPrChange>
        </w:rPr>
        <w:t xml:space="preserve"> </w:t>
      </w:r>
      <w:r w:rsidRPr="006514D0">
        <w:t>action</w:t>
      </w:r>
      <w:r>
        <w:rPr>
          <w:spacing w:val="8"/>
          <w:rPrChange w:id="221" w:author="Author" w:date="2015-07-30T15:37:00Z">
            <w:rPr>
              <w:sz w:val="20"/>
            </w:rPr>
          </w:rPrChange>
        </w:rPr>
        <w:t xml:space="preserve"> </w:t>
      </w:r>
      <w:r w:rsidRPr="006514D0">
        <w:t>over</w:t>
      </w:r>
      <w:r>
        <w:rPr>
          <w:spacing w:val="11"/>
          <w:rPrChange w:id="222" w:author="Author" w:date="2015-07-30T15:37:00Z">
            <w:rPr>
              <w:sz w:val="20"/>
            </w:rPr>
          </w:rPrChange>
        </w:rPr>
        <w:t xml:space="preserve"> </w:t>
      </w:r>
      <w:r w:rsidRPr="006514D0">
        <w:t>the</w:t>
      </w:r>
      <w:r>
        <w:rPr>
          <w:spacing w:val="12"/>
          <w:rPrChange w:id="223" w:author="Author" w:date="2015-07-30T15:37:00Z">
            <w:rPr>
              <w:sz w:val="20"/>
            </w:rPr>
          </w:rPrChange>
        </w:rPr>
        <w:t xml:space="preserve"> </w:t>
      </w:r>
      <w:r w:rsidRPr="006514D0">
        <w:t>next</w:t>
      </w:r>
      <w:r>
        <w:rPr>
          <w:spacing w:val="12"/>
          <w:rPrChange w:id="224" w:author="Author" w:date="2015-07-30T15:37:00Z">
            <w:rPr>
              <w:sz w:val="20"/>
            </w:rPr>
          </w:rPrChange>
        </w:rPr>
        <w:t xml:space="preserve"> </w:t>
      </w:r>
      <w:r w:rsidRPr="006514D0">
        <w:t>fifteen</w:t>
      </w:r>
      <w:r>
        <w:rPr>
          <w:spacing w:val="11"/>
          <w:rPrChange w:id="225" w:author="Author" w:date="2015-07-30T15:37:00Z">
            <w:rPr>
              <w:sz w:val="20"/>
            </w:rPr>
          </w:rPrChange>
        </w:rPr>
        <w:t xml:space="preserve"> </w:t>
      </w:r>
      <w:r w:rsidRPr="006514D0">
        <w:t>years</w:t>
      </w:r>
      <w:r>
        <w:rPr>
          <w:spacing w:val="9"/>
          <w:rPrChange w:id="226" w:author="Author" w:date="2015-07-30T15:37:00Z">
            <w:rPr>
              <w:sz w:val="20"/>
            </w:rPr>
          </w:rPrChange>
        </w:rPr>
        <w:t xml:space="preserve"> </w:t>
      </w:r>
      <w:r w:rsidRPr="006514D0">
        <w:t>in</w:t>
      </w:r>
      <w:r>
        <w:rPr>
          <w:spacing w:val="8"/>
          <w:rPrChange w:id="227" w:author="Author" w:date="2015-07-30T15:37:00Z">
            <w:rPr>
              <w:sz w:val="20"/>
            </w:rPr>
          </w:rPrChange>
        </w:rPr>
        <w:t xml:space="preserve"> </w:t>
      </w:r>
      <w:r w:rsidRPr="006514D0">
        <w:t>the</w:t>
      </w:r>
      <w:r>
        <w:rPr>
          <w:spacing w:val="10"/>
          <w:rPrChange w:id="228" w:author="Author" w:date="2015-07-30T15:37:00Z">
            <w:rPr>
              <w:sz w:val="20"/>
            </w:rPr>
          </w:rPrChange>
        </w:rPr>
        <w:t xml:space="preserve"> </w:t>
      </w:r>
      <w:r w:rsidRPr="006514D0">
        <w:t>following</w:t>
      </w:r>
      <w:r>
        <w:rPr>
          <w:spacing w:val="8"/>
          <w:rPrChange w:id="229" w:author="Author" w:date="2015-07-30T15:37:00Z">
            <w:rPr>
              <w:sz w:val="20"/>
            </w:rPr>
          </w:rPrChange>
        </w:rPr>
        <w:t xml:space="preserve"> </w:t>
      </w:r>
      <w:r w:rsidRPr="006514D0">
        <w:t>areas</w:t>
      </w:r>
      <w:r>
        <w:rPr>
          <w:spacing w:val="9"/>
          <w:rPrChange w:id="230" w:author="Author" w:date="2015-07-30T15:37:00Z">
            <w:rPr>
              <w:sz w:val="20"/>
            </w:rPr>
          </w:rPrChange>
        </w:rPr>
        <w:t xml:space="preserve"> </w:t>
      </w:r>
      <w:r w:rsidRPr="006514D0">
        <w:t>of</w:t>
      </w:r>
      <w:r>
        <w:rPr>
          <w:spacing w:val="8"/>
          <w:rPrChange w:id="231" w:author="Author" w:date="2015-07-30T15:37:00Z">
            <w:rPr>
              <w:sz w:val="20"/>
            </w:rPr>
          </w:rPrChange>
        </w:rPr>
        <w:t xml:space="preserve"> </w:t>
      </w:r>
      <w:r w:rsidRPr="006514D0">
        <w:t>critical</w:t>
      </w:r>
      <w:r>
        <w:rPr>
          <w:spacing w:val="12"/>
          <w:rPrChange w:id="232" w:author="Author" w:date="2015-07-30T15:37:00Z">
            <w:rPr>
              <w:sz w:val="20"/>
            </w:rPr>
          </w:rPrChange>
        </w:rPr>
        <w:t xml:space="preserve"> </w:t>
      </w:r>
      <w:r w:rsidRPr="006514D0">
        <w:t>importance</w:t>
      </w:r>
      <w:r>
        <w:rPr>
          <w:w w:val="99"/>
          <w:rPrChange w:id="233" w:author="Author" w:date="2015-07-30T15:37:00Z">
            <w:rPr>
              <w:sz w:val="20"/>
            </w:rPr>
          </w:rPrChange>
        </w:rPr>
        <w:t xml:space="preserve"> </w:t>
      </w:r>
      <w:r w:rsidRPr="006514D0">
        <w:t>for humanity and the</w:t>
      </w:r>
      <w:r>
        <w:rPr>
          <w:spacing w:val="-13"/>
          <w:rPrChange w:id="234" w:author="Author" w:date="2015-07-30T15:37:00Z">
            <w:rPr>
              <w:sz w:val="20"/>
            </w:rPr>
          </w:rPrChange>
        </w:rPr>
        <w:t xml:space="preserve"> </w:t>
      </w:r>
      <w:r w:rsidRPr="006514D0">
        <w:t>planet:</w:t>
      </w:r>
    </w:p>
    <w:p w14:paraId="59894261" w14:textId="77777777" w:rsidR="00804791" w:rsidRDefault="00804791">
      <w:pPr>
        <w:rPr>
          <w:rFonts w:ascii="Times New Roman" w:hAnsi="Times New Roman"/>
          <w:sz w:val="20"/>
          <w:rPrChange w:id="235" w:author="Author" w:date="2015-07-30T15:37:00Z">
            <w:rPr>
              <w:rFonts w:ascii="Times New Roman" w:hAnsi="Times New Roman"/>
              <w:b/>
              <w:sz w:val="20"/>
            </w:rPr>
          </w:rPrChange>
        </w:rPr>
        <w:pPrChange w:id="236" w:author="Author" w:date="2015-07-30T15:37:00Z">
          <w:pPr>
            <w:jc w:val="both"/>
          </w:pPr>
        </w:pPrChange>
      </w:pPr>
    </w:p>
    <w:p w14:paraId="01C459EF" w14:textId="77777777" w:rsidR="00804791" w:rsidRDefault="00804791">
      <w:pPr>
        <w:spacing w:before="11"/>
        <w:rPr>
          <w:ins w:id="237" w:author="Author" w:date="2015-07-30T15:37:00Z"/>
          <w:rFonts w:ascii="Times New Roman" w:eastAsia="Times New Roman" w:hAnsi="Times New Roman" w:cs="Times New Roman"/>
          <w:sz w:val="15"/>
          <w:szCs w:val="15"/>
        </w:rPr>
      </w:pPr>
    </w:p>
    <w:p w14:paraId="64BADF5E" w14:textId="77777777" w:rsidR="00804791" w:rsidRDefault="006514D0">
      <w:pPr>
        <w:pStyle w:val="Heading2"/>
        <w:jc w:val="both"/>
        <w:rPr>
          <w:b w:val="0"/>
          <w:rPrChange w:id="238" w:author="Author" w:date="2015-07-30T15:37:00Z">
            <w:rPr>
              <w:rFonts w:ascii="Times New Roman" w:hAnsi="Times New Roman"/>
              <w:b/>
              <w:sz w:val="20"/>
            </w:rPr>
          </w:rPrChange>
        </w:rPr>
        <w:pPrChange w:id="239" w:author="Author" w:date="2015-07-30T15:37:00Z">
          <w:pPr>
            <w:jc w:val="both"/>
          </w:pPr>
        </w:pPrChange>
      </w:pPr>
      <w:r w:rsidRPr="006514D0">
        <w:t>People</w:t>
      </w:r>
    </w:p>
    <w:p w14:paraId="7018062B" w14:textId="44F6E07A" w:rsidR="00804791" w:rsidRPr="006514D0" w:rsidRDefault="006514D0">
      <w:pPr>
        <w:pStyle w:val="BodyText"/>
        <w:spacing w:before="173" w:line="259" w:lineRule="auto"/>
        <w:ind w:left="100" w:right="120" w:firstLine="0"/>
        <w:jc w:val="both"/>
        <w:pPrChange w:id="240" w:author="Author" w:date="2015-07-30T15:37:00Z">
          <w:pPr>
            <w:jc w:val="both"/>
          </w:pPr>
        </w:pPrChange>
      </w:pPr>
      <w:r w:rsidRPr="006514D0">
        <w:t>We</w:t>
      </w:r>
      <w:r>
        <w:rPr>
          <w:spacing w:val="27"/>
          <w:rPrChange w:id="241" w:author="Author" w:date="2015-07-30T15:37:00Z">
            <w:rPr>
              <w:rFonts w:ascii="Times New Roman" w:hAnsi="Times New Roman"/>
              <w:sz w:val="20"/>
            </w:rPr>
          </w:rPrChange>
        </w:rPr>
        <w:t xml:space="preserve"> </w:t>
      </w:r>
      <w:r w:rsidRPr="006514D0">
        <w:t>want</w:t>
      </w:r>
      <w:r>
        <w:rPr>
          <w:spacing w:val="26"/>
          <w:rPrChange w:id="242" w:author="Author" w:date="2015-07-30T15:37:00Z">
            <w:rPr>
              <w:rFonts w:ascii="Times New Roman" w:hAnsi="Times New Roman"/>
              <w:sz w:val="20"/>
            </w:rPr>
          </w:rPrChange>
        </w:rPr>
        <w:t xml:space="preserve"> </w:t>
      </w:r>
      <w:r w:rsidRPr="006514D0">
        <w:t>to</w:t>
      </w:r>
      <w:r>
        <w:rPr>
          <w:spacing w:val="25"/>
          <w:rPrChange w:id="243" w:author="Author" w:date="2015-07-30T15:37:00Z">
            <w:rPr>
              <w:rFonts w:ascii="Times New Roman" w:hAnsi="Times New Roman"/>
              <w:sz w:val="20"/>
            </w:rPr>
          </w:rPrChange>
        </w:rPr>
        <w:t xml:space="preserve"> </w:t>
      </w:r>
      <w:r w:rsidRPr="006514D0">
        <w:t>ensure</w:t>
      </w:r>
      <w:r>
        <w:rPr>
          <w:spacing w:val="24"/>
          <w:rPrChange w:id="244" w:author="Author" w:date="2015-07-30T15:37:00Z">
            <w:rPr>
              <w:rFonts w:ascii="Times New Roman" w:hAnsi="Times New Roman"/>
              <w:sz w:val="20"/>
            </w:rPr>
          </w:rPrChange>
        </w:rPr>
        <w:t xml:space="preserve"> </w:t>
      </w:r>
      <w:r w:rsidRPr="006514D0">
        <w:t>that</w:t>
      </w:r>
      <w:r>
        <w:rPr>
          <w:spacing w:val="24"/>
          <w:rPrChange w:id="245" w:author="Author" w:date="2015-07-30T15:37:00Z">
            <w:rPr>
              <w:rFonts w:ascii="Times New Roman" w:hAnsi="Times New Roman"/>
              <w:sz w:val="20"/>
            </w:rPr>
          </w:rPrChange>
        </w:rPr>
        <w:t xml:space="preserve"> </w:t>
      </w:r>
      <w:r w:rsidRPr="006514D0">
        <w:t>all</w:t>
      </w:r>
      <w:r>
        <w:rPr>
          <w:spacing w:val="29"/>
          <w:rPrChange w:id="246" w:author="Author" w:date="2015-07-30T15:37:00Z">
            <w:rPr>
              <w:rFonts w:ascii="Times New Roman" w:hAnsi="Times New Roman"/>
              <w:sz w:val="20"/>
            </w:rPr>
          </w:rPrChange>
        </w:rPr>
        <w:t xml:space="preserve"> </w:t>
      </w:r>
      <w:r w:rsidRPr="006514D0">
        <w:t>human</w:t>
      </w:r>
      <w:r>
        <w:rPr>
          <w:spacing w:val="25"/>
          <w:rPrChange w:id="247" w:author="Author" w:date="2015-07-30T15:37:00Z">
            <w:rPr>
              <w:rFonts w:ascii="Times New Roman" w:hAnsi="Times New Roman"/>
              <w:sz w:val="20"/>
            </w:rPr>
          </w:rPrChange>
        </w:rPr>
        <w:t xml:space="preserve"> </w:t>
      </w:r>
      <w:r w:rsidRPr="006514D0">
        <w:t>beings</w:t>
      </w:r>
      <w:r>
        <w:rPr>
          <w:spacing w:val="26"/>
          <w:rPrChange w:id="248" w:author="Author" w:date="2015-07-30T15:37:00Z">
            <w:rPr>
              <w:rFonts w:ascii="Times New Roman" w:hAnsi="Times New Roman"/>
              <w:sz w:val="20"/>
            </w:rPr>
          </w:rPrChange>
        </w:rPr>
        <w:t xml:space="preserve"> </w:t>
      </w:r>
      <w:r w:rsidRPr="006514D0">
        <w:t>can</w:t>
      </w:r>
      <w:r>
        <w:rPr>
          <w:spacing w:val="25"/>
          <w:rPrChange w:id="249" w:author="Author" w:date="2015-07-30T15:37:00Z">
            <w:rPr>
              <w:rFonts w:ascii="Times New Roman" w:hAnsi="Times New Roman"/>
              <w:sz w:val="20"/>
            </w:rPr>
          </w:rPrChange>
        </w:rPr>
        <w:t xml:space="preserve"> </w:t>
      </w:r>
      <w:r w:rsidRPr="006514D0">
        <w:t>fulfil</w:t>
      </w:r>
      <w:r>
        <w:rPr>
          <w:spacing w:val="26"/>
          <w:rPrChange w:id="250" w:author="Author" w:date="2015-07-30T15:37:00Z">
            <w:rPr>
              <w:rFonts w:ascii="Times New Roman" w:hAnsi="Times New Roman"/>
              <w:sz w:val="20"/>
            </w:rPr>
          </w:rPrChange>
        </w:rPr>
        <w:t xml:space="preserve"> </w:t>
      </w:r>
      <w:r w:rsidRPr="006514D0">
        <w:t>their</w:t>
      </w:r>
      <w:r>
        <w:rPr>
          <w:spacing w:val="27"/>
          <w:rPrChange w:id="251" w:author="Author" w:date="2015-07-30T15:37:00Z">
            <w:rPr>
              <w:rFonts w:ascii="Times New Roman" w:hAnsi="Times New Roman"/>
              <w:sz w:val="20"/>
            </w:rPr>
          </w:rPrChange>
        </w:rPr>
        <w:t xml:space="preserve"> </w:t>
      </w:r>
      <w:r w:rsidRPr="006514D0">
        <w:t>potential.</w:t>
      </w:r>
      <w:r>
        <w:rPr>
          <w:spacing w:val="24"/>
          <w:rPrChange w:id="252" w:author="Author" w:date="2015-07-30T15:37:00Z">
            <w:rPr>
              <w:rFonts w:ascii="Times New Roman" w:hAnsi="Times New Roman"/>
              <w:sz w:val="20"/>
            </w:rPr>
          </w:rPrChange>
        </w:rPr>
        <w:t xml:space="preserve"> </w:t>
      </w:r>
      <w:r w:rsidRPr="006514D0">
        <w:t>We</w:t>
      </w:r>
      <w:r>
        <w:rPr>
          <w:spacing w:val="27"/>
          <w:rPrChange w:id="253" w:author="Author" w:date="2015-07-30T15:37:00Z">
            <w:rPr>
              <w:rFonts w:ascii="Times New Roman" w:hAnsi="Times New Roman"/>
              <w:sz w:val="20"/>
            </w:rPr>
          </w:rPrChange>
        </w:rPr>
        <w:t xml:space="preserve"> </w:t>
      </w:r>
      <w:r w:rsidRPr="006514D0">
        <w:t>want</w:t>
      </w:r>
      <w:r>
        <w:rPr>
          <w:spacing w:val="26"/>
          <w:rPrChange w:id="254" w:author="Author" w:date="2015-07-30T15:37:00Z">
            <w:rPr>
              <w:rFonts w:ascii="Times New Roman" w:hAnsi="Times New Roman"/>
              <w:sz w:val="20"/>
            </w:rPr>
          </w:rPrChange>
        </w:rPr>
        <w:t xml:space="preserve"> </w:t>
      </w:r>
      <w:r w:rsidRPr="006514D0">
        <w:t>to</w:t>
      </w:r>
      <w:r>
        <w:rPr>
          <w:spacing w:val="25"/>
          <w:rPrChange w:id="255" w:author="Author" w:date="2015-07-30T15:37:00Z">
            <w:rPr>
              <w:rFonts w:ascii="Times New Roman" w:hAnsi="Times New Roman"/>
              <w:sz w:val="20"/>
            </w:rPr>
          </w:rPrChange>
        </w:rPr>
        <w:t xml:space="preserve"> </w:t>
      </w:r>
      <w:r w:rsidRPr="006514D0">
        <w:t>end</w:t>
      </w:r>
      <w:r>
        <w:rPr>
          <w:spacing w:val="25"/>
          <w:rPrChange w:id="256" w:author="Author" w:date="2015-07-30T15:37:00Z">
            <w:rPr>
              <w:rFonts w:ascii="Times New Roman" w:hAnsi="Times New Roman"/>
              <w:sz w:val="20"/>
            </w:rPr>
          </w:rPrChange>
        </w:rPr>
        <w:t xml:space="preserve"> </w:t>
      </w:r>
      <w:r w:rsidRPr="006514D0">
        <w:t>poverty</w:t>
      </w:r>
      <w:r>
        <w:rPr>
          <w:spacing w:val="23"/>
          <w:rPrChange w:id="257" w:author="Author" w:date="2015-07-30T15:37:00Z">
            <w:rPr>
              <w:rFonts w:ascii="Times New Roman" w:hAnsi="Times New Roman"/>
              <w:sz w:val="20"/>
            </w:rPr>
          </w:rPrChange>
        </w:rPr>
        <w:t xml:space="preserve"> </w:t>
      </w:r>
      <w:r w:rsidRPr="006514D0">
        <w:t>in</w:t>
      </w:r>
      <w:r>
        <w:rPr>
          <w:spacing w:val="25"/>
          <w:rPrChange w:id="258" w:author="Author" w:date="2015-07-30T15:37:00Z">
            <w:rPr>
              <w:rFonts w:ascii="Times New Roman" w:hAnsi="Times New Roman"/>
              <w:sz w:val="20"/>
            </w:rPr>
          </w:rPrChange>
        </w:rPr>
        <w:t xml:space="preserve"> </w:t>
      </w:r>
      <w:r w:rsidRPr="006514D0">
        <w:t>all</w:t>
      </w:r>
      <w:r>
        <w:rPr>
          <w:spacing w:val="26"/>
          <w:rPrChange w:id="259" w:author="Author" w:date="2015-07-30T15:37:00Z">
            <w:rPr>
              <w:rFonts w:ascii="Times New Roman" w:hAnsi="Times New Roman"/>
              <w:sz w:val="20"/>
            </w:rPr>
          </w:rPrChange>
        </w:rPr>
        <w:t xml:space="preserve"> </w:t>
      </w:r>
      <w:r w:rsidRPr="006514D0">
        <w:t>its</w:t>
      </w:r>
      <w:r>
        <w:rPr>
          <w:spacing w:val="28"/>
          <w:rPrChange w:id="260" w:author="Author" w:date="2015-07-30T15:37:00Z">
            <w:rPr>
              <w:rFonts w:ascii="Times New Roman" w:hAnsi="Times New Roman"/>
              <w:sz w:val="20"/>
            </w:rPr>
          </w:rPrChange>
        </w:rPr>
        <w:t xml:space="preserve"> </w:t>
      </w:r>
      <w:r w:rsidRPr="006514D0">
        <w:t>forms</w:t>
      </w:r>
      <w:r>
        <w:rPr>
          <w:spacing w:val="26"/>
          <w:rPrChange w:id="261" w:author="Author" w:date="2015-07-30T15:37:00Z">
            <w:rPr>
              <w:rFonts w:ascii="Times New Roman" w:hAnsi="Times New Roman"/>
              <w:sz w:val="20"/>
            </w:rPr>
          </w:rPrChange>
        </w:rPr>
        <w:t xml:space="preserve"> </w:t>
      </w:r>
      <w:r w:rsidRPr="006514D0">
        <w:t>and</w:t>
      </w:r>
      <w:r>
        <w:rPr>
          <w:w w:val="99"/>
          <w:rPrChange w:id="262" w:author="Author" w:date="2015-07-30T15:37:00Z">
            <w:rPr>
              <w:rFonts w:ascii="Times New Roman" w:hAnsi="Times New Roman"/>
              <w:sz w:val="20"/>
            </w:rPr>
          </w:rPrChange>
        </w:rPr>
        <w:t xml:space="preserve"> </w:t>
      </w:r>
      <w:r w:rsidRPr="006514D0">
        <w:t>dimensions;</w:t>
      </w:r>
      <w:r>
        <w:rPr>
          <w:spacing w:val="32"/>
          <w:rPrChange w:id="263" w:author="Author" w:date="2015-07-30T15:37:00Z">
            <w:rPr>
              <w:rFonts w:ascii="Times New Roman" w:hAnsi="Times New Roman"/>
              <w:sz w:val="20"/>
            </w:rPr>
          </w:rPrChange>
        </w:rPr>
        <w:t xml:space="preserve"> </w:t>
      </w:r>
      <w:r w:rsidRPr="006514D0">
        <w:t>end</w:t>
      </w:r>
      <w:r>
        <w:rPr>
          <w:spacing w:val="33"/>
          <w:rPrChange w:id="264" w:author="Author" w:date="2015-07-30T15:37:00Z">
            <w:rPr>
              <w:rFonts w:ascii="Times New Roman" w:hAnsi="Times New Roman"/>
              <w:sz w:val="20"/>
            </w:rPr>
          </w:rPrChange>
        </w:rPr>
        <w:t xml:space="preserve"> </w:t>
      </w:r>
      <w:r w:rsidRPr="006514D0">
        <w:t>hunger</w:t>
      </w:r>
      <w:r>
        <w:rPr>
          <w:spacing w:val="33"/>
          <w:rPrChange w:id="265" w:author="Author" w:date="2015-07-30T15:37:00Z">
            <w:rPr>
              <w:rFonts w:ascii="Times New Roman" w:hAnsi="Times New Roman"/>
              <w:sz w:val="20"/>
            </w:rPr>
          </w:rPrChange>
        </w:rPr>
        <w:t xml:space="preserve"> </w:t>
      </w:r>
      <w:r w:rsidRPr="006514D0">
        <w:t>and</w:t>
      </w:r>
      <w:r>
        <w:rPr>
          <w:spacing w:val="33"/>
          <w:rPrChange w:id="266" w:author="Author" w:date="2015-07-30T15:37:00Z">
            <w:rPr>
              <w:rFonts w:ascii="Times New Roman" w:hAnsi="Times New Roman"/>
              <w:sz w:val="20"/>
            </w:rPr>
          </w:rPrChange>
        </w:rPr>
        <w:t xml:space="preserve"> </w:t>
      </w:r>
      <w:r w:rsidRPr="006514D0">
        <w:t>malnutrition;</w:t>
      </w:r>
      <w:r>
        <w:rPr>
          <w:spacing w:val="36"/>
          <w:rPrChange w:id="267" w:author="Author" w:date="2015-07-30T15:37:00Z">
            <w:rPr>
              <w:rFonts w:ascii="Times New Roman" w:hAnsi="Times New Roman"/>
              <w:sz w:val="20"/>
            </w:rPr>
          </w:rPrChange>
        </w:rPr>
        <w:t xml:space="preserve"> </w:t>
      </w:r>
      <w:r w:rsidRPr="006514D0">
        <w:t>achieve</w:t>
      </w:r>
      <w:r>
        <w:rPr>
          <w:spacing w:val="35"/>
          <w:rPrChange w:id="268" w:author="Author" w:date="2015-07-30T15:37:00Z">
            <w:rPr>
              <w:rFonts w:ascii="Times New Roman" w:hAnsi="Times New Roman"/>
              <w:sz w:val="20"/>
            </w:rPr>
          </w:rPrChange>
        </w:rPr>
        <w:t xml:space="preserve"> </w:t>
      </w:r>
      <w:r w:rsidRPr="006514D0">
        <w:t>food</w:t>
      </w:r>
      <w:r>
        <w:rPr>
          <w:spacing w:val="33"/>
          <w:rPrChange w:id="269" w:author="Author" w:date="2015-07-30T15:37:00Z">
            <w:rPr>
              <w:rFonts w:ascii="Times New Roman" w:hAnsi="Times New Roman"/>
              <w:sz w:val="20"/>
            </w:rPr>
          </w:rPrChange>
        </w:rPr>
        <w:t xml:space="preserve"> </w:t>
      </w:r>
      <w:r w:rsidRPr="006514D0">
        <w:t>security;</w:t>
      </w:r>
      <w:r>
        <w:rPr>
          <w:spacing w:val="32"/>
          <w:rPrChange w:id="270" w:author="Author" w:date="2015-07-30T15:37:00Z">
            <w:rPr>
              <w:rFonts w:ascii="Times New Roman" w:hAnsi="Times New Roman"/>
              <w:sz w:val="20"/>
            </w:rPr>
          </w:rPrChange>
        </w:rPr>
        <w:t xml:space="preserve"> </w:t>
      </w:r>
      <w:ins w:id="271" w:author="Author" w:date="2015-07-30T15:37:00Z">
        <w:r>
          <w:t>respect</w:t>
        </w:r>
        <w:r>
          <w:rPr>
            <w:spacing w:val="32"/>
          </w:rPr>
          <w:t xml:space="preserve"> </w:t>
        </w:r>
        <w:r>
          <w:t>and</w:t>
        </w:r>
        <w:r>
          <w:rPr>
            <w:spacing w:val="33"/>
          </w:rPr>
          <w:t xml:space="preserve"> </w:t>
        </w:r>
      </w:ins>
      <w:r w:rsidRPr="006514D0">
        <w:t>promote</w:t>
      </w:r>
      <w:r>
        <w:rPr>
          <w:spacing w:val="32"/>
          <w:rPrChange w:id="272" w:author="Author" w:date="2015-07-30T15:37:00Z">
            <w:rPr>
              <w:rFonts w:ascii="Times New Roman" w:hAnsi="Times New Roman"/>
              <w:sz w:val="20"/>
            </w:rPr>
          </w:rPrChange>
        </w:rPr>
        <w:t xml:space="preserve"> </w:t>
      </w:r>
      <w:r w:rsidRPr="006514D0">
        <w:t>human</w:t>
      </w:r>
      <w:r>
        <w:rPr>
          <w:spacing w:val="31"/>
          <w:rPrChange w:id="273" w:author="Author" w:date="2015-07-30T15:37:00Z">
            <w:rPr>
              <w:rFonts w:ascii="Times New Roman" w:hAnsi="Times New Roman"/>
              <w:sz w:val="20"/>
            </w:rPr>
          </w:rPrChange>
        </w:rPr>
        <w:t xml:space="preserve"> </w:t>
      </w:r>
      <w:ins w:id="274" w:author="Author" w:date="2015-07-30T15:37:00Z">
        <w:r>
          <w:t>rights</w:t>
        </w:r>
        <w:r>
          <w:rPr>
            <w:spacing w:val="31"/>
          </w:rPr>
          <w:t xml:space="preserve"> </w:t>
        </w:r>
        <w:r>
          <w:t>and</w:t>
        </w:r>
        <w:r>
          <w:rPr>
            <w:spacing w:val="33"/>
          </w:rPr>
          <w:t xml:space="preserve"> </w:t>
        </w:r>
        <w:r>
          <w:t>human</w:t>
        </w:r>
        <w:r>
          <w:rPr>
            <w:w w:val="99"/>
          </w:rPr>
          <w:t xml:space="preserve"> </w:t>
        </w:r>
      </w:ins>
      <w:r w:rsidRPr="006514D0">
        <w:t>dignity;</w:t>
      </w:r>
      <w:r>
        <w:rPr>
          <w:spacing w:val="23"/>
          <w:rPrChange w:id="275" w:author="Author" w:date="2015-07-30T15:37:00Z">
            <w:rPr>
              <w:rFonts w:ascii="Times New Roman" w:hAnsi="Times New Roman"/>
              <w:sz w:val="20"/>
            </w:rPr>
          </w:rPrChange>
        </w:rPr>
        <w:t xml:space="preserve"> </w:t>
      </w:r>
      <w:r w:rsidRPr="006514D0">
        <w:t>combat</w:t>
      </w:r>
      <w:r>
        <w:rPr>
          <w:spacing w:val="21"/>
          <w:rPrChange w:id="276" w:author="Author" w:date="2015-07-30T15:37:00Z">
            <w:rPr>
              <w:rFonts w:ascii="Times New Roman" w:hAnsi="Times New Roman"/>
              <w:sz w:val="20"/>
            </w:rPr>
          </w:rPrChange>
        </w:rPr>
        <w:t xml:space="preserve"> </w:t>
      </w:r>
      <w:r w:rsidRPr="006514D0">
        <w:t>inequalities</w:t>
      </w:r>
      <w:r>
        <w:rPr>
          <w:spacing w:val="20"/>
          <w:rPrChange w:id="277" w:author="Author" w:date="2015-07-30T15:37:00Z">
            <w:rPr>
              <w:rFonts w:ascii="Times New Roman" w:hAnsi="Times New Roman"/>
              <w:sz w:val="20"/>
            </w:rPr>
          </w:rPrChange>
        </w:rPr>
        <w:t xml:space="preserve"> </w:t>
      </w:r>
      <w:r w:rsidRPr="006514D0">
        <w:t>in</w:t>
      </w:r>
      <w:r>
        <w:rPr>
          <w:spacing w:val="19"/>
          <w:rPrChange w:id="278" w:author="Author" w:date="2015-07-30T15:37:00Z">
            <w:rPr>
              <w:rFonts w:ascii="Times New Roman" w:hAnsi="Times New Roman"/>
              <w:sz w:val="20"/>
            </w:rPr>
          </w:rPrChange>
        </w:rPr>
        <w:t xml:space="preserve"> </w:t>
      </w:r>
      <w:r w:rsidRPr="006514D0">
        <w:t>and</w:t>
      </w:r>
      <w:r>
        <w:rPr>
          <w:spacing w:val="22"/>
          <w:rPrChange w:id="279" w:author="Author" w:date="2015-07-30T15:37:00Z">
            <w:rPr>
              <w:rFonts w:ascii="Times New Roman" w:hAnsi="Times New Roman"/>
              <w:sz w:val="20"/>
            </w:rPr>
          </w:rPrChange>
        </w:rPr>
        <w:t xml:space="preserve"> </w:t>
      </w:r>
      <w:del w:id="280" w:author="Author" w:date="2015-07-30T15:37:00Z">
        <w:r w:rsidR="00F3349C" w:rsidRPr="0057769D">
          <w:rPr>
            <w:rFonts w:cs="Times New Roman"/>
          </w:rPr>
          <w:delText>between</w:delText>
        </w:r>
      </w:del>
      <w:ins w:id="281" w:author="Author" w:date="2015-07-30T15:37:00Z">
        <w:r>
          <w:t>among</w:t>
        </w:r>
      </w:ins>
      <w:r>
        <w:rPr>
          <w:spacing w:val="19"/>
          <w:rPrChange w:id="282" w:author="Author" w:date="2015-07-30T15:37:00Z">
            <w:rPr>
              <w:rFonts w:ascii="Times New Roman" w:hAnsi="Times New Roman"/>
              <w:sz w:val="20"/>
            </w:rPr>
          </w:rPrChange>
        </w:rPr>
        <w:t xml:space="preserve"> </w:t>
      </w:r>
      <w:r w:rsidRPr="006514D0">
        <w:t>countries;</w:t>
      </w:r>
      <w:r>
        <w:rPr>
          <w:spacing w:val="21"/>
          <w:rPrChange w:id="283" w:author="Author" w:date="2015-07-30T15:37:00Z">
            <w:rPr>
              <w:rFonts w:ascii="Times New Roman" w:hAnsi="Times New Roman"/>
              <w:sz w:val="20"/>
            </w:rPr>
          </w:rPrChange>
        </w:rPr>
        <w:t xml:space="preserve"> </w:t>
      </w:r>
      <w:r w:rsidRPr="006514D0">
        <w:t>achieve</w:t>
      </w:r>
      <w:r>
        <w:rPr>
          <w:spacing w:val="23"/>
          <w:rPrChange w:id="284" w:author="Author" w:date="2015-07-30T15:37:00Z">
            <w:rPr>
              <w:rFonts w:ascii="Times New Roman" w:hAnsi="Times New Roman"/>
              <w:sz w:val="20"/>
            </w:rPr>
          </w:rPrChange>
        </w:rPr>
        <w:t xml:space="preserve"> </w:t>
      </w:r>
      <w:r w:rsidRPr="006514D0">
        <w:t>gender</w:t>
      </w:r>
      <w:r>
        <w:rPr>
          <w:spacing w:val="22"/>
          <w:rPrChange w:id="285" w:author="Author" w:date="2015-07-30T15:37:00Z">
            <w:rPr>
              <w:rFonts w:ascii="Times New Roman" w:hAnsi="Times New Roman"/>
              <w:sz w:val="20"/>
            </w:rPr>
          </w:rPrChange>
        </w:rPr>
        <w:t xml:space="preserve"> </w:t>
      </w:r>
      <w:r w:rsidRPr="006514D0">
        <w:t>equality</w:t>
      </w:r>
      <w:r>
        <w:rPr>
          <w:spacing w:val="19"/>
          <w:rPrChange w:id="286" w:author="Author" w:date="2015-07-30T15:37:00Z">
            <w:rPr>
              <w:rFonts w:ascii="Times New Roman" w:hAnsi="Times New Roman"/>
              <w:sz w:val="20"/>
            </w:rPr>
          </w:rPrChange>
        </w:rPr>
        <w:t xml:space="preserve"> </w:t>
      </w:r>
      <w:r w:rsidRPr="006514D0">
        <w:t>and</w:t>
      </w:r>
      <w:r>
        <w:rPr>
          <w:spacing w:val="22"/>
          <w:rPrChange w:id="287" w:author="Author" w:date="2015-07-30T15:37:00Z">
            <w:rPr>
              <w:rFonts w:ascii="Times New Roman" w:hAnsi="Times New Roman"/>
              <w:sz w:val="20"/>
            </w:rPr>
          </w:rPrChange>
        </w:rPr>
        <w:t xml:space="preserve"> </w:t>
      </w:r>
      <w:r w:rsidRPr="006514D0">
        <w:t>empower</w:t>
      </w:r>
      <w:r>
        <w:rPr>
          <w:spacing w:val="22"/>
          <w:rPrChange w:id="288" w:author="Author" w:date="2015-07-30T15:37:00Z">
            <w:rPr>
              <w:rFonts w:ascii="Times New Roman" w:hAnsi="Times New Roman"/>
              <w:sz w:val="20"/>
            </w:rPr>
          </w:rPrChange>
        </w:rPr>
        <w:t xml:space="preserve"> </w:t>
      </w:r>
      <w:r w:rsidRPr="006514D0">
        <w:t>all</w:t>
      </w:r>
      <w:r>
        <w:rPr>
          <w:spacing w:val="23"/>
          <w:rPrChange w:id="289" w:author="Author" w:date="2015-07-30T15:37:00Z">
            <w:rPr>
              <w:rFonts w:ascii="Times New Roman" w:hAnsi="Times New Roman"/>
              <w:sz w:val="20"/>
            </w:rPr>
          </w:rPrChange>
        </w:rPr>
        <w:t xml:space="preserve"> </w:t>
      </w:r>
      <w:r w:rsidRPr="006514D0">
        <w:t>women</w:t>
      </w:r>
      <w:r>
        <w:rPr>
          <w:spacing w:val="22"/>
          <w:rPrChange w:id="290" w:author="Author" w:date="2015-07-30T15:37:00Z">
            <w:rPr>
              <w:rFonts w:ascii="Times New Roman" w:hAnsi="Times New Roman"/>
              <w:sz w:val="20"/>
            </w:rPr>
          </w:rPrChange>
        </w:rPr>
        <w:t xml:space="preserve"> </w:t>
      </w:r>
      <w:r w:rsidRPr="006514D0">
        <w:t>and</w:t>
      </w:r>
      <w:r>
        <w:rPr>
          <w:spacing w:val="24"/>
          <w:rPrChange w:id="291" w:author="Author" w:date="2015-07-30T15:37:00Z">
            <w:rPr>
              <w:rFonts w:ascii="Times New Roman" w:hAnsi="Times New Roman"/>
              <w:sz w:val="20"/>
            </w:rPr>
          </w:rPrChange>
        </w:rPr>
        <w:t xml:space="preserve"> </w:t>
      </w:r>
      <w:r w:rsidRPr="006514D0">
        <w:t>girls;</w:t>
      </w:r>
      <w:r>
        <w:rPr>
          <w:w w:val="99"/>
          <w:rPrChange w:id="292" w:author="Author" w:date="2015-07-30T15:37:00Z">
            <w:rPr>
              <w:rFonts w:ascii="Times New Roman" w:hAnsi="Times New Roman"/>
              <w:sz w:val="20"/>
            </w:rPr>
          </w:rPrChange>
        </w:rPr>
        <w:t xml:space="preserve"> </w:t>
      </w:r>
      <w:r w:rsidRPr="006514D0">
        <w:t xml:space="preserve">ensure quality education, </w:t>
      </w:r>
      <w:ins w:id="293" w:author="Author" w:date="2015-07-30T15:37:00Z">
        <w:r>
          <w:t xml:space="preserve">sustainable management of </w:t>
        </w:r>
      </w:ins>
      <w:r w:rsidRPr="006514D0">
        <w:t>water</w:t>
      </w:r>
      <w:del w:id="294" w:author="Author" w:date="2015-07-30T15:37:00Z">
        <w:r w:rsidR="00F3349C" w:rsidRPr="0057769D">
          <w:rPr>
            <w:rFonts w:cs="Times New Roman"/>
          </w:rPr>
          <w:delText xml:space="preserve"> and</w:delText>
        </w:r>
      </w:del>
      <w:ins w:id="295" w:author="Author" w:date="2015-07-30T15:37:00Z">
        <w:r>
          <w:t>,</w:t>
        </w:r>
      </w:ins>
      <w:r w:rsidRPr="006514D0">
        <w:t xml:space="preserve"> sanitation and </w:t>
      </w:r>
      <w:ins w:id="296" w:author="Author" w:date="2015-07-30T15:37:00Z">
        <w:r>
          <w:t xml:space="preserve">hygiene, and </w:t>
        </w:r>
      </w:ins>
      <w:r w:rsidRPr="006514D0">
        <w:t>a healthy life for all;</w:t>
      </w:r>
      <w:r>
        <w:rPr>
          <w:spacing w:val="47"/>
          <w:rPrChange w:id="297" w:author="Author" w:date="2015-07-30T15:37:00Z">
            <w:rPr>
              <w:rFonts w:ascii="Times New Roman" w:hAnsi="Times New Roman"/>
              <w:sz w:val="20"/>
            </w:rPr>
          </w:rPrChange>
        </w:rPr>
        <w:t xml:space="preserve"> </w:t>
      </w:r>
      <w:r w:rsidRPr="006514D0">
        <w:t>ensure</w:t>
      </w:r>
      <w:r>
        <w:rPr>
          <w:w w:val="99"/>
          <w:rPrChange w:id="298" w:author="Author" w:date="2015-07-30T15:37:00Z">
            <w:rPr>
              <w:rFonts w:ascii="Times New Roman" w:hAnsi="Times New Roman"/>
              <w:sz w:val="20"/>
            </w:rPr>
          </w:rPrChange>
        </w:rPr>
        <w:t xml:space="preserve"> </w:t>
      </w:r>
      <w:del w:id="299" w:author="Author" w:date="2015-07-30T15:37:00Z">
        <w:r w:rsidR="00F3349C">
          <w:rPr>
            <w:rFonts w:cs="Times New Roman"/>
          </w:rPr>
          <w:delText>equal</w:delText>
        </w:r>
      </w:del>
      <w:ins w:id="300" w:author="Author" w:date="2015-07-30T15:37:00Z">
        <w:r>
          <w:t>reliable</w:t>
        </w:r>
      </w:ins>
      <w:r w:rsidRPr="006514D0">
        <w:t xml:space="preserve"> access to natural resources, a healthy environment and well-being for all; and secure the </w:t>
      </w:r>
      <w:r>
        <w:rPr>
          <w:rPrChange w:id="301" w:author="Author" w:date="2015-07-30T15:37:00Z">
            <w:rPr>
              <w:rFonts w:ascii="Times New Roman" w:hAnsi="Times New Roman"/>
              <w:b/>
              <w:sz w:val="20"/>
            </w:rPr>
          </w:rPrChange>
        </w:rPr>
        <w:t>participation</w:t>
      </w:r>
      <w:r w:rsidRPr="006514D0">
        <w:t xml:space="preserve"> of</w:t>
      </w:r>
      <w:r>
        <w:rPr>
          <w:spacing w:val="1"/>
          <w:rPrChange w:id="302" w:author="Author" w:date="2015-07-30T15:37:00Z">
            <w:rPr>
              <w:rFonts w:ascii="Times New Roman" w:hAnsi="Times New Roman"/>
              <w:sz w:val="20"/>
            </w:rPr>
          </w:rPrChange>
        </w:rPr>
        <w:t xml:space="preserve"> </w:t>
      </w:r>
      <w:r w:rsidRPr="006514D0">
        <w:t>all</w:t>
      </w:r>
      <w:r>
        <w:rPr>
          <w:w w:val="99"/>
          <w:rPrChange w:id="303" w:author="Author" w:date="2015-07-30T15:37:00Z">
            <w:rPr>
              <w:rFonts w:ascii="Times New Roman" w:hAnsi="Times New Roman"/>
              <w:sz w:val="20"/>
            </w:rPr>
          </w:rPrChange>
        </w:rPr>
        <w:t xml:space="preserve"> </w:t>
      </w:r>
      <w:del w:id="304" w:author="Author" w:date="2015-07-30T15:37:00Z">
        <w:r w:rsidR="00F3349C" w:rsidRPr="0057769D">
          <w:rPr>
            <w:rFonts w:cs="Times New Roman"/>
          </w:rPr>
          <w:delText>people</w:delText>
        </w:r>
      </w:del>
      <w:ins w:id="305" w:author="Author" w:date="2015-07-30T15:37:00Z">
        <w:r>
          <w:t>peoples</w:t>
        </w:r>
      </w:ins>
      <w:r w:rsidRPr="006514D0">
        <w:t xml:space="preserve"> and groups, including children</w:t>
      </w:r>
      <w:ins w:id="306" w:author="Author" w:date="2015-07-30T15:37:00Z">
        <w:r>
          <w:t xml:space="preserve"> and youth</w:t>
        </w:r>
      </w:ins>
      <w:r w:rsidRPr="006514D0">
        <w:t>, persons with disabilities, migrants and indigenous peoples, in</w:t>
      </w:r>
      <w:r>
        <w:rPr>
          <w:spacing w:val="19"/>
          <w:rPrChange w:id="307" w:author="Author" w:date="2015-07-30T15:37:00Z">
            <w:rPr>
              <w:rFonts w:ascii="Times New Roman" w:hAnsi="Times New Roman"/>
              <w:sz w:val="20"/>
            </w:rPr>
          </w:rPrChange>
        </w:rPr>
        <w:t xml:space="preserve"> </w:t>
      </w:r>
      <w:r w:rsidRPr="006514D0">
        <w:t>the</w:t>
      </w:r>
      <w:r>
        <w:rPr>
          <w:w w:val="99"/>
          <w:rPrChange w:id="308" w:author="Author" w:date="2015-07-30T15:37:00Z">
            <w:rPr>
              <w:rFonts w:ascii="Times New Roman" w:hAnsi="Times New Roman"/>
              <w:sz w:val="20"/>
            </w:rPr>
          </w:rPrChange>
        </w:rPr>
        <w:t xml:space="preserve"> </w:t>
      </w:r>
      <w:r w:rsidRPr="006514D0">
        <w:t>realization of the Goals and</w:t>
      </w:r>
      <w:r>
        <w:rPr>
          <w:spacing w:val="-13"/>
          <w:rPrChange w:id="309" w:author="Author" w:date="2015-07-30T15:37:00Z">
            <w:rPr>
              <w:rFonts w:ascii="Times New Roman" w:hAnsi="Times New Roman"/>
              <w:sz w:val="20"/>
            </w:rPr>
          </w:rPrChange>
        </w:rPr>
        <w:t xml:space="preserve"> </w:t>
      </w:r>
      <w:r w:rsidRPr="006514D0">
        <w:t>targets.</w:t>
      </w:r>
      <w:del w:id="310" w:author="Author" w:date="2015-07-30T15:37:00Z">
        <w:r w:rsidR="00F3349C" w:rsidRPr="0057769D">
          <w:rPr>
            <w:rFonts w:cs="Times New Roman"/>
          </w:rPr>
          <w:delText xml:space="preserve">  </w:delText>
        </w:r>
      </w:del>
    </w:p>
    <w:p w14:paraId="64B19B7A" w14:textId="77777777" w:rsidR="00804791" w:rsidRDefault="006514D0">
      <w:pPr>
        <w:pStyle w:val="Heading2"/>
        <w:spacing w:before="165"/>
        <w:jc w:val="both"/>
        <w:rPr>
          <w:b w:val="0"/>
          <w:rPrChange w:id="311" w:author="Author" w:date="2015-07-30T15:37:00Z">
            <w:rPr>
              <w:rFonts w:ascii="Times New Roman" w:hAnsi="Times New Roman"/>
              <w:b/>
              <w:sz w:val="20"/>
            </w:rPr>
          </w:rPrChange>
        </w:rPr>
        <w:pPrChange w:id="312" w:author="Author" w:date="2015-07-30T15:37:00Z">
          <w:pPr>
            <w:jc w:val="both"/>
          </w:pPr>
        </w:pPrChange>
      </w:pPr>
      <w:r w:rsidRPr="006514D0">
        <w:t>Planet</w:t>
      </w:r>
    </w:p>
    <w:p w14:paraId="0CA67AE7" w14:textId="44BBCD5D" w:rsidR="00804791" w:rsidRPr="006514D0" w:rsidRDefault="006514D0">
      <w:pPr>
        <w:pStyle w:val="BodyText"/>
        <w:spacing w:before="175" w:line="259" w:lineRule="auto"/>
        <w:ind w:left="100" w:right="119" w:firstLine="0"/>
        <w:jc w:val="both"/>
        <w:pPrChange w:id="313" w:author="Author" w:date="2015-07-30T15:37:00Z">
          <w:pPr>
            <w:jc w:val="both"/>
          </w:pPr>
        </w:pPrChange>
      </w:pPr>
      <w:r w:rsidRPr="006514D0">
        <w:t>We</w:t>
      </w:r>
      <w:r>
        <w:rPr>
          <w:spacing w:val="31"/>
          <w:rPrChange w:id="314" w:author="Author" w:date="2015-07-30T15:37:00Z">
            <w:rPr>
              <w:rFonts w:ascii="Times New Roman" w:hAnsi="Times New Roman"/>
              <w:sz w:val="20"/>
            </w:rPr>
          </w:rPrChange>
        </w:rPr>
        <w:t xml:space="preserve"> </w:t>
      </w:r>
      <w:r w:rsidRPr="006514D0">
        <w:t>must</w:t>
      </w:r>
      <w:r>
        <w:rPr>
          <w:spacing w:val="28"/>
          <w:rPrChange w:id="315" w:author="Author" w:date="2015-07-30T15:37:00Z">
            <w:rPr>
              <w:rFonts w:ascii="Times New Roman" w:hAnsi="Times New Roman"/>
              <w:sz w:val="20"/>
            </w:rPr>
          </w:rPrChange>
        </w:rPr>
        <w:t xml:space="preserve"> </w:t>
      </w:r>
      <w:r w:rsidRPr="006514D0">
        <w:t>respect</w:t>
      </w:r>
      <w:r>
        <w:rPr>
          <w:spacing w:val="28"/>
          <w:rPrChange w:id="316" w:author="Author" w:date="2015-07-30T15:37:00Z">
            <w:rPr>
              <w:rFonts w:ascii="Times New Roman" w:hAnsi="Times New Roman"/>
              <w:sz w:val="20"/>
            </w:rPr>
          </w:rPrChange>
        </w:rPr>
        <w:t xml:space="preserve"> </w:t>
      </w:r>
      <w:r w:rsidRPr="006514D0">
        <w:t>and</w:t>
      </w:r>
      <w:r>
        <w:rPr>
          <w:spacing w:val="31"/>
          <w:rPrChange w:id="317" w:author="Author" w:date="2015-07-30T15:37:00Z">
            <w:rPr>
              <w:rFonts w:ascii="Times New Roman" w:hAnsi="Times New Roman"/>
              <w:sz w:val="20"/>
            </w:rPr>
          </w:rPrChange>
        </w:rPr>
        <w:t xml:space="preserve"> </w:t>
      </w:r>
      <w:r w:rsidRPr="006514D0">
        <w:t>safeguard</w:t>
      </w:r>
      <w:r>
        <w:rPr>
          <w:spacing w:val="29"/>
          <w:rPrChange w:id="318" w:author="Author" w:date="2015-07-30T15:37:00Z">
            <w:rPr>
              <w:rFonts w:ascii="Times New Roman" w:hAnsi="Times New Roman"/>
              <w:sz w:val="20"/>
            </w:rPr>
          </w:rPrChange>
        </w:rPr>
        <w:t xml:space="preserve"> </w:t>
      </w:r>
      <w:r w:rsidRPr="006514D0">
        <w:t>our</w:t>
      </w:r>
      <w:r>
        <w:rPr>
          <w:spacing w:val="29"/>
          <w:rPrChange w:id="319" w:author="Author" w:date="2015-07-30T15:37:00Z">
            <w:rPr>
              <w:rFonts w:ascii="Times New Roman" w:hAnsi="Times New Roman"/>
              <w:sz w:val="20"/>
            </w:rPr>
          </w:rPrChange>
        </w:rPr>
        <w:t xml:space="preserve"> </w:t>
      </w:r>
      <w:r w:rsidRPr="006514D0">
        <w:t>common</w:t>
      </w:r>
      <w:r>
        <w:rPr>
          <w:spacing w:val="29"/>
          <w:rPrChange w:id="320" w:author="Author" w:date="2015-07-30T15:37:00Z">
            <w:rPr>
              <w:rFonts w:ascii="Times New Roman" w:hAnsi="Times New Roman"/>
              <w:sz w:val="20"/>
            </w:rPr>
          </w:rPrChange>
        </w:rPr>
        <w:t xml:space="preserve"> </w:t>
      </w:r>
      <w:r w:rsidRPr="006514D0">
        <w:t>home</w:t>
      </w:r>
      <w:ins w:id="321" w:author="Author" w:date="2015-07-30T15:37:00Z">
        <w:r>
          <w:t>,</w:t>
        </w:r>
        <w:r>
          <w:rPr>
            <w:spacing w:val="29"/>
          </w:rPr>
          <w:t xml:space="preserve"> </w:t>
        </w:r>
        <w:r>
          <w:t>Mother</w:t>
        </w:r>
        <w:r>
          <w:rPr>
            <w:spacing w:val="29"/>
          </w:rPr>
          <w:t xml:space="preserve"> </w:t>
        </w:r>
        <w:r>
          <w:t>Earth</w:t>
        </w:r>
      </w:ins>
      <w:r w:rsidRPr="006514D0">
        <w:t>.</w:t>
      </w:r>
      <w:r>
        <w:rPr>
          <w:spacing w:val="28"/>
          <w:rPrChange w:id="322" w:author="Author" w:date="2015-07-30T15:37:00Z">
            <w:rPr>
              <w:rFonts w:ascii="Times New Roman" w:hAnsi="Times New Roman"/>
              <w:sz w:val="20"/>
            </w:rPr>
          </w:rPrChange>
        </w:rPr>
        <w:t xml:space="preserve"> </w:t>
      </w:r>
      <w:r w:rsidRPr="006514D0">
        <w:t>We</w:t>
      </w:r>
      <w:r>
        <w:rPr>
          <w:spacing w:val="31"/>
          <w:rPrChange w:id="323" w:author="Author" w:date="2015-07-30T15:37:00Z">
            <w:rPr>
              <w:rFonts w:ascii="Times New Roman" w:hAnsi="Times New Roman"/>
              <w:sz w:val="20"/>
            </w:rPr>
          </w:rPrChange>
        </w:rPr>
        <w:t xml:space="preserve"> </w:t>
      </w:r>
      <w:r w:rsidRPr="006514D0">
        <w:t>want</w:t>
      </w:r>
      <w:r>
        <w:rPr>
          <w:spacing w:val="30"/>
          <w:rPrChange w:id="324" w:author="Author" w:date="2015-07-30T15:37:00Z">
            <w:rPr>
              <w:rFonts w:ascii="Times New Roman" w:hAnsi="Times New Roman"/>
              <w:sz w:val="20"/>
            </w:rPr>
          </w:rPrChange>
        </w:rPr>
        <w:t xml:space="preserve"> </w:t>
      </w:r>
      <w:r w:rsidRPr="006514D0">
        <w:t>to</w:t>
      </w:r>
      <w:r>
        <w:rPr>
          <w:spacing w:val="29"/>
          <w:rPrChange w:id="325" w:author="Author" w:date="2015-07-30T15:37:00Z">
            <w:rPr>
              <w:rFonts w:ascii="Times New Roman" w:hAnsi="Times New Roman"/>
              <w:sz w:val="20"/>
            </w:rPr>
          </w:rPrChange>
        </w:rPr>
        <w:t xml:space="preserve"> </w:t>
      </w:r>
      <w:r w:rsidRPr="006514D0">
        <w:t>protect</w:t>
      </w:r>
      <w:r>
        <w:rPr>
          <w:spacing w:val="28"/>
          <w:rPrChange w:id="326" w:author="Author" w:date="2015-07-30T15:37:00Z">
            <w:rPr>
              <w:rFonts w:ascii="Times New Roman" w:hAnsi="Times New Roman"/>
              <w:sz w:val="20"/>
            </w:rPr>
          </w:rPrChange>
        </w:rPr>
        <w:t xml:space="preserve"> </w:t>
      </w:r>
      <w:r w:rsidRPr="006514D0">
        <w:t>the</w:t>
      </w:r>
      <w:r>
        <w:rPr>
          <w:spacing w:val="28"/>
          <w:rPrChange w:id="327" w:author="Author" w:date="2015-07-30T15:37:00Z">
            <w:rPr>
              <w:rFonts w:ascii="Times New Roman" w:hAnsi="Times New Roman"/>
              <w:sz w:val="20"/>
            </w:rPr>
          </w:rPrChange>
        </w:rPr>
        <w:t xml:space="preserve"> </w:t>
      </w:r>
      <w:r w:rsidRPr="006514D0">
        <w:t>planet</w:t>
      </w:r>
      <w:r>
        <w:rPr>
          <w:spacing w:val="28"/>
          <w:rPrChange w:id="328" w:author="Author" w:date="2015-07-30T15:37:00Z">
            <w:rPr>
              <w:rFonts w:ascii="Times New Roman" w:hAnsi="Times New Roman"/>
              <w:sz w:val="20"/>
            </w:rPr>
          </w:rPrChange>
        </w:rPr>
        <w:t xml:space="preserve"> </w:t>
      </w:r>
      <w:r w:rsidRPr="006514D0">
        <w:t>so</w:t>
      </w:r>
      <w:r>
        <w:rPr>
          <w:spacing w:val="29"/>
          <w:rPrChange w:id="329" w:author="Author" w:date="2015-07-30T15:37:00Z">
            <w:rPr>
              <w:rFonts w:ascii="Times New Roman" w:hAnsi="Times New Roman"/>
              <w:sz w:val="20"/>
            </w:rPr>
          </w:rPrChange>
        </w:rPr>
        <w:t xml:space="preserve"> </w:t>
      </w:r>
      <w:r w:rsidRPr="006514D0">
        <w:t>that</w:t>
      </w:r>
      <w:r>
        <w:rPr>
          <w:spacing w:val="28"/>
          <w:rPrChange w:id="330" w:author="Author" w:date="2015-07-30T15:37:00Z">
            <w:rPr>
              <w:rFonts w:ascii="Times New Roman" w:hAnsi="Times New Roman"/>
              <w:sz w:val="20"/>
            </w:rPr>
          </w:rPrChange>
        </w:rPr>
        <w:t xml:space="preserve"> </w:t>
      </w:r>
      <w:r w:rsidRPr="006514D0">
        <w:t>it</w:t>
      </w:r>
      <w:r>
        <w:rPr>
          <w:spacing w:val="28"/>
          <w:rPrChange w:id="331" w:author="Author" w:date="2015-07-30T15:37:00Z">
            <w:rPr>
              <w:rFonts w:ascii="Times New Roman" w:hAnsi="Times New Roman"/>
              <w:sz w:val="20"/>
            </w:rPr>
          </w:rPrChange>
        </w:rPr>
        <w:t xml:space="preserve"> </w:t>
      </w:r>
      <w:r w:rsidRPr="006514D0">
        <w:t>can</w:t>
      </w:r>
      <w:r>
        <w:rPr>
          <w:w w:val="99"/>
          <w:rPrChange w:id="332" w:author="Author" w:date="2015-07-30T15:37:00Z">
            <w:rPr>
              <w:rFonts w:ascii="Times New Roman" w:hAnsi="Times New Roman"/>
              <w:sz w:val="20"/>
            </w:rPr>
          </w:rPrChange>
        </w:rPr>
        <w:t xml:space="preserve"> </w:t>
      </w:r>
      <w:r w:rsidRPr="006514D0">
        <w:t>support</w:t>
      </w:r>
      <w:r>
        <w:rPr>
          <w:spacing w:val="18"/>
          <w:rPrChange w:id="333" w:author="Author" w:date="2015-07-30T15:37:00Z">
            <w:rPr>
              <w:rFonts w:ascii="Times New Roman" w:hAnsi="Times New Roman"/>
              <w:sz w:val="20"/>
            </w:rPr>
          </w:rPrChange>
        </w:rPr>
        <w:t xml:space="preserve"> </w:t>
      </w:r>
      <w:r w:rsidRPr="006514D0">
        <w:t>the</w:t>
      </w:r>
      <w:r>
        <w:rPr>
          <w:spacing w:val="19"/>
          <w:rPrChange w:id="334" w:author="Author" w:date="2015-07-30T15:37:00Z">
            <w:rPr>
              <w:rFonts w:ascii="Times New Roman" w:hAnsi="Times New Roman"/>
              <w:sz w:val="20"/>
            </w:rPr>
          </w:rPrChange>
        </w:rPr>
        <w:t xml:space="preserve"> </w:t>
      </w:r>
      <w:r w:rsidRPr="006514D0">
        <w:t>needs</w:t>
      </w:r>
      <w:r>
        <w:rPr>
          <w:spacing w:val="18"/>
          <w:rPrChange w:id="335" w:author="Author" w:date="2015-07-30T15:37:00Z">
            <w:rPr>
              <w:rFonts w:ascii="Times New Roman" w:hAnsi="Times New Roman"/>
              <w:sz w:val="20"/>
            </w:rPr>
          </w:rPrChange>
        </w:rPr>
        <w:t xml:space="preserve"> </w:t>
      </w:r>
      <w:r w:rsidRPr="006514D0">
        <w:t>of</w:t>
      </w:r>
      <w:r>
        <w:rPr>
          <w:spacing w:val="17"/>
          <w:rPrChange w:id="336" w:author="Author" w:date="2015-07-30T15:37:00Z">
            <w:rPr>
              <w:rFonts w:ascii="Times New Roman" w:hAnsi="Times New Roman"/>
              <w:sz w:val="20"/>
            </w:rPr>
          </w:rPrChange>
        </w:rPr>
        <w:t xml:space="preserve"> </w:t>
      </w:r>
      <w:r w:rsidRPr="006514D0">
        <w:t>present</w:t>
      </w:r>
      <w:r>
        <w:rPr>
          <w:spacing w:val="21"/>
          <w:rPrChange w:id="337" w:author="Author" w:date="2015-07-30T15:37:00Z">
            <w:rPr>
              <w:rFonts w:ascii="Times New Roman" w:hAnsi="Times New Roman"/>
              <w:sz w:val="20"/>
            </w:rPr>
          </w:rPrChange>
        </w:rPr>
        <w:t xml:space="preserve"> </w:t>
      </w:r>
      <w:r w:rsidRPr="006514D0">
        <w:t>and</w:t>
      </w:r>
      <w:r>
        <w:rPr>
          <w:spacing w:val="19"/>
          <w:rPrChange w:id="338" w:author="Author" w:date="2015-07-30T15:37:00Z">
            <w:rPr>
              <w:rFonts w:ascii="Times New Roman" w:hAnsi="Times New Roman"/>
              <w:sz w:val="20"/>
            </w:rPr>
          </w:rPrChange>
        </w:rPr>
        <w:t xml:space="preserve"> </w:t>
      </w:r>
      <w:r w:rsidRPr="006514D0">
        <w:t>future</w:t>
      </w:r>
      <w:r>
        <w:rPr>
          <w:spacing w:val="21"/>
          <w:rPrChange w:id="339" w:author="Author" w:date="2015-07-30T15:37:00Z">
            <w:rPr>
              <w:rFonts w:ascii="Times New Roman" w:hAnsi="Times New Roman"/>
              <w:sz w:val="20"/>
            </w:rPr>
          </w:rPrChange>
        </w:rPr>
        <w:t xml:space="preserve"> </w:t>
      </w:r>
      <w:r w:rsidRPr="006514D0">
        <w:t>generations.</w:t>
      </w:r>
      <w:r>
        <w:rPr>
          <w:spacing w:val="19"/>
          <w:rPrChange w:id="340" w:author="Author" w:date="2015-07-30T15:37:00Z">
            <w:rPr>
              <w:rFonts w:ascii="Times New Roman" w:hAnsi="Times New Roman"/>
              <w:sz w:val="20"/>
            </w:rPr>
          </w:rPrChange>
        </w:rPr>
        <w:t xml:space="preserve"> </w:t>
      </w:r>
      <w:r w:rsidRPr="006514D0">
        <w:t>Sound</w:t>
      </w:r>
      <w:r>
        <w:rPr>
          <w:spacing w:val="19"/>
          <w:rPrChange w:id="341" w:author="Author" w:date="2015-07-30T15:37:00Z">
            <w:rPr>
              <w:rFonts w:ascii="Times New Roman" w:hAnsi="Times New Roman"/>
              <w:sz w:val="20"/>
            </w:rPr>
          </w:rPrChange>
        </w:rPr>
        <w:t xml:space="preserve"> </w:t>
      </w:r>
      <w:r w:rsidRPr="006514D0">
        <w:t>management</w:t>
      </w:r>
      <w:r>
        <w:rPr>
          <w:spacing w:val="18"/>
          <w:rPrChange w:id="342" w:author="Author" w:date="2015-07-30T15:37:00Z">
            <w:rPr>
              <w:rFonts w:ascii="Times New Roman" w:hAnsi="Times New Roman"/>
              <w:sz w:val="20"/>
            </w:rPr>
          </w:rPrChange>
        </w:rPr>
        <w:t xml:space="preserve"> </w:t>
      </w:r>
      <w:r w:rsidRPr="006514D0">
        <w:t>of</w:t>
      </w:r>
      <w:r>
        <w:rPr>
          <w:spacing w:val="19"/>
          <w:rPrChange w:id="343" w:author="Author" w:date="2015-07-30T15:37:00Z">
            <w:rPr>
              <w:rFonts w:ascii="Times New Roman" w:hAnsi="Times New Roman"/>
              <w:sz w:val="20"/>
            </w:rPr>
          </w:rPrChange>
        </w:rPr>
        <w:t xml:space="preserve"> </w:t>
      </w:r>
      <w:r w:rsidRPr="006514D0">
        <w:t>natural</w:t>
      </w:r>
      <w:r>
        <w:rPr>
          <w:spacing w:val="18"/>
          <w:rPrChange w:id="344" w:author="Author" w:date="2015-07-30T15:37:00Z">
            <w:rPr>
              <w:rFonts w:ascii="Times New Roman" w:hAnsi="Times New Roman"/>
              <w:sz w:val="20"/>
            </w:rPr>
          </w:rPrChange>
        </w:rPr>
        <w:t xml:space="preserve"> </w:t>
      </w:r>
      <w:r w:rsidRPr="006514D0">
        <w:t>resources</w:t>
      </w:r>
      <w:r>
        <w:rPr>
          <w:spacing w:val="18"/>
          <w:rPrChange w:id="345" w:author="Author" w:date="2015-07-30T15:37:00Z">
            <w:rPr>
              <w:rFonts w:ascii="Times New Roman" w:hAnsi="Times New Roman"/>
              <w:sz w:val="20"/>
            </w:rPr>
          </w:rPrChange>
        </w:rPr>
        <w:t xml:space="preserve"> </w:t>
      </w:r>
      <w:r w:rsidRPr="006514D0">
        <w:t>underpins</w:t>
      </w:r>
      <w:r>
        <w:rPr>
          <w:spacing w:val="18"/>
          <w:rPrChange w:id="346" w:author="Author" w:date="2015-07-30T15:37:00Z">
            <w:rPr>
              <w:rFonts w:ascii="Times New Roman" w:hAnsi="Times New Roman"/>
              <w:sz w:val="20"/>
            </w:rPr>
          </w:rPrChange>
        </w:rPr>
        <w:t xml:space="preserve"> </w:t>
      </w:r>
      <w:r w:rsidRPr="006514D0">
        <w:t>economic</w:t>
      </w:r>
      <w:r>
        <w:rPr>
          <w:w w:val="99"/>
          <w:rPrChange w:id="347" w:author="Author" w:date="2015-07-30T15:37:00Z">
            <w:rPr>
              <w:rFonts w:ascii="Times New Roman" w:hAnsi="Times New Roman"/>
              <w:sz w:val="20"/>
            </w:rPr>
          </w:rPrChange>
        </w:rPr>
        <w:t xml:space="preserve"> </w:t>
      </w:r>
      <w:r w:rsidRPr="006514D0">
        <w:t xml:space="preserve">and social development. We will conserve and sustainably use our oceans and seas; </w:t>
      </w:r>
      <w:del w:id="348" w:author="Author" w:date="2015-07-30T15:37:00Z">
        <w:r w:rsidR="00F3349C">
          <w:rPr>
            <w:rFonts w:cs="Times New Roman"/>
          </w:rPr>
          <w:delText>conserve</w:delText>
        </w:r>
      </w:del>
      <w:ins w:id="349" w:author="Author" w:date="2015-07-30T15:37:00Z">
        <w:r>
          <w:t>protect and sustainably</w:t>
        </w:r>
        <w:r>
          <w:rPr>
            <w:spacing w:val="21"/>
          </w:rPr>
          <w:t xml:space="preserve"> </w:t>
        </w:r>
        <w:r>
          <w:t>manage</w:t>
        </w:r>
      </w:ins>
      <w:r>
        <w:rPr>
          <w:w w:val="99"/>
          <w:rPrChange w:id="350" w:author="Author" w:date="2015-07-30T15:37:00Z">
            <w:rPr>
              <w:rFonts w:ascii="Times New Roman" w:hAnsi="Times New Roman"/>
              <w:sz w:val="20"/>
            </w:rPr>
          </w:rPrChange>
        </w:rPr>
        <w:t xml:space="preserve"> </w:t>
      </w:r>
      <w:r w:rsidRPr="006514D0">
        <w:t>freshwater</w:t>
      </w:r>
      <w:r>
        <w:rPr>
          <w:spacing w:val="27"/>
          <w:rPrChange w:id="351" w:author="Author" w:date="2015-07-30T15:37:00Z">
            <w:rPr>
              <w:rFonts w:ascii="Times New Roman" w:hAnsi="Times New Roman"/>
              <w:sz w:val="20"/>
            </w:rPr>
          </w:rPrChange>
        </w:rPr>
        <w:t xml:space="preserve"> </w:t>
      </w:r>
      <w:r w:rsidRPr="006514D0">
        <w:t>resources;</w:t>
      </w:r>
      <w:r>
        <w:rPr>
          <w:spacing w:val="25"/>
          <w:rPrChange w:id="352" w:author="Author" w:date="2015-07-30T15:37:00Z">
            <w:rPr>
              <w:rFonts w:ascii="Times New Roman" w:hAnsi="Times New Roman"/>
              <w:sz w:val="20"/>
            </w:rPr>
          </w:rPrChange>
        </w:rPr>
        <w:t xml:space="preserve"> </w:t>
      </w:r>
      <w:r w:rsidRPr="006514D0">
        <w:t>promote</w:t>
      </w:r>
      <w:r>
        <w:rPr>
          <w:spacing w:val="26"/>
          <w:rPrChange w:id="353" w:author="Author" w:date="2015-07-30T15:37:00Z">
            <w:rPr>
              <w:rFonts w:ascii="Times New Roman" w:hAnsi="Times New Roman"/>
              <w:sz w:val="20"/>
            </w:rPr>
          </w:rPrChange>
        </w:rPr>
        <w:t xml:space="preserve"> </w:t>
      </w:r>
      <w:r w:rsidRPr="006514D0">
        <w:t>sustainable</w:t>
      </w:r>
      <w:r>
        <w:rPr>
          <w:spacing w:val="26"/>
          <w:rPrChange w:id="354" w:author="Author" w:date="2015-07-30T15:37:00Z">
            <w:rPr>
              <w:rFonts w:ascii="Times New Roman" w:hAnsi="Times New Roman"/>
              <w:sz w:val="20"/>
            </w:rPr>
          </w:rPrChange>
        </w:rPr>
        <w:t xml:space="preserve"> </w:t>
      </w:r>
      <w:r w:rsidRPr="006514D0">
        <w:t>patterns</w:t>
      </w:r>
      <w:r>
        <w:rPr>
          <w:spacing w:val="25"/>
          <w:rPrChange w:id="355" w:author="Author" w:date="2015-07-30T15:37:00Z">
            <w:rPr>
              <w:rFonts w:ascii="Times New Roman" w:hAnsi="Times New Roman"/>
              <w:sz w:val="20"/>
            </w:rPr>
          </w:rPrChange>
        </w:rPr>
        <w:t xml:space="preserve"> </w:t>
      </w:r>
      <w:r w:rsidRPr="006514D0">
        <w:t>of</w:t>
      </w:r>
      <w:r>
        <w:rPr>
          <w:spacing w:val="24"/>
          <w:rPrChange w:id="356" w:author="Author" w:date="2015-07-30T15:37:00Z">
            <w:rPr>
              <w:rFonts w:ascii="Times New Roman" w:hAnsi="Times New Roman"/>
              <w:sz w:val="20"/>
            </w:rPr>
          </w:rPrChange>
        </w:rPr>
        <w:t xml:space="preserve"> </w:t>
      </w:r>
      <w:r w:rsidRPr="006514D0">
        <w:t>consumption</w:t>
      </w:r>
      <w:r>
        <w:rPr>
          <w:spacing w:val="24"/>
          <w:rPrChange w:id="357" w:author="Author" w:date="2015-07-30T15:37:00Z">
            <w:rPr>
              <w:rFonts w:ascii="Times New Roman" w:hAnsi="Times New Roman"/>
              <w:sz w:val="20"/>
            </w:rPr>
          </w:rPrChange>
        </w:rPr>
        <w:t xml:space="preserve"> </w:t>
      </w:r>
      <w:r w:rsidRPr="006514D0">
        <w:t>and</w:t>
      </w:r>
      <w:r>
        <w:rPr>
          <w:spacing w:val="27"/>
          <w:rPrChange w:id="358" w:author="Author" w:date="2015-07-30T15:37:00Z">
            <w:rPr>
              <w:rFonts w:ascii="Times New Roman" w:hAnsi="Times New Roman"/>
              <w:sz w:val="20"/>
            </w:rPr>
          </w:rPrChange>
        </w:rPr>
        <w:t xml:space="preserve"> </w:t>
      </w:r>
      <w:r w:rsidRPr="006514D0">
        <w:t>production;</w:t>
      </w:r>
      <w:r>
        <w:rPr>
          <w:spacing w:val="25"/>
          <w:rPrChange w:id="359" w:author="Author" w:date="2015-07-30T15:37:00Z">
            <w:rPr>
              <w:rFonts w:ascii="Times New Roman" w:hAnsi="Times New Roman"/>
              <w:sz w:val="20"/>
            </w:rPr>
          </w:rPrChange>
        </w:rPr>
        <w:t xml:space="preserve"> </w:t>
      </w:r>
      <w:r w:rsidRPr="006514D0">
        <w:t>take</w:t>
      </w:r>
      <w:r>
        <w:rPr>
          <w:spacing w:val="26"/>
          <w:rPrChange w:id="360" w:author="Author" w:date="2015-07-30T15:37:00Z">
            <w:rPr>
              <w:rFonts w:ascii="Times New Roman" w:hAnsi="Times New Roman"/>
              <w:sz w:val="20"/>
            </w:rPr>
          </w:rPrChange>
        </w:rPr>
        <w:t xml:space="preserve"> </w:t>
      </w:r>
      <w:r w:rsidRPr="006514D0">
        <w:t>urgent</w:t>
      </w:r>
      <w:r>
        <w:rPr>
          <w:spacing w:val="25"/>
          <w:rPrChange w:id="361" w:author="Author" w:date="2015-07-30T15:37:00Z">
            <w:rPr>
              <w:rFonts w:ascii="Times New Roman" w:hAnsi="Times New Roman"/>
              <w:sz w:val="20"/>
            </w:rPr>
          </w:rPrChange>
        </w:rPr>
        <w:t xml:space="preserve"> </w:t>
      </w:r>
      <w:r w:rsidRPr="006514D0">
        <w:t>action</w:t>
      </w:r>
      <w:r>
        <w:rPr>
          <w:spacing w:val="24"/>
          <w:rPrChange w:id="362" w:author="Author" w:date="2015-07-30T15:37:00Z">
            <w:rPr>
              <w:rFonts w:ascii="Times New Roman" w:hAnsi="Times New Roman"/>
              <w:sz w:val="20"/>
            </w:rPr>
          </w:rPrChange>
        </w:rPr>
        <w:t xml:space="preserve"> </w:t>
      </w:r>
      <w:r w:rsidRPr="006514D0">
        <w:t>to</w:t>
      </w:r>
      <w:r>
        <w:rPr>
          <w:spacing w:val="26"/>
          <w:rPrChange w:id="363" w:author="Author" w:date="2015-07-30T15:37:00Z">
            <w:rPr>
              <w:rFonts w:ascii="Times New Roman" w:hAnsi="Times New Roman"/>
              <w:sz w:val="20"/>
            </w:rPr>
          </w:rPrChange>
        </w:rPr>
        <w:t xml:space="preserve"> </w:t>
      </w:r>
      <w:r w:rsidRPr="006514D0">
        <w:t>combat</w:t>
      </w:r>
      <w:r>
        <w:rPr>
          <w:w w:val="99"/>
          <w:rPrChange w:id="364" w:author="Author" w:date="2015-07-30T15:37:00Z">
            <w:rPr>
              <w:rFonts w:ascii="Times New Roman" w:hAnsi="Times New Roman"/>
              <w:sz w:val="20"/>
            </w:rPr>
          </w:rPrChange>
        </w:rPr>
        <w:t xml:space="preserve"> </w:t>
      </w:r>
      <w:r w:rsidRPr="006514D0">
        <w:t>climate change; protect and restore ecosystems</w:t>
      </w:r>
      <w:ins w:id="365" w:author="Author" w:date="2015-07-30T15:37:00Z">
        <w:r>
          <w:t xml:space="preserve"> including mountains and drylands</w:t>
        </w:r>
      </w:ins>
      <w:r w:rsidRPr="006514D0">
        <w:t>; promote sustainable</w:t>
      </w:r>
      <w:r>
        <w:rPr>
          <w:spacing w:val="27"/>
          <w:rPrChange w:id="366" w:author="Author" w:date="2015-07-30T15:37:00Z">
            <w:rPr>
              <w:rFonts w:ascii="Times New Roman" w:hAnsi="Times New Roman"/>
              <w:sz w:val="20"/>
            </w:rPr>
          </w:rPrChange>
        </w:rPr>
        <w:t xml:space="preserve"> </w:t>
      </w:r>
      <w:r w:rsidRPr="006514D0">
        <w:t>forest</w:t>
      </w:r>
      <w:r>
        <w:rPr>
          <w:w w:val="99"/>
          <w:rPrChange w:id="367" w:author="Author" w:date="2015-07-30T15:37:00Z">
            <w:rPr>
              <w:rFonts w:ascii="Times New Roman" w:hAnsi="Times New Roman"/>
              <w:sz w:val="20"/>
            </w:rPr>
          </w:rPrChange>
        </w:rPr>
        <w:t xml:space="preserve"> </w:t>
      </w:r>
      <w:r w:rsidRPr="006514D0">
        <w:t xml:space="preserve">management; combat desertification, land degradation and biodiversity loss; promote </w:t>
      </w:r>
      <w:del w:id="368" w:author="Author" w:date="2015-07-30T15:37:00Z">
        <w:r w:rsidR="00F3349C" w:rsidRPr="0057769D">
          <w:rPr>
            <w:rFonts w:cs="Times New Roman"/>
          </w:rPr>
          <w:delText xml:space="preserve">safe and </w:delText>
        </w:r>
      </w:del>
      <w:r w:rsidRPr="006514D0">
        <w:t>inclusive</w:t>
      </w:r>
      <w:ins w:id="369" w:author="Author" w:date="2015-07-30T15:37:00Z">
        <w:r>
          <w:t>, safe, and</w:t>
        </w:r>
        <w:r>
          <w:rPr>
            <w:spacing w:val="-30"/>
          </w:rPr>
          <w:t xml:space="preserve"> </w:t>
        </w:r>
        <w:r>
          <w:t>sustainable</w:t>
        </w:r>
      </w:ins>
      <w:r>
        <w:rPr>
          <w:w w:val="99"/>
          <w:rPrChange w:id="370" w:author="Author" w:date="2015-07-30T15:37:00Z">
            <w:rPr>
              <w:rFonts w:ascii="Times New Roman" w:hAnsi="Times New Roman"/>
              <w:sz w:val="20"/>
            </w:rPr>
          </w:rPrChange>
        </w:rPr>
        <w:t xml:space="preserve"> </w:t>
      </w:r>
      <w:r w:rsidRPr="006514D0">
        <w:t>cities and human settlements; and promote disaster risk reduction and</w:t>
      </w:r>
      <w:r>
        <w:rPr>
          <w:spacing w:val="-25"/>
          <w:rPrChange w:id="371" w:author="Author" w:date="2015-07-30T15:37:00Z">
            <w:rPr>
              <w:rFonts w:ascii="Times New Roman" w:hAnsi="Times New Roman"/>
              <w:sz w:val="20"/>
            </w:rPr>
          </w:rPrChange>
        </w:rPr>
        <w:t xml:space="preserve"> </w:t>
      </w:r>
      <w:r w:rsidRPr="006514D0">
        <w:t>resilience.</w:t>
      </w:r>
      <w:del w:id="372" w:author="Author" w:date="2015-07-30T15:37:00Z">
        <w:r w:rsidR="00F3349C" w:rsidRPr="0057769D">
          <w:rPr>
            <w:rFonts w:cs="Times New Roman"/>
          </w:rPr>
          <w:delText xml:space="preserve"> </w:delText>
        </w:r>
      </w:del>
    </w:p>
    <w:p w14:paraId="69C5B2C0" w14:textId="77777777" w:rsidR="00804791" w:rsidRDefault="006514D0">
      <w:pPr>
        <w:pStyle w:val="Heading2"/>
        <w:spacing w:before="165"/>
        <w:jc w:val="both"/>
        <w:rPr>
          <w:b w:val="0"/>
          <w:rPrChange w:id="373" w:author="Author" w:date="2015-07-30T15:37:00Z">
            <w:rPr>
              <w:rFonts w:ascii="Times New Roman" w:hAnsi="Times New Roman"/>
              <w:b/>
              <w:sz w:val="20"/>
            </w:rPr>
          </w:rPrChange>
        </w:rPr>
        <w:pPrChange w:id="374" w:author="Author" w:date="2015-07-30T15:37:00Z">
          <w:pPr>
            <w:jc w:val="both"/>
          </w:pPr>
        </w:pPrChange>
      </w:pPr>
      <w:r w:rsidRPr="006514D0">
        <w:t>Prosperity</w:t>
      </w:r>
    </w:p>
    <w:p w14:paraId="606770DA" w14:textId="7F2F3E09" w:rsidR="00804791" w:rsidRPr="006514D0" w:rsidRDefault="006514D0">
      <w:pPr>
        <w:pStyle w:val="BodyText"/>
        <w:spacing w:before="173" w:line="259" w:lineRule="auto"/>
        <w:ind w:left="100" w:right="118" w:firstLine="0"/>
        <w:jc w:val="both"/>
        <w:pPrChange w:id="375" w:author="Author" w:date="2015-07-30T15:37:00Z">
          <w:pPr>
            <w:jc w:val="both"/>
          </w:pPr>
        </w:pPrChange>
      </w:pPr>
      <w:r w:rsidRPr="006514D0">
        <w:t>We want all human beings to enjoy the fruits of economic, social and technological progress and live productive</w:t>
      </w:r>
      <w:r>
        <w:rPr>
          <w:spacing w:val="-23"/>
          <w:rPrChange w:id="376" w:author="Author" w:date="2015-07-30T15:37:00Z">
            <w:rPr>
              <w:rFonts w:ascii="Times New Roman" w:hAnsi="Times New Roman"/>
              <w:sz w:val="20"/>
            </w:rPr>
          </w:rPrChange>
        </w:rPr>
        <w:t xml:space="preserve"> </w:t>
      </w:r>
      <w:r w:rsidRPr="006514D0">
        <w:t>and</w:t>
      </w:r>
      <w:r>
        <w:rPr>
          <w:w w:val="99"/>
          <w:rPrChange w:id="377" w:author="Author" w:date="2015-07-30T15:37:00Z">
            <w:rPr>
              <w:rFonts w:ascii="Times New Roman" w:hAnsi="Times New Roman"/>
              <w:sz w:val="20"/>
            </w:rPr>
          </w:rPrChange>
        </w:rPr>
        <w:t xml:space="preserve"> </w:t>
      </w:r>
      <w:r w:rsidRPr="006514D0">
        <w:t>fulfilling</w:t>
      </w:r>
      <w:r>
        <w:rPr>
          <w:spacing w:val="11"/>
          <w:rPrChange w:id="378" w:author="Author" w:date="2015-07-30T15:37:00Z">
            <w:rPr>
              <w:rFonts w:ascii="Times New Roman" w:hAnsi="Times New Roman"/>
              <w:sz w:val="20"/>
            </w:rPr>
          </w:rPrChange>
        </w:rPr>
        <w:t xml:space="preserve"> </w:t>
      </w:r>
      <w:r w:rsidRPr="006514D0">
        <w:t>lives.</w:t>
      </w:r>
      <w:r>
        <w:rPr>
          <w:spacing w:val="13"/>
          <w:rPrChange w:id="379" w:author="Author" w:date="2015-07-30T15:37:00Z">
            <w:rPr>
              <w:rFonts w:ascii="Times New Roman" w:hAnsi="Times New Roman"/>
              <w:sz w:val="20"/>
            </w:rPr>
          </w:rPrChange>
        </w:rPr>
        <w:t xml:space="preserve"> </w:t>
      </w:r>
      <w:r w:rsidRPr="006514D0">
        <w:t>We</w:t>
      </w:r>
      <w:r>
        <w:rPr>
          <w:spacing w:val="15"/>
          <w:rPrChange w:id="380" w:author="Author" w:date="2015-07-30T15:37:00Z">
            <w:rPr>
              <w:rFonts w:ascii="Times New Roman" w:hAnsi="Times New Roman"/>
              <w:sz w:val="20"/>
            </w:rPr>
          </w:rPrChange>
        </w:rPr>
        <w:t xml:space="preserve"> </w:t>
      </w:r>
      <w:r w:rsidRPr="006514D0">
        <w:t>want</w:t>
      </w:r>
      <w:r>
        <w:rPr>
          <w:spacing w:val="12"/>
          <w:rPrChange w:id="381" w:author="Author" w:date="2015-07-30T15:37:00Z">
            <w:rPr>
              <w:rFonts w:ascii="Times New Roman" w:hAnsi="Times New Roman"/>
              <w:sz w:val="20"/>
            </w:rPr>
          </w:rPrChange>
        </w:rPr>
        <w:t xml:space="preserve"> </w:t>
      </w:r>
      <w:r w:rsidRPr="006514D0">
        <w:t>to</w:t>
      </w:r>
      <w:r>
        <w:rPr>
          <w:spacing w:val="13"/>
          <w:rPrChange w:id="382" w:author="Author" w:date="2015-07-30T15:37:00Z">
            <w:rPr>
              <w:rFonts w:ascii="Times New Roman" w:hAnsi="Times New Roman"/>
              <w:sz w:val="20"/>
            </w:rPr>
          </w:rPrChange>
        </w:rPr>
        <w:t xml:space="preserve"> </w:t>
      </w:r>
      <w:r w:rsidRPr="006514D0">
        <w:t>ensure</w:t>
      </w:r>
      <w:r>
        <w:rPr>
          <w:spacing w:val="13"/>
          <w:rPrChange w:id="383" w:author="Author" w:date="2015-07-30T15:37:00Z">
            <w:rPr>
              <w:rFonts w:ascii="Times New Roman" w:hAnsi="Times New Roman"/>
              <w:sz w:val="20"/>
            </w:rPr>
          </w:rPrChange>
        </w:rPr>
        <w:t xml:space="preserve"> </w:t>
      </w:r>
      <w:r w:rsidRPr="006514D0">
        <w:t>sustained,</w:t>
      </w:r>
      <w:r>
        <w:rPr>
          <w:spacing w:val="13"/>
          <w:rPrChange w:id="384" w:author="Author" w:date="2015-07-30T15:37:00Z">
            <w:rPr>
              <w:rFonts w:ascii="Times New Roman" w:hAnsi="Times New Roman"/>
              <w:sz w:val="20"/>
            </w:rPr>
          </w:rPrChange>
        </w:rPr>
        <w:t xml:space="preserve"> </w:t>
      </w:r>
      <w:r w:rsidRPr="006514D0">
        <w:t>inclusive</w:t>
      </w:r>
      <w:r>
        <w:rPr>
          <w:spacing w:val="13"/>
          <w:rPrChange w:id="385" w:author="Author" w:date="2015-07-30T15:37:00Z">
            <w:rPr>
              <w:rFonts w:ascii="Times New Roman" w:hAnsi="Times New Roman"/>
              <w:sz w:val="20"/>
            </w:rPr>
          </w:rPrChange>
        </w:rPr>
        <w:t xml:space="preserve"> </w:t>
      </w:r>
      <w:r w:rsidRPr="006514D0">
        <w:t>and</w:t>
      </w:r>
      <w:r>
        <w:rPr>
          <w:spacing w:val="16"/>
          <w:rPrChange w:id="386" w:author="Author" w:date="2015-07-30T15:37:00Z">
            <w:rPr>
              <w:rFonts w:ascii="Times New Roman" w:hAnsi="Times New Roman"/>
              <w:sz w:val="20"/>
            </w:rPr>
          </w:rPrChange>
        </w:rPr>
        <w:t xml:space="preserve"> </w:t>
      </w:r>
      <w:r w:rsidRPr="006514D0">
        <w:t>sustainable</w:t>
      </w:r>
      <w:r>
        <w:rPr>
          <w:spacing w:val="13"/>
          <w:rPrChange w:id="387" w:author="Author" w:date="2015-07-30T15:37:00Z">
            <w:rPr>
              <w:rFonts w:ascii="Times New Roman" w:hAnsi="Times New Roman"/>
              <w:sz w:val="20"/>
            </w:rPr>
          </w:rPrChange>
        </w:rPr>
        <w:t xml:space="preserve"> </w:t>
      </w:r>
      <w:r w:rsidRPr="006514D0">
        <w:t>economic</w:t>
      </w:r>
      <w:r>
        <w:rPr>
          <w:spacing w:val="23"/>
          <w:rPrChange w:id="388" w:author="Author" w:date="2015-07-30T15:37:00Z">
            <w:rPr>
              <w:rFonts w:ascii="Times New Roman" w:hAnsi="Times New Roman"/>
              <w:sz w:val="20"/>
            </w:rPr>
          </w:rPrChange>
        </w:rPr>
        <w:t xml:space="preserve"> </w:t>
      </w:r>
      <w:r w:rsidRPr="006514D0">
        <w:t>growth</w:t>
      </w:r>
      <w:ins w:id="389" w:author="Author" w:date="2015-07-30T15:37:00Z">
        <w:r>
          <w:rPr>
            <w:spacing w:val="16"/>
          </w:rPr>
          <w:t xml:space="preserve"> </w:t>
        </w:r>
        <w:r>
          <w:t>which</w:t>
        </w:r>
        <w:r>
          <w:rPr>
            <w:spacing w:val="11"/>
          </w:rPr>
          <w:t xml:space="preserve"> </w:t>
        </w:r>
        <w:r>
          <w:t>is</w:t>
        </w:r>
        <w:r>
          <w:rPr>
            <w:spacing w:val="12"/>
          </w:rPr>
          <w:t xml:space="preserve"> </w:t>
        </w:r>
        <w:r>
          <w:t>decoupled</w:t>
        </w:r>
        <w:r>
          <w:rPr>
            <w:spacing w:val="14"/>
          </w:rPr>
          <w:t xml:space="preserve"> </w:t>
        </w:r>
        <w:r>
          <w:t>from</w:t>
        </w:r>
        <w:r>
          <w:rPr>
            <w:w w:val="99"/>
          </w:rPr>
          <w:t xml:space="preserve"> </w:t>
        </w:r>
        <w:r>
          <w:t>environmental</w:t>
        </w:r>
        <w:r>
          <w:rPr>
            <w:spacing w:val="16"/>
          </w:rPr>
          <w:t xml:space="preserve"> </w:t>
        </w:r>
        <w:r>
          <w:t>degradation</w:t>
        </w:r>
      </w:ins>
      <w:r w:rsidRPr="006514D0">
        <w:t>;</w:t>
      </w:r>
      <w:r>
        <w:rPr>
          <w:spacing w:val="13"/>
          <w:rPrChange w:id="390" w:author="Author" w:date="2015-07-30T15:37:00Z">
            <w:rPr>
              <w:rFonts w:ascii="Times New Roman" w:hAnsi="Times New Roman"/>
              <w:sz w:val="20"/>
            </w:rPr>
          </w:rPrChange>
        </w:rPr>
        <w:t xml:space="preserve"> </w:t>
      </w:r>
      <w:r w:rsidRPr="006514D0">
        <w:t>promote</w:t>
      </w:r>
      <w:r>
        <w:rPr>
          <w:spacing w:val="14"/>
          <w:rPrChange w:id="391" w:author="Author" w:date="2015-07-30T15:37:00Z">
            <w:rPr>
              <w:rFonts w:ascii="Times New Roman" w:hAnsi="Times New Roman"/>
              <w:sz w:val="20"/>
            </w:rPr>
          </w:rPrChange>
        </w:rPr>
        <w:t xml:space="preserve"> </w:t>
      </w:r>
      <w:r w:rsidRPr="006514D0">
        <w:t>decent</w:t>
      </w:r>
      <w:r>
        <w:rPr>
          <w:spacing w:val="16"/>
          <w:rPrChange w:id="392" w:author="Author" w:date="2015-07-30T15:37:00Z">
            <w:rPr>
              <w:rFonts w:ascii="Times New Roman" w:hAnsi="Times New Roman"/>
              <w:sz w:val="20"/>
            </w:rPr>
          </w:rPrChange>
        </w:rPr>
        <w:t xml:space="preserve"> </w:t>
      </w:r>
      <w:r w:rsidRPr="006514D0">
        <w:t>work</w:t>
      </w:r>
      <w:r>
        <w:rPr>
          <w:spacing w:val="12"/>
          <w:rPrChange w:id="393" w:author="Author" w:date="2015-07-30T15:37:00Z">
            <w:rPr>
              <w:rFonts w:ascii="Times New Roman" w:hAnsi="Times New Roman"/>
              <w:sz w:val="20"/>
            </w:rPr>
          </w:rPrChange>
        </w:rPr>
        <w:t xml:space="preserve"> </w:t>
      </w:r>
      <w:r w:rsidRPr="006514D0">
        <w:t>and</w:t>
      </w:r>
      <w:r>
        <w:rPr>
          <w:spacing w:val="14"/>
          <w:rPrChange w:id="394" w:author="Author" w:date="2015-07-30T15:37:00Z">
            <w:rPr>
              <w:rFonts w:ascii="Times New Roman" w:hAnsi="Times New Roman"/>
              <w:sz w:val="20"/>
            </w:rPr>
          </w:rPrChange>
        </w:rPr>
        <w:t xml:space="preserve"> </w:t>
      </w:r>
      <w:r w:rsidRPr="006514D0">
        <w:t>employment</w:t>
      </w:r>
      <w:r>
        <w:rPr>
          <w:spacing w:val="16"/>
          <w:rPrChange w:id="395" w:author="Author" w:date="2015-07-30T15:37:00Z">
            <w:rPr>
              <w:rFonts w:ascii="Times New Roman" w:hAnsi="Times New Roman"/>
              <w:sz w:val="20"/>
            </w:rPr>
          </w:rPrChange>
        </w:rPr>
        <w:t xml:space="preserve"> </w:t>
      </w:r>
      <w:r w:rsidRPr="006514D0">
        <w:t>for</w:t>
      </w:r>
      <w:r>
        <w:rPr>
          <w:spacing w:val="14"/>
          <w:rPrChange w:id="396" w:author="Author" w:date="2015-07-30T15:37:00Z">
            <w:rPr>
              <w:rFonts w:ascii="Times New Roman" w:hAnsi="Times New Roman"/>
              <w:sz w:val="20"/>
            </w:rPr>
          </w:rPrChange>
        </w:rPr>
        <w:t xml:space="preserve"> </w:t>
      </w:r>
      <w:r w:rsidRPr="006514D0">
        <w:t>all</w:t>
      </w:r>
      <w:ins w:id="397" w:author="Author" w:date="2015-07-30T15:37:00Z">
        <w:r>
          <w:t>,</w:t>
        </w:r>
        <w:r>
          <w:rPr>
            <w:spacing w:val="14"/>
          </w:rPr>
          <w:t xml:space="preserve"> </w:t>
        </w:r>
        <w:r>
          <w:t>especially</w:t>
        </w:r>
        <w:r>
          <w:rPr>
            <w:spacing w:val="12"/>
          </w:rPr>
          <w:t xml:space="preserve"> </w:t>
        </w:r>
        <w:r>
          <w:t>for</w:t>
        </w:r>
        <w:r>
          <w:rPr>
            <w:spacing w:val="18"/>
          </w:rPr>
          <w:t xml:space="preserve"> </w:t>
        </w:r>
        <w:r>
          <w:t>young</w:t>
        </w:r>
        <w:r>
          <w:rPr>
            <w:spacing w:val="12"/>
          </w:rPr>
          <w:t xml:space="preserve"> </w:t>
        </w:r>
        <w:r>
          <w:t>people</w:t>
        </w:r>
      </w:ins>
      <w:r w:rsidRPr="006514D0">
        <w:t>;</w:t>
      </w:r>
      <w:r>
        <w:rPr>
          <w:spacing w:val="13"/>
          <w:rPrChange w:id="398" w:author="Author" w:date="2015-07-30T15:37:00Z">
            <w:rPr>
              <w:rFonts w:ascii="Times New Roman" w:hAnsi="Times New Roman"/>
              <w:sz w:val="20"/>
            </w:rPr>
          </w:rPrChange>
        </w:rPr>
        <w:t xml:space="preserve"> </w:t>
      </w:r>
      <w:r w:rsidRPr="006514D0">
        <w:t>strengthen</w:t>
      </w:r>
      <w:r>
        <w:rPr>
          <w:w w:val="99"/>
          <w:rPrChange w:id="399" w:author="Author" w:date="2015-07-30T15:37:00Z">
            <w:rPr>
              <w:rFonts w:ascii="Times New Roman" w:hAnsi="Times New Roman"/>
              <w:sz w:val="20"/>
            </w:rPr>
          </w:rPrChange>
        </w:rPr>
        <w:t xml:space="preserve"> </w:t>
      </w:r>
      <w:r w:rsidRPr="006514D0">
        <w:t>productive capacities</w:t>
      </w:r>
      <w:del w:id="400" w:author="Author" w:date="2015-07-30T15:37:00Z">
        <w:r w:rsidR="00F3349C">
          <w:rPr>
            <w:rFonts w:cs="Times New Roman"/>
          </w:rPr>
          <w:delText>,</w:delText>
        </w:r>
      </w:del>
      <w:ins w:id="401" w:author="Author" w:date="2015-07-30T15:37:00Z">
        <w:r>
          <w:t xml:space="preserve"> and trade opportunities;</w:t>
        </w:r>
      </w:ins>
      <w:r w:rsidRPr="006514D0">
        <w:t xml:space="preserve"> foster innovation, shared prosperity and sustainable patterns</w:t>
      </w:r>
      <w:r>
        <w:rPr>
          <w:spacing w:val="10"/>
          <w:rPrChange w:id="402" w:author="Author" w:date="2015-07-30T15:37:00Z">
            <w:rPr>
              <w:rFonts w:ascii="Times New Roman" w:hAnsi="Times New Roman"/>
              <w:sz w:val="20"/>
            </w:rPr>
          </w:rPrChange>
        </w:rPr>
        <w:t xml:space="preserve"> </w:t>
      </w:r>
      <w:r w:rsidRPr="006514D0">
        <w:t>of</w:t>
      </w:r>
      <w:r>
        <w:rPr>
          <w:w w:val="99"/>
          <w:rPrChange w:id="403" w:author="Author" w:date="2015-07-30T15:37:00Z">
            <w:rPr>
              <w:rFonts w:ascii="Times New Roman" w:hAnsi="Times New Roman"/>
              <w:sz w:val="20"/>
            </w:rPr>
          </w:rPrChange>
        </w:rPr>
        <w:t xml:space="preserve"> </w:t>
      </w:r>
      <w:r w:rsidRPr="006514D0">
        <w:t>consumption and production; promote sustainable industrialization, agriculture</w:t>
      </w:r>
      <w:ins w:id="404" w:author="Author" w:date="2015-07-30T15:37:00Z">
        <w:r>
          <w:t xml:space="preserve">, rural development </w:t>
        </w:r>
      </w:ins>
      <w:r>
        <w:rPr>
          <w:spacing w:val="8"/>
          <w:rPrChange w:id="405" w:author="Author" w:date="2015-07-30T15:37:00Z">
            <w:rPr>
              <w:rFonts w:ascii="Times New Roman" w:hAnsi="Times New Roman"/>
              <w:sz w:val="20"/>
            </w:rPr>
          </w:rPrChange>
        </w:rPr>
        <w:t xml:space="preserve"> </w:t>
      </w:r>
      <w:r w:rsidRPr="006514D0">
        <w:t>and</w:t>
      </w:r>
      <w:r>
        <w:rPr>
          <w:w w:val="99"/>
          <w:rPrChange w:id="406" w:author="Author" w:date="2015-07-30T15:37:00Z">
            <w:rPr>
              <w:rFonts w:ascii="Times New Roman" w:hAnsi="Times New Roman"/>
              <w:sz w:val="20"/>
            </w:rPr>
          </w:rPrChange>
        </w:rPr>
        <w:t xml:space="preserve"> </w:t>
      </w:r>
      <w:r w:rsidRPr="006514D0">
        <w:t xml:space="preserve">infrastructure; and ensure </w:t>
      </w:r>
      <w:ins w:id="407" w:author="Author" w:date="2015-07-30T15:37:00Z">
        <w:r>
          <w:t xml:space="preserve">universal </w:t>
        </w:r>
      </w:ins>
      <w:r w:rsidRPr="006514D0">
        <w:t>access to affordable, reliable and sustainable modern energy</w:t>
      </w:r>
      <w:r>
        <w:rPr>
          <w:spacing w:val="-33"/>
          <w:rPrChange w:id="408" w:author="Author" w:date="2015-07-30T15:37:00Z">
            <w:rPr>
              <w:rFonts w:ascii="Times New Roman" w:hAnsi="Times New Roman"/>
              <w:sz w:val="20"/>
            </w:rPr>
          </w:rPrChange>
        </w:rPr>
        <w:t xml:space="preserve"> </w:t>
      </w:r>
      <w:r w:rsidRPr="006514D0">
        <w:t>services.</w:t>
      </w:r>
      <w:del w:id="409" w:author="Author" w:date="2015-07-30T15:37:00Z">
        <w:r w:rsidR="00F3349C" w:rsidRPr="0057769D">
          <w:rPr>
            <w:rFonts w:cs="Times New Roman"/>
          </w:rPr>
          <w:delText xml:space="preserve">   </w:delText>
        </w:r>
      </w:del>
    </w:p>
    <w:p w14:paraId="7B6133C2" w14:textId="77777777" w:rsidR="00804791" w:rsidRDefault="00804791">
      <w:pPr>
        <w:spacing w:line="259" w:lineRule="auto"/>
        <w:jc w:val="both"/>
        <w:rPr>
          <w:ins w:id="410" w:author="Author" w:date="2015-07-30T15:37:00Z"/>
        </w:rPr>
        <w:sectPr w:rsidR="00804791">
          <w:pgSz w:w="12240" w:h="15840"/>
          <w:pgMar w:top="1380" w:right="1320" w:bottom="1200" w:left="1340" w:header="0" w:footer="1015" w:gutter="0"/>
          <w:cols w:space="720"/>
        </w:sectPr>
      </w:pPr>
    </w:p>
    <w:p w14:paraId="5B0B8E23" w14:textId="77777777" w:rsidR="00804791" w:rsidRDefault="006514D0">
      <w:pPr>
        <w:pStyle w:val="Heading2"/>
        <w:spacing w:before="58"/>
        <w:jc w:val="both"/>
        <w:rPr>
          <w:b w:val="0"/>
          <w:rPrChange w:id="411" w:author="Author" w:date="2015-07-30T15:37:00Z">
            <w:rPr>
              <w:rFonts w:ascii="Times New Roman" w:hAnsi="Times New Roman"/>
              <w:b/>
              <w:sz w:val="20"/>
            </w:rPr>
          </w:rPrChange>
        </w:rPr>
        <w:pPrChange w:id="412" w:author="Author" w:date="2015-07-30T15:37:00Z">
          <w:pPr>
            <w:jc w:val="both"/>
          </w:pPr>
        </w:pPrChange>
      </w:pPr>
      <w:r w:rsidRPr="006514D0">
        <w:t>Peace</w:t>
      </w:r>
    </w:p>
    <w:p w14:paraId="6558CDDF" w14:textId="77777777" w:rsidR="00804791" w:rsidRPr="006514D0" w:rsidRDefault="006514D0">
      <w:pPr>
        <w:pStyle w:val="BodyText"/>
        <w:spacing w:before="173" w:line="259" w:lineRule="auto"/>
        <w:ind w:left="100" w:right="99" w:firstLine="0"/>
        <w:jc w:val="both"/>
        <w:pPrChange w:id="413" w:author="Author" w:date="2015-07-30T15:37:00Z">
          <w:pPr>
            <w:jc w:val="both"/>
          </w:pPr>
        </w:pPrChange>
      </w:pPr>
      <w:r w:rsidRPr="006514D0">
        <w:t>Sustainable</w:t>
      </w:r>
      <w:r>
        <w:rPr>
          <w:spacing w:val="35"/>
          <w:rPrChange w:id="414" w:author="Author" w:date="2015-07-30T15:37:00Z">
            <w:rPr>
              <w:rFonts w:ascii="Times New Roman" w:hAnsi="Times New Roman"/>
              <w:sz w:val="20"/>
            </w:rPr>
          </w:rPrChange>
        </w:rPr>
        <w:t xml:space="preserve"> </w:t>
      </w:r>
      <w:r w:rsidRPr="006514D0">
        <w:t>development</w:t>
      </w:r>
      <w:r>
        <w:rPr>
          <w:spacing w:val="35"/>
          <w:rPrChange w:id="415" w:author="Author" w:date="2015-07-30T15:37:00Z">
            <w:rPr>
              <w:rFonts w:ascii="Times New Roman" w:hAnsi="Times New Roman"/>
              <w:sz w:val="20"/>
            </w:rPr>
          </w:rPrChange>
        </w:rPr>
        <w:t xml:space="preserve"> </w:t>
      </w:r>
      <w:r w:rsidRPr="006514D0">
        <w:t>cannot</w:t>
      </w:r>
      <w:r>
        <w:rPr>
          <w:spacing w:val="35"/>
          <w:rPrChange w:id="416" w:author="Author" w:date="2015-07-30T15:37:00Z">
            <w:rPr>
              <w:rFonts w:ascii="Times New Roman" w:hAnsi="Times New Roman"/>
              <w:sz w:val="20"/>
            </w:rPr>
          </w:rPrChange>
        </w:rPr>
        <w:t xml:space="preserve"> </w:t>
      </w:r>
      <w:r w:rsidRPr="006514D0">
        <w:t>be</w:t>
      </w:r>
      <w:r>
        <w:rPr>
          <w:spacing w:val="36"/>
          <w:rPrChange w:id="417" w:author="Author" w:date="2015-07-30T15:37:00Z">
            <w:rPr>
              <w:rFonts w:ascii="Times New Roman" w:hAnsi="Times New Roman"/>
              <w:sz w:val="20"/>
            </w:rPr>
          </w:rPrChange>
        </w:rPr>
        <w:t xml:space="preserve"> </w:t>
      </w:r>
      <w:r w:rsidRPr="006514D0">
        <w:t>realised</w:t>
      </w:r>
      <w:r>
        <w:rPr>
          <w:spacing w:val="37"/>
          <w:rPrChange w:id="418" w:author="Author" w:date="2015-07-30T15:37:00Z">
            <w:rPr>
              <w:rFonts w:ascii="Times New Roman" w:hAnsi="Times New Roman"/>
              <w:sz w:val="20"/>
            </w:rPr>
          </w:rPrChange>
        </w:rPr>
        <w:t xml:space="preserve"> </w:t>
      </w:r>
      <w:r w:rsidRPr="006514D0">
        <w:t>without</w:t>
      </w:r>
      <w:r>
        <w:rPr>
          <w:spacing w:val="35"/>
          <w:rPrChange w:id="419" w:author="Author" w:date="2015-07-30T15:37:00Z">
            <w:rPr>
              <w:rFonts w:ascii="Times New Roman" w:hAnsi="Times New Roman"/>
              <w:sz w:val="20"/>
            </w:rPr>
          </w:rPrChange>
        </w:rPr>
        <w:t xml:space="preserve"> </w:t>
      </w:r>
      <w:r w:rsidRPr="006514D0">
        <w:t>peace</w:t>
      </w:r>
      <w:r>
        <w:rPr>
          <w:spacing w:val="36"/>
          <w:rPrChange w:id="420" w:author="Author" w:date="2015-07-30T15:37:00Z">
            <w:rPr>
              <w:rFonts w:ascii="Times New Roman" w:hAnsi="Times New Roman"/>
              <w:sz w:val="20"/>
            </w:rPr>
          </w:rPrChange>
        </w:rPr>
        <w:t xml:space="preserve"> </w:t>
      </w:r>
      <w:r w:rsidRPr="006514D0">
        <w:t>and</w:t>
      </w:r>
      <w:r>
        <w:rPr>
          <w:spacing w:val="36"/>
          <w:rPrChange w:id="421" w:author="Author" w:date="2015-07-30T15:37:00Z">
            <w:rPr>
              <w:rFonts w:ascii="Times New Roman" w:hAnsi="Times New Roman"/>
              <w:sz w:val="20"/>
            </w:rPr>
          </w:rPrChange>
        </w:rPr>
        <w:t xml:space="preserve"> </w:t>
      </w:r>
      <w:r w:rsidRPr="006514D0">
        <w:t>security;</w:t>
      </w:r>
      <w:r>
        <w:rPr>
          <w:spacing w:val="35"/>
          <w:rPrChange w:id="422" w:author="Author" w:date="2015-07-30T15:37:00Z">
            <w:rPr>
              <w:rFonts w:ascii="Times New Roman" w:hAnsi="Times New Roman"/>
              <w:sz w:val="20"/>
            </w:rPr>
          </w:rPrChange>
        </w:rPr>
        <w:t xml:space="preserve"> </w:t>
      </w:r>
      <w:r w:rsidRPr="006514D0">
        <w:t>and</w:t>
      </w:r>
      <w:r>
        <w:rPr>
          <w:spacing w:val="36"/>
          <w:rPrChange w:id="423" w:author="Author" w:date="2015-07-30T15:37:00Z">
            <w:rPr>
              <w:rFonts w:ascii="Times New Roman" w:hAnsi="Times New Roman"/>
              <w:sz w:val="20"/>
            </w:rPr>
          </w:rPrChange>
        </w:rPr>
        <w:t xml:space="preserve"> </w:t>
      </w:r>
      <w:r w:rsidRPr="006514D0">
        <w:t>peace</w:t>
      </w:r>
      <w:r>
        <w:rPr>
          <w:spacing w:val="36"/>
          <w:rPrChange w:id="424" w:author="Author" w:date="2015-07-30T15:37:00Z">
            <w:rPr>
              <w:rFonts w:ascii="Times New Roman" w:hAnsi="Times New Roman"/>
              <w:sz w:val="20"/>
            </w:rPr>
          </w:rPrChange>
        </w:rPr>
        <w:t xml:space="preserve"> </w:t>
      </w:r>
      <w:r w:rsidRPr="006514D0">
        <w:t>and</w:t>
      </w:r>
      <w:r>
        <w:rPr>
          <w:spacing w:val="36"/>
          <w:rPrChange w:id="425" w:author="Author" w:date="2015-07-30T15:37:00Z">
            <w:rPr>
              <w:rFonts w:ascii="Times New Roman" w:hAnsi="Times New Roman"/>
              <w:sz w:val="20"/>
            </w:rPr>
          </w:rPrChange>
        </w:rPr>
        <w:t xml:space="preserve"> </w:t>
      </w:r>
      <w:r w:rsidRPr="006514D0">
        <w:t>security</w:t>
      </w:r>
      <w:r>
        <w:rPr>
          <w:spacing w:val="34"/>
          <w:rPrChange w:id="426" w:author="Author" w:date="2015-07-30T15:37:00Z">
            <w:rPr>
              <w:rFonts w:ascii="Times New Roman" w:hAnsi="Times New Roman"/>
              <w:sz w:val="20"/>
            </w:rPr>
          </w:rPrChange>
        </w:rPr>
        <w:t xml:space="preserve"> </w:t>
      </w:r>
      <w:r w:rsidRPr="006514D0">
        <w:t>will</w:t>
      </w:r>
      <w:r>
        <w:rPr>
          <w:spacing w:val="35"/>
          <w:rPrChange w:id="427" w:author="Author" w:date="2015-07-30T15:37:00Z">
            <w:rPr>
              <w:rFonts w:ascii="Times New Roman" w:hAnsi="Times New Roman"/>
              <w:sz w:val="20"/>
            </w:rPr>
          </w:rPrChange>
        </w:rPr>
        <w:t xml:space="preserve"> </w:t>
      </w:r>
      <w:r w:rsidRPr="006514D0">
        <w:t>be</w:t>
      </w:r>
      <w:r>
        <w:rPr>
          <w:spacing w:val="36"/>
          <w:rPrChange w:id="428" w:author="Author" w:date="2015-07-30T15:37:00Z">
            <w:rPr>
              <w:rFonts w:ascii="Times New Roman" w:hAnsi="Times New Roman"/>
              <w:sz w:val="20"/>
            </w:rPr>
          </w:rPrChange>
        </w:rPr>
        <w:t xml:space="preserve"> </w:t>
      </w:r>
      <w:r w:rsidRPr="006514D0">
        <w:t>at</w:t>
      </w:r>
      <w:r>
        <w:rPr>
          <w:spacing w:val="35"/>
          <w:rPrChange w:id="429" w:author="Author" w:date="2015-07-30T15:37:00Z">
            <w:rPr>
              <w:rFonts w:ascii="Times New Roman" w:hAnsi="Times New Roman"/>
              <w:sz w:val="20"/>
            </w:rPr>
          </w:rPrChange>
        </w:rPr>
        <w:t xml:space="preserve"> </w:t>
      </w:r>
      <w:r w:rsidRPr="006514D0">
        <w:t>risk</w:t>
      </w:r>
      <w:r>
        <w:rPr>
          <w:w w:val="99"/>
          <w:rPrChange w:id="430" w:author="Author" w:date="2015-07-30T15:37:00Z">
            <w:rPr>
              <w:rFonts w:ascii="Times New Roman" w:hAnsi="Times New Roman"/>
              <w:sz w:val="20"/>
            </w:rPr>
          </w:rPrChange>
        </w:rPr>
        <w:t xml:space="preserve"> </w:t>
      </w:r>
      <w:r w:rsidRPr="006514D0">
        <w:t>without sustainable development. We want all people to live in peaceful, safe and inclusive societies, free from</w:t>
      </w:r>
      <w:r>
        <w:rPr>
          <w:spacing w:val="12"/>
          <w:rPrChange w:id="431" w:author="Author" w:date="2015-07-30T15:37:00Z">
            <w:rPr>
              <w:rFonts w:ascii="Times New Roman" w:hAnsi="Times New Roman"/>
              <w:sz w:val="20"/>
            </w:rPr>
          </w:rPrChange>
        </w:rPr>
        <w:t xml:space="preserve"> </w:t>
      </w:r>
      <w:r w:rsidRPr="006514D0">
        <w:t>fear,</w:t>
      </w:r>
      <w:r>
        <w:rPr>
          <w:w w:val="99"/>
          <w:rPrChange w:id="432" w:author="Author" w:date="2015-07-30T15:37:00Z">
            <w:rPr>
              <w:rFonts w:ascii="Times New Roman" w:hAnsi="Times New Roman"/>
              <w:sz w:val="20"/>
            </w:rPr>
          </w:rPrChange>
        </w:rPr>
        <w:t xml:space="preserve"> </w:t>
      </w:r>
      <w:r w:rsidRPr="006514D0">
        <w:t>coercion and violence. We want to strengthen governance and to build effective, accountable and</w:t>
      </w:r>
      <w:r>
        <w:rPr>
          <w:spacing w:val="23"/>
          <w:rPrChange w:id="433" w:author="Author" w:date="2015-07-30T15:37:00Z">
            <w:rPr>
              <w:rFonts w:ascii="Times New Roman" w:hAnsi="Times New Roman"/>
              <w:sz w:val="20"/>
            </w:rPr>
          </w:rPrChange>
        </w:rPr>
        <w:t xml:space="preserve"> </w:t>
      </w:r>
      <w:r w:rsidRPr="006514D0">
        <w:t>inclusive</w:t>
      </w:r>
      <w:r>
        <w:rPr>
          <w:w w:val="99"/>
          <w:rPrChange w:id="434" w:author="Author" w:date="2015-07-30T15:37:00Z">
            <w:rPr>
              <w:rFonts w:ascii="Times New Roman" w:hAnsi="Times New Roman"/>
              <w:sz w:val="20"/>
            </w:rPr>
          </w:rPrChange>
        </w:rPr>
        <w:t xml:space="preserve"> </w:t>
      </w:r>
      <w:r w:rsidRPr="006514D0">
        <w:t>institutions at all levels as well as to strengthen the rule of law, to ensure equal access to justice for all and to</w:t>
      </w:r>
      <w:r>
        <w:rPr>
          <w:spacing w:val="12"/>
          <w:rPrChange w:id="435" w:author="Author" w:date="2015-07-30T15:37:00Z">
            <w:rPr>
              <w:rFonts w:ascii="Times New Roman" w:hAnsi="Times New Roman"/>
              <w:sz w:val="20"/>
            </w:rPr>
          </w:rPrChange>
        </w:rPr>
        <w:t xml:space="preserve"> </w:t>
      </w:r>
      <w:r w:rsidRPr="006514D0">
        <w:t>protect</w:t>
      </w:r>
      <w:r>
        <w:rPr>
          <w:w w:val="99"/>
          <w:rPrChange w:id="436" w:author="Author" w:date="2015-07-30T15:37:00Z">
            <w:rPr>
              <w:rFonts w:ascii="Times New Roman" w:hAnsi="Times New Roman"/>
              <w:sz w:val="20"/>
            </w:rPr>
          </w:rPrChange>
        </w:rPr>
        <w:t xml:space="preserve"> </w:t>
      </w:r>
      <w:r w:rsidRPr="006514D0">
        <w:t>the human rights of all men, women, boys and</w:t>
      </w:r>
      <w:r>
        <w:rPr>
          <w:spacing w:val="-24"/>
          <w:rPrChange w:id="437" w:author="Author" w:date="2015-07-30T15:37:00Z">
            <w:rPr>
              <w:rFonts w:ascii="Times New Roman" w:hAnsi="Times New Roman"/>
              <w:sz w:val="20"/>
            </w:rPr>
          </w:rPrChange>
        </w:rPr>
        <w:t xml:space="preserve"> </w:t>
      </w:r>
      <w:r w:rsidRPr="006514D0">
        <w:t>girls.</w:t>
      </w:r>
    </w:p>
    <w:p w14:paraId="526BCE16" w14:textId="77777777" w:rsidR="00F3349C" w:rsidRDefault="00F3349C" w:rsidP="00F3349C">
      <w:pPr>
        <w:jc w:val="both"/>
        <w:rPr>
          <w:del w:id="438" w:author="Author" w:date="2015-07-30T15:37:00Z"/>
          <w:rFonts w:ascii="Times New Roman" w:hAnsi="Times New Roman" w:cs="Times New Roman"/>
          <w:b/>
          <w:sz w:val="20"/>
          <w:szCs w:val="20"/>
        </w:rPr>
      </w:pPr>
    </w:p>
    <w:p w14:paraId="0CCE14B6" w14:textId="77777777" w:rsidR="00F3349C" w:rsidRDefault="00F3349C" w:rsidP="00F3349C">
      <w:pPr>
        <w:jc w:val="both"/>
        <w:rPr>
          <w:del w:id="439" w:author="Author" w:date="2015-07-30T15:37:00Z"/>
          <w:rFonts w:ascii="Times New Roman" w:hAnsi="Times New Roman" w:cs="Times New Roman"/>
          <w:b/>
          <w:sz w:val="20"/>
          <w:szCs w:val="20"/>
        </w:rPr>
      </w:pPr>
    </w:p>
    <w:p w14:paraId="1ADED934" w14:textId="77777777" w:rsidR="00804791" w:rsidRDefault="006514D0">
      <w:pPr>
        <w:pStyle w:val="Heading2"/>
        <w:spacing w:before="165"/>
        <w:jc w:val="both"/>
        <w:rPr>
          <w:b w:val="0"/>
          <w:rPrChange w:id="440" w:author="Author" w:date="2015-07-30T15:37:00Z">
            <w:rPr>
              <w:rFonts w:ascii="Times New Roman" w:hAnsi="Times New Roman"/>
              <w:b/>
              <w:sz w:val="20"/>
            </w:rPr>
          </w:rPrChange>
        </w:rPr>
        <w:pPrChange w:id="441" w:author="Author" w:date="2015-07-30T15:37:00Z">
          <w:pPr>
            <w:jc w:val="both"/>
          </w:pPr>
        </w:pPrChange>
      </w:pPr>
      <w:r w:rsidRPr="006514D0">
        <w:t>Partnership</w:t>
      </w:r>
    </w:p>
    <w:p w14:paraId="723F56A9" w14:textId="58FD411D" w:rsidR="00804791" w:rsidRPr="006514D0" w:rsidRDefault="006514D0">
      <w:pPr>
        <w:pStyle w:val="BodyText"/>
        <w:spacing w:before="173" w:line="259" w:lineRule="auto"/>
        <w:ind w:left="100" w:right="102" w:firstLine="0"/>
        <w:jc w:val="both"/>
        <w:pPrChange w:id="442" w:author="Author" w:date="2015-07-30T15:37:00Z">
          <w:pPr>
            <w:jc w:val="both"/>
          </w:pPr>
        </w:pPrChange>
      </w:pPr>
      <w:r w:rsidRPr="006514D0">
        <w:t xml:space="preserve">We </w:t>
      </w:r>
      <w:del w:id="443" w:author="Author" w:date="2015-07-30T15:37:00Z">
        <w:r w:rsidR="00F3349C" w:rsidRPr="0057769D">
          <w:rPr>
            <w:rFonts w:cs="Times New Roman"/>
          </w:rPr>
          <w:delText>want to</w:delText>
        </w:r>
      </w:del>
      <w:ins w:id="444" w:author="Author" w:date="2015-07-30T15:37:00Z">
        <w:r>
          <w:t>will</w:t>
        </w:r>
      </w:ins>
      <w:r w:rsidRPr="006514D0">
        <w:t xml:space="preserve"> revitalise an effective Global Partnership for Sustainable Development embracing all countries</w:t>
      </w:r>
      <w:r>
        <w:rPr>
          <w:spacing w:val="6"/>
          <w:rPrChange w:id="445" w:author="Author" w:date="2015-07-30T15:37:00Z">
            <w:rPr>
              <w:rFonts w:ascii="Times New Roman" w:hAnsi="Times New Roman"/>
              <w:sz w:val="20"/>
            </w:rPr>
          </w:rPrChange>
        </w:rPr>
        <w:t xml:space="preserve"> </w:t>
      </w:r>
      <w:r w:rsidRPr="006514D0">
        <w:t>and</w:t>
      </w:r>
      <w:r>
        <w:rPr>
          <w:w w:val="99"/>
          <w:rPrChange w:id="446" w:author="Author" w:date="2015-07-30T15:37:00Z">
            <w:rPr>
              <w:rFonts w:ascii="Times New Roman" w:hAnsi="Times New Roman"/>
              <w:sz w:val="20"/>
            </w:rPr>
          </w:rPrChange>
        </w:rPr>
        <w:t xml:space="preserve"> </w:t>
      </w:r>
      <w:r w:rsidRPr="006514D0">
        <w:t>stakeholders. The Global Partnership will mobilize the means required for implementation of the Agenda, acting in</w:t>
      </w:r>
      <w:r>
        <w:rPr>
          <w:spacing w:val="-33"/>
          <w:rPrChange w:id="447" w:author="Author" w:date="2015-07-30T15:37:00Z">
            <w:rPr>
              <w:rFonts w:ascii="Times New Roman" w:hAnsi="Times New Roman"/>
              <w:sz w:val="20"/>
            </w:rPr>
          </w:rPrChange>
        </w:rPr>
        <w:t xml:space="preserve"> </w:t>
      </w:r>
      <w:r w:rsidRPr="006514D0">
        <w:t>a</w:t>
      </w:r>
      <w:r>
        <w:rPr>
          <w:w w:val="99"/>
          <w:rPrChange w:id="448" w:author="Author" w:date="2015-07-30T15:37:00Z">
            <w:rPr>
              <w:rFonts w:ascii="Times New Roman" w:hAnsi="Times New Roman"/>
              <w:sz w:val="20"/>
            </w:rPr>
          </w:rPrChange>
        </w:rPr>
        <w:t xml:space="preserve"> </w:t>
      </w:r>
      <w:r w:rsidRPr="006514D0">
        <w:t xml:space="preserve">spirit of strengthened global solidarity and supporting, </w:t>
      </w:r>
      <w:r>
        <w:rPr>
          <w:spacing w:val="3"/>
          <w:rPrChange w:id="449" w:author="Author" w:date="2015-07-30T15:37:00Z">
            <w:rPr>
              <w:rFonts w:ascii="Times New Roman" w:hAnsi="Times New Roman"/>
              <w:sz w:val="20"/>
            </w:rPr>
          </w:rPrChange>
        </w:rPr>
        <w:t xml:space="preserve">in </w:t>
      </w:r>
      <w:r w:rsidRPr="006514D0">
        <w:t>particular, the needs of the poorest and most vulnerable</w:t>
      </w:r>
      <w:r>
        <w:rPr>
          <w:spacing w:val="21"/>
          <w:rPrChange w:id="450" w:author="Author" w:date="2015-07-30T15:37:00Z">
            <w:rPr>
              <w:rFonts w:ascii="Times New Roman" w:hAnsi="Times New Roman"/>
              <w:sz w:val="20"/>
            </w:rPr>
          </w:rPrChange>
        </w:rPr>
        <w:t xml:space="preserve"> </w:t>
      </w:r>
      <w:r w:rsidRPr="006514D0">
        <w:t>by</w:t>
      </w:r>
      <w:r>
        <w:rPr>
          <w:w w:val="99"/>
          <w:rPrChange w:id="451" w:author="Author" w:date="2015-07-30T15:37:00Z">
            <w:rPr>
              <w:rFonts w:ascii="Times New Roman" w:hAnsi="Times New Roman"/>
              <w:sz w:val="20"/>
            </w:rPr>
          </w:rPrChange>
        </w:rPr>
        <w:t xml:space="preserve"> </w:t>
      </w:r>
      <w:r w:rsidRPr="006514D0">
        <w:t>focussing on a people-centred approach to</w:t>
      </w:r>
      <w:r>
        <w:rPr>
          <w:spacing w:val="-18"/>
          <w:rPrChange w:id="452" w:author="Author" w:date="2015-07-30T15:37:00Z">
            <w:rPr>
              <w:rFonts w:ascii="Times New Roman" w:hAnsi="Times New Roman"/>
              <w:sz w:val="20"/>
            </w:rPr>
          </w:rPrChange>
        </w:rPr>
        <w:t xml:space="preserve"> </w:t>
      </w:r>
      <w:r w:rsidRPr="006514D0">
        <w:t>development.</w:t>
      </w:r>
    </w:p>
    <w:p w14:paraId="02EC8922" w14:textId="77777777" w:rsidR="00804791" w:rsidRDefault="00804791">
      <w:pPr>
        <w:rPr>
          <w:rFonts w:ascii="Times New Roman" w:eastAsia="Times New Roman" w:hAnsi="Times New Roman" w:cs="Times New Roman"/>
          <w:sz w:val="20"/>
          <w:szCs w:val="20"/>
        </w:rPr>
        <w:pPrChange w:id="453" w:author="Author" w:date="2015-07-30T15:37:00Z">
          <w:pPr>
            <w:tabs>
              <w:tab w:val="left" w:pos="2713"/>
            </w:tabs>
            <w:jc w:val="both"/>
          </w:pPr>
        </w:pPrChange>
      </w:pPr>
    </w:p>
    <w:p w14:paraId="47559B04" w14:textId="77777777" w:rsidR="00804791" w:rsidRDefault="00804791">
      <w:pPr>
        <w:spacing w:before="5"/>
        <w:rPr>
          <w:ins w:id="454" w:author="Author" w:date="2015-07-30T15:37:00Z"/>
          <w:rFonts w:ascii="Times New Roman" w:eastAsia="Times New Roman" w:hAnsi="Times New Roman" w:cs="Times New Roman"/>
          <w:sz w:val="29"/>
          <w:szCs w:val="29"/>
        </w:rPr>
      </w:pPr>
    </w:p>
    <w:p w14:paraId="3A28D51A" w14:textId="77777777" w:rsidR="00804791" w:rsidRDefault="006514D0">
      <w:pPr>
        <w:pStyle w:val="BodyText"/>
        <w:spacing w:line="259" w:lineRule="auto"/>
        <w:ind w:left="100" w:right="196" w:firstLine="0"/>
        <w:jc w:val="both"/>
        <w:rPr>
          <w:rPrChange w:id="455" w:author="Author" w:date="2015-07-30T15:37:00Z">
            <w:rPr>
              <w:rFonts w:ascii="Times New Roman" w:hAnsi="Times New Roman"/>
              <w:b/>
              <w:sz w:val="20"/>
            </w:rPr>
          </w:rPrChange>
        </w:rPr>
        <w:pPrChange w:id="456" w:author="Author" w:date="2015-07-30T15:37:00Z">
          <w:pPr>
            <w:tabs>
              <w:tab w:val="left" w:pos="2713"/>
            </w:tabs>
            <w:jc w:val="both"/>
          </w:pPr>
        </w:pPrChange>
      </w:pPr>
      <w:r w:rsidRPr="006514D0">
        <w:t>The</w:t>
      </w:r>
      <w:r>
        <w:rPr>
          <w:spacing w:val="-3"/>
          <w:rPrChange w:id="457" w:author="Author" w:date="2015-07-30T15:37:00Z">
            <w:rPr>
              <w:rFonts w:ascii="Times New Roman" w:hAnsi="Times New Roman"/>
              <w:sz w:val="20"/>
            </w:rPr>
          </w:rPrChange>
        </w:rPr>
        <w:t xml:space="preserve"> </w:t>
      </w:r>
      <w:r w:rsidRPr="006514D0">
        <w:t>interlinkages</w:t>
      </w:r>
      <w:r>
        <w:rPr>
          <w:spacing w:val="-4"/>
          <w:rPrChange w:id="458" w:author="Author" w:date="2015-07-30T15:37:00Z">
            <w:rPr>
              <w:rFonts w:ascii="Times New Roman" w:hAnsi="Times New Roman"/>
              <w:sz w:val="20"/>
            </w:rPr>
          </w:rPrChange>
        </w:rPr>
        <w:t xml:space="preserve"> </w:t>
      </w:r>
      <w:r w:rsidRPr="006514D0">
        <w:t>and</w:t>
      </w:r>
      <w:r>
        <w:rPr>
          <w:spacing w:val="-2"/>
          <w:rPrChange w:id="459" w:author="Author" w:date="2015-07-30T15:37:00Z">
            <w:rPr>
              <w:rFonts w:ascii="Times New Roman" w:hAnsi="Times New Roman"/>
              <w:sz w:val="20"/>
            </w:rPr>
          </w:rPrChange>
        </w:rPr>
        <w:t xml:space="preserve"> </w:t>
      </w:r>
      <w:r w:rsidRPr="006514D0">
        <w:t>integrated</w:t>
      </w:r>
      <w:r>
        <w:rPr>
          <w:spacing w:val="-2"/>
          <w:rPrChange w:id="460" w:author="Author" w:date="2015-07-30T15:37:00Z">
            <w:rPr>
              <w:rFonts w:ascii="Times New Roman" w:hAnsi="Times New Roman"/>
              <w:sz w:val="20"/>
            </w:rPr>
          </w:rPrChange>
        </w:rPr>
        <w:t xml:space="preserve"> </w:t>
      </w:r>
      <w:r w:rsidRPr="006514D0">
        <w:t>nature</w:t>
      </w:r>
      <w:r>
        <w:rPr>
          <w:spacing w:val="-3"/>
          <w:rPrChange w:id="461" w:author="Author" w:date="2015-07-30T15:37:00Z">
            <w:rPr>
              <w:rFonts w:ascii="Times New Roman" w:hAnsi="Times New Roman"/>
              <w:sz w:val="20"/>
            </w:rPr>
          </w:rPrChange>
        </w:rPr>
        <w:t xml:space="preserve"> </w:t>
      </w:r>
      <w:r w:rsidRPr="006514D0">
        <w:t>of</w:t>
      </w:r>
      <w:r>
        <w:rPr>
          <w:spacing w:val="-5"/>
          <w:rPrChange w:id="462" w:author="Author" w:date="2015-07-30T15:37:00Z">
            <w:rPr>
              <w:rFonts w:ascii="Times New Roman" w:hAnsi="Times New Roman"/>
              <w:sz w:val="20"/>
            </w:rPr>
          </w:rPrChange>
        </w:rPr>
        <w:t xml:space="preserve"> </w:t>
      </w:r>
      <w:r w:rsidRPr="006514D0">
        <w:t>the</w:t>
      </w:r>
      <w:r>
        <w:rPr>
          <w:spacing w:val="-3"/>
          <w:rPrChange w:id="463" w:author="Author" w:date="2015-07-30T15:37:00Z">
            <w:rPr>
              <w:rFonts w:ascii="Times New Roman" w:hAnsi="Times New Roman"/>
              <w:sz w:val="20"/>
            </w:rPr>
          </w:rPrChange>
        </w:rPr>
        <w:t xml:space="preserve"> </w:t>
      </w:r>
      <w:r w:rsidRPr="006514D0">
        <w:t>Sustainable</w:t>
      </w:r>
      <w:r>
        <w:rPr>
          <w:spacing w:val="-3"/>
          <w:rPrChange w:id="464" w:author="Author" w:date="2015-07-30T15:37:00Z">
            <w:rPr>
              <w:rFonts w:ascii="Times New Roman" w:hAnsi="Times New Roman"/>
              <w:sz w:val="20"/>
            </w:rPr>
          </w:rPrChange>
        </w:rPr>
        <w:t xml:space="preserve"> </w:t>
      </w:r>
      <w:r w:rsidRPr="006514D0">
        <w:t>Development</w:t>
      </w:r>
      <w:r>
        <w:rPr>
          <w:spacing w:val="-4"/>
          <w:rPrChange w:id="465" w:author="Author" w:date="2015-07-30T15:37:00Z">
            <w:rPr>
              <w:rFonts w:ascii="Times New Roman" w:hAnsi="Times New Roman"/>
              <w:sz w:val="20"/>
            </w:rPr>
          </w:rPrChange>
        </w:rPr>
        <w:t xml:space="preserve"> </w:t>
      </w:r>
      <w:r w:rsidRPr="006514D0">
        <w:t>Goals</w:t>
      </w:r>
      <w:r>
        <w:rPr>
          <w:spacing w:val="-4"/>
          <w:rPrChange w:id="466" w:author="Author" w:date="2015-07-30T15:37:00Z">
            <w:rPr>
              <w:rFonts w:ascii="Times New Roman" w:hAnsi="Times New Roman"/>
              <w:sz w:val="20"/>
            </w:rPr>
          </w:rPrChange>
        </w:rPr>
        <w:t xml:space="preserve"> </w:t>
      </w:r>
      <w:r w:rsidRPr="006514D0">
        <w:t>are</w:t>
      </w:r>
      <w:r>
        <w:rPr>
          <w:spacing w:val="-3"/>
          <w:rPrChange w:id="467" w:author="Author" w:date="2015-07-30T15:37:00Z">
            <w:rPr>
              <w:rFonts w:ascii="Times New Roman" w:hAnsi="Times New Roman"/>
              <w:sz w:val="20"/>
            </w:rPr>
          </w:rPrChange>
        </w:rPr>
        <w:t xml:space="preserve"> </w:t>
      </w:r>
      <w:r w:rsidRPr="006514D0">
        <w:t>of</w:t>
      </w:r>
      <w:r>
        <w:rPr>
          <w:spacing w:val="-5"/>
          <w:rPrChange w:id="468" w:author="Author" w:date="2015-07-30T15:37:00Z">
            <w:rPr>
              <w:rFonts w:ascii="Times New Roman" w:hAnsi="Times New Roman"/>
              <w:sz w:val="20"/>
            </w:rPr>
          </w:rPrChange>
        </w:rPr>
        <w:t xml:space="preserve"> </w:t>
      </w:r>
      <w:r w:rsidRPr="006514D0">
        <w:t>crucial</w:t>
      </w:r>
      <w:r>
        <w:rPr>
          <w:spacing w:val="-3"/>
          <w:rPrChange w:id="469" w:author="Author" w:date="2015-07-30T15:37:00Z">
            <w:rPr>
              <w:rFonts w:ascii="Times New Roman" w:hAnsi="Times New Roman"/>
              <w:sz w:val="20"/>
            </w:rPr>
          </w:rPrChange>
        </w:rPr>
        <w:t xml:space="preserve"> </w:t>
      </w:r>
      <w:r w:rsidRPr="006514D0">
        <w:t>importance</w:t>
      </w:r>
      <w:r>
        <w:rPr>
          <w:spacing w:val="-3"/>
          <w:rPrChange w:id="470" w:author="Author" w:date="2015-07-30T15:37:00Z">
            <w:rPr>
              <w:rFonts w:ascii="Times New Roman" w:hAnsi="Times New Roman"/>
              <w:sz w:val="20"/>
            </w:rPr>
          </w:rPrChange>
        </w:rPr>
        <w:t xml:space="preserve"> </w:t>
      </w:r>
      <w:r w:rsidRPr="006514D0">
        <w:t>in</w:t>
      </w:r>
      <w:r>
        <w:rPr>
          <w:spacing w:val="-4"/>
          <w:rPrChange w:id="471" w:author="Author" w:date="2015-07-30T15:37:00Z">
            <w:rPr>
              <w:rFonts w:ascii="Times New Roman" w:hAnsi="Times New Roman"/>
              <w:sz w:val="20"/>
            </w:rPr>
          </w:rPrChange>
        </w:rPr>
        <w:t xml:space="preserve"> </w:t>
      </w:r>
      <w:r w:rsidRPr="006514D0">
        <w:t>ensuring</w:t>
      </w:r>
      <w:r>
        <w:rPr>
          <w:w w:val="99"/>
          <w:rPrChange w:id="472" w:author="Author" w:date="2015-07-30T15:37:00Z">
            <w:rPr>
              <w:rFonts w:ascii="Times New Roman" w:hAnsi="Times New Roman"/>
              <w:sz w:val="20"/>
            </w:rPr>
          </w:rPrChange>
        </w:rPr>
        <w:t xml:space="preserve"> </w:t>
      </w:r>
      <w:r w:rsidRPr="006514D0">
        <w:t>that</w:t>
      </w:r>
      <w:r>
        <w:rPr>
          <w:spacing w:val="-3"/>
          <w:rPrChange w:id="473" w:author="Author" w:date="2015-07-30T15:37:00Z">
            <w:rPr>
              <w:rFonts w:ascii="Times New Roman" w:hAnsi="Times New Roman"/>
              <w:sz w:val="20"/>
            </w:rPr>
          </w:rPrChange>
        </w:rPr>
        <w:t xml:space="preserve"> </w:t>
      </w:r>
      <w:r w:rsidRPr="006514D0">
        <w:t>the</w:t>
      </w:r>
      <w:r>
        <w:rPr>
          <w:spacing w:val="-3"/>
          <w:rPrChange w:id="474" w:author="Author" w:date="2015-07-30T15:37:00Z">
            <w:rPr>
              <w:rFonts w:ascii="Times New Roman" w:hAnsi="Times New Roman"/>
              <w:sz w:val="20"/>
            </w:rPr>
          </w:rPrChange>
        </w:rPr>
        <w:t xml:space="preserve"> </w:t>
      </w:r>
      <w:r w:rsidRPr="006514D0">
        <w:t>purpose</w:t>
      </w:r>
      <w:r>
        <w:rPr>
          <w:spacing w:val="-3"/>
          <w:rPrChange w:id="475" w:author="Author" w:date="2015-07-30T15:37:00Z">
            <w:rPr>
              <w:rFonts w:ascii="Times New Roman" w:hAnsi="Times New Roman"/>
              <w:sz w:val="20"/>
            </w:rPr>
          </w:rPrChange>
        </w:rPr>
        <w:t xml:space="preserve"> </w:t>
      </w:r>
      <w:r w:rsidRPr="006514D0">
        <w:t>of</w:t>
      </w:r>
      <w:r>
        <w:rPr>
          <w:spacing w:val="-5"/>
          <w:rPrChange w:id="476" w:author="Author" w:date="2015-07-30T15:37:00Z">
            <w:rPr>
              <w:rFonts w:ascii="Times New Roman" w:hAnsi="Times New Roman"/>
              <w:sz w:val="20"/>
            </w:rPr>
          </w:rPrChange>
        </w:rPr>
        <w:t xml:space="preserve"> </w:t>
      </w:r>
      <w:r w:rsidRPr="006514D0">
        <w:t>the</w:t>
      </w:r>
      <w:r>
        <w:rPr>
          <w:spacing w:val="2"/>
          <w:rPrChange w:id="477" w:author="Author" w:date="2015-07-30T15:37:00Z">
            <w:rPr>
              <w:rFonts w:ascii="Times New Roman" w:hAnsi="Times New Roman"/>
              <w:sz w:val="20"/>
            </w:rPr>
          </w:rPrChange>
        </w:rPr>
        <w:t xml:space="preserve"> </w:t>
      </w:r>
      <w:r w:rsidRPr="006514D0">
        <w:t>new</w:t>
      </w:r>
      <w:r>
        <w:rPr>
          <w:spacing w:val="-3"/>
          <w:rPrChange w:id="478" w:author="Author" w:date="2015-07-30T15:37:00Z">
            <w:rPr>
              <w:rFonts w:ascii="Times New Roman" w:hAnsi="Times New Roman"/>
              <w:sz w:val="20"/>
            </w:rPr>
          </w:rPrChange>
        </w:rPr>
        <w:t xml:space="preserve"> </w:t>
      </w:r>
      <w:r w:rsidRPr="006514D0">
        <w:t>Agenda</w:t>
      </w:r>
      <w:r>
        <w:rPr>
          <w:spacing w:val="-3"/>
          <w:rPrChange w:id="479" w:author="Author" w:date="2015-07-30T15:37:00Z">
            <w:rPr>
              <w:rFonts w:ascii="Times New Roman" w:hAnsi="Times New Roman"/>
              <w:sz w:val="20"/>
            </w:rPr>
          </w:rPrChange>
        </w:rPr>
        <w:t xml:space="preserve"> </w:t>
      </w:r>
      <w:r w:rsidRPr="006514D0">
        <w:t>is</w:t>
      </w:r>
      <w:r>
        <w:rPr>
          <w:spacing w:val="-4"/>
          <w:rPrChange w:id="480" w:author="Author" w:date="2015-07-30T15:37:00Z">
            <w:rPr>
              <w:rFonts w:ascii="Times New Roman" w:hAnsi="Times New Roman"/>
              <w:sz w:val="20"/>
            </w:rPr>
          </w:rPrChange>
        </w:rPr>
        <w:t xml:space="preserve"> </w:t>
      </w:r>
      <w:r w:rsidRPr="006514D0">
        <w:t>realised.</w:t>
      </w:r>
      <w:r>
        <w:rPr>
          <w:spacing w:val="-3"/>
          <w:rPrChange w:id="481" w:author="Author" w:date="2015-07-30T15:37:00Z">
            <w:rPr>
              <w:rFonts w:ascii="Times New Roman" w:hAnsi="Times New Roman"/>
              <w:sz w:val="20"/>
            </w:rPr>
          </w:rPrChange>
        </w:rPr>
        <w:t xml:space="preserve"> </w:t>
      </w:r>
      <w:r w:rsidRPr="006514D0">
        <w:t>If</w:t>
      </w:r>
      <w:r>
        <w:rPr>
          <w:spacing w:val="-2"/>
          <w:rPrChange w:id="482" w:author="Author" w:date="2015-07-30T15:37:00Z">
            <w:rPr>
              <w:rFonts w:ascii="Times New Roman" w:hAnsi="Times New Roman"/>
              <w:sz w:val="20"/>
            </w:rPr>
          </w:rPrChange>
        </w:rPr>
        <w:t xml:space="preserve"> </w:t>
      </w:r>
      <w:r w:rsidRPr="006514D0">
        <w:t>we</w:t>
      </w:r>
      <w:r>
        <w:rPr>
          <w:spacing w:val="-3"/>
          <w:rPrChange w:id="483" w:author="Author" w:date="2015-07-30T15:37:00Z">
            <w:rPr>
              <w:rFonts w:ascii="Times New Roman" w:hAnsi="Times New Roman"/>
              <w:sz w:val="20"/>
            </w:rPr>
          </w:rPrChange>
        </w:rPr>
        <w:t xml:space="preserve"> </w:t>
      </w:r>
      <w:r w:rsidRPr="006514D0">
        <w:t>achieve</w:t>
      </w:r>
      <w:r>
        <w:rPr>
          <w:spacing w:val="-3"/>
          <w:rPrChange w:id="484" w:author="Author" w:date="2015-07-30T15:37:00Z">
            <w:rPr>
              <w:rFonts w:ascii="Times New Roman" w:hAnsi="Times New Roman"/>
              <w:sz w:val="20"/>
            </w:rPr>
          </w:rPrChange>
        </w:rPr>
        <w:t xml:space="preserve"> </w:t>
      </w:r>
      <w:r w:rsidRPr="006514D0">
        <w:t>our</w:t>
      </w:r>
      <w:r>
        <w:rPr>
          <w:spacing w:val="-3"/>
          <w:rPrChange w:id="485" w:author="Author" w:date="2015-07-30T15:37:00Z">
            <w:rPr>
              <w:rFonts w:ascii="Times New Roman" w:hAnsi="Times New Roman"/>
              <w:sz w:val="20"/>
            </w:rPr>
          </w:rPrChange>
        </w:rPr>
        <w:t xml:space="preserve"> </w:t>
      </w:r>
      <w:r w:rsidRPr="006514D0">
        <w:t>ambitions</w:t>
      </w:r>
      <w:r>
        <w:rPr>
          <w:spacing w:val="-4"/>
          <w:rPrChange w:id="486" w:author="Author" w:date="2015-07-30T15:37:00Z">
            <w:rPr>
              <w:rFonts w:ascii="Times New Roman" w:hAnsi="Times New Roman"/>
              <w:sz w:val="20"/>
            </w:rPr>
          </w:rPrChange>
        </w:rPr>
        <w:t xml:space="preserve"> </w:t>
      </w:r>
      <w:r w:rsidRPr="006514D0">
        <w:t>across</w:t>
      </w:r>
      <w:r>
        <w:rPr>
          <w:spacing w:val="-4"/>
          <w:rPrChange w:id="487" w:author="Author" w:date="2015-07-30T15:37:00Z">
            <w:rPr>
              <w:rFonts w:ascii="Times New Roman" w:hAnsi="Times New Roman"/>
              <w:sz w:val="20"/>
            </w:rPr>
          </w:rPrChange>
        </w:rPr>
        <w:t xml:space="preserve"> </w:t>
      </w:r>
      <w:r w:rsidRPr="006514D0">
        <w:t>the full</w:t>
      </w:r>
      <w:r>
        <w:rPr>
          <w:spacing w:val="-1"/>
          <w:rPrChange w:id="488" w:author="Author" w:date="2015-07-30T15:37:00Z">
            <w:rPr>
              <w:rFonts w:ascii="Times New Roman" w:hAnsi="Times New Roman"/>
              <w:sz w:val="20"/>
            </w:rPr>
          </w:rPrChange>
        </w:rPr>
        <w:t xml:space="preserve"> </w:t>
      </w:r>
      <w:r w:rsidRPr="006514D0">
        <w:t>extent</w:t>
      </w:r>
      <w:r>
        <w:rPr>
          <w:spacing w:val="-4"/>
          <w:rPrChange w:id="489" w:author="Author" w:date="2015-07-30T15:37:00Z">
            <w:rPr>
              <w:rFonts w:ascii="Times New Roman" w:hAnsi="Times New Roman"/>
              <w:sz w:val="20"/>
            </w:rPr>
          </w:rPrChange>
        </w:rPr>
        <w:t xml:space="preserve"> </w:t>
      </w:r>
      <w:r w:rsidRPr="006514D0">
        <w:t>of</w:t>
      </w:r>
      <w:r>
        <w:rPr>
          <w:spacing w:val="-5"/>
          <w:rPrChange w:id="490" w:author="Author" w:date="2015-07-30T15:37:00Z">
            <w:rPr>
              <w:rFonts w:ascii="Times New Roman" w:hAnsi="Times New Roman"/>
              <w:sz w:val="20"/>
            </w:rPr>
          </w:rPrChange>
        </w:rPr>
        <w:t xml:space="preserve"> </w:t>
      </w:r>
      <w:r w:rsidRPr="006514D0">
        <w:t>the Agenda,</w:t>
      </w:r>
      <w:r>
        <w:rPr>
          <w:spacing w:val="-2"/>
          <w:rPrChange w:id="491" w:author="Author" w:date="2015-07-30T15:37:00Z">
            <w:rPr>
              <w:rFonts w:ascii="Times New Roman" w:hAnsi="Times New Roman"/>
              <w:sz w:val="20"/>
            </w:rPr>
          </w:rPrChange>
        </w:rPr>
        <w:t xml:space="preserve"> </w:t>
      </w:r>
      <w:r w:rsidRPr="006514D0">
        <w:t>the</w:t>
      </w:r>
      <w:r>
        <w:rPr>
          <w:w w:val="99"/>
          <w:rPrChange w:id="492" w:author="Author" w:date="2015-07-30T15:37:00Z">
            <w:rPr>
              <w:rFonts w:ascii="Times New Roman" w:hAnsi="Times New Roman"/>
              <w:sz w:val="20"/>
            </w:rPr>
          </w:rPrChange>
        </w:rPr>
        <w:t xml:space="preserve"> </w:t>
      </w:r>
      <w:r w:rsidRPr="006514D0">
        <w:t>lives of all will be profoundly improved and our world will be transformed for the</w:t>
      </w:r>
      <w:r>
        <w:rPr>
          <w:spacing w:val="-32"/>
          <w:rPrChange w:id="493" w:author="Author" w:date="2015-07-30T15:37:00Z">
            <w:rPr>
              <w:rFonts w:ascii="Times New Roman" w:hAnsi="Times New Roman"/>
              <w:sz w:val="20"/>
            </w:rPr>
          </w:rPrChange>
        </w:rPr>
        <w:t xml:space="preserve"> </w:t>
      </w:r>
      <w:r w:rsidRPr="006514D0">
        <w:t>better.</w:t>
      </w:r>
    </w:p>
    <w:p w14:paraId="4B841F76" w14:textId="77777777" w:rsidR="00804791" w:rsidRDefault="00804791">
      <w:pPr>
        <w:spacing w:line="259" w:lineRule="auto"/>
        <w:jc w:val="both"/>
        <w:rPr>
          <w:ins w:id="494" w:author="Author" w:date="2015-07-30T15:37:00Z"/>
        </w:rPr>
        <w:sectPr w:rsidR="00804791">
          <w:pgSz w:w="12240" w:h="15840"/>
          <w:pgMar w:top="1380" w:right="1340" w:bottom="1200" w:left="1340" w:header="0" w:footer="1015" w:gutter="0"/>
          <w:cols w:space="720"/>
        </w:sectPr>
      </w:pPr>
    </w:p>
    <w:p w14:paraId="26B7C39E" w14:textId="77777777" w:rsidR="00804791" w:rsidRDefault="006514D0">
      <w:pPr>
        <w:pStyle w:val="Heading2"/>
        <w:spacing w:before="58"/>
        <w:ind w:right="204"/>
        <w:rPr>
          <w:ins w:id="495" w:author="Author" w:date="2015-07-30T15:37:00Z"/>
          <w:b w:val="0"/>
          <w:bCs w:val="0"/>
        </w:rPr>
      </w:pPr>
      <w:ins w:id="496" w:author="Author" w:date="2015-07-30T15:37:00Z">
        <w:r>
          <w:rPr>
            <w:u w:val="single" w:color="000000"/>
          </w:rPr>
          <w:t>ALTERNATIVE SUGGESTION BY</w:t>
        </w:r>
        <w:r>
          <w:rPr>
            <w:spacing w:val="-27"/>
            <w:u w:val="single" w:color="000000"/>
          </w:rPr>
          <w:t xml:space="preserve"> </w:t>
        </w:r>
        <w:r>
          <w:rPr>
            <w:u w:val="single" w:color="000000"/>
          </w:rPr>
          <w:t>CO-FACILITATORS</w:t>
        </w:r>
      </w:ins>
    </w:p>
    <w:p w14:paraId="72D83E64" w14:textId="77777777" w:rsidR="00804791" w:rsidRDefault="00804791">
      <w:pPr>
        <w:spacing w:before="1"/>
        <w:rPr>
          <w:ins w:id="497" w:author="Author" w:date="2015-07-30T15:37:00Z"/>
          <w:rFonts w:ascii="Times New Roman" w:eastAsia="Times New Roman" w:hAnsi="Times New Roman" w:cs="Times New Roman"/>
          <w:b/>
          <w:bCs/>
          <w:sz w:val="9"/>
          <w:szCs w:val="9"/>
        </w:rPr>
      </w:pPr>
    </w:p>
    <w:p w14:paraId="6CDE72CB" w14:textId="77777777" w:rsidR="00804791" w:rsidRDefault="006514D0">
      <w:pPr>
        <w:pStyle w:val="Heading3"/>
        <w:spacing w:before="73"/>
        <w:jc w:val="both"/>
        <w:rPr>
          <w:ins w:id="498" w:author="Author" w:date="2015-07-30T15:37:00Z"/>
          <w:b w:val="0"/>
          <w:bCs w:val="0"/>
          <w:i w:val="0"/>
        </w:rPr>
      </w:pPr>
      <w:ins w:id="499" w:author="Author" w:date="2015-07-30T15:37:00Z">
        <w:r>
          <w:t>Preamble</w:t>
        </w:r>
      </w:ins>
    </w:p>
    <w:p w14:paraId="2CE6C850" w14:textId="77777777" w:rsidR="00804791" w:rsidRDefault="006514D0">
      <w:pPr>
        <w:pStyle w:val="BodyText"/>
        <w:spacing w:before="173" w:line="259" w:lineRule="auto"/>
        <w:ind w:left="100" w:right="119" w:firstLine="0"/>
        <w:jc w:val="both"/>
        <w:rPr>
          <w:ins w:id="500" w:author="Author" w:date="2015-07-30T15:37:00Z"/>
        </w:rPr>
      </w:pPr>
      <w:ins w:id="501" w:author="Author" w:date="2015-07-30T15:37:00Z">
        <w:r>
          <w:t>We, the Heads of State and Government and High Representatives, resolve to chart a new era of</w:t>
        </w:r>
        <w:r>
          <w:rPr>
            <w:spacing w:val="39"/>
          </w:rPr>
          <w:t xml:space="preserve"> </w:t>
        </w:r>
        <w:r>
          <w:t>sustainable</w:t>
        </w:r>
        <w:r>
          <w:rPr>
            <w:w w:val="99"/>
          </w:rPr>
          <w:t xml:space="preserve"> </w:t>
        </w:r>
        <w:r>
          <w:t>development and to end poverty in all its dimensions by 2030. This Agenda is a plan of action for people, planet</w:t>
        </w:r>
        <w:r>
          <w:rPr>
            <w:spacing w:val="2"/>
          </w:rPr>
          <w:t xml:space="preserve"> </w:t>
        </w:r>
        <w:r>
          <w:t>and</w:t>
        </w:r>
        <w:r>
          <w:rPr>
            <w:w w:val="99"/>
          </w:rPr>
          <w:t xml:space="preserve"> </w:t>
        </w:r>
        <w:r>
          <w:t>prosperity. It also seeks to strengthen universal peace in larger freedom. We recognise that eradicating poverty in</w:t>
        </w:r>
        <w:r>
          <w:rPr>
            <w:spacing w:val="24"/>
          </w:rPr>
          <w:t xml:space="preserve"> </w:t>
        </w:r>
        <w:r>
          <w:t>all</w:t>
        </w:r>
        <w:r>
          <w:rPr>
            <w:w w:val="99"/>
          </w:rPr>
          <w:t xml:space="preserve"> </w:t>
        </w:r>
        <w:r>
          <w:t>its forms and dimensions, including extreme poverty, is the greatest global challenge and an</w:t>
        </w:r>
        <w:r>
          <w:rPr>
            <w:spacing w:val="22"/>
          </w:rPr>
          <w:t xml:space="preserve"> </w:t>
        </w:r>
        <w:r>
          <w:t>indispensable</w:t>
        </w:r>
        <w:r>
          <w:rPr>
            <w:w w:val="99"/>
          </w:rPr>
          <w:t xml:space="preserve"> </w:t>
        </w:r>
        <w:r>
          <w:t>requirement for sustainable</w:t>
        </w:r>
        <w:r>
          <w:rPr>
            <w:spacing w:val="-19"/>
          </w:rPr>
          <w:t xml:space="preserve"> </w:t>
        </w:r>
        <w:r>
          <w:t>development.</w:t>
        </w:r>
      </w:ins>
    </w:p>
    <w:p w14:paraId="2C9F7490" w14:textId="77777777" w:rsidR="00804791" w:rsidRDefault="006514D0">
      <w:pPr>
        <w:pStyle w:val="BodyText"/>
        <w:spacing w:before="160" w:line="259" w:lineRule="auto"/>
        <w:ind w:left="100" w:right="121" w:firstLine="0"/>
        <w:jc w:val="both"/>
        <w:rPr>
          <w:ins w:id="502" w:author="Author" w:date="2015-07-30T15:37:00Z"/>
        </w:rPr>
      </w:pPr>
      <w:ins w:id="503" w:author="Author" w:date="2015-07-30T15:37:00Z">
        <w:r>
          <w:t>All</w:t>
        </w:r>
        <w:r>
          <w:rPr>
            <w:spacing w:val="8"/>
          </w:rPr>
          <w:t xml:space="preserve"> </w:t>
        </w:r>
        <w:r>
          <w:t>countries</w:t>
        </w:r>
        <w:r>
          <w:rPr>
            <w:spacing w:val="8"/>
          </w:rPr>
          <w:t xml:space="preserve"> </w:t>
        </w:r>
        <w:r>
          <w:t>and</w:t>
        </w:r>
        <w:r>
          <w:rPr>
            <w:spacing w:val="10"/>
          </w:rPr>
          <w:t xml:space="preserve"> </w:t>
        </w:r>
        <w:r>
          <w:t>all</w:t>
        </w:r>
        <w:r>
          <w:rPr>
            <w:spacing w:val="9"/>
          </w:rPr>
          <w:t xml:space="preserve"> </w:t>
        </w:r>
        <w:r>
          <w:t>stakeholders,</w:t>
        </w:r>
        <w:r>
          <w:rPr>
            <w:spacing w:val="9"/>
          </w:rPr>
          <w:t xml:space="preserve"> </w:t>
        </w:r>
        <w:r>
          <w:t>acting</w:t>
        </w:r>
        <w:r>
          <w:rPr>
            <w:spacing w:val="7"/>
          </w:rPr>
          <w:t xml:space="preserve"> </w:t>
        </w:r>
        <w:r>
          <w:t>in</w:t>
        </w:r>
        <w:r>
          <w:rPr>
            <w:spacing w:val="7"/>
          </w:rPr>
          <w:t xml:space="preserve"> </w:t>
        </w:r>
        <w:r>
          <w:t>collaborative</w:t>
        </w:r>
        <w:r>
          <w:rPr>
            <w:spacing w:val="9"/>
          </w:rPr>
          <w:t xml:space="preserve"> </w:t>
        </w:r>
        <w:r>
          <w:t>partnership,</w:t>
        </w:r>
        <w:r>
          <w:rPr>
            <w:spacing w:val="11"/>
          </w:rPr>
          <w:t xml:space="preserve"> </w:t>
        </w:r>
        <w:r>
          <w:t>will</w:t>
        </w:r>
        <w:r>
          <w:rPr>
            <w:spacing w:val="9"/>
          </w:rPr>
          <w:t xml:space="preserve"> </w:t>
        </w:r>
        <w:r>
          <w:t>implement</w:t>
        </w:r>
        <w:r>
          <w:rPr>
            <w:spacing w:val="9"/>
          </w:rPr>
          <w:t xml:space="preserve"> </w:t>
        </w:r>
        <w:r>
          <w:t>this</w:t>
        </w:r>
        <w:r>
          <w:rPr>
            <w:spacing w:val="8"/>
          </w:rPr>
          <w:t xml:space="preserve"> </w:t>
        </w:r>
        <w:r>
          <w:t>plan.</w:t>
        </w:r>
        <w:r>
          <w:rPr>
            <w:spacing w:val="9"/>
          </w:rPr>
          <w:t xml:space="preserve"> </w:t>
        </w:r>
        <w:r>
          <w:t>We</w:t>
        </w:r>
        <w:r>
          <w:rPr>
            <w:spacing w:val="9"/>
          </w:rPr>
          <w:t xml:space="preserve"> </w:t>
        </w:r>
        <w:r>
          <w:t>are</w:t>
        </w:r>
        <w:r>
          <w:rPr>
            <w:spacing w:val="9"/>
          </w:rPr>
          <w:t xml:space="preserve"> </w:t>
        </w:r>
        <w:r>
          <w:t>resolved</w:t>
        </w:r>
        <w:r>
          <w:rPr>
            <w:spacing w:val="10"/>
          </w:rPr>
          <w:t xml:space="preserve"> </w:t>
        </w:r>
        <w:r>
          <w:t>to</w:t>
        </w:r>
        <w:r>
          <w:rPr>
            <w:w w:val="99"/>
          </w:rPr>
          <w:t xml:space="preserve"> </w:t>
        </w:r>
        <w:r>
          <w:t>free</w:t>
        </w:r>
        <w:r>
          <w:rPr>
            <w:spacing w:val="8"/>
          </w:rPr>
          <w:t xml:space="preserve"> </w:t>
        </w:r>
        <w:r>
          <w:t>the</w:t>
        </w:r>
        <w:r>
          <w:rPr>
            <w:spacing w:val="8"/>
          </w:rPr>
          <w:t xml:space="preserve"> </w:t>
        </w:r>
        <w:r>
          <w:t>human</w:t>
        </w:r>
        <w:r>
          <w:rPr>
            <w:spacing w:val="6"/>
          </w:rPr>
          <w:t xml:space="preserve"> </w:t>
        </w:r>
        <w:r>
          <w:t>race</w:t>
        </w:r>
        <w:r>
          <w:rPr>
            <w:spacing w:val="8"/>
          </w:rPr>
          <w:t xml:space="preserve"> </w:t>
        </w:r>
        <w:r>
          <w:t>from</w:t>
        </w:r>
        <w:r>
          <w:rPr>
            <w:spacing w:val="6"/>
          </w:rPr>
          <w:t xml:space="preserve"> </w:t>
        </w:r>
        <w:r>
          <w:t>the</w:t>
        </w:r>
        <w:r>
          <w:rPr>
            <w:spacing w:val="10"/>
          </w:rPr>
          <w:t xml:space="preserve"> </w:t>
        </w:r>
        <w:r>
          <w:t>tyranny</w:t>
        </w:r>
        <w:r>
          <w:rPr>
            <w:spacing w:val="6"/>
          </w:rPr>
          <w:t xml:space="preserve"> </w:t>
        </w:r>
        <w:r>
          <w:t>of</w:t>
        </w:r>
        <w:r>
          <w:rPr>
            <w:spacing w:val="6"/>
          </w:rPr>
          <w:t xml:space="preserve"> </w:t>
        </w:r>
        <w:r>
          <w:t>poverty</w:t>
        </w:r>
        <w:r>
          <w:rPr>
            <w:spacing w:val="6"/>
          </w:rPr>
          <w:t xml:space="preserve"> </w:t>
        </w:r>
        <w:r>
          <w:t>and</w:t>
        </w:r>
        <w:r>
          <w:rPr>
            <w:spacing w:val="11"/>
          </w:rPr>
          <w:t xml:space="preserve"> </w:t>
        </w:r>
        <w:r>
          <w:t>want</w:t>
        </w:r>
        <w:r>
          <w:rPr>
            <w:spacing w:val="10"/>
          </w:rPr>
          <w:t xml:space="preserve"> </w:t>
        </w:r>
        <w:r>
          <w:t>and</w:t>
        </w:r>
        <w:r>
          <w:rPr>
            <w:spacing w:val="8"/>
          </w:rPr>
          <w:t xml:space="preserve"> </w:t>
        </w:r>
        <w:r>
          <w:t>to</w:t>
        </w:r>
        <w:r>
          <w:rPr>
            <w:spacing w:val="8"/>
          </w:rPr>
          <w:t xml:space="preserve"> </w:t>
        </w:r>
        <w:r>
          <w:t>heal</w:t>
        </w:r>
        <w:r>
          <w:rPr>
            <w:spacing w:val="9"/>
          </w:rPr>
          <w:t xml:space="preserve"> </w:t>
        </w:r>
        <w:r>
          <w:t>and</w:t>
        </w:r>
        <w:r>
          <w:rPr>
            <w:spacing w:val="8"/>
          </w:rPr>
          <w:t xml:space="preserve"> </w:t>
        </w:r>
        <w:r>
          <w:t>secure</w:t>
        </w:r>
        <w:r>
          <w:rPr>
            <w:spacing w:val="8"/>
          </w:rPr>
          <w:t xml:space="preserve"> </w:t>
        </w:r>
        <w:r>
          <w:t>our</w:t>
        </w:r>
        <w:r>
          <w:rPr>
            <w:spacing w:val="8"/>
          </w:rPr>
          <w:t xml:space="preserve"> </w:t>
        </w:r>
        <w:r>
          <w:t>planet.</w:t>
        </w:r>
        <w:r>
          <w:rPr>
            <w:spacing w:val="8"/>
          </w:rPr>
          <w:t xml:space="preserve"> </w:t>
        </w:r>
        <w:r>
          <w:t>We</w:t>
        </w:r>
        <w:r>
          <w:rPr>
            <w:spacing w:val="8"/>
          </w:rPr>
          <w:t xml:space="preserve"> </w:t>
        </w:r>
        <w:r>
          <w:t>are</w:t>
        </w:r>
        <w:r>
          <w:rPr>
            <w:spacing w:val="8"/>
          </w:rPr>
          <w:t xml:space="preserve"> </w:t>
        </w:r>
        <w:r>
          <w:t>determined</w:t>
        </w:r>
        <w:r>
          <w:rPr>
            <w:spacing w:val="9"/>
          </w:rPr>
          <w:t xml:space="preserve"> </w:t>
        </w:r>
        <w:r>
          <w:t>to</w:t>
        </w:r>
        <w:r>
          <w:rPr>
            <w:w w:val="99"/>
          </w:rPr>
          <w:t xml:space="preserve"> </w:t>
        </w:r>
        <w:r>
          <w:t>take</w:t>
        </w:r>
        <w:r>
          <w:rPr>
            <w:spacing w:val="9"/>
          </w:rPr>
          <w:t xml:space="preserve"> </w:t>
        </w:r>
        <w:r>
          <w:t>the</w:t>
        </w:r>
        <w:r>
          <w:rPr>
            <w:spacing w:val="9"/>
          </w:rPr>
          <w:t xml:space="preserve"> </w:t>
        </w:r>
        <w:r>
          <w:t>bold</w:t>
        </w:r>
        <w:r>
          <w:rPr>
            <w:spacing w:val="9"/>
          </w:rPr>
          <w:t xml:space="preserve"> </w:t>
        </w:r>
        <w:r>
          <w:t>and</w:t>
        </w:r>
        <w:r>
          <w:rPr>
            <w:spacing w:val="10"/>
          </w:rPr>
          <w:t xml:space="preserve"> </w:t>
        </w:r>
        <w:r>
          <w:t>transformative</w:t>
        </w:r>
        <w:r>
          <w:rPr>
            <w:spacing w:val="9"/>
          </w:rPr>
          <w:t xml:space="preserve"> </w:t>
        </w:r>
        <w:r>
          <w:t>steps</w:t>
        </w:r>
        <w:r>
          <w:rPr>
            <w:spacing w:val="10"/>
          </w:rPr>
          <w:t xml:space="preserve"> </w:t>
        </w:r>
        <w:r>
          <w:t>which</w:t>
        </w:r>
        <w:r>
          <w:rPr>
            <w:spacing w:val="7"/>
          </w:rPr>
          <w:t xml:space="preserve"> </w:t>
        </w:r>
        <w:r>
          <w:t>are</w:t>
        </w:r>
        <w:r>
          <w:rPr>
            <w:spacing w:val="9"/>
          </w:rPr>
          <w:t xml:space="preserve"> </w:t>
        </w:r>
        <w:r>
          <w:t>urgently</w:t>
        </w:r>
        <w:r>
          <w:rPr>
            <w:spacing w:val="10"/>
          </w:rPr>
          <w:t xml:space="preserve"> </w:t>
        </w:r>
        <w:r>
          <w:t>needed</w:t>
        </w:r>
        <w:r>
          <w:rPr>
            <w:spacing w:val="10"/>
          </w:rPr>
          <w:t xml:space="preserve"> </w:t>
        </w:r>
        <w:r>
          <w:t>to</w:t>
        </w:r>
        <w:r>
          <w:rPr>
            <w:spacing w:val="9"/>
          </w:rPr>
          <w:t xml:space="preserve"> </w:t>
        </w:r>
        <w:r>
          <w:t>shift</w:t>
        </w:r>
        <w:r>
          <w:rPr>
            <w:spacing w:val="9"/>
          </w:rPr>
          <w:t xml:space="preserve"> </w:t>
        </w:r>
        <w:r>
          <w:t>the</w:t>
        </w:r>
        <w:r>
          <w:rPr>
            <w:spacing w:val="11"/>
          </w:rPr>
          <w:t xml:space="preserve"> </w:t>
        </w:r>
        <w:r>
          <w:t>world</w:t>
        </w:r>
        <w:r>
          <w:rPr>
            <w:spacing w:val="9"/>
          </w:rPr>
          <w:t xml:space="preserve"> </w:t>
        </w:r>
        <w:r>
          <w:t>onto</w:t>
        </w:r>
        <w:r>
          <w:rPr>
            <w:spacing w:val="9"/>
          </w:rPr>
          <w:t xml:space="preserve"> </w:t>
        </w:r>
        <w:r>
          <w:t>a</w:t>
        </w:r>
        <w:r>
          <w:rPr>
            <w:spacing w:val="9"/>
          </w:rPr>
          <w:t xml:space="preserve"> </w:t>
        </w:r>
        <w:r>
          <w:t>sustainable</w:t>
        </w:r>
        <w:r>
          <w:rPr>
            <w:spacing w:val="9"/>
          </w:rPr>
          <w:t xml:space="preserve"> </w:t>
        </w:r>
        <w:r>
          <w:t>and</w:t>
        </w:r>
        <w:r>
          <w:rPr>
            <w:spacing w:val="10"/>
          </w:rPr>
          <w:t xml:space="preserve"> </w:t>
        </w:r>
        <w:r>
          <w:t>resilient</w:t>
        </w:r>
        <w:r>
          <w:rPr>
            <w:w w:val="99"/>
          </w:rPr>
          <w:t xml:space="preserve"> </w:t>
        </w:r>
        <w:r>
          <w:t>path.</w:t>
        </w:r>
        <w:r>
          <w:rPr>
            <w:spacing w:val="-3"/>
          </w:rPr>
          <w:t xml:space="preserve"> </w:t>
        </w:r>
        <w:r>
          <w:t>As</w:t>
        </w:r>
        <w:r>
          <w:rPr>
            <w:spacing w:val="-1"/>
          </w:rPr>
          <w:t xml:space="preserve"> </w:t>
        </w:r>
        <w:r>
          <w:t>we</w:t>
        </w:r>
        <w:r>
          <w:rPr>
            <w:spacing w:val="-3"/>
          </w:rPr>
          <w:t xml:space="preserve"> </w:t>
        </w:r>
        <w:r>
          <w:t>embark</w:t>
        </w:r>
        <w:r>
          <w:rPr>
            <w:spacing w:val="-4"/>
          </w:rPr>
          <w:t xml:space="preserve"> </w:t>
        </w:r>
        <w:r>
          <w:t>on</w:t>
        </w:r>
        <w:r>
          <w:rPr>
            <w:spacing w:val="-4"/>
          </w:rPr>
          <w:t xml:space="preserve"> </w:t>
        </w:r>
        <w:r>
          <w:t>this</w:t>
        </w:r>
        <w:r>
          <w:rPr>
            <w:spacing w:val="-4"/>
          </w:rPr>
          <w:t xml:space="preserve"> </w:t>
        </w:r>
        <w:r>
          <w:t>collective</w:t>
        </w:r>
        <w:r>
          <w:rPr>
            <w:spacing w:val="-3"/>
          </w:rPr>
          <w:t xml:space="preserve"> </w:t>
        </w:r>
        <w:r>
          <w:t>journey, we</w:t>
        </w:r>
        <w:r>
          <w:rPr>
            <w:spacing w:val="-3"/>
          </w:rPr>
          <w:t xml:space="preserve"> </w:t>
        </w:r>
        <w:r>
          <w:t>pledge</w:t>
        </w:r>
        <w:r>
          <w:rPr>
            <w:spacing w:val="-3"/>
          </w:rPr>
          <w:t xml:space="preserve"> </w:t>
        </w:r>
        <w:r>
          <w:t>that</w:t>
        </w:r>
        <w:r>
          <w:rPr>
            <w:spacing w:val="-3"/>
          </w:rPr>
          <w:t xml:space="preserve"> </w:t>
        </w:r>
        <w:r>
          <w:t>no</w:t>
        </w:r>
        <w:r>
          <w:rPr>
            <w:spacing w:val="-2"/>
          </w:rPr>
          <w:t xml:space="preserve"> </w:t>
        </w:r>
        <w:r>
          <w:t>one will</w:t>
        </w:r>
        <w:r>
          <w:rPr>
            <w:spacing w:val="-4"/>
          </w:rPr>
          <w:t xml:space="preserve"> </w:t>
        </w:r>
        <w:r>
          <w:t>be</w:t>
        </w:r>
        <w:r>
          <w:rPr>
            <w:spacing w:val="-3"/>
          </w:rPr>
          <w:t xml:space="preserve"> </w:t>
        </w:r>
        <w:r>
          <w:t>left</w:t>
        </w:r>
        <w:r>
          <w:rPr>
            <w:spacing w:val="-4"/>
          </w:rPr>
          <w:t xml:space="preserve"> </w:t>
        </w:r>
        <w:r>
          <w:t>behind.</w:t>
        </w:r>
      </w:ins>
    </w:p>
    <w:p w14:paraId="7C47876F" w14:textId="77777777" w:rsidR="00804791" w:rsidRDefault="006514D0">
      <w:pPr>
        <w:pStyle w:val="BodyText"/>
        <w:spacing w:before="160"/>
        <w:ind w:left="100" w:right="123" w:firstLine="0"/>
        <w:jc w:val="both"/>
        <w:rPr>
          <w:ins w:id="504" w:author="Author" w:date="2015-07-30T15:37:00Z"/>
        </w:rPr>
      </w:pPr>
      <w:ins w:id="505" w:author="Author" w:date="2015-07-30T15:37:00Z">
        <w:r>
          <w:t>The</w:t>
        </w:r>
        <w:r>
          <w:rPr>
            <w:spacing w:val="9"/>
          </w:rPr>
          <w:t xml:space="preserve"> </w:t>
        </w:r>
        <w:r>
          <w:t>17</w:t>
        </w:r>
        <w:r>
          <w:rPr>
            <w:spacing w:val="10"/>
          </w:rPr>
          <w:t xml:space="preserve"> </w:t>
        </w:r>
        <w:r>
          <w:t>Sustainable</w:t>
        </w:r>
        <w:r>
          <w:rPr>
            <w:spacing w:val="9"/>
          </w:rPr>
          <w:t xml:space="preserve"> </w:t>
        </w:r>
        <w:r>
          <w:t>Development</w:t>
        </w:r>
        <w:r>
          <w:rPr>
            <w:spacing w:val="9"/>
          </w:rPr>
          <w:t xml:space="preserve"> </w:t>
        </w:r>
        <w:r>
          <w:t>Goals</w:t>
        </w:r>
        <w:r>
          <w:rPr>
            <w:spacing w:val="10"/>
          </w:rPr>
          <w:t xml:space="preserve"> </w:t>
        </w:r>
        <w:r>
          <w:t>and</w:t>
        </w:r>
        <w:r>
          <w:rPr>
            <w:spacing w:val="10"/>
          </w:rPr>
          <w:t xml:space="preserve"> </w:t>
        </w:r>
        <w:r>
          <w:t>169</w:t>
        </w:r>
        <w:r>
          <w:rPr>
            <w:spacing w:val="10"/>
          </w:rPr>
          <w:t xml:space="preserve"> </w:t>
        </w:r>
        <w:r>
          <w:t>targets</w:t>
        </w:r>
        <w:r>
          <w:rPr>
            <w:spacing w:val="10"/>
          </w:rPr>
          <w:t xml:space="preserve"> </w:t>
        </w:r>
        <w:r>
          <w:t>which</w:t>
        </w:r>
        <w:r>
          <w:rPr>
            <w:spacing w:val="10"/>
          </w:rPr>
          <w:t xml:space="preserve"> </w:t>
        </w:r>
        <w:r>
          <w:t>we</w:t>
        </w:r>
        <w:r>
          <w:rPr>
            <w:spacing w:val="9"/>
          </w:rPr>
          <w:t xml:space="preserve"> </w:t>
        </w:r>
        <w:r>
          <w:t>are</w:t>
        </w:r>
        <w:r>
          <w:rPr>
            <w:spacing w:val="9"/>
          </w:rPr>
          <w:t xml:space="preserve"> </w:t>
        </w:r>
        <w:r>
          <w:t>announcing</w:t>
        </w:r>
        <w:r>
          <w:rPr>
            <w:spacing w:val="7"/>
          </w:rPr>
          <w:t xml:space="preserve"> </w:t>
        </w:r>
        <w:r>
          <w:t>today</w:t>
        </w:r>
        <w:r>
          <w:rPr>
            <w:spacing w:val="10"/>
          </w:rPr>
          <w:t xml:space="preserve"> </w:t>
        </w:r>
        <w:r>
          <w:t>demonstrate</w:t>
        </w:r>
        <w:r>
          <w:rPr>
            <w:spacing w:val="11"/>
          </w:rPr>
          <w:t xml:space="preserve"> </w:t>
        </w:r>
        <w:r>
          <w:t>the</w:t>
        </w:r>
        <w:r>
          <w:rPr>
            <w:spacing w:val="11"/>
          </w:rPr>
          <w:t xml:space="preserve"> </w:t>
        </w:r>
        <w:r>
          <w:t>scale</w:t>
        </w:r>
        <w:r>
          <w:rPr>
            <w:spacing w:val="9"/>
          </w:rPr>
          <w:t xml:space="preserve"> </w:t>
        </w:r>
        <w:r>
          <w:t>and</w:t>
        </w:r>
        <w:r>
          <w:rPr>
            <w:w w:val="99"/>
          </w:rPr>
          <w:t xml:space="preserve"> </w:t>
        </w:r>
        <w:r>
          <w:t>ambition</w:t>
        </w:r>
        <w:r>
          <w:rPr>
            <w:spacing w:val="20"/>
          </w:rPr>
          <w:t xml:space="preserve"> </w:t>
        </w:r>
        <w:r>
          <w:t>of</w:t>
        </w:r>
        <w:r>
          <w:rPr>
            <w:spacing w:val="20"/>
          </w:rPr>
          <w:t xml:space="preserve"> </w:t>
        </w:r>
        <w:r>
          <w:t>this</w:t>
        </w:r>
        <w:r>
          <w:rPr>
            <w:spacing w:val="21"/>
          </w:rPr>
          <w:t xml:space="preserve"> </w:t>
        </w:r>
        <w:r>
          <w:t>new</w:t>
        </w:r>
        <w:r>
          <w:rPr>
            <w:spacing w:val="19"/>
          </w:rPr>
          <w:t xml:space="preserve"> </w:t>
        </w:r>
        <w:r>
          <w:t>universal</w:t>
        </w:r>
        <w:r>
          <w:rPr>
            <w:spacing w:val="22"/>
          </w:rPr>
          <w:t xml:space="preserve"> </w:t>
        </w:r>
        <w:r>
          <w:t>Agenda.</w:t>
        </w:r>
        <w:r>
          <w:rPr>
            <w:spacing w:val="20"/>
          </w:rPr>
          <w:t xml:space="preserve"> </w:t>
        </w:r>
        <w:r>
          <w:t>They</w:t>
        </w:r>
        <w:r>
          <w:rPr>
            <w:spacing w:val="18"/>
          </w:rPr>
          <w:t xml:space="preserve"> </w:t>
        </w:r>
        <w:r>
          <w:t>seek</w:t>
        </w:r>
        <w:r>
          <w:rPr>
            <w:spacing w:val="18"/>
          </w:rPr>
          <w:t xml:space="preserve"> </w:t>
        </w:r>
        <w:r>
          <w:t>to</w:t>
        </w:r>
        <w:r>
          <w:rPr>
            <w:spacing w:val="20"/>
          </w:rPr>
          <w:t xml:space="preserve"> </w:t>
        </w:r>
        <w:r>
          <w:t>build</w:t>
        </w:r>
        <w:r>
          <w:rPr>
            <w:spacing w:val="20"/>
          </w:rPr>
          <w:t xml:space="preserve"> </w:t>
        </w:r>
        <w:r>
          <w:t>on</w:t>
        </w:r>
        <w:r>
          <w:rPr>
            <w:spacing w:val="18"/>
          </w:rPr>
          <w:t xml:space="preserve"> </w:t>
        </w:r>
        <w:r>
          <w:t>the</w:t>
        </w:r>
        <w:r>
          <w:rPr>
            <w:spacing w:val="20"/>
          </w:rPr>
          <w:t xml:space="preserve"> </w:t>
        </w:r>
        <w:r>
          <w:t>Millennium</w:t>
        </w:r>
        <w:r>
          <w:rPr>
            <w:spacing w:val="18"/>
          </w:rPr>
          <w:t xml:space="preserve"> </w:t>
        </w:r>
        <w:r>
          <w:t>Development</w:t>
        </w:r>
        <w:r>
          <w:rPr>
            <w:spacing w:val="21"/>
          </w:rPr>
          <w:t xml:space="preserve"> </w:t>
        </w:r>
        <w:r>
          <w:t>Goals</w:t>
        </w:r>
        <w:r>
          <w:rPr>
            <w:spacing w:val="21"/>
          </w:rPr>
          <w:t xml:space="preserve"> </w:t>
        </w:r>
        <w:r>
          <w:t>and</w:t>
        </w:r>
        <w:r>
          <w:rPr>
            <w:spacing w:val="20"/>
          </w:rPr>
          <w:t xml:space="preserve"> </w:t>
        </w:r>
        <w:r>
          <w:t>complete</w:t>
        </w:r>
        <w:r>
          <w:rPr>
            <w:w w:val="99"/>
          </w:rPr>
          <w:t xml:space="preserve"> </w:t>
        </w:r>
        <w:r>
          <w:t>what these did not achieve. They seek to realize the human rights of all and to achieve gender equality and</w:t>
        </w:r>
        <w:r>
          <w:rPr>
            <w:spacing w:val="5"/>
          </w:rPr>
          <w:t xml:space="preserve"> </w:t>
        </w:r>
        <w:r>
          <w:t>the</w:t>
        </w:r>
        <w:r>
          <w:rPr>
            <w:w w:val="99"/>
          </w:rPr>
          <w:t xml:space="preserve"> </w:t>
        </w:r>
        <w:r>
          <w:t>empowerment</w:t>
        </w:r>
        <w:r>
          <w:rPr>
            <w:spacing w:val="31"/>
          </w:rPr>
          <w:t xml:space="preserve"> </w:t>
        </w:r>
        <w:r>
          <w:t>of</w:t>
        </w:r>
        <w:r>
          <w:rPr>
            <w:spacing w:val="32"/>
          </w:rPr>
          <w:t xml:space="preserve"> </w:t>
        </w:r>
        <w:r>
          <w:t>all</w:t>
        </w:r>
        <w:r>
          <w:rPr>
            <w:spacing w:val="36"/>
          </w:rPr>
          <w:t xml:space="preserve"> </w:t>
        </w:r>
        <w:r>
          <w:t>women</w:t>
        </w:r>
        <w:r>
          <w:rPr>
            <w:spacing w:val="33"/>
          </w:rPr>
          <w:t xml:space="preserve"> </w:t>
        </w:r>
        <w:r>
          <w:t>and</w:t>
        </w:r>
        <w:r>
          <w:rPr>
            <w:spacing w:val="32"/>
          </w:rPr>
          <w:t xml:space="preserve"> </w:t>
        </w:r>
        <w:r>
          <w:t>girls.</w:t>
        </w:r>
        <w:r>
          <w:rPr>
            <w:spacing w:val="36"/>
          </w:rPr>
          <w:t xml:space="preserve"> </w:t>
        </w:r>
        <w:r>
          <w:t>They</w:t>
        </w:r>
        <w:r>
          <w:rPr>
            <w:spacing w:val="30"/>
          </w:rPr>
          <w:t xml:space="preserve"> </w:t>
        </w:r>
        <w:r>
          <w:t>are</w:t>
        </w:r>
        <w:r>
          <w:rPr>
            <w:spacing w:val="32"/>
          </w:rPr>
          <w:t xml:space="preserve"> </w:t>
        </w:r>
        <w:r>
          <w:t>integrated</w:t>
        </w:r>
        <w:r>
          <w:rPr>
            <w:spacing w:val="32"/>
          </w:rPr>
          <w:t xml:space="preserve"> </w:t>
        </w:r>
        <w:r>
          <w:t>and</w:t>
        </w:r>
        <w:r>
          <w:rPr>
            <w:spacing w:val="32"/>
          </w:rPr>
          <w:t xml:space="preserve"> </w:t>
        </w:r>
        <w:r>
          <w:t>indivisible</w:t>
        </w:r>
        <w:r>
          <w:rPr>
            <w:spacing w:val="32"/>
          </w:rPr>
          <w:t xml:space="preserve"> </w:t>
        </w:r>
        <w:r>
          <w:t>and</w:t>
        </w:r>
        <w:r>
          <w:rPr>
            <w:spacing w:val="32"/>
          </w:rPr>
          <w:t xml:space="preserve"> </w:t>
        </w:r>
        <w:r>
          <w:t>balance</w:t>
        </w:r>
        <w:r>
          <w:rPr>
            <w:spacing w:val="32"/>
          </w:rPr>
          <w:t xml:space="preserve"> </w:t>
        </w:r>
        <w:r>
          <w:t>the</w:t>
        </w:r>
        <w:r>
          <w:rPr>
            <w:spacing w:val="34"/>
          </w:rPr>
          <w:t xml:space="preserve"> </w:t>
        </w:r>
        <w:r>
          <w:t>three</w:t>
        </w:r>
        <w:r>
          <w:rPr>
            <w:spacing w:val="32"/>
          </w:rPr>
          <w:t xml:space="preserve"> </w:t>
        </w:r>
        <w:r>
          <w:t>dimensions</w:t>
        </w:r>
        <w:r>
          <w:rPr>
            <w:spacing w:val="31"/>
          </w:rPr>
          <w:t xml:space="preserve"> </w:t>
        </w:r>
        <w:r>
          <w:t>of</w:t>
        </w:r>
        <w:r>
          <w:rPr>
            <w:w w:val="99"/>
          </w:rPr>
          <w:t xml:space="preserve"> </w:t>
        </w:r>
        <w:r>
          <w:t>sustainable development: the economic, social and</w:t>
        </w:r>
        <w:r>
          <w:rPr>
            <w:spacing w:val="-20"/>
          </w:rPr>
          <w:t xml:space="preserve"> </w:t>
        </w:r>
        <w:r>
          <w:t>environmental.</w:t>
        </w:r>
      </w:ins>
    </w:p>
    <w:p w14:paraId="5F23A655" w14:textId="77777777" w:rsidR="00804791" w:rsidRDefault="00804791">
      <w:pPr>
        <w:spacing w:before="1"/>
        <w:rPr>
          <w:ins w:id="506" w:author="Author" w:date="2015-07-30T15:37:00Z"/>
          <w:rFonts w:ascii="Times New Roman" w:eastAsia="Times New Roman" w:hAnsi="Times New Roman" w:cs="Times New Roman"/>
          <w:sz w:val="20"/>
          <w:szCs w:val="20"/>
        </w:rPr>
      </w:pPr>
    </w:p>
    <w:p w14:paraId="75B0F234" w14:textId="77777777" w:rsidR="00804791" w:rsidRDefault="006514D0">
      <w:pPr>
        <w:pStyle w:val="BodyText"/>
        <w:ind w:left="100" w:right="127" w:firstLine="0"/>
        <w:jc w:val="both"/>
        <w:rPr>
          <w:ins w:id="507" w:author="Author" w:date="2015-07-30T15:37:00Z"/>
        </w:rPr>
      </w:pPr>
      <w:ins w:id="508" w:author="Author" w:date="2015-07-30T15:37:00Z">
        <w:r>
          <w:t>The</w:t>
        </w:r>
        <w:r>
          <w:rPr>
            <w:spacing w:val="11"/>
          </w:rPr>
          <w:t xml:space="preserve"> </w:t>
        </w:r>
        <w:r>
          <w:t>Goals</w:t>
        </w:r>
        <w:r>
          <w:rPr>
            <w:spacing w:val="11"/>
          </w:rPr>
          <w:t xml:space="preserve"> </w:t>
        </w:r>
        <w:r>
          <w:t>and</w:t>
        </w:r>
        <w:r>
          <w:rPr>
            <w:spacing w:val="12"/>
          </w:rPr>
          <w:t xml:space="preserve"> </w:t>
        </w:r>
        <w:r>
          <w:t>targets</w:t>
        </w:r>
        <w:r>
          <w:rPr>
            <w:spacing w:val="13"/>
          </w:rPr>
          <w:t xml:space="preserve"> </w:t>
        </w:r>
        <w:r>
          <w:t>will</w:t>
        </w:r>
        <w:r>
          <w:rPr>
            <w:spacing w:val="11"/>
          </w:rPr>
          <w:t xml:space="preserve"> </w:t>
        </w:r>
        <w:r>
          <w:t>stimulate</w:t>
        </w:r>
        <w:r>
          <w:rPr>
            <w:spacing w:val="11"/>
          </w:rPr>
          <w:t xml:space="preserve"> </w:t>
        </w:r>
        <w:r>
          <w:t>action</w:t>
        </w:r>
        <w:r>
          <w:rPr>
            <w:spacing w:val="10"/>
          </w:rPr>
          <w:t xml:space="preserve"> </w:t>
        </w:r>
        <w:r>
          <w:t>over</w:t>
        </w:r>
        <w:r>
          <w:rPr>
            <w:spacing w:val="12"/>
          </w:rPr>
          <w:t xml:space="preserve"> </w:t>
        </w:r>
        <w:r>
          <w:t>the</w:t>
        </w:r>
        <w:r>
          <w:rPr>
            <w:spacing w:val="14"/>
          </w:rPr>
          <w:t xml:space="preserve"> </w:t>
        </w:r>
        <w:r>
          <w:t>next</w:t>
        </w:r>
        <w:r>
          <w:rPr>
            <w:spacing w:val="11"/>
          </w:rPr>
          <w:t xml:space="preserve"> </w:t>
        </w:r>
        <w:r>
          <w:t>fifteen</w:t>
        </w:r>
        <w:r>
          <w:rPr>
            <w:spacing w:val="12"/>
          </w:rPr>
          <w:t xml:space="preserve"> </w:t>
        </w:r>
        <w:r>
          <w:t>years</w:t>
        </w:r>
        <w:r>
          <w:rPr>
            <w:spacing w:val="10"/>
          </w:rPr>
          <w:t xml:space="preserve"> </w:t>
        </w:r>
        <w:r>
          <w:t>in</w:t>
        </w:r>
        <w:r>
          <w:rPr>
            <w:spacing w:val="10"/>
          </w:rPr>
          <w:t xml:space="preserve"> </w:t>
        </w:r>
        <w:r>
          <w:t>areas</w:t>
        </w:r>
        <w:r>
          <w:rPr>
            <w:spacing w:val="10"/>
          </w:rPr>
          <w:t xml:space="preserve"> </w:t>
        </w:r>
        <w:r>
          <w:t>of</w:t>
        </w:r>
        <w:r>
          <w:rPr>
            <w:spacing w:val="10"/>
          </w:rPr>
          <w:t xml:space="preserve"> </w:t>
        </w:r>
        <w:r>
          <w:t>critical</w:t>
        </w:r>
        <w:r>
          <w:rPr>
            <w:spacing w:val="13"/>
          </w:rPr>
          <w:t xml:space="preserve"> </w:t>
        </w:r>
        <w:r>
          <w:t>importance</w:t>
        </w:r>
        <w:r>
          <w:rPr>
            <w:spacing w:val="12"/>
          </w:rPr>
          <w:t xml:space="preserve"> </w:t>
        </w:r>
        <w:r>
          <w:t>for</w:t>
        </w:r>
        <w:r>
          <w:rPr>
            <w:spacing w:val="14"/>
          </w:rPr>
          <w:t xml:space="preserve"> </w:t>
        </w:r>
        <w:r>
          <w:t>humanity</w:t>
        </w:r>
        <w:r>
          <w:rPr>
            <w:w w:val="99"/>
          </w:rPr>
          <w:t xml:space="preserve"> </w:t>
        </w:r>
        <w:r>
          <w:t>and the</w:t>
        </w:r>
        <w:r>
          <w:rPr>
            <w:spacing w:val="-5"/>
          </w:rPr>
          <w:t xml:space="preserve"> </w:t>
        </w:r>
        <w:r>
          <w:t>planet:</w:t>
        </w:r>
      </w:ins>
    </w:p>
    <w:p w14:paraId="2048A13D" w14:textId="77777777" w:rsidR="00804791" w:rsidRDefault="00804791">
      <w:pPr>
        <w:spacing w:before="6"/>
        <w:rPr>
          <w:ins w:id="509" w:author="Author" w:date="2015-07-30T15:37:00Z"/>
          <w:rFonts w:ascii="Times New Roman" w:eastAsia="Times New Roman" w:hAnsi="Times New Roman" w:cs="Times New Roman"/>
          <w:sz w:val="20"/>
          <w:szCs w:val="20"/>
        </w:rPr>
      </w:pPr>
    </w:p>
    <w:p w14:paraId="06B7DBD1" w14:textId="77777777" w:rsidR="00F3349C" w:rsidRPr="008F1853" w:rsidRDefault="006514D0" w:rsidP="00F3349C">
      <w:pPr>
        <w:jc w:val="both"/>
        <w:rPr>
          <w:del w:id="510" w:author="Author" w:date="2015-07-30T15:37:00Z"/>
          <w:rFonts w:ascii="Times New Roman" w:hAnsi="Times New Roman" w:cs="Times New Roman"/>
          <w:b/>
          <w:sz w:val="20"/>
          <w:szCs w:val="20"/>
        </w:rPr>
      </w:pPr>
      <w:moveToRangeStart w:id="511" w:author="Author" w:date="2015-07-30T15:37:00Z" w:name="move426034003"/>
      <w:moveTo w:id="512" w:author="Author" w:date="2015-07-30T15:37:00Z">
        <w:r w:rsidRPr="006514D0">
          <w:t>People</w:t>
        </w:r>
      </w:moveTo>
      <w:moveToRangeEnd w:id="511"/>
      <w:del w:id="513" w:author="Author" w:date="2015-07-30T15:37:00Z">
        <w:r w:rsidR="00F3349C" w:rsidRPr="008F1853">
          <w:rPr>
            <w:rFonts w:ascii="Times New Roman" w:hAnsi="Times New Roman" w:cs="Times New Roman"/>
            <w:b/>
            <w:sz w:val="20"/>
            <w:szCs w:val="20"/>
          </w:rPr>
          <w:br w:type="page"/>
        </w:r>
      </w:del>
    </w:p>
    <w:p w14:paraId="1D5E6DD0" w14:textId="77777777" w:rsidR="00804791" w:rsidRDefault="00804791">
      <w:pPr>
        <w:pStyle w:val="Heading2"/>
        <w:jc w:val="both"/>
        <w:rPr>
          <w:ins w:id="514" w:author="Author" w:date="2015-07-30T15:37:00Z"/>
          <w:b w:val="0"/>
          <w:bCs w:val="0"/>
        </w:rPr>
      </w:pPr>
    </w:p>
    <w:p w14:paraId="4AA7976F" w14:textId="77777777" w:rsidR="00804791" w:rsidRDefault="006514D0">
      <w:pPr>
        <w:pStyle w:val="BodyText"/>
        <w:spacing w:before="173" w:line="256" w:lineRule="auto"/>
        <w:ind w:left="100" w:right="127" w:firstLine="0"/>
        <w:jc w:val="both"/>
        <w:rPr>
          <w:ins w:id="515" w:author="Author" w:date="2015-07-30T15:37:00Z"/>
        </w:rPr>
      </w:pPr>
      <w:ins w:id="516" w:author="Author" w:date="2015-07-30T15:37:00Z">
        <w:r>
          <w:t>We</w:t>
        </w:r>
        <w:r>
          <w:rPr>
            <w:spacing w:val="17"/>
          </w:rPr>
          <w:t xml:space="preserve"> </w:t>
        </w:r>
        <w:r>
          <w:t>are</w:t>
        </w:r>
        <w:r>
          <w:rPr>
            <w:spacing w:val="15"/>
          </w:rPr>
          <w:t xml:space="preserve"> </w:t>
        </w:r>
        <w:r>
          <w:t>determined</w:t>
        </w:r>
        <w:r>
          <w:rPr>
            <w:spacing w:val="18"/>
          </w:rPr>
          <w:t xml:space="preserve"> </w:t>
        </w:r>
        <w:r>
          <w:t>to</w:t>
        </w:r>
        <w:r>
          <w:rPr>
            <w:spacing w:val="18"/>
          </w:rPr>
          <w:t xml:space="preserve"> </w:t>
        </w:r>
        <w:r>
          <w:t>end</w:t>
        </w:r>
        <w:r>
          <w:rPr>
            <w:spacing w:val="18"/>
          </w:rPr>
          <w:t xml:space="preserve"> </w:t>
        </w:r>
        <w:r>
          <w:t>poverty</w:t>
        </w:r>
        <w:r>
          <w:rPr>
            <w:spacing w:val="13"/>
          </w:rPr>
          <w:t xml:space="preserve"> </w:t>
        </w:r>
        <w:r>
          <w:t>in</w:t>
        </w:r>
        <w:r>
          <w:rPr>
            <w:spacing w:val="16"/>
          </w:rPr>
          <w:t xml:space="preserve"> </w:t>
        </w:r>
        <w:r>
          <w:t>all</w:t>
        </w:r>
        <w:r>
          <w:rPr>
            <w:spacing w:val="17"/>
          </w:rPr>
          <w:t xml:space="preserve"> </w:t>
        </w:r>
        <w:r>
          <w:t>its</w:t>
        </w:r>
        <w:r>
          <w:rPr>
            <w:spacing w:val="16"/>
          </w:rPr>
          <w:t xml:space="preserve"> </w:t>
        </w:r>
        <w:r>
          <w:t>forms</w:t>
        </w:r>
        <w:r>
          <w:rPr>
            <w:spacing w:val="16"/>
          </w:rPr>
          <w:t xml:space="preserve"> </w:t>
        </w:r>
        <w:r>
          <w:t>and</w:t>
        </w:r>
        <w:r>
          <w:rPr>
            <w:spacing w:val="18"/>
          </w:rPr>
          <w:t xml:space="preserve"> </w:t>
        </w:r>
        <w:r>
          <w:t>to</w:t>
        </w:r>
        <w:r>
          <w:rPr>
            <w:spacing w:val="18"/>
          </w:rPr>
          <w:t xml:space="preserve"> </w:t>
        </w:r>
        <w:r>
          <w:t>ensure</w:t>
        </w:r>
        <w:r>
          <w:rPr>
            <w:spacing w:val="17"/>
          </w:rPr>
          <w:t xml:space="preserve"> </w:t>
        </w:r>
        <w:r>
          <w:t>that</w:t>
        </w:r>
        <w:r>
          <w:rPr>
            <w:spacing w:val="17"/>
          </w:rPr>
          <w:t xml:space="preserve"> </w:t>
        </w:r>
        <w:r>
          <w:t>all</w:t>
        </w:r>
        <w:r>
          <w:rPr>
            <w:spacing w:val="17"/>
          </w:rPr>
          <w:t xml:space="preserve"> </w:t>
        </w:r>
        <w:r>
          <w:t>human</w:t>
        </w:r>
        <w:r>
          <w:rPr>
            <w:spacing w:val="16"/>
          </w:rPr>
          <w:t xml:space="preserve"> </w:t>
        </w:r>
        <w:r>
          <w:t>beings</w:t>
        </w:r>
        <w:r>
          <w:rPr>
            <w:spacing w:val="16"/>
          </w:rPr>
          <w:t xml:space="preserve"> </w:t>
        </w:r>
        <w:r>
          <w:t>can</w:t>
        </w:r>
        <w:r>
          <w:rPr>
            <w:spacing w:val="16"/>
          </w:rPr>
          <w:t xml:space="preserve"> </w:t>
        </w:r>
        <w:r>
          <w:t>fulfil</w:t>
        </w:r>
        <w:r>
          <w:rPr>
            <w:spacing w:val="17"/>
          </w:rPr>
          <w:t xml:space="preserve"> </w:t>
        </w:r>
        <w:r>
          <w:t>their</w:t>
        </w:r>
        <w:r>
          <w:rPr>
            <w:spacing w:val="18"/>
          </w:rPr>
          <w:t xml:space="preserve"> </w:t>
        </w:r>
        <w:r>
          <w:t>potential</w:t>
        </w:r>
        <w:r>
          <w:rPr>
            <w:spacing w:val="17"/>
          </w:rPr>
          <w:t xml:space="preserve"> </w:t>
        </w:r>
        <w:r>
          <w:t>in</w:t>
        </w:r>
        <w:r>
          <w:rPr>
            <w:w w:val="99"/>
          </w:rPr>
          <w:t xml:space="preserve"> </w:t>
        </w:r>
        <w:r>
          <w:t>dignity and equality and in a healthy</w:t>
        </w:r>
        <w:r>
          <w:rPr>
            <w:spacing w:val="-21"/>
          </w:rPr>
          <w:t xml:space="preserve"> </w:t>
        </w:r>
        <w:r>
          <w:t>environment.</w:t>
        </w:r>
      </w:ins>
    </w:p>
    <w:p w14:paraId="1A69531F" w14:textId="77777777" w:rsidR="00804791" w:rsidRDefault="006514D0">
      <w:pPr>
        <w:pStyle w:val="Heading2"/>
        <w:spacing w:before="167"/>
        <w:jc w:val="both"/>
        <w:rPr>
          <w:ins w:id="517" w:author="Author" w:date="2015-07-30T15:37:00Z"/>
          <w:b w:val="0"/>
          <w:bCs w:val="0"/>
        </w:rPr>
      </w:pPr>
      <w:ins w:id="518" w:author="Author" w:date="2015-07-30T15:37:00Z">
        <w:r>
          <w:t>Planet</w:t>
        </w:r>
      </w:ins>
    </w:p>
    <w:p w14:paraId="55A67EEA" w14:textId="77777777" w:rsidR="00804791" w:rsidRDefault="006514D0">
      <w:pPr>
        <w:pStyle w:val="BodyText"/>
        <w:spacing w:before="173" w:line="261" w:lineRule="auto"/>
        <w:ind w:left="100" w:right="122" w:firstLine="0"/>
        <w:jc w:val="both"/>
        <w:rPr>
          <w:ins w:id="519" w:author="Author" w:date="2015-07-30T15:37:00Z"/>
        </w:rPr>
      </w:pPr>
      <w:ins w:id="520" w:author="Author" w:date="2015-07-30T15:37:00Z">
        <w:r>
          <w:t>We are determined to protect the planet from degradation, managing its natural resources sustainably, so that it</w:t>
        </w:r>
        <w:r>
          <w:rPr>
            <w:spacing w:val="25"/>
          </w:rPr>
          <w:t xml:space="preserve"> </w:t>
        </w:r>
        <w:r>
          <w:t>can</w:t>
        </w:r>
        <w:r>
          <w:rPr>
            <w:w w:val="99"/>
          </w:rPr>
          <w:t xml:space="preserve"> </w:t>
        </w:r>
        <w:r>
          <w:t>support the needs of the present and future</w:t>
        </w:r>
        <w:r>
          <w:rPr>
            <w:spacing w:val="-25"/>
          </w:rPr>
          <w:t xml:space="preserve"> </w:t>
        </w:r>
        <w:r>
          <w:t>generations.</w:t>
        </w:r>
      </w:ins>
    </w:p>
    <w:p w14:paraId="6F5FA8C1" w14:textId="77777777" w:rsidR="00804791" w:rsidRDefault="006514D0">
      <w:pPr>
        <w:pStyle w:val="Heading2"/>
        <w:spacing w:before="163"/>
        <w:jc w:val="both"/>
        <w:rPr>
          <w:ins w:id="521" w:author="Author" w:date="2015-07-30T15:37:00Z"/>
          <w:b w:val="0"/>
          <w:bCs w:val="0"/>
        </w:rPr>
      </w:pPr>
      <w:ins w:id="522" w:author="Author" w:date="2015-07-30T15:37:00Z">
        <w:r>
          <w:t>Prosperity</w:t>
        </w:r>
      </w:ins>
    </w:p>
    <w:p w14:paraId="43D9D479" w14:textId="77777777" w:rsidR="00804791" w:rsidRDefault="006514D0">
      <w:pPr>
        <w:pStyle w:val="BodyText"/>
        <w:spacing w:before="173" w:line="256" w:lineRule="auto"/>
        <w:ind w:left="100" w:right="127" w:firstLine="0"/>
        <w:jc w:val="both"/>
        <w:rPr>
          <w:ins w:id="523" w:author="Author" w:date="2015-07-30T15:37:00Z"/>
        </w:rPr>
      </w:pPr>
      <w:ins w:id="524" w:author="Author" w:date="2015-07-30T15:37:00Z">
        <w:r>
          <w:t>We</w:t>
        </w:r>
        <w:r>
          <w:rPr>
            <w:spacing w:val="24"/>
          </w:rPr>
          <w:t xml:space="preserve"> </w:t>
        </w:r>
        <w:r>
          <w:t>are</w:t>
        </w:r>
        <w:r>
          <w:rPr>
            <w:spacing w:val="24"/>
          </w:rPr>
          <w:t xml:space="preserve"> </w:t>
        </w:r>
        <w:r>
          <w:t>determined</w:t>
        </w:r>
        <w:r>
          <w:rPr>
            <w:spacing w:val="25"/>
          </w:rPr>
          <w:t xml:space="preserve"> </w:t>
        </w:r>
        <w:r>
          <w:t>to</w:t>
        </w:r>
        <w:r>
          <w:rPr>
            <w:spacing w:val="24"/>
          </w:rPr>
          <w:t xml:space="preserve"> </w:t>
        </w:r>
        <w:r>
          <w:t>ensure</w:t>
        </w:r>
        <w:r>
          <w:rPr>
            <w:spacing w:val="26"/>
          </w:rPr>
          <w:t xml:space="preserve"> </w:t>
        </w:r>
        <w:r>
          <w:t>that</w:t>
        </w:r>
        <w:r>
          <w:rPr>
            <w:spacing w:val="24"/>
          </w:rPr>
          <w:t xml:space="preserve"> </w:t>
        </w:r>
        <w:r>
          <w:t>all</w:t>
        </w:r>
        <w:r>
          <w:rPr>
            <w:spacing w:val="26"/>
          </w:rPr>
          <w:t xml:space="preserve"> </w:t>
        </w:r>
        <w:r>
          <w:t>human</w:t>
        </w:r>
        <w:r>
          <w:rPr>
            <w:spacing w:val="23"/>
          </w:rPr>
          <w:t xml:space="preserve"> </w:t>
        </w:r>
        <w:r>
          <w:t>beings</w:t>
        </w:r>
        <w:r>
          <w:rPr>
            <w:spacing w:val="24"/>
          </w:rPr>
          <w:t xml:space="preserve"> </w:t>
        </w:r>
        <w:r>
          <w:t>can</w:t>
        </w:r>
        <w:r>
          <w:rPr>
            <w:spacing w:val="23"/>
          </w:rPr>
          <w:t xml:space="preserve"> </w:t>
        </w:r>
        <w:r>
          <w:t>enjoy</w:t>
        </w:r>
        <w:r>
          <w:rPr>
            <w:spacing w:val="21"/>
          </w:rPr>
          <w:t xml:space="preserve"> </w:t>
        </w:r>
        <w:r>
          <w:t>prosperous</w:t>
        </w:r>
        <w:r>
          <w:rPr>
            <w:spacing w:val="24"/>
          </w:rPr>
          <w:t xml:space="preserve"> </w:t>
        </w:r>
        <w:r>
          <w:t>and</w:t>
        </w:r>
        <w:r>
          <w:rPr>
            <w:spacing w:val="27"/>
          </w:rPr>
          <w:t xml:space="preserve"> </w:t>
        </w:r>
        <w:r>
          <w:t>fulfilling</w:t>
        </w:r>
        <w:r>
          <w:rPr>
            <w:spacing w:val="23"/>
          </w:rPr>
          <w:t xml:space="preserve"> </w:t>
        </w:r>
        <w:r>
          <w:t>lives</w:t>
        </w:r>
        <w:r>
          <w:rPr>
            <w:spacing w:val="24"/>
          </w:rPr>
          <w:t xml:space="preserve"> </w:t>
        </w:r>
        <w:r>
          <w:t>and</w:t>
        </w:r>
        <w:r>
          <w:rPr>
            <w:spacing w:val="24"/>
          </w:rPr>
          <w:t xml:space="preserve"> </w:t>
        </w:r>
        <w:r>
          <w:t>that</w:t>
        </w:r>
        <w:r>
          <w:rPr>
            <w:spacing w:val="24"/>
          </w:rPr>
          <w:t xml:space="preserve"> </w:t>
        </w:r>
        <w:r>
          <w:t>economic,</w:t>
        </w:r>
        <w:r>
          <w:rPr>
            <w:w w:val="99"/>
          </w:rPr>
          <w:t xml:space="preserve"> </w:t>
        </w:r>
        <w:r>
          <w:t>social and technological progress occurs in harmony with</w:t>
        </w:r>
        <w:r>
          <w:rPr>
            <w:spacing w:val="-24"/>
          </w:rPr>
          <w:t xml:space="preserve"> </w:t>
        </w:r>
        <w:r>
          <w:t>nature.</w:t>
        </w:r>
      </w:ins>
    </w:p>
    <w:p w14:paraId="16B8F037" w14:textId="77777777" w:rsidR="00804791" w:rsidRDefault="006514D0">
      <w:pPr>
        <w:pStyle w:val="Heading2"/>
        <w:spacing w:before="167"/>
        <w:jc w:val="both"/>
        <w:rPr>
          <w:ins w:id="525" w:author="Author" w:date="2015-07-30T15:37:00Z"/>
          <w:b w:val="0"/>
          <w:bCs w:val="0"/>
        </w:rPr>
      </w:pPr>
      <w:ins w:id="526" w:author="Author" w:date="2015-07-30T15:37:00Z">
        <w:r>
          <w:t>Peace</w:t>
        </w:r>
      </w:ins>
    </w:p>
    <w:p w14:paraId="4FE421AE" w14:textId="77777777" w:rsidR="00804791" w:rsidRDefault="006514D0">
      <w:pPr>
        <w:pStyle w:val="BodyText"/>
        <w:spacing w:before="173" w:line="261" w:lineRule="auto"/>
        <w:ind w:left="100" w:right="113" w:firstLine="0"/>
        <w:jc w:val="both"/>
        <w:rPr>
          <w:ins w:id="527" w:author="Author" w:date="2015-07-30T15:37:00Z"/>
        </w:rPr>
      </w:pPr>
      <w:ins w:id="528" w:author="Author" w:date="2015-07-30T15:37:00Z">
        <w:r>
          <w:t>We</w:t>
        </w:r>
        <w:r>
          <w:rPr>
            <w:spacing w:val="9"/>
          </w:rPr>
          <w:t xml:space="preserve"> </w:t>
        </w:r>
        <w:r>
          <w:t>are</w:t>
        </w:r>
        <w:r>
          <w:rPr>
            <w:spacing w:val="7"/>
          </w:rPr>
          <w:t xml:space="preserve"> </w:t>
        </w:r>
        <w:r>
          <w:t>determined</w:t>
        </w:r>
        <w:r>
          <w:rPr>
            <w:spacing w:val="10"/>
          </w:rPr>
          <w:t xml:space="preserve"> </w:t>
        </w:r>
        <w:r>
          <w:t>to</w:t>
        </w:r>
        <w:r>
          <w:rPr>
            <w:spacing w:val="9"/>
          </w:rPr>
          <w:t xml:space="preserve"> </w:t>
        </w:r>
        <w:r>
          <w:t>foster</w:t>
        </w:r>
        <w:r>
          <w:rPr>
            <w:spacing w:val="9"/>
          </w:rPr>
          <w:t xml:space="preserve"> </w:t>
        </w:r>
        <w:r>
          <w:t>peaceful,</w:t>
        </w:r>
        <w:r>
          <w:rPr>
            <w:spacing w:val="9"/>
          </w:rPr>
          <w:t xml:space="preserve"> </w:t>
        </w:r>
        <w:r>
          <w:t>just</w:t>
        </w:r>
        <w:r>
          <w:rPr>
            <w:spacing w:val="9"/>
          </w:rPr>
          <w:t xml:space="preserve"> </w:t>
        </w:r>
        <w:r>
          <w:t>and</w:t>
        </w:r>
        <w:r>
          <w:rPr>
            <w:spacing w:val="10"/>
          </w:rPr>
          <w:t xml:space="preserve"> </w:t>
        </w:r>
        <w:r>
          <w:t>inclusive</w:t>
        </w:r>
        <w:r>
          <w:rPr>
            <w:spacing w:val="9"/>
          </w:rPr>
          <w:t xml:space="preserve"> </w:t>
        </w:r>
        <w:r>
          <w:t>societies</w:t>
        </w:r>
        <w:r>
          <w:rPr>
            <w:spacing w:val="10"/>
          </w:rPr>
          <w:t xml:space="preserve"> </w:t>
        </w:r>
        <w:r>
          <w:t>which</w:t>
        </w:r>
        <w:r>
          <w:rPr>
            <w:spacing w:val="8"/>
          </w:rPr>
          <w:t xml:space="preserve"> </w:t>
        </w:r>
        <w:r>
          <w:t>are</w:t>
        </w:r>
        <w:r>
          <w:rPr>
            <w:spacing w:val="9"/>
          </w:rPr>
          <w:t xml:space="preserve"> </w:t>
        </w:r>
        <w:r>
          <w:t>free</w:t>
        </w:r>
        <w:r>
          <w:rPr>
            <w:spacing w:val="9"/>
          </w:rPr>
          <w:t xml:space="preserve"> </w:t>
        </w:r>
        <w:r>
          <w:t>from</w:t>
        </w:r>
        <w:r>
          <w:rPr>
            <w:spacing w:val="7"/>
          </w:rPr>
          <w:t xml:space="preserve"> </w:t>
        </w:r>
        <w:r>
          <w:t>fear</w:t>
        </w:r>
        <w:r>
          <w:rPr>
            <w:spacing w:val="9"/>
          </w:rPr>
          <w:t xml:space="preserve"> </w:t>
        </w:r>
        <w:r>
          <w:t>and</w:t>
        </w:r>
        <w:r>
          <w:rPr>
            <w:spacing w:val="10"/>
          </w:rPr>
          <w:t xml:space="preserve"> </w:t>
        </w:r>
        <w:r>
          <w:t>violence.</w:t>
        </w:r>
        <w:r>
          <w:rPr>
            <w:spacing w:val="21"/>
          </w:rPr>
          <w:t xml:space="preserve"> </w:t>
        </w:r>
        <w:r>
          <w:t>There</w:t>
        </w:r>
        <w:r>
          <w:rPr>
            <w:spacing w:val="9"/>
          </w:rPr>
          <w:t xml:space="preserve"> </w:t>
        </w:r>
        <w:r>
          <w:t>can</w:t>
        </w:r>
        <w:r>
          <w:rPr>
            <w:w w:val="99"/>
          </w:rPr>
          <w:t xml:space="preserve"> </w:t>
        </w:r>
        <w:r>
          <w:t>be no sustainable development without peace and no peace without sustainable</w:t>
        </w:r>
        <w:r>
          <w:rPr>
            <w:spacing w:val="-28"/>
          </w:rPr>
          <w:t xml:space="preserve"> </w:t>
        </w:r>
        <w:r>
          <w:t>development.</w:t>
        </w:r>
      </w:ins>
    </w:p>
    <w:p w14:paraId="7DECF6C9" w14:textId="77777777" w:rsidR="00804791" w:rsidRDefault="006514D0">
      <w:pPr>
        <w:pStyle w:val="Heading2"/>
        <w:spacing w:before="163"/>
        <w:jc w:val="both"/>
        <w:rPr>
          <w:ins w:id="529" w:author="Author" w:date="2015-07-30T15:37:00Z"/>
          <w:b w:val="0"/>
          <w:bCs w:val="0"/>
        </w:rPr>
      </w:pPr>
      <w:ins w:id="530" w:author="Author" w:date="2015-07-30T15:37:00Z">
        <w:r>
          <w:t>Partnership:</w:t>
        </w:r>
      </w:ins>
    </w:p>
    <w:p w14:paraId="06C4706A" w14:textId="77777777" w:rsidR="00804791" w:rsidRDefault="006514D0">
      <w:pPr>
        <w:pStyle w:val="BodyText"/>
        <w:spacing w:before="174" w:line="259" w:lineRule="auto"/>
        <w:ind w:left="100" w:right="127" w:firstLine="0"/>
        <w:jc w:val="both"/>
        <w:rPr>
          <w:ins w:id="531" w:author="Author" w:date="2015-07-30T15:37:00Z"/>
        </w:rPr>
      </w:pPr>
      <w:ins w:id="532" w:author="Author" w:date="2015-07-30T15:37:00Z">
        <w:r>
          <w:t>We are determined to mobilize the means required to implement this Agenda through a revitalised</w:t>
        </w:r>
        <w:r>
          <w:rPr>
            <w:spacing w:val="13"/>
          </w:rPr>
          <w:t xml:space="preserve"> </w:t>
        </w:r>
        <w:r>
          <w:t>Global</w:t>
        </w:r>
        <w:r>
          <w:rPr>
            <w:w w:val="99"/>
          </w:rPr>
          <w:t xml:space="preserve"> </w:t>
        </w:r>
        <w:r>
          <w:t>Partnership</w:t>
        </w:r>
        <w:r>
          <w:rPr>
            <w:spacing w:val="11"/>
          </w:rPr>
          <w:t xml:space="preserve"> </w:t>
        </w:r>
        <w:r>
          <w:t>for</w:t>
        </w:r>
        <w:r>
          <w:rPr>
            <w:spacing w:val="11"/>
          </w:rPr>
          <w:t xml:space="preserve"> </w:t>
        </w:r>
        <w:r>
          <w:t>Sustainable</w:t>
        </w:r>
        <w:r>
          <w:rPr>
            <w:spacing w:val="10"/>
          </w:rPr>
          <w:t xml:space="preserve"> </w:t>
        </w:r>
        <w:r>
          <w:t>Development,</w:t>
        </w:r>
        <w:r>
          <w:rPr>
            <w:spacing w:val="10"/>
          </w:rPr>
          <w:t xml:space="preserve"> </w:t>
        </w:r>
        <w:r>
          <w:t>based</w:t>
        </w:r>
        <w:r>
          <w:rPr>
            <w:spacing w:val="11"/>
          </w:rPr>
          <w:t xml:space="preserve"> </w:t>
        </w:r>
        <w:r>
          <w:t>on</w:t>
        </w:r>
        <w:r>
          <w:rPr>
            <w:spacing w:val="10"/>
          </w:rPr>
          <w:t xml:space="preserve"> </w:t>
        </w:r>
        <w:r>
          <w:t>a</w:t>
        </w:r>
        <w:r>
          <w:rPr>
            <w:spacing w:val="10"/>
          </w:rPr>
          <w:t xml:space="preserve"> </w:t>
        </w:r>
        <w:r>
          <w:t>spirit</w:t>
        </w:r>
        <w:r>
          <w:rPr>
            <w:spacing w:val="10"/>
          </w:rPr>
          <w:t xml:space="preserve"> </w:t>
        </w:r>
        <w:r>
          <w:t>of</w:t>
        </w:r>
        <w:r>
          <w:rPr>
            <w:spacing w:val="9"/>
          </w:rPr>
          <w:t xml:space="preserve"> </w:t>
        </w:r>
        <w:r>
          <w:t>strengthened</w:t>
        </w:r>
        <w:r>
          <w:rPr>
            <w:spacing w:val="11"/>
          </w:rPr>
          <w:t xml:space="preserve"> </w:t>
        </w:r>
        <w:r>
          <w:t>global</w:t>
        </w:r>
        <w:r>
          <w:rPr>
            <w:spacing w:val="10"/>
          </w:rPr>
          <w:t xml:space="preserve"> </w:t>
        </w:r>
        <w:r>
          <w:t>solidarity,</w:t>
        </w:r>
        <w:r>
          <w:rPr>
            <w:spacing w:val="10"/>
          </w:rPr>
          <w:t xml:space="preserve"> </w:t>
        </w:r>
        <w:r>
          <w:t>focussed</w:t>
        </w:r>
        <w:r>
          <w:rPr>
            <w:spacing w:val="11"/>
          </w:rPr>
          <w:t xml:space="preserve"> </w:t>
        </w:r>
        <w:r>
          <w:t>in</w:t>
        </w:r>
        <w:r>
          <w:rPr>
            <w:spacing w:val="10"/>
          </w:rPr>
          <w:t xml:space="preserve"> </w:t>
        </w:r>
        <w:r>
          <w:t>particular</w:t>
        </w:r>
        <w:r>
          <w:rPr>
            <w:w w:val="99"/>
          </w:rPr>
          <w:t xml:space="preserve"> </w:t>
        </w:r>
        <w:r>
          <w:t>on</w:t>
        </w:r>
        <w:r>
          <w:rPr>
            <w:spacing w:val="8"/>
          </w:rPr>
          <w:t xml:space="preserve"> </w:t>
        </w:r>
        <w:r>
          <w:t>the</w:t>
        </w:r>
        <w:r>
          <w:rPr>
            <w:spacing w:val="12"/>
          </w:rPr>
          <w:t xml:space="preserve"> </w:t>
        </w:r>
        <w:r>
          <w:t>needs</w:t>
        </w:r>
        <w:r>
          <w:rPr>
            <w:spacing w:val="9"/>
          </w:rPr>
          <w:t xml:space="preserve"> </w:t>
        </w:r>
        <w:r>
          <w:t>of</w:t>
        </w:r>
        <w:r>
          <w:rPr>
            <w:spacing w:val="10"/>
          </w:rPr>
          <w:t xml:space="preserve"> </w:t>
        </w:r>
        <w:r>
          <w:t>the</w:t>
        </w:r>
        <w:r>
          <w:rPr>
            <w:spacing w:val="10"/>
          </w:rPr>
          <w:t xml:space="preserve"> </w:t>
        </w:r>
        <w:r>
          <w:t>poorest</w:t>
        </w:r>
        <w:r>
          <w:rPr>
            <w:spacing w:val="9"/>
          </w:rPr>
          <w:t xml:space="preserve"> </w:t>
        </w:r>
        <w:r>
          <w:t>and</w:t>
        </w:r>
        <w:r>
          <w:rPr>
            <w:spacing w:val="13"/>
          </w:rPr>
          <w:t xml:space="preserve"> </w:t>
        </w:r>
        <w:r>
          <w:t>most</w:t>
        </w:r>
        <w:r>
          <w:rPr>
            <w:spacing w:val="12"/>
          </w:rPr>
          <w:t xml:space="preserve"> </w:t>
        </w:r>
        <w:r>
          <w:t>vulnerable</w:t>
        </w:r>
        <w:r>
          <w:rPr>
            <w:spacing w:val="10"/>
          </w:rPr>
          <w:t xml:space="preserve"> </w:t>
        </w:r>
        <w:r>
          <w:t>and</w:t>
        </w:r>
        <w:r>
          <w:rPr>
            <w:spacing w:val="13"/>
          </w:rPr>
          <w:t xml:space="preserve"> </w:t>
        </w:r>
        <w:r>
          <w:t>with</w:t>
        </w:r>
        <w:r>
          <w:rPr>
            <w:spacing w:val="11"/>
          </w:rPr>
          <w:t xml:space="preserve"> </w:t>
        </w:r>
        <w:r>
          <w:t>the</w:t>
        </w:r>
        <w:r>
          <w:rPr>
            <w:spacing w:val="10"/>
          </w:rPr>
          <w:t xml:space="preserve"> </w:t>
        </w:r>
        <w:r>
          <w:t>participation</w:t>
        </w:r>
        <w:r>
          <w:rPr>
            <w:spacing w:val="11"/>
          </w:rPr>
          <w:t xml:space="preserve"> </w:t>
        </w:r>
        <w:r>
          <w:t>of</w:t>
        </w:r>
        <w:r>
          <w:rPr>
            <w:spacing w:val="8"/>
          </w:rPr>
          <w:t xml:space="preserve"> </w:t>
        </w:r>
        <w:r>
          <w:t>all</w:t>
        </w:r>
        <w:r>
          <w:rPr>
            <w:spacing w:val="10"/>
          </w:rPr>
          <w:t xml:space="preserve"> </w:t>
        </w:r>
        <w:r>
          <w:t>countries,</w:t>
        </w:r>
        <w:r>
          <w:rPr>
            <w:spacing w:val="10"/>
          </w:rPr>
          <w:t xml:space="preserve"> </w:t>
        </w:r>
        <w:r>
          <w:t>all</w:t>
        </w:r>
        <w:r>
          <w:rPr>
            <w:spacing w:val="12"/>
          </w:rPr>
          <w:t xml:space="preserve"> </w:t>
        </w:r>
        <w:r>
          <w:t>stakeholders</w:t>
        </w:r>
        <w:r>
          <w:rPr>
            <w:spacing w:val="9"/>
          </w:rPr>
          <w:t xml:space="preserve"> </w:t>
        </w:r>
        <w:r>
          <w:t>and</w:t>
        </w:r>
        <w:r>
          <w:rPr>
            <w:spacing w:val="11"/>
          </w:rPr>
          <w:t xml:space="preserve"> </w:t>
        </w:r>
        <w:r>
          <w:t>all</w:t>
        </w:r>
        <w:r>
          <w:rPr>
            <w:w w:val="99"/>
          </w:rPr>
          <w:t xml:space="preserve"> </w:t>
        </w:r>
        <w:r>
          <w:t>people.</w:t>
        </w:r>
      </w:ins>
    </w:p>
    <w:p w14:paraId="39193B7F" w14:textId="77777777" w:rsidR="00804791" w:rsidRDefault="006514D0">
      <w:pPr>
        <w:pStyle w:val="BodyText"/>
        <w:spacing w:before="160" w:line="261" w:lineRule="auto"/>
        <w:ind w:left="100" w:right="132" w:firstLine="0"/>
        <w:jc w:val="both"/>
        <w:rPr>
          <w:ins w:id="533" w:author="Author" w:date="2015-07-30T15:37:00Z"/>
        </w:rPr>
      </w:pPr>
      <w:ins w:id="534" w:author="Author" w:date="2015-07-30T15:37:00Z">
        <w:r>
          <w:t>If we realize our ambitions across the full extent of the Agenda, the lives of all will be profoundly improved and</w:t>
        </w:r>
        <w:r>
          <w:rPr>
            <w:spacing w:val="15"/>
          </w:rPr>
          <w:t xml:space="preserve"> </w:t>
        </w:r>
        <w:r>
          <w:t>our</w:t>
        </w:r>
        <w:r>
          <w:rPr>
            <w:w w:val="99"/>
          </w:rPr>
          <w:t xml:space="preserve"> </w:t>
        </w:r>
        <w:r>
          <w:t>world will be transformed for the</w:t>
        </w:r>
        <w:r>
          <w:rPr>
            <w:spacing w:val="-12"/>
          </w:rPr>
          <w:t xml:space="preserve"> </w:t>
        </w:r>
        <w:r>
          <w:t>better</w:t>
        </w:r>
      </w:ins>
    </w:p>
    <w:p w14:paraId="180C3854" w14:textId="77777777" w:rsidR="00804791" w:rsidRDefault="00804791">
      <w:pPr>
        <w:spacing w:line="261" w:lineRule="auto"/>
        <w:jc w:val="both"/>
        <w:rPr>
          <w:ins w:id="535" w:author="Author" w:date="2015-07-30T15:37:00Z"/>
        </w:rPr>
        <w:sectPr w:rsidR="00804791">
          <w:pgSz w:w="12240" w:h="15840"/>
          <w:pgMar w:top="1380" w:right="1320" w:bottom="1200" w:left="1340" w:header="0" w:footer="1015" w:gutter="0"/>
          <w:cols w:space="720"/>
        </w:sectPr>
      </w:pPr>
    </w:p>
    <w:p w14:paraId="27D9A30B" w14:textId="77777777" w:rsidR="00804791" w:rsidRDefault="006514D0">
      <w:pPr>
        <w:pStyle w:val="Heading3"/>
        <w:spacing w:before="58"/>
        <w:ind w:right="204"/>
        <w:rPr>
          <w:b w:val="0"/>
          <w:i w:val="0"/>
          <w:rPrChange w:id="536" w:author="Author" w:date="2015-07-30T15:37:00Z">
            <w:rPr>
              <w:rFonts w:ascii="Times New Roman" w:hAnsi="Times New Roman"/>
              <w:b/>
              <w:i/>
              <w:sz w:val="20"/>
            </w:rPr>
          </w:rPrChange>
        </w:rPr>
        <w:pPrChange w:id="537" w:author="Author" w:date="2015-07-30T15:37:00Z">
          <w:pPr>
            <w:jc w:val="both"/>
          </w:pPr>
        </w:pPrChange>
      </w:pPr>
      <w:r w:rsidRPr="006514D0">
        <w:t>Introduction</w:t>
      </w:r>
    </w:p>
    <w:p w14:paraId="63509D22" w14:textId="56789214" w:rsidR="00804791" w:rsidRDefault="006514D0">
      <w:pPr>
        <w:pStyle w:val="ListParagraph"/>
        <w:numPr>
          <w:ilvl w:val="0"/>
          <w:numId w:val="35"/>
        </w:numPr>
        <w:tabs>
          <w:tab w:val="left" w:pos="461"/>
        </w:tabs>
        <w:spacing w:before="173" w:line="259" w:lineRule="auto"/>
        <w:ind w:right="124"/>
        <w:jc w:val="both"/>
        <w:rPr>
          <w:rFonts w:ascii="Times New Roman" w:eastAsia="Times New Roman" w:hAnsi="Times New Roman" w:cs="Times New Roman"/>
          <w:sz w:val="20"/>
          <w:szCs w:val="20"/>
        </w:rPr>
        <w:pPrChange w:id="538" w:author="Author" w:date="2015-07-30T15:37:00Z">
          <w:pPr>
            <w:pStyle w:val="ListParagraph"/>
            <w:numPr>
              <w:numId w:val="38"/>
            </w:numPr>
            <w:ind w:left="360" w:hanging="360"/>
            <w:jc w:val="both"/>
          </w:pPr>
        </w:pPrChange>
      </w:pPr>
      <w:r>
        <w:rPr>
          <w:rFonts w:ascii="Times New Roman"/>
          <w:sz w:val="20"/>
          <w:rPrChange w:id="539" w:author="Author" w:date="2015-07-30T15:37:00Z">
            <w:rPr>
              <w:rFonts w:ascii="Times New Roman" w:hAnsi="Times New Roman"/>
              <w:sz w:val="20"/>
            </w:rPr>
          </w:rPrChange>
        </w:rPr>
        <w:t>We, the Heads of State and Government and High Representatives, meeting at the United Nations</w:t>
      </w:r>
      <w:r>
        <w:rPr>
          <w:rFonts w:ascii="Times New Roman"/>
          <w:spacing w:val="4"/>
          <w:sz w:val="20"/>
          <w:rPrChange w:id="540" w:author="Author" w:date="2015-07-30T15:37:00Z">
            <w:rPr>
              <w:rFonts w:ascii="Times New Roman" w:hAnsi="Times New Roman"/>
              <w:sz w:val="20"/>
            </w:rPr>
          </w:rPrChange>
        </w:rPr>
        <w:t xml:space="preserve"> </w:t>
      </w:r>
      <w:r>
        <w:rPr>
          <w:rFonts w:ascii="Times New Roman"/>
          <w:sz w:val="20"/>
          <w:rPrChange w:id="541" w:author="Author" w:date="2015-07-30T15:37:00Z">
            <w:rPr>
              <w:rFonts w:ascii="Times New Roman" w:hAnsi="Times New Roman"/>
              <w:sz w:val="20"/>
            </w:rPr>
          </w:rPrChange>
        </w:rPr>
        <w:t>Headquarters</w:t>
      </w:r>
      <w:r>
        <w:rPr>
          <w:rFonts w:ascii="Times New Roman"/>
          <w:w w:val="99"/>
          <w:sz w:val="20"/>
          <w:rPrChange w:id="542" w:author="Author" w:date="2015-07-30T15:37:00Z">
            <w:rPr>
              <w:rFonts w:ascii="Times New Roman" w:hAnsi="Times New Roman"/>
              <w:sz w:val="20"/>
            </w:rPr>
          </w:rPrChange>
        </w:rPr>
        <w:t xml:space="preserve"> </w:t>
      </w:r>
      <w:r>
        <w:rPr>
          <w:rFonts w:ascii="Times New Roman"/>
          <w:sz w:val="20"/>
          <w:rPrChange w:id="543" w:author="Author" w:date="2015-07-30T15:37:00Z">
            <w:rPr>
              <w:rFonts w:ascii="Times New Roman" w:hAnsi="Times New Roman"/>
              <w:sz w:val="20"/>
            </w:rPr>
          </w:rPrChange>
        </w:rPr>
        <w:t xml:space="preserve">in New York from 25-27 September 2015 as the Organization celebrates its seventieth </w:t>
      </w:r>
      <w:ins w:id="544" w:author="Author" w:date="2015-07-30T15:37:00Z">
        <w:r>
          <w:rPr>
            <w:rFonts w:ascii="Times New Roman"/>
            <w:sz w:val="20"/>
          </w:rPr>
          <w:t xml:space="preserve"> </w:t>
        </w:r>
      </w:ins>
      <w:r>
        <w:rPr>
          <w:rFonts w:ascii="Times New Roman"/>
          <w:sz w:val="20"/>
          <w:rPrChange w:id="545" w:author="Author" w:date="2015-07-30T15:37:00Z">
            <w:rPr>
              <w:rFonts w:ascii="Times New Roman" w:hAnsi="Times New Roman"/>
              <w:sz w:val="20"/>
            </w:rPr>
          </w:rPrChange>
        </w:rPr>
        <w:t>anniversary,</w:t>
      </w:r>
      <w:r>
        <w:rPr>
          <w:rFonts w:ascii="Times New Roman"/>
          <w:spacing w:val="-7"/>
          <w:sz w:val="20"/>
          <w:rPrChange w:id="546" w:author="Author" w:date="2015-07-30T15:37:00Z">
            <w:rPr>
              <w:rFonts w:ascii="Times New Roman" w:hAnsi="Times New Roman"/>
              <w:sz w:val="20"/>
            </w:rPr>
          </w:rPrChange>
        </w:rPr>
        <w:t xml:space="preserve"> </w:t>
      </w:r>
      <w:r>
        <w:rPr>
          <w:rFonts w:ascii="Times New Roman"/>
          <w:sz w:val="20"/>
          <w:rPrChange w:id="547" w:author="Author" w:date="2015-07-30T15:37:00Z">
            <w:rPr>
              <w:rFonts w:ascii="Times New Roman" w:hAnsi="Times New Roman"/>
              <w:sz w:val="20"/>
            </w:rPr>
          </w:rPrChange>
        </w:rPr>
        <w:t>have</w:t>
      </w:r>
      <w:r>
        <w:rPr>
          <w:rFonts w:ascii="Times New Roman"/>
          <w:w w:val="99"/>
          <w:sz w:val="20"/>
          <w:rPrChange w:id="548" w:author="Author" w:date="2015-07-30T15:37:00Z">
            <w:rPr>
              <w:rFonts w:ascii="Times New Roman" w:hAnsi="Times New Roman"/>
              <w:sz w:val="20"/>
            </w:rPr>
          </w:rPrChange>
        </w:rPr>
        <w:t xml:space="preserve"> </w:t>
      </w:r>
      <w:r>
        <w:rPr>
          <w:rFonts w:ascii="Times New Roman"/>
          <w:sz w:val="20"/>
          <w:rPrChange w:id="549" w:author="Author" w:date="2015-07-30T15:37:00Z">
            <w:rPr>
              <w:rFonts w:ascii="Times New Roman" w:hAnsi="Times New Roman"/>
              <w:sz w:val="20"/>
            </w:rPr>
          </w:rPrChange>
        </w:rPr>
        <w:t>decided today on new global Sustainable Development</w:t>
      </w:r>
      <w:r>
        <w:rPr>
          <w:rFonts w:ascii="Times New Roman"/>
          <w:spacing w:val="-7"/>
          <w:sz w:val="20"/>
          <w:rPrChange w:id="550" w:author="Author" w:date="2015-07-30T15:37:00Z">
            <w:rPr>
              <w:rFonts w:ascii="Times New Roman" w:hAnsi="Times New Roman"/>
              <w:sz w:val="20"/>
            </w:rPr>
          </w:rPrChange>
        </w:rPr>
        <w:t xml:space="preserve"> </w:t>
      </w:r>
      <w:r>
        <w:rPr>
          <w:rFonts w:ascii="Times New Roman"/>
          <w:sz w:val="20"/>
          <w:rPrChange w:id="551" w:author="Author" w:date="2015-07-30T15:37:00Z">
            <w:rPr>
              <w:rFonts w:ascii="Times New Roman" w:hAnsi="Times New Roman"/>
              <w:sz w:val="20"/>
            </w:rPr>
          </w:rPrChange>
        </w:rPr>
        <w:t>Goals.</w:t>
      </w:r>
      <w:del w:id="552" w:author="Author" w:date="2015-07-30T15:37:00Z">
        <w:r w:rsidR="00F3349C" w:rsidRPr="008F1853">
          <w:rPr>
            <w:rFonts w:ascii="Times New Roman" w:hAnsi="Times New Roman"/>
            <w:sz w:val="20"/>
            <w:szCs w:val="20"/>
          </w:rPr>
          <w:delText xml:space="preserve"> </w:delText>
        </w:r>
      </w:del>
    </w:p>
    <w:p w14:paraId="26A90DC6" w14:textId="77777777" w:rsidR="00804791" w:rsidRDefault="00804791">
      <w:pPr>
        <w:spacing w:before="8"/>
        <w:rPr>
          <w:rFonts w:ascii="Times New Roman" w:hAnsi="Times New Roman"/>
          <w:sz w:val="21"/>
          <w:rPrChange w:id="553" w:author="Author" w:date="2015-07-30T15:37:00Z">
            <w:rPr>
              <w:rFonts w:ascii="Times New Roman" w:hAnsi="Times New Roman"/>
              <w:sz w:val="20"/>
            </w:rPr>
          </w:rPrChange>
        </w:rPr>
        <w:pPrChange w:id="554" w:author="Author" w:date="2015-07-30T15:37:00Z">
          <w:pPr>
            <w:pStyle w:val="ListParagraph"/>
            <w:ind w:left="360"/>
            <w:jc w:val="both"/>
          </w:pPr>
        </w:pPrChange>
      </w:pPr>
    </w:p>
    <w:p w14:paraId="21634A23" w14:textId="77777777" w:rsidR="00F3349C" w:rsidRPr="008F1853" w:rsidRDefault="006514D0" w:rsidP="00F3349C">
      <w:pPr>
        <w:pStyle w:val="ListParagraph"/>
        <w:widowControl/>
        <w:numPr>
          <w:ilvl w:val="0"/>
          <w:numId w:val="38"/>
        </w:numPr>
        <w:spacing w:after="160" w:line="259" w:lineRule="auto"/>
        <w:contextualSpacing/>
        <w:jc w:val="both"/>
        <w:rPr>
          <w:del w:id="555" w:author="Author" w:date="2015-07-30T15:37:00Z"/>
          <w:rFonts w:ascii="Times New Roman" w:hAnsi="Times New Roman"/>
          <w:sz w:val="20"/>
          <w:szCs w:val="20"/>
        </w:rPr>
      </w:pPr>
      <w:r>
        <w:rPr>
          <w:rFonts w:ascii="Times New Roman" w:eastAsia="Times New Roman" w:hAnsi="Times New Roman" w:cs="Times New Roman"/>
          <w:sz w:val="20"/>
          <w:szCs w:val="20"/>
        </w:rPr>
        <w:t>On</w:t>
      </w:r>
      <w:r>
        <w:rPr>
          <w:rFonts w:ascii="Times New Roman" w:hAnsi="Times New Roman"/>
          <w:spacing w:val="11"/>
          <w:sz w:val="20"/>
          <w:rPrChange w:id="55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behalf</w:t>
      </w:r>
      <w:r>
        <w:rPr>
          <w:rFonts w:ascii="Times New Roman" w:hAnsi="Times New Roman"/>
          <w:spacing w:val="13"/>
          <w:sz w:val="20"/>
          <w:rPrChange w:id="55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13"/>
          <w:sz w:val="20"/>
          <w:rPrChange w:id="55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15"/>
          <w:sz w:val="20"/>
          <w:rPrChange w:id="55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peoples</w:t>
      </w:r>
      <w:r>
        <w:rPr>
          <w:rFonts w:ascii="Times New Roman" w:hAnsi="Times New Roman"/>
          <w:spacing w:val="14"/>
          <w:sz w:val="20"/>
          <w:rPrChange w:id="56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we</w:t>
      </w:r>
      <w:r>
        <w:rPr>
          <w:rFonts w:ascii="Times New Roman" w:hAnsi="Times New Roman"/>
          <w:spacing w:val="15"/>
          <w:sz w:val="20"/>
          <w:rPrChange w:id="56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serve,</w:t>
      </w:r>
      <w:r>
        <w:rPr>
          <w:rFonts w:ascii="Times New Roman" w:hAnsi="Times New Roman"/>
          <w:spacing w:val="15"/>
          <w:sz w:val="20"/>
          <w:rPrChange w:id="56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we</w:t>
      </w:r>
      <w:r>
        <w:rPr>
          <w:rFonts w:ascii="Times New Roman" w:hAnsi="Times New Roman"/>
          <w:spacing w:val="15"/>
          <w:sz w:val="20"/>
          <w:rPrChange w:id="56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have</w:t>
      </w:r>
      <w:r>
        <w:rPr>
          <w:rFonts w:ascii="Times New Roman" w:hAnsi="Times New Roman"/>
          <w:spacing w:val="12"/>
          <w:sz w:val="20"/>
          <w:rPrChange w:id="56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adopted</w:t>
      </w:r>
      <w:r>
        <w:rPr>
          <w:rFonts w:ascii="Times New Roman" w:hAnsi="Times New Roman"/>
          <w:spacing w:val="13"/>
          <w:sz w:val="20"/>
          <w:rPrChange w:id="56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w:t>
      </w:r>
      <w:r>
        <w:rPr>
          <w:rFonts w:ascii="Times New Roman" w:hAnsi="Times New Roman"/>
          <w:spacing w:val="12"/>
          <w:sz w:val="20"/>
          <w:rPrChange w:id="56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historic</w:t>
      </w:r>
      <w:r>
        <w:rPr>
          <w:rFonts w:ascii="Times New Roman" w:hAnsi="Times New Roman"/>
          <w:spacing w:val="12"/>
          <w:sz w:val="20"/>
          <w:rPrChange w:id="56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decision</w:t>
      </w:r>
      <w:r>
        <w:rPr>
          <w:rFonts w:ascii="Times New Roman" w:hAnsi="Times New Roman"/>
          <w:spacing w:val="11"/>
          <w:sz w:val="20"/>
          <w:rPrChange w:id="56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on</w:t>
      </w:r>
      <w:r>
        <w:rPr>
          <w:rFonts w:ascii="Times New Roman" w:hAnsi="Times New Roman"/>
          <w:spacing w:val="13"/>
          <w:sz w:val="20"/>
          <w:rPrChange w:id="56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w:t>
      </w:r>
      <w:r>
        <w:rPr>
          <w:rFonts w:ascii="Times New Roman" w:hAnsi="Times New Roman"/>
          <w:spacing w:val="12"/>
          <w:sz w:val="20"/>
          <w:rPrChange w:id="57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comprehensive,</w:t>
      </w:r>
      <w:r>
        <w:rPr>
          <w:rFonts w:ascii="Times New Roman" w:hAnsi="Times New Roman"/>
          <w:spacing w:val="15"/>
          <w:sz w:val="20"/>
          <w:rPrChange w:id="571" w:author="Author" w:date="2015-07-30T15:37:00Z">
            <w:rPr>
              <w:rFonts w:ascii="Times New Roman" w:hAnsi="Times New Roman"/>
              <w:sz w:val="20"/>
            </w:rPr>
          </w:rPrChange>
        </w:rPr>
        <w:t xml:space="preserve"> </w:t>
      </w:r>
      <w:ins w:id="572" w:author="Author" w:date="2015-07-30T15:37:00Z">
        <w:r>
          <w:rPr>
            <w:rFonts w:ascii="Times New Roman" w:eastAsia="Times New Roman" w:hAnsi="Times New Roman" w:cs="Times New Roman"/>
            <w:sz w:val="20"/>
            <w:szCs w:val="20"/>
          </w:rPr>
          <w:t>far-reaching</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w w:val="99"/>
            <w:sz w:val="20"/>
            <w:szCs w:val="20"/>
          </w:rPr>
          <w:t xml:space="preserve"> </w:t>
        </w:r>
      </w:ins>
      <w:r>
        <w:rPr>
          <w:rFonts w:ascii="Times New Roman" w:eastAsia="Times New Roman" w:hAnsi="Times New Roman" w:cs="Times New Roman"/>
          <w:sz w:val="20"/>
          <w:szCs w:val="20"/>
        </w:rPr>
        <w:t>people-centred</w:t>
      </w:r>
      <w:del w:id="573" w:author="Author" w:date="2015-07-30T15:37:00Z">
        <w:r w:rsidR="00F3349C">
          <w:rPr>
            <w:rFonts w:ascii="Times New Roman" w:hAnsi="Times New Roman"/>
            <w:sz w:val="20"/>
            <w:szCs w:val="20"/>
          </w:rPr>
          <w:delText xml:space="preserve"> and far-reaching</w:delText>
        </w:r>
      </w:del>
      <w:r>
        <w:rPr>
          <w:rFonts w:ascii="Times New Roman" w:eastAsia="Times New Roman" w:hAnsi="Times New Roman" w:cs="Times New Roman"/>
          <w:sz w:val="20"/>
          <w:szCs w:val="20"/>
        </w:rPr>
        <w:t xml:space="preserve"> set of universal and transformative Goals and targets. We commit ourselves to working</w:t>
      </w:r>
      <w:r>
        <w:rPr>
          <w:rFonts w:ascii="Times New Roman" w:hAnsi="Times New Roman"/>
          <w:spacing w:val="-22"/>
          <w:sz w:val="20"/>
          <w:rPrChange w:id="57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tirelessly</w:t>
      </w:r>
      <w:r>
        <w:rPr>
          <w:rFonts w:ascii="Times New Roman" w:hAnsi="Times New Roman"/>
          <w:w w:val="99"/>
          <w:sz w:val="20"/>
          <w:rPrChange w:id="57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for</w:t>
      </w:r>
      <w:r>
        <w:rPr>
          <w:rFonts w:ascii="Times New Roman" w:hAnsi="Times New Roman"/>
          <w:spacing w:val="10"/>
          <w:sz w:val="20"/>
          <w:rPrChange w:id="57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10"/>
          <w:sz w:val="20"/>
          <w:rPrChange w:id="57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full</w:t>
      </w:r>
      <w:r>
        <w:rPr>
          <w:rFonts w:ascii="Times New Roman" w:hAnsi="Times New Roman"/>
          <w:spacing w:val="9"/>
          <w:sz w:val="20"/>
          <w:rPrChange w:id="57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implementation</w:t>
      </w:r>
      <w:r>
        <w:rPr>
          <w:rFonts w:ascii="Times New Roman" w:hAnsi="Times New Roman"/>
          <w:spacing w:val="8"/>
          <w:sz w:val="20"/>
          <w:rPrChange w:id="57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10"/>
          <w:sz w:val="20"/>
          <w:rPrChange w:id="58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this</w:t>
      </w:r>
      <w:r>
        <w:rPr>
          <w:rFonts w:ascii="Times New Roman" w:hAnsi="Times New Roman"/>
          <w:spacing w:val="11"/>
          <w:sz w:val="20"/>
          <w:rPrChange w:id="58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Agenda</w:t>
      </w:r>
      <w:r>
        <w:rPr>
          <w:rFonts w:ascii="Times New Roman" w:hAnsi="Times New Roman"/>
          <w:spacing w:val="10"/>
          <w:sz w:val="20"/>
          <w:rPrChange w:id="58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by</w:t>
      </w:r>
      <w:r>
        <w:rPr>
          <w:rFonts w:ascii="Times New Roman" w:hAnsi="Times New Roman"/>
          <w:spacing w:val="6"/>
          <w:sz w:val="20"/>
          <w:rPrChange w:id="58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2030.</w:t>
      </w:r>
      <w:r>
        <w:rPr>
          <w:rFonts w:ascii="Times New Roman" w:hAnsi="Times New Roman"/>
          <w:spacing w:val="8"/>
          <w:sz w:val="20"/>
          <w:rPrChange w:id="584" w:author="Author" w:date="2015-07-30T15:37:00Z">
            <w:rPr>
              <w:rFonts w:ascii="Times New Roman" w:hAnsi="Times New Roman"/>
              <w:sz w:val="20"/>
            </w:rPr>
          </w:rPrChange>
        </w:rPr>
        <w:t xml:space="preserve"> </w:t>
      </w:r>
      <w:del w:id="585" w:author="Author" w:date="2015-07-30T15:37:00Z">
        <w:r w:rsidR="00F3349C">
          <w:rPr>
            <w:rFonts w:ascii="Times New Roman" w:hAnsi="Times New Roman"/>
            <w:sz w:val="20"/>
            <w:szCs w:val="20"/>
          </w:rPr>
          <w:delText>Realizing our ambitions will change for the better the world in which we all live.</w:delText>
        </w:r>
        <w:r w:rsidR="00F3349C" w:rsidRPr="008F1853">
          <w:rPr>
            <w:rFonts w:ascii="Times New Roman" w:hAnsi="Times New Roman"/>
            <w:sz w:val="20"/>
            <w:szCs w:val="20"/>
          </w:rPr>
          <w:delText xml:space="preserve"> </w:delText>
        </w:r>
      </w:del>
    </w:p>
    <w:p w14:paraId="791FE353" w14:textId="77777777" w:rsidR="00F3349C" w:rsidRPr="008F1853" w:rsidRDefault="00F3349C" w:rsidP="00F3349C">
      <w:pPr>
        <w:pStyle w:val="ListParagraph"/>
        <w:jc w:val="both"/>
        <w:rPr>
          <w:del w:id="586" w:author="Author" w:date="2015-07-30T15:37:00Z"/>
          <w:rFonts w:ascii="Times New Roman" w:hAnsi="Times New Roman"/>
          <w:sz w:val="20"/>
          <w:szCs w:val="20"/>
        </w:rPr>
      </w:pPr>
    </w:p>
    <w:p w14:paraId="3E823866" w14:textId="5760D359" w:rsidR="00804791" w:rsidRDefault="006514D0">
      <w:pPr>
        <w:pStyle w:val="ListParagraph"/>
        <w:numPr>
          <w:ilvl w:val="0"/>
          <w:numId w:val="35"/>
        </w:numPr>
        <w:tabs>
          <w:tab w:val="left" w:pos="461"/>
        </w:tabs>
        <w:spacing w:line="259" w:lineRule="auto"/>
        <w:ind w:right="115"/>
        <w:jc w:val="both"/>
        <w:rPr>
          <w:ins w:id="587" w:author="Author" w:date="2015-07-30T15:37:00Z"/>
          <w:rFonts w:ascii="Times New Roman" w:eastAsia="Times New Roman" w:hAnsi="Times New Roman" w:cs="Times New Roman"/>
          <w:sz w:val="20"/>
          <w:szCs w:val="20"/>
        </w:rPr>
      </w:pPr>
      <w:r>
        <w:rPr>
          <w:rFonts w:ascii="Times New Roman" w:eastAsia="Times New Roman" w:hAnsi="Times New Roman" w:cs="Times New Roman"/>
          <w:sz w:val="20"/>
          <w:szCs w:val="20"/>
        </w:rPr>
        <w:t>We</w:t>
      </w:r>
      <w:r>
        <w:rPr>
          <w:rFonts w:ascii="Times New Roman" w:hAnsi="Times New Roman"/>
          <w:spacing w:val="10"/>
          <w:sz w:val="20"/>
          <w:rPrChange w:id="58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recognize</w:t>
      </w:r>
      <w:r>
        <w:rPr>
          <w:rFonts w:ascii="Times New Roman" w:hAnsi="Times New Roman"/>
          <w:spacing w:val="10"/>
          <w:sz w:val="20"/>
          <w:rPrChange w:id="58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that</w:t>
      </w:r>
      <w:r>
        <w:rPr>
          <w:rFonts w:ascii="Times New Roman" w:hAnsi="Times New Roman"/>
          <w:spacing w:val="10"/>
          <w:sz w:val="20"/>
          <w:rPrChange w:id="59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eradicating</w:t>
      </w:r>
      <w:r>
        <w:rPr>
          <w:rFonts w:ascii="Times New Roman" w:hAnsi="Times New Roman"/>
          <w:spacing w:val="8"/>
          <w:sz w:val="20"/>
          <w:rPrChange w:id="59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poverty</w:t>
      </w:r>
      <w:r>
        <w:rPr>
          <w:rFonts w:ascii="Times New Roman" w:hAnsi="Times New Roman"/>
          <w:spacing w:val="6"/>
          <w:sz w:val="20"/>
          <w:rPrChange w:id="59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w:t>
      </w:r>
      <w:r>
        <w:rPr>
          <w:rFonts w:ascii="Times New Roman" w:hAnsi="Times New Roman"/>
          <w:spacing w:val="8"/>
          <w:sz w:val="20"/>
          <w:rPrChange w:id="59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all</w:t>
      </w:r>
      <w:r>
        <w:rPr>
          <w:rFonts w:ascii="Times New Roman" w:hAnsi="Times New Roman"/>
          <w:spacing w:val="10"/>
          <w:sz w:val="20"/>
          <w:rPrChange w:id="59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its</w:t>
      </w:r>
      <w:ins w:id="595" w:author="Author" w:date="2015-07-30T15:37:00Z">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forms</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and</w:t>
        </w:r>
      </w:ins>
      <w:r>
        <w:rPr>
          <w:rFonts w:ascii="Times New Roman" w:hAnsi="Times New Roman"/>
          <w:w w:val="99"/>
          <w:sz w:val="20"/>
          <w:rPrChange w:id="59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dimensions,</w:t>
      </w:r>
      <w:r>
        <w:rPr>
          <w:rFonts w:ascii="Times New Roman" w:hAnsi="Times New Roman"/>
          <w:spacing w:val="19"/>
          <w:sz w:val="20"/>
          <w:rPrChange w:id="59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including</w:t>
      </w:r>
      <w:r>
        <w:rPr>
          <w:rFonts w:ascii="Times New Roman" w:hAnsi="Times New Roman"/>
          <w:spacing w:val="17"/>
          <w:sz w:val="20"/>
          <w:rPrChange w:id="59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extreme</w:t>
      </w:r>
      <w:r>
        <w:rPr>
          <w:rFonts w:ascii="Times New Roman" w:hAnsi="Times New Roman"/>
          <w:spacing w:val="19"/>
          <w:sz w:val="20"/>
          <w:rPrChange w:id="59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poverty,</w:t>
      </w:r>
      <w:r>
        <w:rPr>
          <w:rFonts w:ascii="Times New Roman" w:hAnsi="Times New Roman"/>
          <w:spacing w:val="19"/>
          <w:sz w:val="20"/>
          <w:rPrChange w:id="60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is</w:t>
      </w:r>
      <w:r>
        <w:rPr>
          <w:rFonts w:ascii="Times New Roman" w:hAnsi="Times New Roman"/>
          <w:spacing w:val="18"/>
          <w:sz w:val="20"/>
          <w:rPrChange w:id="60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21"/>
          <w:sz w:val="20"/>
          <w:rPrChange w:id="60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greatest</w:t>
      </w:r>
      <w:r>
        <w:rPr>
          <w:rFonts w:ascii="Times New Roman" w:hAnsi="Times New Roman"/>
          <w:spacing w:val="20"/>
          <w:sz w:val="20"/>
          <w:rPrChange w:id="60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global</w:t>
      </w:r>
      <w:r>
        <w:rPr>
          <w:rFonts w:ascii="Times New Roman" w:hAnsi="Times New Roman"/>
          <w:spacing w:val="18"/>
          <w:sz w:val="20"/>
          <w:rPrChange w:id="60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challenge</w:t>
      </w:r>
      <w:r>
        <w:rPr>
          <w:rFonts w:ascii="Times New Roman" w:hAnsi="Times New Roman"/>
          <w:spacing w:val="21"/>
          <w:sz w:val="20"/>
          <w:rPrChange w:id="60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9"/>
          <w:sz w:val="20"/>
          <w:rPrChange w:id="60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w:t>
      </w:r>
      <w:r>
        <w:rPr>
          <w:rFonts w:ascii="Times New Roman" w:hAnsi="Times New Roman"/>
          <w:spacing w:val="19"/>
          <w:sz w:val="20"/>
          <w:rPrChange w:id="60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indispensable</w:t>
      </w:r>
      <w:r>
        <w:rPr>
          <w:rFonts w:ascii="Times New Roman" w:hAnsi="Times New Roman"/>
          <w:spacing w:val="18"/>
          <w:sz w:val="20"/>
          <w:rPrChange w:id="60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requirement</w:t>
      </w:r>
      <w:r>
        <w:rPr>
          <w:rFonts w:ascii="Times New Roman" w:hAnsi="Times New Roman"/>
          <w:spacing w:val="21"/>
          <w:sz w:val="20"/>
          <w:rPrChange w:id="60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for</w:t>
      </w:r>
      <w:r>
        <w:rPr>
          <w:rFonts w:ascii="Times New Roman" w:hAnsi="Times New Roman"/>
          <w:w w:val="99"/>
          <w:sz w:val="20"/>
          <w:rPrChange w:id="61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sustainable</w:t>
      </w:r>
      <w:r>
        <w:rPr>
          <w:rFonts w:ascii="Times New Roman" w:hAnsi="Times New Roman"/>
          <w:spacing w:val="26"/>
          <w:sz w:val="20"/>
          <w:rPrChange w:id="61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development.</w:t>
      </w:r>
      <w:r>
        <w:rPr>
          <w:rFonts w:ascii="Times New Roman" w:hAnsi="Times New Roman"/>
          <w:spacing w:val="28"/>
          <w:sz w:val="20"/>
          <w:rPrChange w:id="612" w:author="Author" w:date="2015-07-30T15:37:00Z">
            <w:rPr>
              <w:rFonts w:ascii="Times New Roman" w:hAnsi="Times New Roman"/>
              <w:i/>
              <w:color w:val="632423" w:themeColor="accent2" w:themeShade="80"/>
              <w:sz w:val="20"/>
            </w:rPr>
          </w:rPrChange>
        </w:rPr>
        <w:t xml:space="preserve"> </w:t>
      </w:r>
      <w:r>
        <w:rPr>
          <w:rFonts w:ascii="Times New Roman" w:eastAsia="Times New Roman" w:hAnsi="Times New Roman" w:cs="Times New Roman"/>
          <w:sz w:val="20"/>
          <w:szCs w:val="20"/>
        </w:rPr>
        <w:t>We</w:t>
      </w:r>
      <w:r>
        <w:rPr>
          <w:rFonts w:ascii="Times New Roman" w:hAnsi="Times New Roman"/>
          <w:spacing w:val="28"/>
          <w:sz w:val="20"/>
          <w:rPrChange w:id="61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are</w:t>
      </w:r>
      <w:r>
        <w:rPr>
          <w:rFonts w:ascii="Times New Roman" w:hAnsi="Times New Roman"/>
          <w:spacing w:val="26"/>
          <w:sz w:val="20"/>
          <w:rPrChange w:id="61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committed</w:t>
      </w:r>
      <w:r>
        <w:rPr>
          <w:rFonts w:ascii="Times New Roman" w:hAnsi="Times New Roman"/>
          <w:spacing w:val="26"/>
          <w:sz w:val="20"/>
          <w:rPrChange w:id="61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spacing w:val="26"/>
          <w:sz w:val="20"/>
          <w:rPrChange w:id="61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achieving</w:t>
      </w:r>
      <w:r>
        <w:rPr>
          <w:rFonts w:ascii="Times New Roman" w:hAnsi="Times New Roman"/>
          <w:spacing w:val="29"/>
          <w:sz w:val="20"/>
          <w:rPrChange w:id="61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sustainable</w:t>
      </w:r>
      <w:r>
        <w:rPr>
          <w:rFonts w:ascii="Times New Roman" w:hAnsi="Times New Roman"/>
          <w:spacing w:val="26"/>
          <w:sz w:val="20"/>
          <w:rPrChange w:id="61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development</w:t>
      </w:r>
      <w:r>
        <w:rPr>
          <w:rFonts w:ascii="Times New Roman" w:hAnsi="Times New Roman"/>
          <w:spacing w:val="28"/>
          <w:sz w:val="20"/>
          <w:rPrChange w:id="61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w:t>
      </w:r>
      <w:r>
        <w:rPr>
          <w:rFonts w:ascii="Times New Roman" w:hAnsi="Times New Roman"/>
          <w:spacing w:val="26"/>
          <w:sz w:val="20"/>
          <w:rPrChange w:id="62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its</w:t>
      </w:r>
      <w:r>
        <w:rPr>
          <w:rFonts w:ascii="Times New Roman" w:hAnsi="Times New Roman"/>
          <w:spacing w:val="25"/>
          <w:sz w:val="20"/>
          <w:rPrChange w:id="62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three</w:t>
      </w:r>
      <w:r>
        <w:rPr>
          <w:rFonts w:ascii="Times New Roman" w:hAnsi="Times New Roman"/>
          <w:spacing w:val="26"/>
          <w:sz w:val="20"/>
          <w:rPrChange w:id="62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dimensions</w:t>
      </w:r>
      <w:r>
        <w:rPr>
          <w:rFonts w:ascii="Times New Roman" w:hAnsi="Times New Roman"/>
          <w:spacing w:val="34"/>
          <w:sz w:val="20"/>
          <w:rPrChange w:id="62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t>
      </w:r>
      <w:r>
        <w:rPr>
          <w:rFonts w:ascii="Times New Roman" w:hAnsi="Times New Roman"/>
          <w:w w:val="99"/>
          <w:sz w:val="20"/>
          <w:rPrChange w:id="62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economic,</w:t>
      </w:r>
      <w:r>
        <w:rPr>
          <w:rFonts w:ascii="Times New Roman" w:hAnsi="Times New Roman"/>
          <w:spacing w:val="41"/>
          <w:sz w:val="20"/>
          <w:rPrChange w:id="62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social</w:t>
      </w:r>
      <w:r>
        <w:rPr>
          <w:rFonts w:ascii="Times New Roman" w:hAnsi="Times New Roman"/>
          <w:spacing w:val="40"/>
          <w:sz w:val="20"/>
          <w:rPrChange w:id="62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41"/>
          <w:sz w:val="20"/>
          <w:rPrChange w:id="62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environmental</w:t>
      </w:r>
      <w:r>
        <w:rPr>
          <w:rFonts w:ascii="Times New Roman" w:hAnsi="Times New Roman"/>
          <w:spacing w:val="46"/>
          <w:sz w:val="20"/>
          <w:rPrChange w:id="62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t>
      </w:r>
      <w:r>
        <w:rPr>
          <w:rFonts w:ascii="Times New Roman" w:hAnsi="Times New Roman"/>
          <w:spacing w:val="41"/>
          <w:sz w:val="20"/>
          <w:rPrChange w:id="62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w:t>
      </w:r>
      <w:r>
        <w:rPr>
          <w:rFonts w:ascii="Times New Roman" w:hAnsi="Times New Roman"/>
          <w:spacing w:val="39"/>
          <w:sz w:val="20"/>
          <w:rPrChange w:id="63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w:t>
      </w:r>
      <w:r>
        <w:rPr>
          <w:rFonts w:ascii="Times New Roman" w:hAnsi="Times New Roman"/>
          <w:spacing w:val="40"/>
          <w:sz w:val="20"/>
          <w:rPrChange w:id="63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balanced</w:t>
      </w:r>
      <w:r>
        <w:rPr>
          <w:rFonts w:ascii="Times New Roman" w:hAnsi="Times New Roman"/>
          <w:spacing w:val="41"/>
          <w:sz w:val="20"/>
          <w:rPrChange w:id="63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41"/>
          <w:sz w:val="20"/>
          <w:rPrChange w:id="63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integrated</w:t>
      </w:r>
      <w:r>
        <w:rPr>
          <w:rFonts w:ascii="Times New Roman" w:hAnsi="Times New Roman"/>
          <w:spacing w:val="44"/>
          <w:sz w:val="20"/>
          <w:rPrChange w:id="63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manner.</w:t>
      </w:r>
      <w:r>
        <w:rPr>
          <w:rFonts w:ascii="Times New Roman" w:hAnsi="Times New Roman"/>
          <w:spacing w:val="40"/>
          <w:sz w:val="20"/>
          <w:rPrChange w:id="63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We</w:t>
      </w:r>
      <w:r>
        <w:rPr>
          <w:rFonts w:ascii="Times New Roman" w:hAnsi="Times New Roman"/>
          <w:spacing w:val="43"/>
          <w:sz w:val="20"/>
          <w:rPrChange w:id="63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will</w:t>
      </w:r>
      <w:r>
        <w:rPr>
          <w:rFonts w:ascii="Times New Roman" w:hAnsi="Times New Roman"/>
          <w:spacing w:val="40"/>
          <w:sz w:val="20"/>
          <w:rPrChange w:id="63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also</w:t>
      </w:r>
      <w:r>
        <w:rPr>
          <w:rFonts w:ascii="Times New Roman" w:hAnsi="Times New Roman"/>
          <w:spacing w:val="40"/>
          <w:sz w:val="20"/>
          <w:rPrChange w:id="63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build</w:t>
      </w:r>
      <w:r>
        <w:rPr>
          <w:rFonts w:ascii="Times New Roman" w:hAnsi="Times New Roman"/>
          <w:spacing w:val="43"/>
          <w:sz w:val="20"/>
          <w:rPrChange w:id="63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upon</w:t>
      </w:r>
      <w:r>
        <w:rPr>
          <w:rFonts w:ascii="Times New Roman" w:hAnsi="Times New Roman"/>
          <w:spacing w:val="39"/>
          <w:sz w:val="20"/>
          <w:rPrChange w:id="64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w w:val="99"/>
          <w:sz w:val="20"/>
          <w:rPrChange w:id="64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achievements of the Millennium Development Goals and seek to address their unfinished</w:t>
      </w:r>
      <w:r>
        <w:rPr>
          <w:rFonts w:ascii="Times New Roman" w:hAnsi="Times New Roman"/>
          <w:spacing w:val="-13"/>
          <w:sz w:val="20"/>
          <w:rPrChange w:id="64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business.</w:t>
      </w:r>
      <w:del w:id="643" w:author="Author" w:date="2015-07-30T15:37:00Z">
        <w:r w:rsidR="00F3349C" w:rsidRPr="0093321F">
          <w:rPr>
            <w:rFonts w:ascii="Times New Roman" w:hAnsi="Times New Roman"/>
            <w:sz w:val="20"/>
            <w:szCs w:val="20"/>
          </w:rPr>
          <w:delText xml:space="preserve"> </w:delText>
        </w:r>
      </w:del>
    </w:p>
    <w:p w14:paraId="24BA883C" w14:textId="77777777" w:rsidR="00804791" w:rsidRDefault="00804791">
      <w:pPr>
        <w:spacing w:before="8"/>
        <w:rPr>
          <w:ins w:id="644" w:author="Author" w:date="2015-07-30T15:37:00Z"/>
          <w:rFonts w:ascii="Times New Roman" w:eastAsia="Times New Roman" w:hAnsi="Times New Roman" w:cs="Times New Roman"/>
          <w:sz w:val="21"/>
          <w:szCs w:val="21"/>
        </w:rPr>
      </w:pPr>
    </w:p>
    <w:p w14:paraId="23091DD8" w14:textId="433A323D" w:rsidR="00804791" w:rsidRDefault="006514D0">
      <w:pPr>
        <w:pStyle w:val="ListParagraph"/>
        <w:numPr>
          <w:ilvl w:val="0"/>
          <w:numId w:val="35"/>
        </w:numPr>
        <w:tabs>
          <w:tab w:val="left" w:pos="461"/>
        </w:tabs>
        <w:spacing w:line="259" w:lineRule="auto"/>
        <w:ind w:right="118"/>
        <w:jc w:val="both"/>
        <w:rPr>
          <w:rFonts w:ascii="Times New Roman" w:eastAsia="Times New Roman" w:hAnsi="Times New Roman" w:cs="Times New Roman"/>
          <w:sz w:val="20"/>
          <w:szCs w:val="20"/>
        </w:rPr>
        <w:pPrChange w:id="645" w:author="Author" w:date="2015-07-30T15:37:00Z">
          <w:pPr>
            <w:pStyle w:val="ListParagraph"/>
            <w:numPr>
              <w:numId w:val="38"/>
            </w:numPr>
            <w:ind w:left="360" w:hanging="360"/>
            <w:jc w:val="both"/>
          </w:pPr>
        </w:pPrChange>
      </w:pPr>
      <w:r>
        <w:rPr>
          <w:rFonts w:ascii="Times New Roman"/>
          <w:sz w:val="20"/>
          <w:rPrChange w:id="646" w:author="Author" w:date="2015-07-30T15:37:00Z">
            <w:rPr>
              <w:rFonts w:ascii="Times New Roman" w:hAnsi="Times New Roman"/>
              <w:sz w:val="20"/>
            </w:rPr>
          </w:rPrChange>
        </w:rPr>
        <w:t>We</w:t>
      </w:r>
      <w:r>
        <w:rPr>
          <w:rFonts w:ascii="Times New Roman"/>
          <w:spacing w:val="9"/>
          <w:sz w:val="20"/>
          <w:rPrChange w:id="647" w:author="Author" w:date="2015-07-30T15:37:00Z">
            <w:rPr>
              <w:rFonts w:ascii="Times New Roman" w:hAnsi="Times New Roman"/>
              <w:sz w:val="20"/>
            </w:rPr>
          </w:rPrChange>
        </w:rPr>
        <w:t xml:space="preserve"> </w:t>
      </w:r>
      <w:r>
        <w:rPr>
          <w:rFonts w:ascii="Times New Roman"/>
          <w:sz w:val="20"/>
          <w:rPrChange w:id="648" w:author="Author" w:date="2015-07-30T15:37:00Z">
            <w:rPr>
              <w:rFonts w:ascii="Times New Roman" w:hAnsi="Times New Roman"/>
              <w:sz w:val="20"/>
            </w:rPr>
          </w:rPrChange>
        </w:rPr>
        <w:t>resolve,</w:t>
      </w:r>
      <w:r>
        <w:rPr>
          <w:rFonts w:ascii="Times New Roman"/>
          <w:spacing w:val="9"/>
          <w:sz w:val="20"/>
          <w:rPrChange w:id="649" w:author="Author" w:date="2015-07-30T15:37:00Z">
            <w:rPr>
              <w:rFonts w:ascii="Times New Roman" w:hAnsi="Times New Roman"/>
              <w:sz w:val="20"/>
            </w:rPr>
          </w:rPrChange>
        </w:rPr>
        <w:t xml:space="preserve"> </w:t>
      </w:r>
      <w:r>
        <w:rPr>
          <w:rFonts w:ascii="Times New Roman"/>
          <w:sz w:val="20"/>
          <w:rPrChange w:id="650" w:author="Author" w:date="2015-07-30T15:37:00Z">
            <w:rPr>
              <w:rFonts w:ascii="Times New Roman" w:hAnsi="Times New Roman"/>
              <w:sz w:val="20"/>
            </w:rPr>
          </w:rPrChange>
        </w:rPr>
        <w:t>between</w:t>
      </w:r>
      <w:r>
        <w:rPr>
          <w:rFonts w:ascii="Times New Roman"/>
          <w:spacing w:val="10"/>
          <w:sz w:val="20"/>
          <w:rPrChange w:id="651" w:author="Author" w:date="2015-07-30T15:37:00Z">
            <w:rPr>
              <w:rFonts w:ascii="Times New Roman" w:hAnsi="Times New Roman"/>
              <w:sz w:val="20"/>
            </w:rPr>
          </w:rPrChange>
        </w:rPr>
        <w:t xml:space="preserve"> </w:t>
      </w:r>
      <w:r>
        <w:rPr>
          <w:rFonts w:ascii="Times New Roman"/>
          <w:sz w:val="20"/>
          <w:rPrChange w:id="652" w:author="Author" w:date="2015-07-30T15:37:00Z">
            <w:rPr>
              <w:rFonts w:ascii="Times New Roman" w:hAnsi="Times New Roman"/>
              <w:sz w:val="20"/>
            </w:rPr>
          </w:rPrChange>
        </w:rPr>
        <w:t>now</w:t>
      </w:r>
      <w:r>
        <w:rPr>
          <w:rFonts w:ascii="Times New Roman"/>
          <w:spacing w:val="6"/>
          <w:sz w:val="20"/>
          <w:rPrChange w:id="653" w:author="Author" w:date="2015-07-30T15:37:00Z">
            <w:rPr>
              <w:rFonts w:ascii="Times New Roman" w:hAnsi="Times New Roman"/>
              <w:sz w:val="20"/>
            </w:rPr>
          </w:rPrChange>
        </w:rPr>
        <w:t xml:space="preserve"> </w:t>
      </w:r>
      <w:r>
        <w:rPr>
          <w:rFonts w:ascii="Times New Roman"/>
          <w:sz w:val="20"/>
          <w:rPrChange w:id="654" w:author="Author" w:date="2015-07-30T15:37:00Z">
            <w:rPr>
              <w:rFonts w:ascii="Times New Roman" w:hAnsi="Times New Roman"/>
              <w:sz w:val="20"/>
            </w:rPr>
          </w:rPrChange>
        </w:rPr>
        <w:t>and</w:t>
      </w:r>
      <w:r>
        <w:rPr>
          <w:rFonts w:ascii="Times New Roman"/>
          <w:spacing w:val="12"/>
          <w:sz w:val="20"/>
          <w:rPrChange w:id="655" w:author="Author" w:date="2015-07-30T15:37:00Z">
            <w:rPr>
              <w:rFonts w:ascii="Times New Roman" w:hAnsi="Times New Roman"/>
              <w:sz w:val="20"/>
            </w:rPr>
          </w:rPrChange>
        </w:rPr>
        <w:t xml:space="preserve"> </w:t>
      </w:r>
      <w:r>
        <w:rPr>
          <w:rFonts w:ascii="Times New Roman"/>
          <w:sz w:val="20"/>
          <w:rPrChange w:id="656" w:author="Author" w:date="2015-07-30T15:37:00Z">
            <w:rPr>
              <w:rFonts w:ascii="Times New Roman" w:hAnsi="Times New Roman"/>
              <w:sz w:val="20"/>
            </w:rPr>
          </w:rPrChange>
        </w:rPr>
        <w:t>2030,</w:t>
      </w:r>
      <w:r>
        <w:rPr>
          <w:rFonts w:ascii="Times New Roman"/>
          <w:spacing w:val="9"/>
          <w:sz w:val="20"/>
          <w:rPrChange w:id="657" w:author="Author" w:date="2015-07-30T15:37:00Z">
            <w:rPr>
              <w:rFonts w:ascii="Times New Roman" w:hAnsi="Times New Roman"/>
              <w:sz w:val="20"/>
            </w:rPr>
          </w:rPrChange>
        </w:rPr>
        <w:t xml:space="preserve"> </w:t>
      </w:r>
      <w:r>
        <w:rPr>
          <w:rFonts w:ascii="Times New Roman"/>
          <w:sz w:val="20"/>
          <w:rPrChange w:id="658" w:author="Author" w:date="2015-07-30T15:37:00Z">
            <w:rPr>
              <w:rFonts w:ascii="Times New Roman" w:hAnsi="Times New Roman"/>
              <w:sz w:val="20"/>
            </w:rPr>
          </w:rPrChange>
        </w:rPr>
        <w:t>to</w:t>
      </w:r>
      <w:r>
        <w:rPr>
          <w:rFonts w:ascii="Times New Roman"/>
          <w:spacing w:val="9"/>
          <w:sz w:val="20"/>
          <w:rPrChange w:id="659" w:author="Author" w:date="2015-07-30T15:37:00Z">
            <w:rPr>
              <w:rFonts w:ascii="Times New Roman" w:hAnsi="Times New Roman"/>
              <w:sz w:val="20"/>
            </w:rPr>
          </w:rPrChange>
        </w:rPr>
        <w:t xml:space="preserve"> </w:t>
      </w:r>
      <w:r>
        <w:rPr>
          <w:rFonts w:ascii="Times New Roman"/>
          <w:sz w:val="20"/>
          <w:rPrChange w:id="660" w:author="Author" w:date="2015-07-30T15:37:00Z">
            <w:rPr>
              <w:rFonts w:ascii="Times New Roman" w:hAnsi="Times New Roman"/>
              <w:sz w:val="20"/>
            </w:rPr>
          </w:rPrChange>
        </w:rPr>
        <w:t>end</w:t>
      </w:r>
      <w:r>
        <w:rPr>
          <w:rFonts w:ascii="Times New Roman"/>
          <w:spacing w:val="10"/>
          <w:sz w:val="20"/>
          <w:rPrChange w:id="661" w:author="Author" w:date="2015-07-30T15:37:00Z">
            <w:rPr>
              <w:rFonts w:ascii="Times New Roman" w:hAnsi="Times New Roman"/>
              <w:sz w:val="20"/>
            </w:rPr>
          </w:rPrChange>
        </w:rPr>
        <w:t xml:space="preserve"> </w:t>
      </w:r>
      <w:r>
        <w:rPr>
          <w:rFonts w:ascii="Times New Roman"/>
          <w:sz w:val="20"/>
          <w:rPrChange w:id="662" w:author="Author" w:date="2015-07-30T15:37:00Z">
            <w:rPr>
              <w:rFonts w:ascii="Times New Roman" w:hAnsi="Times New Roman"/>
              <w:sz w:val="20"/>
            </w:rPr>
          </w:rPrChange>
        </w:rPr>
        <w:t>poverty</w:t>
      </w:r>
      <w:r>
        <w:rPr>
          <w:rFonts w:ascii="Times New Roman"/>
          <w:spacing w:val="5"/>
          <w:sz w:val="20"/>
          <w:rPrChange w:id="663" w:author="Author" w:date="2015-07-30T15:37:00Z">
            <w:rPr>
              <w:rFonts w:ascii="Times New Roman" w:hAnsi="Times New Roman"/>
              <w:sz w:val="20"/>
            </w:rPr>
          </w:rPrChange>
        </w:rPr>
        <w:t xml:space="preserve"> </w:t>
      </w:r>
      <w:r>
        <w:rPr>
          <w:rFonts w:ascii="Times New Roman"/>
          <w:sz w:val="20"/>
          <w:rPrChange w:id="664" w:author="Author" w:date="2015-07-30T15:37:00Z">
            <w:rPr>
              <w:rFonts w:ascii="Times New Roman" w:hAnsi="Times New Roman"/>
              <w:sz w:val="20"/>
            </w:rPr>
          </w:rPrChange>
        </w:rPr>
        <w:t>and</w:t>
      </w:r>
      <w:r>
        <w:rPr>
          <w:rFonts w:ascii="Times New Roman"/>
          <w:spacing w:val="10"/>
          <w:sz w:val="20"/>
          <w:rPrChange w:id="665" w:author="Author" w:date="2015-07-30T15:37:00Z">
            <w:rPr>
              <w:rFonts w:ascii="Times New Roman" w:hAnsi="Times New Roman"/>
              <w:sz w:val="20"/>
            </w:rPr>
          </w:rPrChange>
        </w:rPr>
        <w:t xml:space="preserve"> </w:t>
      </w:r>
      <w:r>
        <w:rPr>
          <w:rFonts w:ascii="Times New Roman"/>
          <w:sz w:val="20"/>
          <w:rPrChange w:id="666" w:author="Author" w:date="2015-07-30T15:37:00Z">
            <w:rPr>
              <w:rFonts w:ascii="Times New Roman" w:hAnsi="Times New Roman"/>
              <w:sz w:val="20"/>
            </w:rPr>
          </w:rPrChange>
        </w:rPr>
        <w:t>hunger</w:t>
      </w:r>
      <w:r>
        <w:rPr>
          <w:rFonts w:ascii="Times New Roman"/>
          <w:spacing w:val="10"/>
          <w:sz w:val="20"/>
          <w:rPrChange w:id="667" w:author="Author" w:date="2015-07-30T15:37:00Z">
            <w:rPr>
              <w:rFonts w:ascii="Times New Roman" w:hAnsi="Times New Roman"/>
              <w:sz w:val="20"/>
            </w:rPr>
          </w:rPrChange>
        </w:rPr>
        <w:t xml:space="preserve"> </w:t>
      </w:r>
      <w:r>
        <w:rPr>
          <w:rFonts w:ascii="Times New Roman"/>
          <w:sz w:val="20"/>
          <w:rPrChange w:id="668" w:author="Author" w:date="2015-07-30T15:37:00Z">
            <w:rPr>
              <w:rFonts w:ascii="Times New Roman" w:hAnsi="Times New Roman"/>
              <w:sz w:val="20"/>
            </w:rPr>
          </w:rPrChange>
        </w:rPr>
        <w:t>everywhere;</w:t>
      </w:r>
      <w:r>
        <w:rPr>
          <w:rFonts w:ascii="Times New Roman"/>
          <w:spacing w:val="9"/>
          <w:sz w:val="20"/>
          <w:rPrChange w:id="669" w:author="Author" w:date="2015-07-30T15:37:00Z">
            <w:rPr>
              <w:rFonts w:ascii="Times New Roman" w:hAnsi="Times New Roman"/>
              <w:sz w:val="20"/>
            </w:rPr>
          </w:rPrChange>
        </w:rPr>
        <w:t xml:space="preserve"> </w:t>
      </w:r>
      <w:r>
        <w:rPr>
          <w:rFonts w:ascii="Times New Roman"/>
          <w:sz w:val="20"/>
          <w:rPrChange w:id="670" w:author="Author" w:date="2015-07-30T15:37:00Z">
            <w:rPr>
              <w:rFonts w:ascii="Times New Roman" w:hAnsi="Times New Roman"/>
              <w:sz w:val="20"/>
            </w:rPr>
          </w:rPrChange>
        </w:rPr>
        <w:t>to</w:t>
      </w:r>
      <w:r>
        <w:rPr>
          <w:rFonts w:ascii="Times New Roman"/>
          <w:spacing w:val="9"/>
          <w:sz w:val="20"/>
          <w:rPrChange w:id="671" w:author="Author" w:date="2015-07-30T15:37:00Z">
            <w:rPr>
              <w:rFonts w:ascii="Times New Roman" w:hAnsi="Times New Roman"/>
              <w:sz w:val="20"/>
            </w:rPr>
          </w:rPrChange>
        </w:rPr>
        <w:t xml:space="preserve"> </w:t>
      </w:r>
      <w:r>
        <w:rPr>
          <w:rFonts w:ascii="Times New Roman"/>
          <w:sz w:val="20"/>
          <w:rPrChange w:id="672" w:author="Author" w:date="2015-07-30T15:37:00Z">
            <w:rPr>
              <w:rFonts w:ascii="Times New Roman" w:hAnsi="Times New Roman"/>
              <w:sz w:val="20"/>
            </w:rPr>
          </w:rPrChange>
        </w:rPr>
        <w:t>combat</w:t>
      </w:r>
      <w:r>
        <w:rPr>
          <w:rFonts w:ascii="Times New Roman"/>
          <w:spacing w:val="9"/>
          <w:sz w:val="20"/>
          <w:rPrChange w:id="673" w:author="Author" w:date="2015-07-30T15:37:00Z">
            <w:rPr>
              <w:rFonts w:ascii="Times New Roman" w:hAnsi="Times New Roman"/>
              <w:sz w:val="20"/>
            </w:rPr>
          </w:rPrChange>
        </w:rPr>
        <w:t xml:space="preserve"> </w:t>
      </w:r>
      <w:r>
        <w:rPr>
          <w:rFonts w:ascii="Times New Roman"/>
          <w:sz w:val="20"/>
          <w:rPrChange w:id="674" w:author="Author" w:date="2015-07-30T15:37:00Z">
            <w:rPr>
              <w:rFonts w:ascii="Times New Roman" w:hAnsi="Times New Roman"/>
              <w:sz w:val="20"/>
            </w:rPr>
          </w:rPrChange>
        </w:rPr>
        <w:t>inequalities</w:t>
      </w:r>
      <w:r>
        <w:rPr>
          <w:rFonts w:ascii="Times New Roman"/>
          <w:spacing w:val="11"/>
          <w:sz w:val="20"/>
          <w:rPrChange w:id="675" w:author="Author" w:date="2015-07-30T15:37:00Z">
            <w:rPr>
              <w:rFonts w:ascii="Times New Roman" w:hAnsi="Times New Roman"/>
              <w:sz w:val="20"/>
            </w:rPr>
          </w:rPrChange>
        </w:rPr>
        <w:t xml:space="preserve"> </w:t>
      </w:r>
      <w:r>
        <w:rPr>
          <w:rFonts w:ascii="Times New Roman"/>
          <w:sz w:val="20"/>
          <w:rPrChange w:id="676" w:author="Author" w:date="2015-07-30T15:37:00Z">
            <w:rPr>
              <w:rFonts w:ascii="Times New Roman" w:hAnsi="Times New Roman"/>
              <w:sz w:val="20"/>
            </w:rPr>
          </w:rPrChange>
        </w:rPr>
        <w:t>within</w:t>
      </w:r>
      <w:r>
        <w:rPr>
          <w:rFonts w:ascii="Times New Roman"/>
          <w:spacing w:val="7"/>
          <w:sz w:val="20"/>
          <w:rPrChange w:id="677" w:author="Author" w:date="2015-07-30T15:37:00Z">
            <w:rPr>
              <w:rFonts w:ascii="Times New Roman" w:hAnsi="Times New Roman"/>
              <w:sz w:val="20"/>
            </w:rPr>
          </w:rPrChange>
        </w:rPr>
        <w:t xml:space="preserve"> </w:t>
      </w:r>
      <w:r>
        <w:rPr>
          <w:rFonts w:ascii="Times New Roman"/>
          <w:sz w:val="20"/>
          <w:rPrChange w:id="678" w:author="Author" w:date="2015-07-30T15:37:00Z">
            <w:rPr>
              <w:rFonts w:ascii="Times New Roman" w:hAnsi="Times New Roman"/>
              <w:sz w:val="20"/>
            </w:rPr>
          </w:rPrChange>
        </w:rPr>
        <w:t>and</w:t>
      </w:r>
      <w:r>
        <w:rPr>
          <w:rFonts w:ascii="Times New Roman"/>
          <w:w w:val="99"/>
          <w:sz w:val="20"/>
          <w:rPrChange w:id="679" w:author="Author" w:date="2015-07-30T15:37:00Z">
            <w:rPr>
              <w:rFonts w:ascii="Times New Roman" w:hAnsi="Times New Roman"/>
              <w:sz w:val="20"/>
            </w:rPr>
          </w:rPrChange>
        </w:rPr>
        <w:t xml:space="preserve"> </w:t>
      </w:r>
      <w:del w:id="680" w:author="Author" w:date="2015-07-30T15:37:00Z">
        <w:r w:rsidR="00F3349C" w:rsidRPr="0093321F">
          <w:rPr>
            <w:rFonts w:ascii="Times New Roman" w:hAnsi="Times New Roman"/>
            <w:sz w:val="20"/>
            <w:szCs w:val="20"/>
          </w:rPr>
          <w:delText>between</w:delText>
        </w:r>
      </w:del>
      <w:ins w:id="681" w:author="Author" w:date="2015-07-30T15:37:00Z">
        <w:r>
          <w:rPr>
            <w:rFonts w:ascii="Times New Roman"/>
            <w:sz w:val="20"/>
          </w:rPr>
          <w:t>among</w:t>
        </w:r>
      </w:ins>
      <w:r>
        <w:rPr>
          <w:rFonts w:ascii="Times New Roman"/>
          <w:spacing w:val="20"/>
          <w:sz w:val="20"/>
          <w:rPrChange w:id="682" w:author="Author" w:date="2015-07-30T15:37:00Z">
            <w:rPr>
              <w:rFonts w:ascii="Times New Roman" w:hAnsi="Times New Roman"/>
              <w:sz w:val="20"/>
            </w:rPr>
          </w:rPrChange>
        </w:rPr>
        <w:t xml:space="preserve"> </w:t>
      </w:r>
      <w:r>
        <w:rPr>
          <w:rFonts w:ascii="Times New Roman"/>
          <w:sz w:val="20"/>
          <w:rPrChange w:id="683" w:author="Author" w:date="2015-07-30T15:37:00Z">
            <w:rPr>
              <w:rFonts w:ascii="Times New Roman" w:hAnsi="Times New Roman"/>
              <w:sz w:val="20"/>
            </w:rPr>
          </w:rPrChange>
        </w:rPr>
        <w:t>countries;</w:t>
      </w:r>
      <w:r>
        <w:rPr>
          <w:rFonts w:ascii="Times New Roman"/>
          <w:spacing w:val="22"/>
          <w:sz w:val="20"/>
          <w:rPrChange w:id="684" w:author="Author" w:date="2015-07-30T15:37:00Z">
            <w:rPr>
              <w:rFonts w:ascii="Times New Roman" w:hAnsi="Times New Roman"/>
              <w:sz w:val="20"/>
            </w:rPr>
          </w:rPrChange>
        </w:rPr>
        <w:t xml:space="preserve"> </w:t>
      </w:r>
      <w:r>
        <w:rPr>
          <w:rFonts w:ascii="Times New Roman"/>
          <w:sz w:val="20"/>
          <w:rPrChange w:id="685" w:author="Author" w:date="2015-07-30T15:37:00Z">
            <w:rPr>
              <w:rFonts w:ascii="Times New Roman" w:hAnsi="Times New Roman"/>
              <w:sz w:val="20"/>
            </w:rPr>
          </w:rPrChange>
        </w:rPr>
        <w:t>to</w:t>
      </w:r>
      <w:r>
        <w:rPr>
          <w:rFonts w:ascii="Times New Roman"/>
          <w:spacing w:val="22"/>
          <w:sz w:val="20"/>
          <w:rPrChange w:id="686" w:author="Author" w:date="2015-07-30T15:37:00Z">
            <w:rPr>
              <w:rFonts w:ascii="Times New Roman" w:hAnsi="Times New Roman"/>
              <w:sz w:val="20"/>
            </w:rPr>
          </w:rPrChange>
        </w:rPr>
        <w:t xml:space="preserve"> </w:t>
      </w:r>
      <w:r>
        <w:rPr>
          <w:rFonts w:ascii="Times New Roman"/>
          <w:sz w:val="20"/>
          <w:rPrChange w:id="687" w:author="Author" w:date="2015-07-30T15:37:00Z">
            <w:rPr>
              <w:rFonts w:ascii="Times New Roman" w:hAnsi="Times New Roman"/>
              <w:sz w:val="20"/>
            </w:rPr>
          </w:rPrChange>
        </w:rPr>
        <w:t>build</w:t>
      </w:r>
      <w:r>
        <w:rPr>
          <w:rFonts w:ascii="Times New Roman"/>
          <w:spacing w:val="22"/>
          <w:sz w:val="20"/>
          <w:rPrChange w:id="688" w:author="Author" w:date="2015-07-30T15:37:00Z">
            <w:rPr>
              <w:rFonts w:ascii="Times New Roman" w:hAnsi="Times New Roman"/>
              <w:sz w:val="20"/>
            </w:rPr>
          </w:rPrChange>
        </w:rPr>
        <w:t xml:space="preserve"> </w:t>
      </w:r>
      <w:r>
        <w:rPr>
          <w:rFonts w:ascii="Times New Roman"/>
          <w:sz w:val="20"/>
          <w:rPrChange w:id="689" w:author="Author" w:date="2015-07-30T15:37:00Z">
            <w:rPr>
              <w:rFonts w:ascii="Times New Roman" w:hAnsi="Times New Roman"/>
              <w:sz w:val="20"/>
            </w:rPr>
          </w:rPrChange>
        </w:rPr>
        <w:t>peaceful,</w:t>
      </w:r>
      <w:r>
        <w:rPr>
          <w:rFonts w:ascii="Times New Roman"/>
          <w:spacing w:val="22"/>
          <w:sz w:val="20"/>
          <w:rPrChange w:id="690" w:author="Author" w:date="2015-07-30T15:37:00Z">
            <w:rPr>
              <w:rFonts w:ascii="Times New Roman" w:hAnsi="Times New Roman"/>
              <w:sz w:val="20"/>
            </w:rPr>
          </w:rPrChange>
        </w:rPr>
        <w:t xml:space="preserve"> </w:t>
      </w:r>
      <w:r>
        <w:rPr>
          <w:rFonts w:ascii="Times New Roman"/>
          <w:sz w:val="20"/>
          <w:rPrChange w:id="691" w:author="Author" w:date="2015-07-30T15:37:00Z">
            <w:rPr>
              <w:rFonts w:ascii="Times New Roman" w:hAnsi="Times New Roman"/>
              <w:sz w:val="20"/>
            </w:rPr>
          </w:rPrChange>
        </w:rPr>
        <w:t>just</w:t>
      </w:r>
      <w:r>
        <w:rPr>
          <w:rFonts w:ascii="Times New Roman"/>
          <w:spacing w:val="22"/>
          <w:sz w:val="20"/>
          <w:rPrChange w:id="692" w:author="Author" w:date="2015-07-30T15:37:00Z">
            <w:rPr>
              <w:rFonts w:ascii="Times New Roman" w:hAnsi="Times New Roman"/>
              <w:sz w:val="20"/>
            </w:rPr>
          </w:rPrChange>
        </w:rPr>
        <w:t xml:space="preserve"> </w:t>
      </w:r>
      <w:r>
        <w:rPr>
          <w:rFonts w:ascii="Times New Roman"/>
          <w:sz w:val="20"/>
          <w:rPrChange w:id="693" w:author="Author" w:date="2015-07-30T15:37:00Z">
            <w:rPr>
              <w:rFonts w:ascii="Times New Roman" w:hAnsi="Times New Roman"/>
              <w:sz w:val="20"/>
            </w:rPr>
          </w:rPrChange>
        </w:rPr>
        <w:t>and</w:t>
      </w:r>
      <w:r>
        <w:rPr>
          <w:rFonts w:ascii="Times New Roman"/>
          <w:spacing w:val="23"/>
          <w:sz w:val="20"/>
          <w:rPrChange w:id="694" w:author="Author" w:date="2015-07-30T15:37:00Z">
            <w:rPr>
              <w:rFonts w:ascii="Times New Roman" w:hAnsi="Times New Roman"/>
              <w:sz w:val="20"/>
            </w:rPr>
          </w:rPrChange>
        </w:rPr>
        <w:t xml:space="preserve"> </w:t>
      </w:r>
      <w:r>
        <w:rPr>
          <w:rFonts w:ascii="Times New Roman"/>
          <w:sz w:val="20"/>
          <w:rPrChange w:id="695" w:author="Author" w:date="2015-07-30T15:37:00Z">
            <w:rPr>
              <w:rFonts w:ascii="Times New Roman" w:hAnsi="Times New Roman"/>
              <w:sz w:val="20"/>
            </w:rPr>
          </w:rPrChange>
        </w:rPr>
        <w:t>inclusive</w:t>
      </w:r>
      <w:r>
        <w:rPr>
          <w:rFonts w:ascii="Times New Roman"/>
          <w:spacing w:val="23"/>
          <w:sz w:val="20"/>
          <w:rPrChange w:id="696" w:author="Author" w:date="2015-07-30T15:37:00Z">
            <w:rPr>
              <w:rFonts w:ascii="Times New Roman" w:hAnsi="Times New Roman"/>
              <w:sz w:val="20"/>
            </w:rPr>
          </w:rPrChange>
        </w:rPr>
        <w:t xml:space="preserve"> </w:t>
      </w:r>
      <w:r>
        <w:rPr>
          <w:rFonts w:ascii="Times New Roman"/>
          <w:sz w:val="20"/>
          <w:rPrChange w:id="697" w:author="Author" w:date="2015-07-30T15:37:00Z">
            <w:rPr>
              <w:rFonts w:ascii="Times New Roman" w:hAnsi="Times New Roman"/>
              <w:sz w:val="20"/>
            </w:rPr>
          </w:rPrChange>
        </w:rPr>
        <w:t>societies;</w:t>
      </w:r>
      <w:r>
        <w:rPr>
          <w:rFonts w:ascii="Times New Roman"/>
          <w:spacing w:val="21"/>
          <w:sz w:val="20"/>
          <w:rPrChange w:id="698" w:author="Author" w:date="2015-07-30T15:37:00Z">
            <w:rPr>
              <w:rFonts w:ascii="Times New Roman" w:hAnsi="Times New Roman"/>
              <w:sz w:val="20"/>
            </w:rPr>
          </w:rPrChange>
        </w:rPr>
        <w:t xml:space="preserve"> </w:t>
      </w:r>
      <w:r>
        <w:rPr>
          <w:rFonts w:ascii="Times New Roman"/>
          <w:sz w:val="20"/>
          <w:rPrChange w:id="699" w:author="Author" w:date="2015-07-30T15:37:00Z">
            <w:rPr>
              <w:rFonts w:ascii="Times New Roman" w:hAnsi="Times New Roman"/>
              <w:sz w:val="20"/>
            </w:rPr>
          </w:rPrChange>
        </w:rPr>
        <w:t>to</w:t>
      </w:r>
      <w:r>
        <w:rPr>
          <w:rFonts w:ascii="Times New Roman"/>
          <w:spacing w:val="22"/>
          <w:sz w:val="20"/>
          <w:rPrChange w:id="700" w:author="Author" w:date="2015-07-30T15:37:00Z">
            <w:rPr>
              <w:rFonts w:ascii="Times New Roman" w:hAnsi="Times New Roman"/>
              <w:sz w:val="20"/>
            </w:rPr>
          </w:rPrChange>
        </w:rPr>
        <w:t xml:space="preserve"> </w:t>
      </w:r>
      <w:r>
        <w:rPr>
          <w:rFonts w:ascii="Times New Roman"/>
          <w:sz w:val="20"/>
          <w:rPrChange w:id="701" w:author="Author" w:date="2015-07-30T15:37:00Z">
            <w:rPr>
              <w:rFonts w:ascii="Times New Roman" w:hAnsi="Times New Roman"/>
              <w:sz w:val="20"/>
            </w:rPr>
          </w:rPrChange>
        </w:rPr>
        <w:t>protect</w:t>
      </w:r>
      <w:r>
        <w:rPr>
          <w:rFonts w:ascii="Times New Roman"/>
          <w:spacing w:val="22"/>
          <w:sz w:val="20"/>
          <w:rPrChange w:id="702" w:author="Author" w:date="2015-07-30T15:37:00Z">
            <w:rPr>
              <w:rFonts w:ascii="Times New Roman" w:hAnsi="Times New Roman"/>
              <w:sz w:val="20"/>
            </w:rPr>
          </w:rPrChange>
        </w:rPr>
        <w:t xml:space="preserve"> </w:t>
      </w:r>
      <w:r>
        <w:rPr>
          <w:rFonts w:ascii="Times New Roman"/>
          <w:sz w:val="20"/>
          <w:rPrChange w:id="703" w:author="Author" w:date="2015-07-30T15:37:00Z">
            <w:rPr>
              <w:rFonts w:ascii="Times New Roman" w:hAnsi="Times New Roman"/>
              <w:sz w:val="20"/>
            </w:rPr>
          </w:rPrChange>
        </w:rPr>
        <w:t>human</w:t>
      </w:r>
      <w:r>
        <w:rPr>
          <w:rFonts w:ascii="Times New Roman"/>
          <w:spacing w:val="21"/>
          <w:sz w:val="20"/>
          <w:rPrChange w:id="704" w:author="Author" w:date="2015-07-30T15:37:00Z">
            <w:rPr>
              <w:rFonts w:ascii="Times New Roman" w:hAnsi="Times New Roman"/>
              <w:sz w:val="20"/>
            </w:rPr>
          </w:rPrChange>
        </w:rPr>
        <w:t xml:space="preserve"> </w:t>
      </w:r>
      <w:r>
        <w:rPr>
          <w:rFonts w:ascii="Times New Roman"/>
          <w:sz w:val="20"/>
          <w:rPrChange w:id="705" w:author="Author" w:date="2015-07-30T15:37:00Z">
            <w:rPr>
              <w:rFonts w:ascii="Times New Roman" w:hAnsi="Times New Roman"/>
              <w:sz w:val="20"/>
            </w:rPr>
          </w:rPrChange>
        </w:rPr>
        <w:t>rights</w:t>
      </w:r>
      <w:r>
        <w:rPr>
          <w:rFonts w:ascii="Times New Roman"/>
          <w:spacing w:val="21"/>
          <w:sz w:val="20"/>
          <w:rPrChange w:id="706" w:author="Author" w:date="2015-07-30T15:37:00Z">
            <w:rPr>
              <w:rFonts w:ascii="Times New Roman" w:hAnsi="Times New Roman"/>
              <w:sz w:val="20"/>
            </w:rPr>
          </w:rPrChange>
        </w:rPr>
        <w:t xml:space="preserve"> </w:t>
      </w:r>
      <w:r>
        <w:rPr>
          <w:rFonts w:ascii="Times New Roman"/>
          <w:sz w:val="20"/>
          <w:rPrChange w:id="707" w:author="Author" w:date="2015-07-30T15:37:00Z">
            <w:rPr>
              <w:rFonts w:ascii="Times New Roman" w:hAnsi="Times New Roman"/>
              <w:sz w:val="20"/>
            </w:rPr>
          </w:rPrChange>
        </w:rPr>
        <w:t>and</w:t>
      </w:r>
      <w:r>
        <w:rPr>
          <w:rFonts w:ascii="Times New Roman"/>
          <w:spacing w:val="23"/>
          <w:sz w:val="20"/>
          <w:rPrChange w:id="708" w:author="Author" w:date="2015-07-30T15:37:00Z">
            <w:rPr>
              <w:rFonts w:ascii="Times New Roman" w:hAnsi="Times New Roman"/>
              <w:sz w:val="20"/>
            </w:rPr>
          </w:rPrChange>
        </w:rPr>
        <w:t xml:space="preserve"> </w:t>
      </w:r>
      <w:r>
        <w:rPr>
          <w:rFonts w:ascii="Times New Roman"/>
          <w:sz w:val="20"/>
          <w:rPrChange w:id="709" w:author="Author" w:date="2015-07-30T15:37:00Z">
            <w:rPr>
              <w:rFonts w:ascii="Times New Roman" w:hAnsi="Times New Roman"/>
              <w:sz w:val="20"/>
            </w:rPr>
          </w:rPrChange>
        </w:rPr>
        <w:t>promote</w:t>
      </w:r>
      <w:r>
        <w:rPr>
          <w:rFonts w:ascii="Times New Roman"/>
          <w:spacing w:val="22"/>
          <w:sz w:val="20"/>
          <w:rPrChange w:id="710" w:author="Author" w:date="2015-07-30T15:37:00Z">
            <w:rPr>
              <w:rFonts w:ascii="Times New Roman" w:hAnsi="Times New Roman"/>
              <w:sz w:val="20"/>
            </w:rPr>
          </w:rPrChange>
        </w:rPr>
        <w:t xml:space="preserve"> </w:t>
      </w:r>
      <w:r>
        <w:rPr>
          <w:rFonts w:ascii="Times New Roman"/>
          <w:sz w:val="20"/>
          <w:rPrChange w:id="711" w:author="Author" w:date="2015-07-30T15:37:00Z">
            <w:rPr>
              <w:rFonts w:ascii="Times New Roman" w:hAnsi="Times New Roman"/>
              <w:sz w:val="20"/>
            </w:rPr>
          </w:rPrChange>
        </w:rPr>
        <w:t>gender</w:t>
      </w:r>
      <w:r>
        <w:rPr>
          <w:rFonts w:ascii="Times New Roman"/>
          <w:w w:val="99"/>
          <w:sz w:val="20"/>
          <w:rPrChange w:id="712" w:author="Author" w:date="2015-07-30T15:37:00Z">
            <w:rPr>
              <w:rFonts w:ascii="Times New Roman" w:hAnsi="Times New Roman"/>
              <w:sz w:val="20"/>
            </w:rPr>
          </w:rPrChange>
        </w:rPr>
        <w:t xml:space="preserve"> </w:t>
      </w:r>
      <w:r>
        <w:rPr>
          <w:rFonts w:ascii="Times New Roman"/>
          <w:sz w:val="20"/>
          <w:rPrChange w:id="713" w:author="Author" w:date="2015-07-30T15:37:00Z">
            <w:rPr>
              <w:rFonts w:ascii="Times New Roman" w:hAnsi="Times New Roman"/>
              <w:sz w:val="20"/>
            </w:rPr>
          </w:rPrChange>
        </w:rPr>
        <w:t>equality;</w:t>
      </w:r>
      <w:r>
        <w:rPr>
          <w:rFonts w:ascii="Times New Roman"/>
          <w:spacing w:val="24"/>
          <w:sz w:val="20"/>
          <w:rPrChange w:id="714" w:author="Author" w:date="2015-07-30T15:37:00Z">
            <w:rPr>
              <w:rFonts w:ascii="Times New Roman" w:hAnsi="Times New Roman"/>
              <w:sz w:val="20"/>
            </w:rPr>
          </w:rPrChange>
        </w:rPr>
        <w:t xml:space="preserve"> </w:t>
      </w:r>
      <w:r>
        <w:rPr>
          <w:rFonts w:ascii="Times New Roman"/>
          <w:sz w:val="20"/>
          <w:rPrChange w:id="715" w:author="Author" w:date="2015-07-30T15:37:00Z">
            <w:rPr>
              <w:rFonts w:ascii="Times New Roman" w:hAnsi="Times New Roman"/>
              <w:sz w:val="20"/>
            </w:rPr>
          </w:rPrChange>
        </w:rPr>
        <w:t>to</w:t>
      </w:r>
      <w:r>
        <w:rPr>
          <w:rFonts w:ascii="Times New Roman"/>
          <w:spacing w:val="25"/>
          <w:sz w:val="20"/>
          <w:rPrChange w:id="716" w:author="Author" w:date="2015-07-30T15:37:00Z">
            <w:rPr>
              <w:rFonts w:ascii="Times New Roman" w:hAnsi="Times New Roman"/>
              <w:sz w:val="20"/>
            </w:rPr>
          </w:rPrChange>
        </w:rPr>
        <w:t xml:space="preserve"> </w:t>
      </w:r>
      <w:r>
        <w:rPr>
          <w:rFonts w:ascii="Times New Roman"/>
          <w:sz w:val="20"/>
          <w:rPrChange w:id="717" w:author="Author" w:date="2015-07-30T15:37:00Z">
            <w:rPr>
              <w:rFonts w:ascii="Times New Roman" w:hAnsi="Times New Roman"/>
              <w:sz w:val="20"/>
            </w:rPr>
          </w:rPrChange>
        </w:rPr>
        <w:t>ensure</w:t>
      </w:r>
      <w:r>
        <w:rPr>
          <w:rFonts w:ascii="Times New Roman"/>
          <w:spacing w:val="24"/>
          <w:sz w:val="20"/>
          <w:rPrChange w:id="718" w:author="Author" w:date="2015-07-30T15:37:00Z">
            <w:rPr>
              <w:rFonts w:ascii="Times New Roman" w:hAnsi="Times New Roman"/>
              <w:sz w:val="20"/>
            </w:rPr>
          </w:rPrChange>
        </w:rPr>
        <w:t xml:space="preserve"> </w:t>
      </w:r>
      <w:r>
        <w:rPr>
          <w:rFonts w:ascii="Times New Roman"/>
          <w:sz w:val="20"/>
          <w:rPrChange w:id="719" w:author="Author" w:date="2015-07-30T15:37:00Z">
            <w:rPr>
              <w:rFonts w:ascii="Times New Roman" w:hAnsi="Times New Roman"/>
              <w:sz w:val="20"/>
            </w:rPr>
          </w:rPrChange>
        </w:rPr>
        <w:t>the</w:t>
      </w:r>
      <w:r>
        <w:rPr>
          <w:rFonts w:ascii="Times New Roman"/>
          <w:spacing w:val="24"/>
          <w:sz w:val="20"/>
          <w:rPrChange w:id="720" w:author="Author" w:date="2015-07-30T15:37:00Z">
            <w:rPr>
              <w:rFonts w:ascii="Times New Roman" w:hAnsi="Times New Roman"/>
              <w:sz w:val="20"/>
            </w:rPr>
          </w:rPrChange>
        </w:rPr>
        <w:t xml:space="preserve"> </w:t>
      </w:r>
      <w:r>
        <w:rPr>
          <w:rFonts w:ascii="Times New Roman"/>
          <w:sz w:val="20"/>
          <w:rPrChange w:id="721" w:author="Author" w:date="2015-07-30T15:37:00Z">
            <w:rPr>
              <w:rFonts w:ascii="Times New Roman" w:hAnsi="Times New Roman"/>
              <w:sz w:val="20"/>
            </w:rPr>
          </w:rPrChange>
        </w:rPr>
        <w:t>lasting</w:t>
      </w:r>
      <w:r>
        <w:rPr>
          <w:rFonts w:ascii="Times New Roman"/>
          <w:spacing w:val="23"/>
          <w:sz w:val="20"/>
          <w:rPrChange w:id="722" w:author="Author" w:date="2015-07-30T15:37:00Z">
            <w:rPr>
              <w:rFonts w:ascii="Times New Roman" w:hAnsi="Times New Roman"/>
              <w:sz w:val="20"/>
            </w:rPr>
          </w:rPrChange>
        </w:rPr>
        <w:t xml:space="preserve"> </w:t>
      </w:r>
      <w:r>
        <w:rPr>
          <w:rFonts w:ascii="Times New Roman"/>
          <w:sz w:val="20"/>
          <w:rPrChange w:id="723" w:author="Author" w:date="2015-07-30T15:37:00Z">
            <w:rPr>
              <w:rFonts w:ascii="Times New Roman" w:hAnsi="Times New Roman"/>
              <w:sz w:val="20"/>
            </w:rPr>
          </w:rPrChange>
        </w:rPr>
        <w:t>protection</w:t>
      </w:r>
      <w:r>
        <w:rPr>
          <w:rFonts w:ascii="Times New Roman"/>
          <w:spacing w:val="23"/>
          <w:sz w:val="20"/>
          <w:rPrChange w:id="724" w:author="Author" w:date="2015-07-30T15:37:00Z">
            <w:rPr>
              <w:rFonts w:ascii="Times New Roman" w:hAnsi="Times New Roman"/>
              <w:sz w:val="20"/>
            </w:rPr>
          </w:rPrChange>
        </w:rPr>
        <w:t xml:space="preserve"> </w:t>
      </w:r>
      <w:r>
        <w:rPr>
          <w:rFonts w:ascii="Times New Roman"/>
          <w:sz w:val="20"/>
          <w:rPrChange w:id="725" w:author="Author" w:date="2015-07-30T15:37:00Z">
            <w:rPr>
              <w:rFonts w:ascii="Times New Roman" w:hAnsi="Times New Roman"/>
              <w:sz w:val="20"/>
            </w:rPr>
          </w:rPrChange>
        </w:rPr>
        <w:t>of</w:t>
      </w:r>
      <w:r>
        <w:rPr>
          <w:rFonts w:ascii="Times New Roman"/>
          <w:spacing w:val="23"/>
          <w:sz w:val="20"/>
          <w:rPrChange w:id="726" w:author="Author" w:date="2015-07-30T15:37:00Z">
            <w:rPr>
              <w:rFonts w:ascii="Times New Roman" w:hAnsi="Times New Roman"/>
              <w:sz w:val="20"/>
            </w:rPr>
          </w:rPrChange>
        </w:rPr>
        <w:t xml:space="preserve"> </w:t>
      </w:r>
      <w:r>
        <w:rPr>
          <w:rFonts w:ascii="Times New Roman"/>
          <w:sz w:val="20"/>
          <w:rPrChange w:id="727" w:author="Author" w:date="2015-07-30T15:37:00Z">
            <w:rPr>
              <w:rFonts w:ascii="Times New Roman" w:hAnsi="Times New Roman"/>
              <w:sz w:val="20"/>
            </w:rPr>
          </w:rPrChange>
        </w:rPr>
        <w:t>the</w:t>
      </w:r>
      <w:r>
        <w:rPr>
          <w:rFonts w:ascii="Times New Roman"/>
          <w:spacing w:val="24"/>
          <w:sz w:val="20"/>
          <w:rPrChange w:id="728" w:author="Author" w:date="2015-07-30T15:37:00Z">
            <w:rPr>
              <w:rFonts w:ascii="Times New Roman" w:hAnsi="Times New Roman"/>
              <w:sz w:val="20"/>
            </w:rPr>
          </w:rPrChange>
        </w:rPr>
        <w:t xml:space="preserve"> </w:t>
      </w:r>
      <w:r>
        <w:rPr>
          <w:rFonts w:ascii="Times New Roman"/>
          <w:sz w:val="20"/>
          <w:rPrChange w:id="729" w:author="Author" w:date="2015-07-30T15:37:00Z">
            <w:rPr>
              <w:rFonts w:ascii="Times New Roman" w:hAnsi="Times New Roman"/>
              <w:sz w:val="20"/>
            </w:rPr>
          </w:rPrChange>
        </w:rPr>
        <w:t>planet</w:t>
      </w:r>
      <w:r>
        <w:rPr>
          <w:rFonts w:ascii="Times New Roman"/>
          <w:spacing w:val="24"/>
          <w:sz w:val="20"/>
          <w:rPrChange w:id="730" w:author="Author" w:date="2015-07-30T15:37:00Z">
            <w:rPr>
              <w:rFonts w:ascii="Times New Roman" w:hAnsi="Times New Roman"/>
              <w:sz w:val="20"/>
            </w:rPr>
          </w:rPrChange>
        </w:rPr>
        <w:t xml:space="preserve"> </w:t>
      </w:r>
      <w:r>
        <w:rPr>
          <w:rFonts w:ascii="Times New Roman"/>
          <w:sz w:val="20"/>
          <w:rPrChange w:id="731" w:author="Author" w:date="2015-07-30T15:37:00Z">
            <w:rPr>
              <w:rFonts w:ascii="Times New Roman" w:hAnsi="Times New Roman"/>
              <w:sz w:val="20"/>
            </w:rPr>
          </w:rPrChange>
        </w:rPr>
        <w:t>and</w:t>
      </w:r>
      <w:r>
        <w:rPr>
          <w:rFonts w:ascii="Times New Roman"/>
          <w:spacing w:val="25"/>
          <w:sz w:val="20"/>
          <w:rPrChange w:id="732" w:author="Author" w:date="2015-07-30T15:37:00Z">
            <w:rPr>
              <w:rFonts w:ascii="Times New Roman" w:hAnsi="Times New Roman"/>
              <w:sz w:val="20"/>
            </w:rPr>
          </w:rPrChange>
        </w:rPr>
        <w:t xml:space="preserve"> </w:t>
      </w:r>
      <w:r>
        <w:rPr>
          <w:rFonts w:ascii="Times New Roman"/>
          <w:sz w:val="20"/>
          <w:rPrChange w:id="733" w:author="Author" w:date="2015-07-30T15:37:00Z">
            <w:rPr>
              <w:rFonts w:ascii="Times New Roman" w:hAnsi="Times New Roman"/>
              <w:sz w:val="20"/>
            </w:rPr>
          </w:rPrChange>
        </w:rPr>
        <w:t>its</w:t>
      </w:r>
      <w:r>
        <w:rPr>
          <w:rFonts w:ascii="Times New Roman"/>
          <w:spacing w:val="23"/>
          <w:sz w:val="20"/>
          <w:rPrChange w:id="734" w:author="Author" w:date="2015-07-30T15:37:00Z">
            <w:rPr>
              <w:rFonts w:ascii="Times New Roman" w:hAnsi="Times New Roman"/>
              <w:sz w:val="20"/>
            </w:rPr>
          </w:rPrChange>
        </w:rPr>
        <w:t xml:space="preserve"> </w:t>
      </w:r>
      <w:r>
        <w:rPr>
          <w:rFonts w:ascii="Times New Roman"/>
          <w:sz w:val="20"/>
          <w:rPrChange w:id="735" w:author="Author" w:date="2015-07-30T15:37:00Z">
            <w:rPr>
              <w:rFonts w:ascii="Times New Roman" w:hAnsi="Times New Roman"/>
              <w:sz w:val="20"/>
            </w:rPr>
          </w:rPrChange>
        </w:rPr>
        <w:t>natural</w:t>
      </w:r>
      <w:r>
        <w:rPr>
          <w:rFonts w:ascii="Times New Roman"/>
          <w:spacing w:val="24"/>
          <w:sz w:val="20"/>
          <w:rPrChange w:id="736" w:author="Author" w:date="2015-07-30T15:37:00Z">
            <w:rPr>
              <w:rFonts w:ascii="Times New Roman" w:hAnsi="Times New Roman"/>
              <w:sz w:val="20"/>
            </w:rPr>
          </w:rPrChange>
        </w:rPr>
        <w:t xml:space="preserve"> </w:t>
      </w:r>
      <w:r>
        <w:rPr>
          <w:rFonts w:ascii="Times New Roman"/>
          <w:sz w:val="20"/>
          <w:rPrChange w:id="737" w:author="Author" w:date="2015-07-30T15:37:00Z">
            <w:rPr>
              <w:rFonts w:ascii="Times New Roman" w:hAnsi="Times New Roman"/>
              <w:sz w:val="20"/>
            </w:rPr>
          </w:rPrChange>
        </w:rPr>
        <w:t>resources;</w:t>
      </w:r>
      <w:r>
        <w:rPr>
          <w:rFonts w:ascii="Times New Roman"/>
          <w:spacing w:val="24"/>
          <w:sz w:val="20"/>
          <w:rPrChange w:id="738" w:author="Author" w:date="2015-07-30T15:37:00Z">
            <w:rPr>
              <w:rFonts w:ascii="Times New Roman" w:hAnsi="Times New Roman"/>
              <w:sz w:val="20"/>
            </w:rPr>
          </w:rPrChange>
        </w:rPr>
        <w:t xml:space="preserve"> </w:t>
      </w:r>
      <w:r>
        <w:rPr>
          <w:rFonts w:ascii="Times New Roman"/>
          <w:sz w:val="20"/>
          <w:rPrChange w:id="739" w:author="Author" w:date="2015-07-30T15:37:00Z">
            <w:rPr>
              <w:rFonts w:ascii="Times New Roman" w:hAnsi="Times New Roman"/>
              <w:sz w:val="20"/>
            </w:rPr>
          </w:rPrChange>
        </w:rPr>
        <w:t>and</w:t>
      </w:r>
      <w:r>
        <w:rPr>
          <w:rFonts w:ascii="Times New Roman"/>
          <w:spacing w:val="25"/>
          <w:sz w:val="20"/>
          <w:rPrChange w:id="740" w:author="Author" w:date="2015-07-30T15:37:00Z">
            <w:rPr>
              <w:rFonts w:ascii="Times New Roman" w:hAnsi="Times New Roman"/>
              <w:sz w:val="20"/>
            </w:rPr>
          </w:rPrChange>
        </w:rPr>
        <w:t xml:space="preserve"> </w:t>
      </w:r>
      <w:r>
        <w:rPr>
          <w:rFonts w:ascii="Times New Roman"/>
          <w:sz w:val="20"/>
          <w:rPrChange w:id="741" w:author="Author" w:date="2015-07-30T15:37:00Z">
            <w:rPr>
              <w:rFonts w:ascii="Times New Roman" w:hAnsi="Times New Roman"/>
              <w:sz w:val="20"/>
            </w:rPr>
          </w:rPrChange>
        </w:rPr>
        <w:t>to</w:t>
      </w:r>
      <w:r>
        <w:rPr>
          <w:rFonts w:ascii="Times New Roman"/>
          <w:spacing w:val="25"/>
          <w:sz w:val="20"/>
          <w:rPrChange w:id="742" w:author="Author" w:date="2015-07-30T15:37:00Z">
            <w:rPr>
              <w:rFonts w:ascii="Times New Roman" w:hAnsi="Times New Roman"/>
              <w:sz w:val="20"/>
            </w:rPr>
          </w:rPrChange>
        </w:rPr>
        <w:t xml:space="preserve"> </w:t>
      </w:r>
      <w:r>
        <w:rPr>
          <w:rFonts w:ascii="Times New Roman"/>
          <w:sz w:val="20"/>
          <w:rPrChange w:id="743" w:author="Author" w:date="2015-07-30T15:37:00Z">
            <w:rPr>
              <w:rFonts w:ascii="Times New Roman" w:hAnsi="Times New Roman"/>
              <w:sz w:val="20"/>
            </w:rPr>
          </w:rPrChange>
        </w:rPr>
        <w:t>create</w:t>
      </w:r>
      <w:r>
        <w:rPr>
          <w:rFonts w:ascii="Times New Roman"/>
          <w:spacing w:val="24"/>
          <w:sz w:val="20"/>
          <w:rPrChange w:id="744" w:author="Author" w:date="2015-07-30T15:37:00Z">
            <w:rPr>
              <w:rFonts w:ascii="Times New Roman" w:hAnsi="Times New Roman"/>
              <w:sz w:val="20"/>
            </w:rPr>
          </w:rPrChange>
        </w:rPr>
        <w:t xml:space="preserve"> </w:t>
      </w:r>
      <w:r>
        <w:rPr>
          <w:rFonts w:ascii="Times New Roman"/>
          <w:sz w:val="20"/>
          <w:rPrChange w:id="745" w:author="Author" w:date="2015-07-30T15:37:00Z">
            <w:rPr>
              <w:rFonts w:ascii="Times New Roman" w:hAnsi="Times New Roman"/>
              <w:sz w:val="20"/>
            </w:rPr>
          </w:rPrChange>
        </w:rPr>
        <w:t>conditions</w:t>
      </w:r>
      <w:r>
        <w:rPr>
          <w:rFonts w:ascii="Times New Roman"/>
          <w:spacing w:val="24"/>
          <w:sz w:val="20"/>
          <w:rPrChange w:id="746" w:author="Author" w:date="2015-07-30T15:37:00Z">
            <w:rPr>
              <w:rFonts w:ascii="Times New Roman" w:hAnsi="Times New Roman"/>
              <w:sz w:val="20"/>
            </w:rPr>
          </w:rPrChange>
        </w:rPr>
        <w:t xml:space="preserve"> </w:t>
      </w:r>
      <w:r>
        <w:rPr>
          <w:rFonts w:ascii="Times New Roman"/>
          <w:sz w:val="20"/>
          <w:rPrChange w:id="747" w:author="Author" w:date="2015-07-30T15:37:00Z">
            <w:rPr>
              <w:rFonts w:ascii="Times New Roman" w:hAnsi="Times New Roman"/>
              <w:sz w:val="20"/>
            </w:rPr>
          </w:rPrChange>
        </w:rPr>
        <w:t>for</w:t>
      </w:r>
      <w:r>
        <w:rPr>
          <w:rFonts w:ascii="Times New Roman"/>
          <w:w w:val="99"/>
          <w:sz w:val="20"/>
          <w:rPrChange w:id="748" w:author="Author" w:date="2015-07-30T15:37:00Z">
            <w:rPr>
              <w:rFonts w:ascii="Times New Roman" w:hAnsi="Times New Roman"/>
              <w:sz w:val="20"/>
            </w:rPr>
          </w:rPrChange>
        </w:rPr>
        <w:t xml:space="preserve"> </w:t>
      </w:r>
      <w:r>
        <w:rPr>
          <w:rFonts w:ascii="Times New Roman"/>
          <w:sz w:val="20"/>
          <w:rPrChange w:id="749" w:author="Author" w:date="2015-07-30T15:37:00Z">
            <w:rPr>
              <w:rFonts w:ascii="Times New Roman" w:hAnsi="Times New Roman"/>
              <w:sz w:val="20"/>
            </w:rPr>
          </w:rPrChange>
        </w:rPr>
        <w:t>sustainable,</w:t>
      </w:r>
      <w:r>
        <w:rPr>
          <w:rFonts w:ascii="Times New Roman"/>
          <w:spacing w:val="15"/>
          <w:sz w:val="20"/>
          <w:rPrChange w:id="750" w:author="Author" w:date="2015-07-30T15:37:00Z">
            <w:rPr>
              <w:rFonts w:ascii="Times New Roman" w:hAnsi="Times New Roman"/>
              <w:sz w:val="20"/>
            </w:rPr>
          </w:rPrChange>
        </w:rPr>
        <w:t xml:space="preserve"> </w:t>
      </w:r>
      <w:r>
        <w:rPr>
          <w:rFonts w:ascii="Times New Roman"/>
          <w:sz w:val="20"/>
          <w:rPrChange w:id="751" w:author="Author" w:date="2015-07-30T15:37:00Z">
            <w:rPr>
              <w:rFonts w:ascii="Times New Roman" w:hAnsi="Times New Roman"/>
              <w:sz w:val="20"/>
            </w:rPr>
          </w:rPrChange>
        </w:rPr>
        <w:t>inclusive</w:t>
      </w:r>
      <w:r>
        <w:rPr>
          <w:rFonts w:ascii="Times New Roman"/>
          <w:spacing w:val="17"/>
          <w:sz w:val="20"/>
          <w:rPrChange w:id="752" w:author="Author" w:date="2015-07-30T15:37:00Z">
            <w:rPr>
              <w:rFonts w:ascii="Times New Roman" w:hAnsi="Times New Roman"/>
              <w:sz w:val="20"/>
            </w:rPr>
          </w:rPrChange>
        </w:rPr>
        <w:t xml:space="preserve"> </w:t>
      </w:r>
      <w:r>
        <w:rPr>
          <w:rFonts w:ascii="Times New Roman"/>
          <w:sz w:val="20"/>
          <w:rPrChange w:id="753" w:author="Author" w:date="2015-07-30T15:37:00Z">
            <w:rPr>
              <w:rFonts w:ascii="Times New Roman" w:hAnsi="Times New Roman"/>
              <w:sz w:val="20"/>
            </w:rPr>
          </w:rPrChange>
        </w:rPr>
        <w:t>and</w:t>
      </w:r>
      <w:r>
        <w:rPr>
          <w:rFonts w:ascii="Times New Roman"/>
          <w:spacing w:val="15"/>
          <w:sz w:val="20"/>
          <w:rPrChange w:id="754" w:author="Author" w:date="2015-07-30T15:37:00Z">
            <w:rPr>
              <w:rFonts w:ascii="Times New Roman" w:hAnsi="Times New Roman"/>
              <w:sz w:val="20"/>
            </w:rPr>
          </w:rPrChange>
        </w:rPr>
        <w:t xml:space="preserve"> </w:t>
      </w:r>
      <w:r>
        <w:rPr>
          <w:rFonts w:ascii="Times New Roman"/>
          <w:sz w:val="20"/>
          <w:rPrChange w:id="755" w:author="Author" w:date="2015-07-30T15:37:00Z">
            <w:rPr>
              <w:rFonts w:ascii="Times New Roman" w:hAnsi="Times New Roman"/>
              <w:sz w:val="20"/>
            </w:rPr>
          </w:rPrChange>
        </w:rPr>
        <w:t>sustained</w:t>
      </w:r>
      <w:r>
        <w:rPr>
          <w:rFonts w:ascii="Times New Roman"/>
          <w:spacing w:val="16"/>
          <w:sz w:val="20"/>
          <w:rPrChange w:id="756" w:author="Author" w:date="2015-07-30T15:37:00Z">
            <w:rPr>
              <w:rFonts w:ascii="Times New Roman" w:hAnsi="Times New Roman"/>
              <w:sz w:val="20"/>
            </w:rPr>
          </w:rPrChange>
        </w:rPr>
        <w:t xml:space="preserve"> </w:t>
      </w:r>
      <w:r>
        <w:rPr>
          <w:rFonts w:ascii="Times New Roman"/>
          <w:sz w:val="20"/>
          <w:rPrChange w:id="757" w:author="Author" w:date="2015-07-30T15:37:00Z">
            <w:rPr>
              <w:rFonts w:ascii="Times New Roman" w:hAnsi="Times New Roman"/>
              <w:sz w:val="20"/>
            </w:rPr>
          </w:rPrChange>
        </w:rPr>
        <w:t>economic</w:t>
      </w:r>
      <w:r>
        <w:rPr>
          <w:rFonts w:ascii="Times New Roman"/>
          <w:spacing w:val="17"/>
          <w:sz w:val="20"/>
          <w:rPrChange w:id="758" w:author="Author" w:date="2015-07-30T15:37:00Z">
            <w:rPr>
              <w:rFonts w:ascii="Times New Roman" w:hAnsi="Times New Roman"/>
              <w:sz w:val="20"/>
            </w:rPr>
          </w:rPrChange>
        </w:rPr>
        <w:t xml:space="preserve"> </w:t>
      </w:r>
      <w:r>
        <w:rPr>
          <w:rFonts w:ascii="Times New Roman"/>
          <w:sz w:val="20"/>
          <w:rPrChange w:id="759" w:author="Author" w:date="2015-07-30T15:37:00Z">
            <w:rPr>
              <w:rFonts w:ascii="Times New Roman" w:hAnsi="Times New Roman"/>
              <w:sz w:val="20"/>
            </w:rPr>
          </w:rPrChange>
        </w:rPr>
        <w:t>growth,</w:t>
      </w:r>
      <w:r>
        <w:rPr>
          <w:rFonts w:ascii="Times New Roman"/>
          <w:spacing w:val="15"/>
          <w:sz w:val="20"/>
          <w:rPrChange w:id="760" w:author="Author" w:date="2015-07-30T15:37:00Z">
            <w:rPr>
              <w:rFonts w:ascii="Times New Roman" w:hAnsi="Times New Roman"/>
              <w:sz w:val="20"/>
            </w:rPr>
          </w:rPrChange>
        </w:rPr>
        <w:t xml:space="preserve"> </w:t>
      </w:r>
      <w:r>
        <w:rPr>
          <w:rFonts w:ascii="Times New Roman"/>
          <w:sz w:val="20"/>
          <w:rPrChange w:id="761" w:author="Author" w:date="2015-07-30T15:37:00Z">
            <w:rPr>
              <w:rFonts w:ascii="Times New Roman" w:hAnsi="Times New Roman"/>
              <w:sz w:val="20"/>
            </w:rPr>
          </w:rPrChange>
        </w:rPr>
        <w:t>shared</w:t>
      </w:r>
      <w:r>
        <w:rPr>
          <w:rFonts w:ascii="Times New Roman"/>
          <w:spacing w:val="16"/>
          <w:sz w:val="20"/>
          <w:rPrChange w:id="762" w:author="Author" w:date="2015-07-30T15:37:00Z">
            <w:rPr>
              <w:rFonts w:ascii="Times New Roman" w:hAnsi="Times New Roman"/>
              <w:sz w:val="20"/>
            </w:rPr>
          </w:rPrChange>
        </w:rPr>
        <w:t xml:space="preserve"> </w:t>
      </w:r>
      <w:r>
        <w:rPr>
          <w:rFonts w:ascii="Times New Roman"/>
          <w:sz w:val="20"/>
          <w:rPrChange w:id="763" w:author="Author" w:date="2015-07-30T15:37:00Z">
            <w:rPr>
              <w:rFonts w:ascii="Times New Roman" w:hAnsi="Times New Roman"/>
              <w:sz w:val="20"/>
            </w:rPr>
          </w:rPrChange>
        </w:rPr>
        <w:t>prosperity</w:t>
      </w:r>
      <w:r>
        <w:rPr>
          <w:rFonts w:ascii="Times New Roman"/>
          <w:spacing w:val="10"/>
          <w:sz w:val="20"/>
          <w:rPrChange w:id="764" w:author="Author" w:date="2015-07-30T15:37:00Z">
            <w:rPr>
              <w:rFonts w:ascii="Times New Roman" w:hAnsi="Times New Roman"/>
              <w:sz w:val="20"/>
            </w:rPr>
          </w:rPrChange>
        </w:rPr>
        <w:t xml:space="preserve"> </w:t>
      </w:r>
      <w:r>
        <w:rPr>
          <w:rFonts w:ascii="Times New Roman"/>
          <w:sz w:val="20"/>
          <w:rPrChange w:id="765" w:author="Author" w:date="2015-07-30T15:37:00Z">
            <w:rPr>
              <w:rFonts w:ascii="Times New Roman" w:hAnsi="Times New Roman"/>
              <w:sz w:val="20"/>
            </w:rPr>
          </w:rPrChange>
        </w:rPr>
        <w:t>and</w:t>
      </w:r>
      <w:r>
        <w:rPr>
          <w:rFonts w:ascii="Times New Roman"/>
          <w:spacing w:val="15"/>
          <w:sz w:val="20"/>
          <w:rPrChange w:id="766" w:author="Author" w:date="2015-07-30T15:37:00Z">
            <w:rPr>
              <w:rFonts w:ascii="Times New Roman" w:hAnsi="Times New Roman"/>
              <w:sz w:val="20"/>
            </w:rPr>
          </w:rPrChange>
        </w:rPr>
        <w:t xml:space="preserve"> </w:t>
      </w:r>
      <w:r>
        <w:rPr>
          <w:rFonts w:ascii="Times New Roman"/>
          <w:sz w:val="20"/>
          <w:rPrChange w:id="767" w:author="Author" w:date="2015-07-30T15:37:00Z">
            <w:rPr>
              <w:rFonts w:ascii="Times New Roman" w:hAnsi="Times New Roman"/>
              <w:sz w:val="20"/>
            </w:rPr>
          </w:rPrChange>
        </w:rPr>
        <w:t>decent</w:t>
      </w:r>
      <w:r>
        <w:rPr>
          <w:rFonts w:ascii="Times New Roman"/>
          <w:spacing w:val="17"/>
          <w:sz w:val="20"/>
          <w:rPrChange w:id="768" w:author="Author" w:date="2015-07-30T15:37:00Z">
            <w:rPr>
              <w:rFonts w:ascii="Times New Roman" w:hAnsi="Times New Roman"/>
              <w:sz w:val="20"/>
            </w:rPr>
          </w:rPrChange>
        </w:rPr>
        <w:t xml:space="preserve"> </w:t>
      </w:r>
      <w:r>
        <w:rPr>
          <w:rFonts w:ascii="Times New Roman"/>
          <w:sz w:val="20"/>
          <w:rPrChange w:id="769" w:author="Author" w:date="2015-07-30T15:37:00Z">
            <w:rPr>
              <w:rFonts w:ascii="Times New Roman" w:hAnsi="Times New Roman"/>
              <w:sz w:val="20"/>
            </w:rPr>
          </w:rPrChange>
        </w:rPr>
        <w:t>work</w:t>
      </w:r>
      <w:r>
        <w:rPr>
          <w:rFonts w:ascii="Times New Roman"/>
          <w:spacing w:val="16"/>
          <w:sz w:val="20"/>
          <w:rPrChange w:id="770" w:author="Author" w:date="2015-07-30T15:37:00Z">
            <w:rPr>
              <w:rFonts w:ascii="Times New Roman" w:hAnsi="Times New Roman"/>
              <w:sz w:val="20"/>
            </w:rPr>
          </w:rPrChange>
        </w:rPr>
        <w:t xml:space="preserve"> </w:t>
      </w:r>
      <w:r>
        <w:rPr>
          <w:rFonts w:ascii="Times New Roman"/>
          <w:sz w:val="20"/>
          <w:rPrChange w:id="771" w:author="Author" w:date="2015-07-30T15:37:00Z">
            <w:rPr>
              <w:rFonts w:ascii="Times New Roman" w:hAnsi="Times New Roman"/>
              <w:sz w:val="20"/>
            </w:rPr>
          </w:rPrChange>
        </w:rPr>
        <w:t>for</w:t>
      </w:r>
      <w:r>
        <w:rPr>
          <w:rFonts w:ascii="Times New Roman"/>
          <w:spacing w:val="15"/>
          <w:sz w:val="20"/>
          <w:rPrChange w:id="772" w:author="Author" w:date="2015-07-30T15:37:00Z">
            <w:rPr>
              <w:rFonts w:ascii="Times New Roman" w:hAnsi="Times New Roman"/>
              <w:sz w:val="20"/>
            </w:rPr>
          </w:rPrChange>
        </w:rPr>
        <w:t xml:space="preserve"> </w:t>
      </w:r>
      <w:r>
        <w:rPr>
          <w:rFonts w:ascii="Times New Roman"/>
          <w:spacing w:val="2"/>
          <w:sz w:val="20"/>
          <w:rPrChange w:id="773" w:author="Author" w:date="2015-07-30T15:37:00Z">
            <w:rPr>
              <w:rFonts w:ascii="Times New Roman" w:hAnsi="Times New Roman"/>
              <w:sz w:val="20"/>
            </w:rPr>
          </w:rPrChange>
        </w:rPr>
        <w:t>all</w:t>
      </w:r>
      <w:del w:id="774" w:author="Author" w:date="2015-07-30T15:37:00Z">
        <w:r w:rsidR="00F3349C">
          <w:rPr>
            <w:rFonts w:ascii="Times New Roman" w:hAnsi="Times New Roman"/>
            <w:sz w:val="20"/>
            <w:szCs w:val="20"/>
          </w:rPr>
          <w:delText>, taking</w:delText>
        </w:r>
      </w:del>
      <w:ins w:id="775" w:author="Author" w:date="2015-07-30T15:37:00Z">
        <w:r>
          <w:rPr>
            <w:rFonts w:ascii="Times New Roman"/>
            <w:spacing w:val="2"/>
            <w:sz w:val="20"/>
          </w:rPr>
          <w:t>.</w:t>
        </w:r>
        <w:r>
          <w:rPr>
            <w:rFonts w:ascii="Times New Roman"/>
            <w:spacing w:val="15"/>
            <w:sz w:val="20"/>
          </w:rPr>
          <w:t xml:space="preserve"> </w:t>
        </w:r>
        <w:r>
          <w:rPr>
            <w:rFonts w:ascii="Times New Roman"/>
            <w:sz w:val="20"/>
          </w:rPr>
          <w:t>In</w:t>
        </w:r>
        <w:r>
          <w:rPr>
            <w:rFonts w:ascii="Times New Roman"/>
            <w:spacing w:val="13"/>
            <w:sz w:val="20"/>
          </w:rPr>
          <w:t xml:space="preserve"> </w:t>
        </w:r>
        <w:r>
          <w:rPr>
            <w:rFonts w:ascii="Times New Roman"/>
            <w:sz w:val="20"/>
          </w:rPr>
          <w:t>doing</w:t>
        </w:r>
        <w:r>
          <w:rPr>
            <w:rFonts w:ascii="Times New Roman"/>
            <w:spacing w:val="15"/>
            <w:sz w:val="20"/>
          </w:rPr>
          <w:t xml:space="preserve"> </w:t>
        </w:r>
        <w:r>
          <w:rPr>
            <w:rFonts w:ascii="Times New Roman"/>
            <w:sz w:val="20"/>
          </w:rPr>
          <w:t>so,</w:t>
        </w:r>
        <w:r>
          <w:rPr>
            <w:rFonts w:ascii="Times New Roman"/>
            <w:w w:val="99"/>
            <w:sz w:val="20"/>
          </w:rPr>
          <w:t xml:space="preserve"> </w:t>
        </w:r>
        <w:r>
          <w:rPr>
            <w:rFonts w:ascii="Times New Roman"/>
            <w:sz w:val="20"/>
          </w:rPr>
          <w:t>we will take</w:t>
        </w:r>
      </w:ins>
      <w:r>
        <w:rPr>
          <w:rFonts w:ascii="Times New Roman"/>
          <w:sz w:val="20"/>
          <w:rPrChange w:id="776" w:author="Author" w:date="2015-07-30T15:37:00Z">
            <w:rPr>
              <w:rFonts w:ascii="Times New Roman" w:hAnsi="Times New Roman"/>
              <w:sz w:val="20"/>
            </w:rPr>
          </w:rPrChange>
        </w:rPr>
        <w:t xml:space="preserve"> into account different levels of national development and capacities.</w:t>
      </w:r>
      <w:del w:id="777" w:author="Author" w:date="2015-07-30T15:37:00Z">
        <w:r w:rsidR="00F3349C" w:rsidRPr="0093321F">
          <w:rPr>
            <w:rFonts w:ascii="Times New Roman" w:hAnsi="Times New Roman"/>
            <w:sz w:val="20"/>
            <w:szCs w:val="20"/>
          </w:rPr>
          <w:delText xml:space="preserve"> </w:delText>
        </w:r>
      </w:del>
    </w:p>
    <w:p w14:paraId="2FCABC37" w14:textId="77777777" w:rsidR="00804791" w:rsidRDefault="00804791">
      <w:pPr>
        <w:spacing w:before="5"/>
        <w:rPr>
          <w:rFonts w:ascii="Times New Roman" w:hAnsi="Times New Roman"/>
          <w:sz w:val="21"/>
          <w:rPrChange w:id="778" w:author="Author" w:date="2015-07-30T15:37:00Z">
            <w:rPr>
              <w:rFonts w:ascii="Times New Roman" w:hAnsi="Times New Roman"/>
              <w:sz w:val="20"/>
            </w:rPr>
          </w:rPrChange>
        </w:rPr>
        <w:pPrChange w:id="779" w:author="Author" w:date="2015-07-30T15:37:00Z">
          <w:pPr>
            <w:pStyle w:val="ListParagraph"/>
            <w:ind w:left="360"/>
            <w:jc w:val="both"/>
          </w:pPr>
        </w:pPrChange>
      </w:pPr>
    </w:p>
    <w:p w14:paraId="0FA34E2B" w14:textId="442B303B" w:rsidR="00804791" w:rsidRDefault="006514D0">
      <w:pPr>
        <w:pStyle w:val="ListParagraph"/>
        <w:numPr>
          <w:ilvl w:val="0"/>
          <w:numId w:val="35"/>
        </w:numPr>
        <w:tabs>
          <w:tab w:val="left" w:pos="461"/>
        </w:tabs>
        <w:spacing w:line="259" w:lineRule="auto"/>
        <w:ind w:right="131"/>
        <w:jc w:val="both"/>
        <w:rPr>
          <w:rFonts w:ascii="Times New Roman" w:eastAsia="Times New Roman" w:hAnsi="Times New Roman" w:cs="Times New Roman"/>
          <w:sz w:val="20"/>
          <w:szCs w:val="20"/>
        </w:rPr>
        <w:pPrChange w:id="780" w:author="Author" w:date="2015-07-30T15:37:00Z">
          <w:pPr>
            <w:pStyle w:val="ListParagraph"/>
            <w:numPr>
              <w:numId w:val="38"/>
            </w:numPr>
            <w:ind w:left="360" w:hanging="360"/>
            <w:jc w:val="both"/>
          </w:pPr>
        </w:pPrChange>
      </w:pPr>
      <w:r>
        <w:rPr>
          <w:rFonts w:ascii="Times New Roman"/>
          <w:sz w:val="20"/>
          <w:rPrChange w:id="781" w:author="Author" w:date="2015-07-30T15:37:00Z">
            <w:rPr>
              <w:rFonts w:ascii="Times New Roman" w:hAnsi="Times New Roman"/>
              <w:sz w:val="20"/>
            </w:rPr>
          </w:rPrChange>
        </w:rPr>
        <w:t>As</w:t>
      </w:r>
      <w:r>
        <w:rPr>
          <w:rFonts w:ascii="Times New Roman"/>
          <w:spacing w:val="8"/>
          <w:sz w:val="20"/>
          <w:rPrChange w:id="782" w:author="Author" w:date="2015-07-30T15:37:00Z">
            <w:rPr>
              <w:rFonts w:ascii="Times New Roman" w:hAnsi="Times New Roman"/>
              <w:sz w:val="20"/>
            </w:rPr>
          </w:rPrChange>
        </w:rPr>
        <w:t xml:space="preserve"> </w:t>
      </w:r>
      <w:r>
        <w:rPr>
          <w:rFonts w:ascii="Times New Roman"/>
          <w:sz w:val="20"/>
          <w:rPrChange w:id="783" w:author="Author" w:date="2015-07-30T15:37:00Z">
            <w:rPr>
              <w:rFonts w:ascii="Times New Roman" w:hAnsi="Times New Roman"/>
              <w:sz w:val="20"/>
            </w:rPr>
          </w:rPrChange>
        </w:rPr>
        <w:t>we</w:t>
      </w:r>
      <w:r>
        <w:rPr>
          <w:rFonts w:ascii="Times New Roman"/>
          <w:spacing w:val="7"/>
          <w:sz w:val="20"/>
          <w:rPrChange w:id="784" w:author="Author" w:date="2015-07-30T15:37:00Z">
            <w:rPr>
              <w:rFonts w:ascii="Times New Roman" w:hAnsi="Times New Roman"/>
              <w:sz w:val="20"/>
            </w:rPr>
          </w:rPrChange>
        </w:rPr>
        <w:t xml:space="preserve"> </w:t>
      </w:r>
      <w:r>
        <w:rPr>
          <w:rFonts w:ascii="Times New Roman"/>
          <w:sz w:val="20"/>
          <w:rPrChange w:id="785" w:author="Author" w:date="2015-07-30T15:37:00Z">
            <w:rPr>
              <w:rFonts w:ascii="Times New Roman" w:hAnsi="Times New Roman"/>
              <w:sz w:val="20"/>
            </w:rPr>
          </w:rPrChange>
        </w:rPr>
        <w:t>embark</w:t>
      </w:r>
      <w:r>
        <w:rPr>
          <w:rFonts w:ascii="Times New Roman"/>
          <w:spacing w:val="5"/>
          <w:sz w:val="20"/>
          <w:rPrChange w:id="786" w:author="Author" w:date="2015-07-30T15:37:00Z">
            <w:rPr>
              <w:rFonts w:ascii="Times New Roman" w:hAnsi="Times New Roman"/>
              <w:sz w:val="20"/>
            </w:rPr>
          </w:rPrChange>
        </w:rPr>
        <w:t xml:space="preserve"> </w:t>
      </w:r>
      <w:r>
        <w:rPr>
          <w:rFonts w:ascii="Times New Roman"/>
          <w:sz w:val="20"/>
          <w:rPrChange w:id="787" w:author="Author" w:date="2015-07-30T15:37:00Z">
            <w:rPr>
              <w:rFonts w:ascii="Times New Roman" w:hAnsi="Times New Roman"/>
              <w:sz w:val="20"/>
            </w:rPr>
          </w:rPrChange>
        </w:rPr>
        <w:t>on</w:t>
      </w:r>
      <w:r>
        <w:rPr>
          <w:rFonts w:ascii="Times New Roman"/>
          <w:spacing w:val="5"/>
          <w:sz w:val="20"/>
          <w:rPrChange w:id="788" w:author="Author" w:date="2015-07-30T15:37:00Z">
            <w:rPr>
              <w:rFonts w:ascii="Times New Roman" w:hAnsi="Times New Roman"/>
              <w:sz w:val="20"/>
            </w:rPr>
          </w:rPrChange>
        </w:rPr>
        <w:t xml:space="preserve"> </w:t>
      </w:r>
      <w:r>
        <w:rPr>
          <w:rFonts w:ascii="Times New Roman"/>
          <w:sz w:val="20"/>
          <w:rPrChange w:id="789" w:author="Author" w:date="2015-07-30T15:37:00Z">
            <w:rPr>
              <w:rFonts w:ascii="Times New Roman" w:hAnsi="Times New Roman"/>
              <w:sz w:val="20"/>
            </w:rPr>
          </w:rPrChange>
        </w:rPr>
        <w:t>this</w:t>
      </w:r>
      <w:r>
        <w:rPr>
          <w:rFonts w:ascii="Times New Roman"/>
          <w:spacing w:val="8"/>
          <w:sz w:val="20"/>
          <w:rPrChange w:id="790" w:author="Author" w:date="2015-07-30T15:37:00Z">
            <w:rPr>
              <w:rFonts w:ascii="Times New Roman" w:hAnsi="Times New Roman"/>
              <w:sz w:val="20"/>
            </w:rPr>
          </w:rPrChange>
        </w:rPr>
        <w:t xml:space="preserve"> </w:t>
      </w:r>
      <w:r>
        <w:rPr>
          <w:rFonts w:ascii="Times New Roman"/>
          <w:sz w:val="20"/>
          <w:rPrChange w:id="791" w:author="Author" w:date="2015-07-30T15:37:00Z">
            <w:rPr>
              <w:rFonts w:ascii="Times New Roman" w:hAnsi="Times New Roman"/>
              <w:sz w:val="20"/>
            </w:rPr>
          </w:rPrChange>
        </w:rPr>
        <w:t>great</w:t>
      </w:r>
      <w:r>
        <w:rPr>
          <w:rFonts w:ascii="Times New Roman"/>
          <w:spacing w:val="6"/>
          <w:sz w:val="20"/>
          <w:rPrChange w:id="792" w:author="Author" w:date="2015-07-30T15:37:00Z">
            <w:rPr>
              <w:rFonts w:ascii="Times New Roman" w:hAnsi="Times New Roman"/>
              <w:sz w:val="20"/>
            </w:rPr>
          </w:rPrChange>
        </w:rPr>
        <w:t xml:space="preserve"> </w:t>
      </w:r>
      <w:r>
        <w:rPr>
          <w:rFonts w:ascii="Times New Roman"/>
          <w:sz w:val="20"/>
          <w:rPrChange w:id="793" w:author="Author" w:date="2015-07-30T15:37:00Z">
            <w:rPr>
              <w:rFonts w:ascii="Times New Roman" w:hAnsi="Times New Roman"/>
              <w:sz w:val="20"/>
            </w:rPr>
          </w:rPrChange>
        </w:rPr>
        <w:t>collective</w:t>
      </w:r>
      <w:r>
        <w:rPr>
          <w:rFonts w:ascii="Times New Roman"/>
          <w:spacing w:val="7"/>
          <w:sz w:val="20"/>
          <w:rPrChange w:id="794" w:author="Author" w:date="2015-07-30T15:37:00Z">
            <w:rPr>
              <w:rFonts w:ascii="Times New Roman" w:hAnsi="Times New Roman"/>
              <w:sz w:val="20"/>
            </w:rPr>
          </w:rPrChange>
        </w:rPr>
        <w:t xml:space="preserve"> </w:t>
      </w:r>
      <w:r>
        <w:rPr>
          <w:rFonts w:ascii="Times New Roman"/>
          <w:sz w:val="20"/>
          <w:rPrChange w:id="795" w:author="Author" w:date="2015-07-30T15:37:00Z">
            <w:rPr>
              <w:rFonts w:ascii="Times New Roman" w:hAnsi="Times New Roman"/>
              <w:sz w:val="20"/>
            </w:rPr>
          </w:rPrChange>
        </w:rPr>
        <w:t>journey,</w:t>
      </w:r>
      <w:r>
        <w:rPr>
          <w:rFonts w:ascii="Times New Roman"/>
          <w:spacing w:val="11"/>
          <w:sz w:val="20"/>
          <w:rPrChange w:id="796" w:author="Author" w:date="2015-07-30T15:37:00Z">
            <w:rPr>
              <w:rFonts w:ascii="Times New Roman" w:hAnsi="Times New Roman"/>
              <w:sz w:val="20"/>
            </w:rPr>
          </w:rPrChange>
        </w:rPr>
        <w:t xml:space="preserve"> </w:t>
      </w:r>
      <w:r>
        <w:rPr>
          <w:rFonts w:ascii="Times New Roman"/>
          <w:sz w:val="20"/>
          <w:rPrChange w:id="797" w:author="Author" w:date="2015-07-30T15:37:00Z">
            <w:rPr>
              <w:rFonts w:ascii="Times New Roman" w:hAnsi="Times New Roman"/>
              <w:sz w:val="20"/>
            </w:rPr>
          </w:rPrChange>
        </w:rPr>
        <w:t>we</w:t>
      </w:r>
      <w:r>
        <w:rPr>
          <w:rFonts w:ascii="Times New Roman"/>
          <w:spacing w:val="7"/>
          <w:sz w:val="20"/>
          <w:rPrChange w:id="798" w:author="Author" w:date="2015-07-30T15:37:00Z">
            <w:rPr>
              <w:rFonts w:ascii="Times New Roman" w:hAnsi="Times New Roman"/>
              <w:sz w:val="20"/>
            </w:rPr>
          </w:rPrChange>
        </w:rPr>
        <w:t xml:space="preserve"> </w:t>
      </w:r>
      <w:r>
        <w:rPr>
          <w:rFonts w:ascii="Times New Roman"/>
          <w:sz w:val="20"/>
          <w:rPrChange w:id="799" w:author="Author" w:date="2015-07-30T15:37:00Z">
            <w:rPr>
              <w:rFonts w:ascii="Times New Roman" w:hAnsi="Times New Roman"/>
              <w:sz w:val="20"/>
            </w:rPr>
          </w:rPrChange>
        </w:rPr>
        <w:t>pledge</w:t>
      </w:r>
      <w:r>
        <w:rPr>
          <w:rFonts w:ascii="Times New Roman"/>
          <w:spacing w:val="7"/>
          <w:sz w:val="20"/>
          <w:rPrChange w:id="800" w:author="Author" w:date="2015-07-30T15:37:00Z">
            <w:rPr>
              <w:rFonts w:ascii="Times New Roman" w:hAnsi="Times New Roman"/>
              <w:sz w:val="20"/>
            </w:rPr>
          </w:rPrChange>
        </w:rPr>
        <w:t xml:space="preserve"> </w:t>
      </w:r>
      <w:r>
        <w:rPr>
          <w:rFonts w:ascii="Times New Roman"/>
          <w:sz w:val="20"/>
          <w:rPrChange w:id="801" w:author="Author" w:date="2015-07-30T15:37:00Z">
            <w:rPr>
              <w:rFonts w:ascii="Times New Roman" w:hAnsi="Times New Roman"/>
              <w:sz w:val="20"/>
            </w:rPr>
          </w:rPrChange>
        </w:rPr>
        <w:t>that</w:t>
      </w:r>
      <w:r>
        <w:rPr>
          <w:rFonts w:ascii="Times New Roman"/>
          <w:spacing w:val="9"/>
          <w:sz w:val="20"/>
          <w:rPrChange w:id="802" w:author="Author" w:date="2015-07-30T15:37:00Z">
            <w:rPr>
              <w:rFonts w:ascii="Times New Roman" w:hAnsi="Times New Roman"/>
              <w:sz w:val="20"/>
            </w:rPr>
          </w:rPrChange>
        </w:rPr>
        <w:t xml:space="preserve"> </w:t>
      </w:r>
      <w:r>
        <w:rPr>
          <w:rFonts w:ascii="Times New Roman"/>
          <w:sz w:val="20"/>
          <w:rPrChange w:id="803" w:author="Author" w:date="2015-07-30T15:37:00Z">
            <w:rPr>
              <w:rFonts w:ascii="Times New Roman" w:hAnsi="Times New Roman"/>
              <w:sz w:val="20"/>
            </w:rPr>
          </w:rPrChange>
        </w:rPr>
        <w:t>no</w:t>
      </w:r>
      <w:r>
        <w:rPr>
          <w:rFonts w:ascii="Times New Roman"/>
          <w:spacing w:val="7"/>
          <w:sz w:val="20"/>
          <w:rPrChange w:id="804" w:author="Author" w:date="2015-07-30T15:37:00Z">
            <w:rPr>
              <w:rFonts w:ascii="Times New Roman" w:hAnsi="Times New Roman"/>
              <w:sz w:val="20"/>
            </w:rPr>
          </w:rPrChange>
        </w:rPr>
        <w:t xml:space="preserve"> </w:t>
      </w:r>
      <w:r>
        <w:rPr>
          <w:rFonts w:ascii="Times New Roman"/>
          <w:sz w:val="20"/>
          <w:rPrChange w:id="805" w:author="Author" w:date="2015-07-30T15:37:00Z">
            <w:rPr>
              <w:rFonts w:ascii="Times New Roman" w:hAnsi="Times New Roman"/>
              <w:sz w:val="20"/>
            </w:rPr>
          </w:rPrChange>
        </w:rPr>
        <w:t>one</w:t>
      </w:r>
      <w:r>
        <w:rPr>
          <w:rFonts w:ascii="Times New Roman"/>
          <w:spacing w:val="9"/>
          <w:sz w:val="20"/>
          <w:rPrChange w:id="806" w:author="Author" w:date="2015-07-30T15:37:00Z">
            <w:rPr>
              <w:rFonts w:ascii="Times New Roman" w:hAnsi="Times New Roman"/>
              <w:sz w:val="20"/>
            </w:rPr>
          </w:rPrChange>
        </w:rPr>
        <w:t xml:space="preserve"> </w:t>
      </w:r>
      <w:r>
        <w:rPr>
          <w:rFonts w:ascii="Times New Roman"/>
          <w:sz w:val="20"/>
          <w:rPrChange w:id="807" w:author="Author" w:date="2015-07-30T15:37:00Z">
            <w:rPr>
              <w:rFonts w:ascii="Times New Roman" w:hAnsi="Times New Roman"/>
              <w:sz w:val="20"/>
            </w:rPr>
          </w:rPrChange>
        </w:rPr>
        <w:t>will</w:t>
      </w:r>
      <w:r>
        <w:rPr>
          <w:rFonts w:ascii="Times New Roman"/>
          <w:spacing w:val="6"/>
          <w:sz w:val="20"/>
          <w:rPrChange w:id="808" w:author="Author" w:date="2015-07-30T15:37:00Z">
            <w:rPr>
              <w:rFonts w:ascii="Times New Roman" w:hAnsi="Times New Roman"/>
              <w:sz w:val="20"/>
            </w:rPr>
          </w:rPrChange>
        </w:rPr>
        <w:t xml:space="preserve"> </w:t>
      </w:r>
      <w:r>
        <w:rPr>
          <w:rFonts w:ascii="Times New Roman"/>
          <w:sz w:val="20"/>
          <w:rPrChange w:id="809" w:author="Author" w:date="2015-07-30T15:37:00Z">
            <w:rPr>
              <w:rFonts w:ascii="Times New Roman" w:hAnsi="Times New Roman"/>
              <w:sz w:val="20"/>
            </w:rPr>
          </w:rPrChange>
        </w:rPr>
        <w:t>be</w:t>
      </w:r>
      <w:r>
        <w:rPr>
          <w:rFonts w:ascii="Times New Roman"/>
          <w:spacing w:val="7"/>
          <w:sz w:val="20"/>
          <w:rPrChange w:id="810" w:author="Author" w:date="2015-07-30T15:37:00Z">
            <w:rPr>
              <w:rFonts w:ascii="Times New Roman" w:hAnsi="Times New Roman"/>
              <w:sz w:val="20"/>
            </w:rPr>
          </w:rPrChange>
        </w:rPr>
        <w:t xml:space="preserve"> </w:t>
      </w:r>
      <w:r>
        <w:rPr>
          <w:rFonts w:ascii="Times New Roman"/>
          <w:sz w:val="20"/>
          <w:rPrChange w:id="811" w:author="Author" w:date="2015-07-30T15:37:00Z">
            <w:rPr>
              <w:rFonts w:ascii="Times New Roman" w:hAnsi="Times New Roman"/>
              <w:sz w:val="20"/>
            </w:rPr>
          </w:rPrChange>
        </w:rPr>
        <w:t>left</w:t>
      </w:r>
      <w:r>
        <w:rPr>
          <w:rFonts w:ascii="Times New Roman"/>
          <w:spacing w:val="6"/>
          <w:sz w:val="20"/>
          <w:rPrChange w:id="812" w:author="Author" w:date="2015-07-30T15:37:00Z">
            <w:rPr>
              <w:rFonts w:ascii="Times New Roman" w:hAnsi="Times New Roman"/>
              <w:sz w:val="20"/>
            </w:rPr>
          </w:rPrChange>
        </w:rPr>
        <w:t xml:space="preserve"> </w:t>
      </w:r>
      <w:r>
        <w:rPr>
          <w:rFonts w:ascii="Times New Roman"/>
          <w:sz w:val="20"/>
          <w:rPrChange w:id="813" w:author="Author" w:date="2015-07-30T15:37:00Z">
            <w:rPr>
              <w:rFonts w:ascii="Times New Roman" w:hAnsi="Times New Roman"/>
              <w:sz w:val="20"/>
            </w:rPr>
          </w:rPrChange>
        </w:rPr>
        <w:t>behind.</w:t>
      </w:r>
      <w:r>
        <w:rPr>
          <w:rFonts w:ascii="Times New Roman"/>
          <w:spacing w:val="7"/>
          <w:sz w:val="20"/>
          <w:rPrChange w:id="814" w:author="Author" w:date="2015-07-30T15:37:00Z">
            <w:rPr>
              <w:rFonts w:ascii="Times New Roman" w:hAnsi="Times New Roman"/>
              <w:sz w:val="20"/>
            </w:rPr>
          </w:rPrChange>
        </w:rPr>
        <w:t xml:space="preserve"> </w:t>
      </w:r>
      <w:r>
        <w:rPr>
          <w:rFonts w:ascii="Times New Roman"/>
          <w:sz w:val="20"/>
          <w:rPrChange w:id="815" w:author="Author" w:date="2015-07-30T15:37:00Z">
            <w:rPr>
              <w:rFonts w:ascii="Times New Roman" w:hAnsi="Times New Roman"/>
              <w:sz w:val="20"/>
            </w:rPr>
          </w:rPrChange>
        </w:rPr>
        <w:t>Recognizing</w:t>
      </w:r>
      <w:r>
        <w:rPr>
          <w:rFonts w:ascii="Times New Roman"/>
          <w:spacing w:val="7"/>
          <w:sz w:val="20"/>
          <w:rPrChange w:id="816" w:author="Author" w:date="2015-07-30T15:37:00Z">
            <w:rPr>
              <w:rFonts w:ascii="Times New Roman" w:hAnsi="Times New Roman"/>
              <w:sz w:val="20"/>
            </w:rPr>
          </w:rPrChange>
        </w:rPr>
        <w:t xml:space="preserve"> </w:t>
      </w:r>
      <w:r>
        <w:rPr>
          <w:rFonts w:ascii="Times New Roman"/>
          <w:sz w:val="20"/>
          <w:rPrChange w:id="817" w:author="Author" w:date="2015-07-30T15:37:00Z">
            <w:rPr>
              <w:rFonts w:ascii="Times New Roman" w:hAnsi="Times New Roman"/>
              <w:sz w:val="20"/>
            </w:rPr>
          </w:rPrChange>
        </w:rPr>
        <w:t>that</w:t>
      </w:r>
      <w:r>
        <w:rPr>
          <w:rFonts w:ascii="Times New Roman"/>
          <w:spacing w:val="9"/>
          <w:sz w:val="20"/>
          <w:rPrChange w:id="818" w:author="Author" w:date="2015-07-30T15:37:00Z">
            <w:rPr>
              <w:rFonts w:ascii="Times New Roman" w:hAnsi="Times New Roman"/>
              <w:sz w:val="20"/>
            </w:rPr>
          </w:rPrChange>
        </w:rPr>
        <w:t xml:space="preserve"> </w:t>
      </w:r>
      <w:r>
        <w:rPr>
          <w:rFonts w:ascii="Times New Roman"/>
          <w:sz w:val="20"/>
          <w:rPrChange w:id="819" w:author="Author" w:date="2015-07-30T15:37:00Z">
            <w:rPr>
              <w:rFonts w:ascii="Times New Roman" w:hAnsi="Times New Roman"/>
              <w:sz w:val="20"/>
            </w:rPr>
          </w:rPrChange>
        </w:rPr>
        <w:t>the</w:t>
      </w:r>
      <w:r>
        <w:rPr>
          <w:rFonts w:ascii="Times New Roman"/>
          <w:w w:val="99"/>
          <w:sz w:val="20"/>
          <w:rPrChange w:id="820" w:author="Author" w:date="2015-07-30T15:37:00Z">
            <w:rPr>
              <w:rFonts w:ascii="Times New Roman" w:hAnsi="Times New Roman"/>
              <w:sz w:val="20"/>
            </w:rPr>
          </w:rPrChange>
        </w:rPr>
        <w:t xml:space="preserve"> </w:t>
      </w:r>
      <w:r>
        <w:rPr>
          <w:rFonts w:ascii="Times New Roman"/>
          <w:sz w:val="20"/>
          <w:rPrChange w:id="821" w:author="Author" w:date="2015-07-30T15:37:00Z">
            <w:rPr>
              <w:rFonts w:ascii="Times New Roman" w:hAnsi="Times New Roman"/>
              <w:sz w:val="20"/>
            </w:rPr>
          </w:rPrChange>
        </w:rPr>
        <w:t>dignity</w:t>
      </w:r>
      <w:r>
        <w:rPr>
          <w:rFonts w:ascii="Times New Roman"/>
          <w:spacing w:val="16"/>
          <w:sz w:val="20"/>
          <w:rPrChange w:id="822" w:author="Author" w:date="2015-07-30T15:37:00Z">
            <w:rPr>
              <w:rFonts w:ascii="Times New Roman" w:hAnsi="Times New Roman"/>
              <w:sz w:val="20"/>
            </w:rPr>
          </w:rPrChange>
        </w:rPr>
        <w:t xml:space="preserve"> </w:t>
      </w:r>
      <w:r>
        <w:rPr>
          <w:rFonts w:ascii="Times New Roman"/>
          <w:sz w:val="20"/>
          <w:rPrChange w:id="823" w:author="Author" w:date="2015-07-30T15:37:00Z">
            <w:rPr>
              <w:rFonts w:ascii="Times New Roman" w:hAnsi="Times New Roman"/>
              <w:sz w:val="20"/>
            </w:rPr>
          </w:rPrChange>
        </w:rPr>
        <w:t>of</w:t>
      </w:r>
      <w:r>
        <w:rPr>
          <w:rFonts w:ascii="Times New Roman"/>
          <w:spacing w:val="15"/>
          <w:sz w:val="20"/>
          <w:rPrChange w:id="824" w:author="Author" w:date="2015-07-30T15:37:00Z">
            <w:rPr>
              <w:rFonts w:ascii="Times New Roman" w:hAnsi="Times New Roman"/>
              <w:sz w:val="20"/>
            </w:rPr>
          </w:rPrChange>
        </w:rPr>
        <w:t xml:space="preserve"> </w:t>
      </w:r>
      <w:r>
        <w:rPr>
          <w:rFonts w:ascii="Times New Roman"/>
          <w:sz w:val="20"/>
          <w:rPrChange w:id="825" w:author="Author" w:date="2015-07-30T15:37:00Z">
            <w:rPr>
              <w:rFonts w:ascii="Times New Roman" w:hAnsi="Times New Roman"/>
              <w:sz w:val="20"/>
            </w:rPr>
          </w:rPrChange>
        </w:rPr>
        <w:t>the</w:t>
      </w:r>
      <w:r>
        <w:rPr>
          <w:rFonts w:ascii="Times New Roman"/>
          <w:spacing w:val="20"/>
          <w:sz w:val="20"/>
          <w:rPrChange w:id="826" w:author="Author" w:date="2015-07-30T15:37:00Z">
            <w:rPr>
              <w:rFonts w:ascii="Times New Roman" w:hAnsi="Times New Roman"/>
              <w:sz w:val="20"/>
            </w:rPr>
          </w:rPrChange>
        </w:rPr>
        <w:t xml:space="preserve"> </w:t>
      </w:r>
      <w:r>
        <w:rPr>
          <w:rFonts w:ascii="Times New Roman"/>
          <w:sz w:val="20"/>
          <w:rPrChange w:id="827" w:author="Author" w:date="2015-07-30T15:37:00Z">
            <w:rPr>
              <w:rFonts w:ascii="Times New Roman" w:hAnsi="Times New Roman"/>
              <w:sz w:val="20"/>
            </w:rPr>
          </w:rPrChange>
        </w:rPr>
        <w:t>human</w:t>
      </w:r>
      <w:r>
        <w:rPr>
          <w:rFonts w:ascii="Times New Roman"/>
          <w:spacing w:val="18"/>
          <w:sz w:val="20"/>
          <w:rPrChange w:id="828" w:author="Author" w:date="2015-07-30T15:37:00Z">
            <w:rPr>
              <w:rFonts w:ascii="Times New Roman" w:hAnsi="Times New Roman"/>
              <w:sz w:val="20"/>
            </w:rPr>
          </w:rPrChange>
        </w:rPr>
        <w:t xml:space="preserve"> </w:t>
      </w:r>
      <w:r>
        <w:rPr>
          <w:rFonts w:ascii="Times New Roman"/>
          <w:sz w:val="20"/>
          <w:rPrChange w:id="829" w:author="Author" w:date="2015-07-30T15:37:00Z">
            <w:rPr>
              <w:rFonts w:ascii="Times New Roman" w:hAnsi="Times New Roman"/>
              <w:sz w:val="20"/>
            </w:rPr>
          </w:rPrChange>
        </w:rPr>
        <w:t>person</w:t>
      </w:r>
      <w:r>
        <w:rPr>
          <w:rFonts w:ascii="Times New Roman"/>
          <w:spacing w:val="18"/>
          <w:sz w:val="20"/>
          <w:rPrChange w:id="830" w:author="Author" w:date="2015-07-30T15:37:00Z">
            <w:rPr>
              <w:rFonts w:ascii="Times New Roman" w:hAnsi="Times New Roman"/>
              <w:sz w:val="20"/>
            </w:rPr>
          </w:rPrChange>
        </w:rPr>
        <w:t xml:space="preserve"> </w:t>
      </w:r>
      <w:r>
        <w:rPr>
          <w:rFonts w:ascii="Times New Roman"/>
          <w:sz w:val="20"/>
          <w:rPrChange w:id="831" w:author="Author" w:date="2015-07-30T15:37:00Z">
            <w:rPr>
              <w:rFonts w:ascii="Times New Roman" w:hAnsi="Times New Roman"/>
              <w:sz w:val="20"/>
            </w:rPr>
          </w:rPrChange>
        </w:rPr>
        <w:t>is</w:t>
      </w:r>
      <w:r>
        <w:rPr>
          <w:rFonts w:ascii="Times New Roman"/>
          <w:spacing w:val="18"/>
          <w:sz w:val="20"/>
          <w:rPrChange w:id="832" w:author="Author" w:date="2015-07-30T15:37:00Z">
            <w:rPr>
              <w:rFonts w:ascii="Times New Roman" w:hAnsi="Times New Roman"/>
              <w:sz w:val="20"/>
            </w:rPr>
          </w:rPrChange>
        </w:rPr>
        <w:t xml:space="preserve"> </w:t>
      </w:r>
      <w:r>
        <w:rPr>
          <w:rFonts w:ascii="Times New Roman"/>
          <w:sz w:val="20"/>
          <w:rPrChange w:id="833" w:author="Author" w:date="2015-07-30T15:37:00Z">
            <w:rPr>
              <w:rFonts w:ascii="Times New Roman" w:hAnsi="Times New Roman"/>
              <w:sz w:val="20"/>
            </w:rPr>
          </w:rPrChange>
        </w:rPr>
        <w:t>fundamental,</w:t>
      </w:r>
      <w:r>
        <w:rPr>
          <w:rFonts w:ascii="Times New Roman"/>
          <w:spacing w:val="21"/>
          <w:sz w:val="20"/>
          <w:rPrChange w:id="834" w:author="Author" w:date="2015-07-30T15:37:00Z">
            <w:rPr>
              <w:rFonts w:ascii="Times New Roman" w:hAnsi="Times New Roman"/>
              <w:sz w:val="20"/>
            </w:rPr>
          </w:rPrChange>
        </w:rPr>
        <w:t xml:space="preserve"> </w:t>
      </w:r>
      <w:r>
        <w:rPr>
          <w:rFonts w:ascii="Times New Roman"/>
          <w:sz w:val="20"/>
          <w:rPrChange w:id="835" w:author="Author" w:date="2015-07-30T15:37:00Z">
            <w:rPr>
              <w:rFonts w:ascii="Times New Roman" w:hAnsi="Times New Roman"/>
              <w:sz w:val="20"/>
            </w:rPr>
          </w:rPrChange>
        </w:rPr>
        <w:t>we</w:t>
      </w:r>
      <w:r>
        <w:rPr>
          <w:rFonts w:ascii="Times New Roman"/>
          <w:spacing w:val="20"/>
          <w:sz w:val="20"/>
          <w:rPrChange w:id="836" w:author="Author" w:date="2015-07-30T15:37:00Z">
            <w:rPr>
              <w:rFonts w:ascii="Times New Roman" w:hAnsi="Times New Roman"/>
              <w:sz w:val="20"/>
            </w:rPr>
          </w:rPrChange>
        </w:rPr>
        <w:t xml:space="preserve"> </w:t>
      </w:r>
      <w:r>
        <w:rPr>
          <w:rFonts w:ascii="Times New Roman"/>
          <w:sz w:val="20"/>
          <w:rPrChange w:id="837" w:author="Author" w:date="2015-07-30T15:37:00Z">
            <w:rPr>
              <w:rFonts w:ascii="Times New Roman" w:hAnsi="Times New Roman"/>
              <w:sz w:val="20"/>
            </w:rPr>
          </w:rPrChange>
        </w:rPr>
        <w:t>wish</w:t>
      </w:r>
      <w:r>
        <w:rPr>
          <w:rFonts w:ascii="Times New Roman"/>
          <w:spacing w:val="16"/>
          <w:sz w:val="20"/>
          <w:rPrChange w:id="838" w:author="Author" w:date="2015-07-30T15:37:00Z">
            <w:rPr>
              <w:rFonts w:ascii="Times New Roman" w:hAnsi="Times New Roman"/>
              <w:sz w:val="20"/>
            </w:rPr>
          </w:rPrChange>
        </w:rPr>
        <w:t xml:space="preserve"> </w:t>
      </w:r>
      <w:r>
        <w:rPr>
          <w:rFonts w:ascii="Times New Roman"/>
          <w:sz w:val="20"/>
          <w:rPrChange w:id="839" w:author="Author" w:date="2015-07-30T15:37:00Z">
            <w:rPr>
              <w:rFonts w:ascii="Times New Roman" w:hAnsi="Times New Roman"/>
              <w:sz w:val="20"/>
            </w:rPr>
          </w:rPrChange>
        </w:rPr>
        <w:t>to</w:t>
      </w:r>
      <w:r>
        <w:rPr>
          <w:rFonts w:ascii="Times New Roman"/>
          <w:spacing w:val="18"/>
          <w:sz w:val="20"/>
          <w:rPrChange w:id="840" w:author="Author" w:date="2015-07-30T15:37:00Z">
            <w:rPr>
              <w:rFonts w:ascii="Times New Roman" w:hAnsi="Times New Roman"/>
              <w:sz w:val="20"/>
            </w:rPr>
          </w:rPrChange>
        </w:rPr>
        <w:t xml:space="preserve"> </w:t>
      </w:r>
      <w:r>
        <w:rPr>
          <w:rFonts w:ascii="Times New Roman"/>
          <w:sz w:val="20"/>
          <w:rPrChange w:id="841" w:author="Author" w:date="2015-07-30T15:37:00Z">
            <w:rPr>
              <w:rFonts w:ascii="Times New Roman" w:hAnsi="Times New Roman"/>
              <w:sz w:val="20"/>
            </w:rPr>
          </w:rPrChange>
        </w:rPr>
        <w:t>see</w:t>
      </w:r>
      <w:r>
        <w:rPr>
          <w:rFonts w:ascii="Times New Roman"/>
          <w:spacing w:val="17"/>
          <w:sz w:val="20"/>
          <w:rPrChange w:id="842" w:author="Author" w:date="2015-07-30T15:37:00Z">
            <w:rPr>
              <w:rFonts w:ascii="Times New Roman" w:hAnsi="Times New Roman"/>
              <w:sz w:val="20"/>
            </w:rPr>
          </w:rPrChange>
        </w:rPr>
        <w:t xml:space="preserve"> </w:t>
      </w:r>
      <w:r>
        <w:rPr>
          <w:rFonts w:ascii="Times New Roman"/>
          <w:sz w:val="20"/>
          <w:rPrChange w:id="843" w:author="Author" w:date="2015-07-30T15:37:00Z">
            <w:rPr>
              <w:rFonts w:ascii="Times New Roman" w:hAnsi="Times New Roman"/>
              <w:sz w:val="20"/>
            </w:rPr>
          </w:rPrChange>
        </w:rPr>
        <w:t>the</w:t>
      </w:r>
      <w:r>
        <w:rPr>
          <w:rFonts w:ascii="Times New Roman"/>
          <w:spacing w:val="20"/>
          <w:sz w:val="20"/>
          <w:rPrChange w:id="844" w:author="Author" w:date="2015-07-30T15:37:00Z">
            <w:rPr>
              <w:rFonts w:ascii="Times New Roman" w:hAnsi="Times New Roman"/>
              <w:sz w:val="20"/>
            </w:rPr>
          </w:rPrChange>
        </w:rPr>
        <w:t xml:space="preserve"> </w:t>
      </w:r>
      <w:r>
        <w:rPr>
          <w:rFonts w:ascii="Times New Roman"/>
          <w:sz w:val="20"/>
          <w:rPrChange w:id="845" w:author="Author" w:date="2015-07-30T15:37:00Z">
            <w:rPr>
              <w:rFonts w:ascii="Times New Roman" w:hAnsi="Times New Roman"/>
              <w:sz w:val="20"/>
            </w:rPr>
          </w:rPrChange>
        </w:rPr>
        <w:t>Goals</w:t>
      </w:r>
      <w:r>
        <w:rPr>
          <w:rFonts w:ascii="Times New Roman"/>
          <w:spacing w:val="16"/>
          <w:sz w:val="20"/>
          <w:rPrChange w:id="846" w:author="Author" w:date="2015-07-30T15:37:00Z">
            <w:rPr>
              <w:rFonts w:ascii="Times New Roman" w:hAnsi="Times New Roman"/>
              <w:sz w:val="20"/>
            </w:rPr>
          </w:rPrChange>
        </w:rPr>
        <w:t xml:space="preserve"> </w:t>
      </w:r>
      <w:r>
        <w:rPr>
          <w:rFonts w:ascii="Times New Roman"/>
          <w:sz w:val="20"/>
          <w:rPrChange w:id="847" w:author="Author" w:date="2015-07-30T15:37:00Z">
            <w:rPr>
              <w:rFonts w:ascii="Times New Roman" w:hAnsi="Times New Roman"/>
              <w:sz w:val="20"/>
            </w:rPr>
          </w:rPrChange>
        </w:rPr>
        <w:t>and</w:t>
      </w:r>
      <w:r>
        <w:rPr>
          <w:rFonts w:ascii="Times New Roman"/>
          <w:spacing w:val="18"/>
          <w:sz w:val="20"/>
          <w:rPrChange w:id="848" w:author="Author" w:date="2015-07-30T15:37:00Z">
            <w:rPr>
              <w:rFonts w:ascii="Times New Roman" w:hAnsi="Times New Roman"/>
              <w:sz w:val="20"/>
            </w:rPr>
          </w:rPrChange>
        </w:rPr>
        <w:t xml:space="preserve"> </w:t>
      </w:r>
      <w:r>
        <w:rPr>
          <w:rFonts w:ascii="Times New Roman"/>
          <w:sz w:val="20"/>
          <w:rPrChange w:id="849" w:author="Author" w:date="2015-07-30T15:37:00Z">
            <w:rPr>
              <w:rFonts w:ascii="Times New Roman" w:hAnsi="Times New Roman"/>
              <w:sz w:val="20"/>
            </w:rPr>
          </w:rPrChange>
        </w:rPr>
        <w:t>targets</w:t>
      </w:r>
      <w:r>
        <w:rPr>
          <w:rFonts w:ascii="Times New Roman"/>
          <w:spacing w:val="18"/>
          <w:sz w:val="20"/>
          <w:rPrChange w:id="850" w:author="Author" w:date="2015-07-30T15:37:00Z">
            <w:rPr>
              <w:rFonts w:ascii="Times New Roman" w:hAnsi="Times New Roman"/>
              <w:sz w:val="20"/>
            </w:rPr>
          </w:rPrChange>
        </w:rPr>
        <w:t xml:space="preserve"> </w:t>
      </w:r>
      <w:r>
        <w:rPr>
          <w:rFonts w:ascii="Times New Roman"/>
          <w:sz w:val="20"/>
          <w:rPrChange w:id="851" w:author="Author" w:date="2015-07-30T15:37:00Z">
            <w:rPr>
              <w:rFonts w:ascii="Times New Roman" w:hAnsi="Times New Roman"/>
              <w:sz w:val="20"/>
            </w:rPr>
          </w:rPrChange>
        </w:rPr>
        <w:t>met</w:t>
      </w:r>
      <w:r>
        <w:rPr>
          <w:rFonts w:ascii="Times New Roman"/>
          <w:spacing w:val="21"/>
          <w:sz w:val="20"/>
          <w:rPrChange w:id="852" w:author="Author" w:date="2015-07-30T15:37:00Z">
            <w:rPr>
              <w:rFonts w:ascii="Times New Roman" w:hAnsi="Times New Roman"/>
              <w:sz w:val="20"/>
            </w:rPr>
          </w:rPrChange>
        </w:rPr>
        <w:t xml:space="preserve"> </w:t>
      </w:r>
      <w:r>
        <w:rPr>
          <w:rFonts w:ascii="Times New Roman"/>
          <w:sz w:val="20"/>
          <w:rPrChange w:id="853" w:author="Author" w:date="2015-07-30T15:37:00Z">
            <w:rPr>
              <w:rFonts w:ascii="Times New Roman" w:hAnsi="Times New Roman"/>
              <w:sz w:val="20"/>
            </w:rPr>
          </w:rPrChange>
        </w:rPr>
        <w:t>for</w:t>
      </w:r>
      <w:r>
        <w:rPr>
          <w:rFonts w:ascii="Times New Roman"/>
          <w:spacing w:val="17"/>
          <w:sz w:val="20"/>
          <w:rPrChange w:id="854" w:author="Author" w:date="2015-07-30T15:37:00Z">
            <w:rPr>
              <w:rFonts w:ascii="Times New Roman" w:hAnsi="Times New Roman"/>
              <w:sz w:val="20"/>
            </w:rPr>
          </w:rPrChange>
        </w:rPr>
        <w:t xml:space="preserve"> </w:t>
      </w:r>
      <w:r>
        <w:rPr>
          <w:rFonts w:ascii="Times New Roman"/>
          <w:sz w:val="20"/>
          <w:rPrChange w:id="855" w:author="Author" w:date="2015-07-30T15:37:00Z">
            <w:rPr>
              <w:rFonts w:ascii="Times New Roman" w:hAnsi="Times New Roman"/>
              <w:sz w:val="20"/>
            </w:rPr>
          </w:rPrChange>
        </w:rPr>
        <w:t>all</w:t>
      </w:r>
      <w:r>
        <w:rPr>
          <w:rFonts w:ascii="Times New Roman"/>
          <w:spacing w:val="19"/>
          <w:sz w:val="20"/>
          <w:rPrChange w:id="856" w:author="Author" w:date="2015-07-30T15:37:00Z">
            <w:rPr>
              <w:rFonts w:ascii="Times New Roman" w:hAnsi="Times New Roman"/>
              <w:sz w:val="20"/>
            </w:rPr>
          </w:rPrChange>
        </w:rPr>
        <w:t xml:space="preserve"> </w:t>
      </w:r>
      <w:r>
        <w:rPr>
          <w:rFonts w:ascii="Times New Roman"/>
          <w:sz w:val="20"/>
          <w:rPrChange w:id="857" w:author="Author" w:date="2015-07-30T15:37:00Z">
            <w:rPr>
              <w:rFonts w:ascii="Times New Roman" w:hAnsi="Times New Roman"/>
              <w:sz w:val="20"/>
            </w:rPr>
          </w:rPrChange>
        </w:rPr>
        <w:t>nations</w:t>
      </w:r>
      <w:r>
        <w:rPr>
          <w:rFonts w:ascii="Times New Roman"/>
          <w:spacing w:val="16"/>
          <w:sz w:val="20"/>
          <w:rPrChange w:id="858" w:author="Author" w:date="2015-07-30T15:37:00Z">
            <w:rPr>
              <w:rFonts w:ascii="Times New Roman" w:hAnsi="Times New Roman"/>
              <w:sz w:val="20"/>
            </w:rPr>
          </w:rPrChange>
        </w:rPr>
        <w:t xml:space="preserve"> </w:t>
      </w:r>
      <w:r>
        <w:rPr>
          <w:rFonts w:ascii="Times New Roman"/>
          <w:sz w:val="20"/>
          <w:rPrChange w:id="859" w:author="Author" w:date="2015-07-30T15:37:00Z">
            <w:rPr>
              <w:rFonts w:ascii="Times New Roman" w:hAnsi="Times New Roman"/>
              <w:sz w:val="20"/>
            </w:rPr>
          </w:rPrChange>
        </w:rPr>
        <w:t>and</w:t>
      </w:r>
      <w:r>
        <w:rPr>
          <w:rFonts w:ascii="Times New Roman"/>
          <w:spacing w:val="18"/>
          <w:sz w:val="20"/>
          <w:rPrChange w:id="860" w:author="Author" w:date="2015-07-30T15:37:00Z">
            <w:rPr>
              <w:rFonts w:ascii="Times New Roman" w:hAnsi="Times New Roman"/>
              <w:sz w:val="20"/>
            </w:rPr>
          </w:rPrChange>
        </w:rPr>
        <w:t xml:space="preserve"> </w:t>
      </w:r>
      <w:ins w:id="861" w:author="Author" w:date="2015-07-30T15:37:00Z">
        <w:r>
          <w:rPr>
            <w:rFonts w:ascii="Times New Roman"/>
            <w:sz w:val="20"/>
          </w:rPr>
          <w:t>all</w:t>
        </w:r>
        <w:r>
          <w:rPr>
            <w:rFonts w:ascii="Times New Roman"/>
            <w:w w:val="99"/>
            <w:sz w:val="20"/>
          </w:rPr>
          <w:t xml:space="preserve"> </w:t>
        </w:r>
        <w:r>
          <w:rPr>
            <w:rFonts w:ascii="Times New Roman"/>
            <w:sz w:val="20"/>
          </w:rPr>
          <w:t xml:space="preserve">peoples and </w:t>
        </w:r>
      </w:ins>
      <w:r>
        <w:rPr>
          <w:rFonts w:ascii="Times New Roman"/>
          <w:sz w:val="20"/>
          <w:rPrChange w:id="862" w:author="Author" w:date="2015-07-30T15:37:00Z">
            <w:rPr>
              <w:rFonts w:ascii="Times New Roman" w:hAnsi="Times New Roman"/>
              <w:sz w:val="20"/>
            </w:rPr>
          </w:rPrChange>
        </w:rPr>
        <w:t xml:space="preserve">for all </w:t>
      </w:r>
      <w:del w:id="863" w:author="Author" w:date="2015-07-30T15:37:00Z">
        <w:r w:rsidR="00F3349C" w:rsidRPr="008F1853">
          <w:rPr>
            <w:rFonts w:ascii="Times New Roman" w:hAnsi="Times New Roman"/>
            <w:sz w:val="20"/>
            <w:szCs w:val="20"/>
          </w:rPr>
          <w:delText>people</w:delText>
        </w:r>
        <w:r w:rsidR="00F3349C">
          <w:rPr>
            <w:rFonts w:ascii="Times New Roman" w:hAnsi="Times New Roman"/>
            <w:sz w:val="20"/>
            <w:szCs w:val="20"/>
          </w:rPr>
          <w:delText>.</w:delText>
        </w:r>
      </w:del>
      <w:ins w:id="864" w:author="Author" w:date="2015-07-30T15:37:00Z">
        <w:r>
          <w:rPr>
            <w:rFonts w:ascii="Times New Roman"/>
            <w:sz w:val="20"/>
          </w:rPr>
          <w:t>sections of society.</w:t>
        </w:r>
      </w:ins>
      <w:r>
        <w:rPr>
          <w:rFonts w:ascii="Times New Roman"/>
          <w:sz w:val="20"/>
          <w:rPrChange w:id="865" w:author="Author" w:date="2015-07-30T15:37:00Z">
            <w:rPr>
              <w:rFonts w:ascii="Times New Roman" w:hAnsi="Times New Roman"/>
              <w:sz w:val="20"/>
            </w:rPr>
          </w:rPrChange>
        </w:rPr>
        <w:t xml:space="preserve"> And </w:t>
      </w:r>
      <w:r>
        <w:rPr>
          <w:rFonts w:ascii="Times New Roman"/>
          <w:spacing w:val="-3"/>
          <w:sz w:val="20"/>
          <w:rPrChange w:id="866" w:author="Author" w:date="2015-07-30T15:37:00Z">
            <w:rPr>
              <w:rFonts w:ascii="Times New Roman" w:hAnsi="Times New Roman"/>
              <w:sz w:val="20"/>
            </w:rPr>
          </w:rPrChange>
        </w:rPr>
        <w:t xml:space="preserve">we </w:t>
      </w:r>
      <w:r>
        <w:rPr>
          <w:rFonts w:ascii="Times New Roman"/>
          <w:sz w:val="20"/>
          <w:rPrChange w:id="867" w:author="Author" w:date="2015-07-30T15:37:00Z">
            <w:rPr>
              <w:rFonts w:ascii="Times New Roman" w:hAnsi="Times New Roman"/>
              <w:sz w:val="20"/>
            </w:rPr>
          </w:rPrChange>
        </w:rPr>
        <w:t>will endeavour to reach the furthest behind</w:t>
      </w:r>
      <w:r>
        <w:rPr>
          <w:rFonts w:ascii="Times New Roman"/>
          <w:spacing w:val="-1"/>
          <w:sz w:val="20"/>
          <w:rPrChange w:id="868" w:author="Author" w:date="2015-07-30T15:37:00Z">
            <w:rPr>
              <w:rFonts w:ascii="Times New Roman" w:hAnsi="Times New Roman"/>
              <w:sz w:val="20"/>
            </w:rPr>
          </w:rPrChange>
        </w:rPr>
        <w:t xml:space="preserve"> </w:t>
      </w:r>
      <w:r>
        <w:rPr>
          <w:rFonts w:ascii="Times New Roman"/>
          <w:sz w:val="20"/>
          <w:rPrChange w:id="869" w:author="Author" w:date="2015-07-30T15:37:00Z">
            <w:rPr>
              <w:rFonts w:ascii="Times New Roman" w:hAnsi="Times New Roman"/>
              <w:sz w:val="20"/>
            </w:rPr>
          </w:rPrChange>
        </w:rPr>
        <w:t>first.</w:t>
      </w:r>
      <w:del w:id="870" w:author="Author" w:date="2015-07-30T15:37:00Z">
        <w:r w:rsidR="00F3349C" w:rsidRPr="008F1853">
          <w:rPr>
            <w:rFonts w:ascii="Times New Roman" w:hAnsi="Times New Roman"/>
            <w:sz w:val="20"/>
            <w:szCs w:val="20"/>
          </w:rPr>
          <w:delText xml:space="preserve"> </w:delText>
        </w:r>
      </w:del>
    </w:p>
    <w:p w14:paraId="06FA8657" w14:textId="77777777" w:rsidR="00804791" w:rsidRDefault="00804791">
      <w:pPr>
        <w:spacing w:before="8"/>
        <w:rPr>
          <w:rFonts w:ascii="Times New Roman" w:hAnsi="Times New Roman"/>
          <w:sz w:val="21"/>
          <w:rPrChange w:id="871" w:author="Author" w:date="2015-07-30T15:37:00Z">
            <w:rPr>
              <w:rFonts w:ascii="Times New Roman" w:hAnsi="Times New Roman"/>
              <w:sz w:val="20"/>
            </w:rPr>
          </w:rPrChange>
        </w:rPr>
        <w:pPrChange w:id="872" w:author="Author" w:date="2015-07-30T15:37:00Z">
          <w:pPr>
            <w:pStyle w:val="ListParagraph"/>
            <w:jc w:val="both"/>
          </w:pPr>
        </w:pPrChange>
      </w:pPr>
    </w:p>
    <w:p w14:paraId="54006C5B" w14:textId="2FF060A3" w:rsidR="00804791" w:rsidRDefault="006514D0">
      <w:pPr>
        <w:pStyle w:val="ListParagraph"/>
        <w:numPr>
          <w:ilvl w:val="0"/>
          <w:numId w:val="35"/>
        </w:numPr>
        <w:tabs>
          <w:tab w:val="left" w:pos="461"/>
        </w:tabs>
        <w:spacing w:line="259" w:lineRule="auto"/>
        <w:ind w:right="119"/>
        <w:jc w:val="both"/>
        <w:rPr>
          <w:rFonts w:ascii="Times New Roman" w:eastAsia="Times New Roman" w:hAnsi="Times New Roman" w:cs="Times New Roman"/>
          <w:sz w:val="20"/>
          <w:szCs w:val="20"/>
        </w:rPr>
        <w:pPrChange w:id="873" w:author="Author" w:date="2015-07-30T15:37:00Z">
          <w:pPr>
            <w:pStyle w:val="ListParagraph"/>
            <w:numPr>
              <w:numId w:val="38"/>
            </w:numPr>
            <w:ind w:left="360" w:hanging="360"/>
            <w:jc w:val="both"/>
          </w:pPr>
        </w:pPrChange>
      </w:pPr>
      <w:r>
        <w:rPr>
          <w:rFonts w:ascii="Times New Roman"/>
          <w:sz w:val="20"/>
          <w:rPrChange w:id="874" w:author="Author" w:date="2015-07-30T15:37:00Z">
            <w:rPr>
              <w:rFonts w:ascii="Times New Roman" w:hAnsi="Times New Roman"/>
              <w:sz w:val="20"/>
            </w:rPr>
          </w:rPrChange>
        </w:rPr>
        <w:t>This</w:t>
      </w:r>
      <w:r>
        <w:rPr>
          <w:rFonts w:ascii="Times New Roman"/>
          <w:spacing w:val="9"/>
          <w:sz w:val="20"/>
          <w:rPrChange w:id="875" w:author="Author" w:date="2015-07-30T15:37:00Z">
            <w:rPr>
              <w:rFonts w:ascii="Times New Roman" w:hAnsi="Times New Roman"/>
              <w:sz w:val="20"/>
            </w:rPr>
          </w:rPrChange>
        </w:rPr>
        <w:t xml:space="preserve"> </w:t>
      </w:r>
      <w:r>
        <w:rPr>
          <w:rFonts w:ascii="Times New Roman"/>
          <w:sz w:val="20"/>
          <w:rPrChange w:id="876" w:author="Author" w:date="2015-07-30T15:37:00Z">
            <w:rPr>
              <w:rFonts w:ascii="Times New Roman" w:hAnsi="Times New Roman"/>
              <w:sz w:val="20"/>
            </w:rPr>
          </w:rPrChange>
        </w:rPr>
        <w:t>is</w:t>
      </w:r>
      <w:r>
        <w:rPr>
          <w:rFonts w:ascii="Times New Roman"/>
          <w:spacing w:val="9"/>
          <w:sz w:val="20"/>
          <w:rPrChange w:id="877" w:author="Author" w:date="2015-07-30T15:37:00Z">
            <w:rPr>
              <w:rFonts w:ascii="Times New Roman" w:hAnsi="Times New Roman"/>
              <w:sz w:val="20"/>
            </w:rPr>
          </w:rPrChange>
        </w:rPr>
        <w:t xml:space="preserve"> </w:t>
      </w:r>
      <w:r>
        <w:rPr>
          <w:rFonts w:ascii="Times New Roman"/>
          <w:sz w:val="20"/>
          <w:rPrChange w:id="878" w:author="Author" w:date="2015-07-30T15:37:00Z">
            <w:rPr>
              <w:rFonts w:ascii="Times New Roman" w:hAnsi="Times New Roman"/>
              <w:sz w:val="20"/>
            </w:rPr>
          </w:rPrChange>
        </w:rPr>
        <w:t>an</w:t>
      </w:r>
      <w:r>
        <w:rPr>
          <w:rFonts w:ascii="Times New Roman"/>
          <w:spacing w:val="11"/>
          <w:sz w:val="20"/>
          <w:rPrChange w:id="879" w:author="Author" w:date="2015-07-30T15:37:00Z">
            <w:rPr>
              <w:rFonts w:ascii="Times New Roman" w:hAnsi="Times New Roman"/>
              <w:sz w:val="20"/>
            </w:rPr>
          </w:rPrChange>
        </w:rPr>
        <w:t xml:space="preserve"> </w:t>
      </w:r>
      <w:r>
        <w:rPr>
          <w:rFonts w:ascii="Times New Roman"/>
          <w:sz w:val="20"/>
          <w:rPrChange w:id="880" w:author="Author" w:date="2015-07-30T15:37:00Z">
            <w:rPr>
              <w:rFonts w:ascii="Times New Roman" w:hAnsi="Times New Roman"/>
              <w:sz w:val="20"/>
            </w:rPr>
          </w:rPrChange>
        </w:rPr>
        <w:t>Agenda</w:t>
      </w:r>
      <w:r>
        <w:rPr>
          <w:rFonts w:ascii="Times New Roman"/>
          <w:spacing w:val="10"/>
          <w:sz w:val="20"/>
          <w:rPrChange w:id="881" w:author="Author" w:date="2015-07-30T15:37:00Z">
            <w:rPr>
              <w:rFonts w:ascii="Times New Roman" w:hAnsi="Times New Roman"/>
              <w:sz w:val="20"/>
            </w:rPr>
          </w:rPrChange>
        </w:rPr>
        <w:t xml:space="preserve"> </w:t>
      </w:r>
      <w:r>
        <w:rPr>
          <w:rFonts w:ascii="Times New Roman"/>
          <w:sz w:val="20"/>
          <w:rPrChange w:id="882" w:author="Author" w:date="2015-07-30T15:37:00Z">
            <w:rPr>
              <w:rFonts w:ascii="Times New Roman" w:hAnsi="Times New Roman"/>
              <w:sz w:val="20"/>
            </w:rPr>
          </w:rPrChange>
        </w:rPr>
        <w:t>of</w:t>
      </w:r>
      <w:r>
        <w:rPr>
          <w:rFonts w:ascii="Times New Roman"/>
          <w:spacing w:val="8"/>
          <w:sz w:val="20"/>
          <w:rPrChange w:id="883" w:author="Author" w:date="2015-07-30T15:37:00Z">
            <w:rPr>
              <w:rFonts w:ascii="Times New Roman" w:hAnsi="Times New Roman"/>
              <w:sz w:val="20"/>
            </w:rPr>
          </w:rPrChange>
        </w:rPr>
        <w:t xml:space="preserve"> </w:t>
      </w:r>
      <w:r>
        <w:rPr>
          <w:rFonts w:ascii="Times New Roman"/>
          <w:sz w:val="20"/>
          <w:rPrChange w:id="884" w:author="Author" w:date="2015-07-30T15:37:00Z">
            <w:rPr>
              <w:rFonts w:ascii="Times New Roman" w:hAnsi="Times New Roman"/>
              <w:sz w:val="20"/>
            </w:rPr>
          </w:rPrChange>
        </w:rPr>
        <w:t>unprecedented</w:t>
      </w:r>
      <w:r>
        <w:rPr>
          <w:rFonts w:ascii="Times New Roman"/>
          <w:spacing w:val="11"/>
          <w:sz w:val="20"/>
          <w:rPrChange w:id="885" w:author="Author" w:date="2015-07-30T15:37:00Z">
            <w:rPr>
              <w:rFonts w:ascii="Times New Roman" w:hAnsi="Times New Roman"/>
              <w:sz w:val="20"/>
            </w:rPr>
          </w:rPrChange>
        </w:rPr>
        <w:t xml:space="preserve"> </w:t>
      </w:r>
      <w:r>
        <w:rPr>
          <w:rFonts w:ascii="Times New Roman"/>
          <w:sz w:val="20"/>
          <w:rPrChange w:id="886" w:author="Author" w:date="2015-07-30T15:37:00Z">
            <w:rPr>
              <w:rFonts w:ascii="Times New Roman" w:hAnsi="Times New Roman"/>
              <w:sz w:val="20"/>
            </w:rPr>
          </w:rPrChange>
        </w:rPr>
        <w:t>scope</w:t>
      </w:r>
      <w:r>
        <w:rPr>
          <w:rFonts w:ascii="Times New Roman"/>
          <w:spacing w:val="10"/>
          <w:sz w:val="20"/>
          <w:rPrChange w:id="887" w:author="Author" w:date="2015-07-30T15:37:00Z">
            <w:rPr>
              <w:rFonts w:ascii="Times New Roman" w:hAnsi="Times New Roman"/>
              <w:sz w:val="20"/>
            </w:rPr>
          </w:rPrChange>
        </w:rPr>
        <w:t xml:space="preserve"> </w:t>
      </w:r>
      <w:r>
        <w:rPr>
          <w:rFonts w:ascii="Times New Roman"/>
          <w:sz w:val="20"/>
          <w:rPrChange w:id="888" w:author="Author" w:date="2015-07-30T15:37:00Z">
            <w:rPr>
              <w:rFonts w:ascii="Times New Roman" w:hAnsi="Times New Roman"/>
              <w:sz w:val="20"/>
            </w:rPr>
          </w:rPrChange>
        </w:rPr>
        <w:t>and</w:t>
      </w:r>
      <w:r>
        <w:rPr>
          <w:rFonts w:ascii="Times New Roman"/>
          <w:spacing w:val="11"/>
          <w:sz w:val="20"/>
          <w:rPrChange w:id="889" w:author="Author" w:date="2015-07-30T15:37:00Z">
            <w:rPr>
              <w:rFonts w:ascii="Times New Roman" w:hAnsi="Times New Roman"/>
              <w:sz w:val="20"/>
            </w:rPr>
          </w:rPrChange>
        </w:rPr>
        <w:t xml:space="preserve"> </w:t>
      </w:r>
      <w:r>
        <w:rPr>
          <w:rFonts w:ascii="Times New Roman"/>
          <w:sz w:val="20"/>
          <w:rPrChange w:id="890" w:author="Author" w:date="2015-07-30T15:37:00Z">
            <w:rPr>
              <w:rFonts w:ascii="Times New Roman" w:hAnsi="Times New Roman"/>
              <w:sz w:val="20"/>
            </w:rPr>
          </w:rPrChange>
        </w:rPr>
        <w:t>significance.</w:t>
      </w:r>
      <w:r>
        <w:rPr>
          <w:rFonts w:ascii="Times New Roman"/>
          <w:spacing w:val="10"/>
          <w:sz w:val="20"/>
          <w:rPrChange w:id="891" w:author="Author" w:date="2015-07-30T15:37:00Z">
            <w:rPr>
              <w:rFonts w:ascii="Times New Roman" w:hAnsi="Times New Roman"/>
              <w:sz w:val="20"/>
            </w:rPr>
          </w:rPrChange>
        </w:rPr>
        <w:t xml:space="preserve"> </w:t>
      </w:r>
      <w:r>
        <w:rPr>
          <w:rFonts w:ascii="Times New Roman"/>
          <w:sz w:val="20"/>
          <w:rPrChange w:id="892" w:author="Author" w:date="2015-07-30T15:37:00Z">
            <w:rPr>
              <w:rFonts w:ascii="Times New Roman" w:hAnsi="Times New Roman"/>
              <w:sz w:val="20"/>
            </w:rPr>
          </w:rPrChange>
        </w:rPr>
        <w:t>It</w:t>
      </w:r>
      <w:r>
        <w:rPr>
          <w:rFonts w:ascii="Times New Roman"/>
          <w:spacing w:val="10"/>
          <w:sz w:val="20"/>
          <w:rPrChange w:id="893" w:author="Author" w:date="2015-07-30T15:37:00Z">
            <w:rPr>
              <w:rFonts w:ascii="Times New Roman" w:hAnsi="Times New Roman"/>
              <w:sz w:val="20"/>
            </w:rPr>
          </w:rPrChange>
        </w:rPr>
        <w:t xml:space="preserve"> </w:t>
      </w:r>
      <w:r>
        <w:rPr>
          <w:rFonts w:ascii="Times New Roman"/>
          <w:sz w:val="20"/>
          <w:rPrChange w:id="894" w:author="Author" w:date="2015-07-30T15:37:00Z">
            <w:rPr>
              <w:rFonts w:ascii="Times New Roman" w:hAnsi="Times New Roman"/>
              <w:sz w:val="20"/>
            </w:rPr>
          </w:rPrChange>
        </w:rPr>
        <w:t>is</w:t>
      </w:r>
      <w:r>
        <w:rPr>
          <w:rFonts w:ascii="Times New Roman"/>
          <w:spacing w:val="9"/>
          <w:sz w:val="20"/>
          <w:rPrChange w:id="895" w:author="Author" w:date="2015-07-30T15:37:00Z">
            <w:rPr>
              <w:rFonts w:ascii="Times New Roman" w:hAnsi="Times New Roman"/>
              <w:sz w:val="20"/>
            </w:rPr>
          </w:rPrChange>
        </w:rPr>
        <w:t xml:space="preserve"> </w:t>
      </w:r>
      <w:r>
        <w:rPr>
          <w:rFonts w:ascii="Times New Roman"/>
          <w:sz w:val="20"/>
          <w:rPrChange w:id="896" w:author="Author" w:date="2015-07-30T15:37:00Z">
            <w:rPr>
              <w:rFonts w:ascii="Times New Roman" w:hAnsi="Times New Roman"/>
              <w:sz w:val="20"/>
            </w:rPr>
          </w:rPrChange>
        </w:rPr>
        <w:t>accepted</w:t>
      </w:r>
      <w:r>
        <w:rPr>
          <w:rFonts w:ascii="Times New Roman"/>
          <w:spacing w:val="11"/>
          <w:sz w:val="20"/>
          <w:rPrChange w:id="897" w:author="Author" w:date="2015-07-30T15:37:00Z">
            <w:rPr>
              <w:rFonts w:ascii="Times New Roman" w:hAnsi="Times New Roman"/>
              <w:sz w:val="20"/>
            </w:rPr>
          </w:rPrChange>
        </w:rPr>
        <w:t xml:space="preserve"> </w:t>
      </w:r>
      <w:r>
        <w:rPr>
          <w:rFonts w:ascii="Times New Roman"/>
          <w:sz w:val="20"/>
          <w:rPrChange w:id="898" w:author="Author" w:date="2015-07-30T15:37:00Z">
            <w:rPr>
              <w:rFonts w:ascii="Times New Roman" w:hAnsi="Times New Roman"/>
              <w:sz w:val="20"/>
            </w:rPr>
          </w:rPrChange>
        </w:rPr>
        <w:t>by</w:t>
      </w:r>
      <w:r>
        <w:rPr>
          <w:rFonts w:ascii="Times New Roman"/>
          <w:spacing w:val="6"/>
          <w:sz w:val="20"/>
          <w:rPrChange w:id="899" w:author="Author" w:date="2015-07-30T15:37:00Z">
            <w:rPr>
              <w:rFonts w:ascii="Times New Roman" w:hAnsi="Times New Roman"/>
              <w:sz w:val="20"/>
            </w:rPr>
          </w:rPrChange>
        </w:rPr>
        <w:t xml:space="preserve"> </w:t>
      </w:r>
      <w:r>
        <w:rPr>
          <w:rFonts w:ascii="Times New Roman"/>
          <w:sz w:val="20"/>
          <w:rPrChange w:id="900" w:author="Author" w:date="2015-07-30T15:37:00Z">
            <w:rPr>
              <w:rFonts w:ascii="Times New Roman" w:hAnsi="Times New Roman"/>
              <w:sz w:val="20"/>
            </w:rPr>
          </w:rPrChange>
        </w:rPr>
        <w:t>all</w:t>
      </w:r>
      <w:r>
        <w:rPr>
          <w:rFonts w:ascii="Times New Roman"/>
          <w:spacing w:val="10"/>
          <w:sz w:val="20"/>
          <w:rPrChange w:id="901" w:author="Author" w:date="2015-07-30T15:37:00Z">
            <w:rPr>
              <w:rFonts w:ascii="Times New Roman" w:hAnsi="Times New Roman"/>
              <w:sz w:val="20"/>
            </w:rPr>
          </w:rPrChange>
        </w:rPr>
        <w:t xml:space="preserve"> </w:t>
      </w:r>
      <w:r>
        <w:rPr>
          <w:rFonts w:ascii="Times New Roman"/>
          <w:sz w:val="20"/>
          <w:rPrChange w:id="902" w:author="Author" w:date="2015-07-30T15:37:00Z">
            <w:rPr>
              <w:rFonts w:ascii="Times New Roman" w:hAnsi="Times New Roman"/>
              <w:sz w:val="20"/>
            </w:rPr>
          </w:rPrChange>
        </w:rPr>
        <w:t>countries</w:t>
      </w:r>
      <w:r>
        <w:rPr>
          <w:rFonts w:ascii="Times New Roman"/>
          <w:spacing w:val="9"/>
          <w:sz w:val="20"/>
          <w:rPrChange w:id="903" w:author="Author" w:date="2015-07-30T15:37:00Z">
            <w:rPr>
              <w:rFonts w:ascii="Times New Roman" w:hAnsi="Times New Roman"/>
              <w:sz w:val="20"/>
            </w:rPr>
          </w:rPrChange>
        </w:rPr>
        <w:t xml:space="preserve"> </w:t>
      </w:r>
      <w:r>
        <w:rPr>
          <w:rFonts w:ascii="Times New Roman"/>
          <w:sz w:val="20"/>
          <w:rPrChange w:id="904" w:author="Author" w:date="2015-07-30T15:37:00Z">
            <w:rPr>
              <w:rFonts w:ascii="Times New Roman" w:hAnsi="Times New Roman"/>
              <w:sz w:val="20"/>
            </w:rPr>
          </w:rPrChange>
        </w:rPr>
        <w:t>and</w:t>
      </w:r>
      <w:r>
        <w:rPr>
          <w:rFonts w:ascii="Times New Roman"/>
          <w:spacing w:val="11"/>
          <w:sz w:val="20"/>
          <w:rPrChange w:id="905" w:author="Author" w:date="2015-07-30T15:37:00Z">
            <w:rPr>
              <w:rFonts w:ascii="Times New Roman" w:hAnsi="Times New Roman"/>
              <w:sz w:val="20"/>
            </w:rPr>
          </w:rPrChange>
        </w:rPr>
        <w:t xml:space="preserve"> </w:t>
      </w:r>
      <w:r>
        <w:rPr>
          <w:rFonts w:ascii="Times New Roman"/>
          <w:sz w:val="20"/>
          <w:rPrChange w:id="906" w:author="Author" w:date="2015-07-30T15:37:00Z">
            <w:rPr>
              <w:rFonts w:ascii="Times New Roman" w:hAnsi="Times New Roman"/>
              <w:sz w:val="20"/>
            </w:rPr>
          </w:rPrChange>
        </w:rPr>
        <w:t>is</w:t>
      </w:r>
      <w:r>
        <w:rPr>
          <w:rFonts w:ascii="Times New Roman"/>
          <w:spacing w:val="9"/>
          <w:sz w:val="20"/>
          <w:rPrChange w:id="907" w:author="Author" w:date="2015-07-30T15:37:00Z">
            <w:rPr>
              <w:rFonts w:ascii="Times New Roman" w:hAnsi="Times New Roman"/>
              <w:sz w:val="20"/>
            </w:rPr>
          </w:rPrChange>
        </w:rPr>
        <w:t xml:space="preserve"> </w:t>
      </w:r>
      <w:r>
        <w:rPr>
          <w:rFonts w:ascii="Times New Roman"/>
          <w:sz w:val="20"/>
          <w:rPrChange w:id="908" w:author="Author" w:date="2015-07-30T15:37:00Z">
            <w:rPr>
              <w:rFonts w:ascii="Times New Roman" w:hAnsi="Times New Roman"/>
              <w:sz w:val="20"/>
            </w:rPr>
          </w:rPrChange>
        </w:rPr>
        <w:t>applicable</w:t>
      </w:r>
      <w:r>
        <w:rPr>
          <w:rFonts w:ascii="Times New Roman"/>
          <w:spacing w:val="10"/>
          <w:sz w:val="20"/>
          <w:rPrChange w:id="909" w:author="Author" w:date="2015-07-30T15:37:00Z">
            <w:rPr>
              <w:rFonts w:ascii="Times New Roman" w:hAnsi="Times New Roman"/>
              <w:sz w:val="20"/>
            </w:rPr>
          </w:rPrChange>
        </w:rPr>
        <w:t xml:space="preserve"> </w:t>
      </w:r>
      <w:r>
        <w:rPr>
          <w:rFonts w:ascii="Times New Roman"/>
          <w:sz w:val="20"/>
          <w:rPrChange w:id="910" w:author="Author" w:date="2015-07-30T15:37:00Z">
            <w:rPr>
              <w:rFonts w:ascii="Times New Roman" w:hAnsi="Times New Roman"/>
              <w:sz w:val="20"/>
            </w:rPr>
          </w:rPrChange>
        </w:rPr>
        <w:t>to</w:t>
      </w:r>
      <w:r>
        <w:rPr>
          <w:rFonts w:ascii="Times New Roman"/>
          <w:w w:val="99"/>
          <w:sz w:val="20"/>
          <w:rPrChange w:id="911" w:author="Author" w:date="2015-07-30T15:37:00Z">
            <w:rPr>
              <w:rFonts w:ascii="Times New Roman" w:hAnsi="Times New Roman"/>
              <w:sz w:val="20"/>
            </w:rPr>
          </w:rPrChange>
        </w:rPr>
        <w:t xml:space="preserve"> </w:t>
      </w:r>
      <w:r>
        <w:rPr>
          <w:rFonts w:ascii="Times New Roman"/>
          <w:sz w:val="20"/>
          <w:rPrChange w:id="912" w:author="Author" w:date="2015-07-30T15:37:00Z">
            <w:rPr>
              <w:rFonts w:ascii="Times New Roman" w:hAnsi="Times New Roman"/>
              <w:sz w:val="20"/>
            </w:rPr>
          </w:rPrChange>
        </w:rPr>
        <w:t>all</w:t>
      </w:r>
      <w:del w:id="913" w:author="Author" w:date="2015-07-30T15:37:00Z">
        <w:r w:rsidR="00F3349C" w:rsidRPr="008F1853">
          <w:rPr>
            <w:rFonts w:ascii="Times New Roman" w:hAnsi="Times New Roman"/>
            <w:sz w:val="20"/>
            <w:szCs w:val="20"/>
          </w:rPr>
          <w:delText>, taking</w:delText>
        </w:r>
      </w:del>
      <w:ins w:id="914" w:author="Author" w:date="2015-07-30T15:37:00Z">
        <w:r>
          <w:rPr>
            <w:rFonts w:ascii="Times New Roman"/>
            <w:sz w:val="20"/>
          </w:rPr>
          <w:t>. We will at the same time take</w:t>
        </w:r>
      </w:ins>
      <w:r>
        <w:rPr>
          <w:rFonts w:ascii="Times New Roman"/>
          <w:sz w:val="20"/>
          <w:rPrChange w:id="915" w:author="Author" w:date="2015-07-30T15:37:00Z">
            <w:rPr>
              <w:rFonts w:ascii="Times New Roman" w:hAnsi="Times New Roman"/>
              <w:sz w:val="20"/>
            </w:rPr>
          </w:rPrChange>
        </w:rPr>
        <w:t xml:space="preserve"> into account different national </w:t>
      </w:r>
      <w:del w:id="916" w:author="Author" w:date="2015-07-30T15:37:00Z">
        <w:r w:rsidR="00F3349C" w:rsidRPr="008F1853">
          <w:rPr>
            <w:rFonts w:ascii="Times New Roman" w:hAnsi="Times New Roman"/>
            <w:sz w:val="20"/>
            <w:szCs w:val="20"/>
          </w:rPr>
          <w:delText>circumstances, principles</w:delText>
        </w:r>
      </w:del>
      <w:ins w:id="917" w:author="Author" w:date="2015-07-30T15:37:00Z">
        <w:r>
          <w:rPr>
            <w:rFonts w:ascii="Times New Roman"/>
            <w:sz w:val="20"/>
          </w:rPr>
          <w:t>realities, capacities and levels of</w:t>
        </w:r>
        <w:r>
          <w:rPr>
            <w:rFonts w:ascii="Times New Roman"/>
            <w:spacing w:val="45"/>
            <w:sz w:val="20"/>
          </w:rPr>
          <w:t xml:space="preserve"> </w:t>
        </w:r>
        <w:r>
          <w:rPr>
            <w:rFonts w:ascii="Times New Roman"/>
            <w:sz w:val="20"/>
          </w:rPr>
          <w:t>development</w:t>
        </w:r>
        <w:r>
          <w:rPr>
            <w:rFonts w:ascii="Times New Roman"/>
            <w:w w:val="99"/>
            <w:sz w:val="20"/>
          </w:rPr>
          <w:t xml:space="preserve"> </w:t>
        </w:r>
        <w:r>
          <w:rPr>
            <w:rFonts w:ascii="Times New Roman"/>
            <w:sz w:val="20"/>
          </w:rPr>
          <w:t>and respect national policies</w:t>
        </w:r>
      </w:ins>
      <w:r>
        <w:rPr>
          <w:rFonts w:ascii="Times New Roman"/>
          <w:sz w:val="20"/>
          <w:rPrChange w:id="918" w:author="Author" w:date="2015-07-30T15:37:00Z">
            <w:rPr>
              <w:rFonts w:ascii="Times New Roman" w:hAnsi="Times New Roman"/>
              <w:sz w:val="20"/>
            </w:rPr>
          </w:rPrChange>
        </w:rPr>
        <w:t xml:space="preserve"> and priorities. These are universal goals and targets which involve the entire</w:t>
      </w:r>
      <w:r>
        <w:rPr>
          <w:rFonts w:ascii="Times New Roman"/>
          <w:spacing w:val="-29"/>
          <w:sz w:val="20"/>
          <w:rPrChange w:id="919" w:author="Author" w:date="2015-07-30T15:37:00Z">
            <w:rPr>
              <w:rFonts w:ascii="Times New Roman" w:hAnsi="Times New Roman"/>
              <w:sz w:val="20"/>
            </w:rPr>
          </w:rPrChange>
        </w:rPr>
        <w:t xml:space="preserve"> </w:t>
      </w:r>
      <w:r>
        <w:rPr>
          <w:rFonts w:ascii="Times New Roman"/>
          <w:sz w:val="20"/>
          <w:rPrChange w:id="920" w:author="Author" w:date="2015-07-30T15:37:00Z">
            <w:rPr>
              <w:rFonts w:ascii="Times New Roman" w:hAnsi="Times New Roman"/>
              <w:sz w:val="20"/>
            </w:rPr>
          </w:rPrChange>
        </w:rPr>
        <w:t>world,</w:t>
      </w:r>
      <w:r>
        <w:rPr>
          <w:rFonts w:ascii="Times New Roman"/>
          <w:w w:val="99"/>
          <w:sz w:val="20"/>
          <w:rPrChange w:id="921" w:author="Author" w:date="2015-07-30T15:37:00Z">
            <w:rPr>
              <w:rFonts w:ascii="Times New Roman" w:hAnsi="Times New Roman"/>
              <w:sz w:val="20"/>
            </w:rPr>
          </w:rPrChange>
        </w:rPr>
        <w:t xml:space="preserve"> </w:t>
      </w:r>
      <w:r>
        <w:rPr>
          <w:rFonts w:ascii="Times New Roman"/>
          <w:sz w:val="20"/>
          <w:rPrChange w:id="922" w:author="Author" w:date="2015-07-30T15:37:00Z">
            <w:rPr>
              <w:rFonts w:ascii="Times New Roman" w:hAnsi="Times New Roman"/>
              <w:sz w:val="20"/>
            </w:rPr>
          </w:rPrChange>
        </w:rPr>
        <w:t>rich and poor countries alike. They are integrated and indivisible and balance the three dimensions</w:t>
      </w:r>
      <w:r>
        <w:rPr>
          <w:rFonts w:ascii="Times New Roman"/>
          <w:spacing w:val="23"/>
          <w:sz w:val="20"/>
          <w:rPrChange w:id="923" w:author="Author" w:date="2015-07-30T15:37:00Z">
            <w:rPr>
              <w:rFonts w:ascii="Times New Roman" w:hAnsi="Times New Roman"/>
              <w:sz w:val="20"/>
            </w:rPr>
          </w:rPrChange>
        </w:rPr>
        <w:t xml:space="preserve"> </w:t>
      </w:r>
      <w:r>
        <w:rPr>
          <w:rFonts w:ascii="Times New Roman"/>
          <w:sz w:val="20"/>
          <w:rPrChange w:id="924" w:author="Author" w:date="2015-07-30T15:37:00Z">
            <w:rPr>
              <w:rFonts w:ascii="Times New Roman" w:hAnsi="Times New Roman"/>
              <w:sz w:val="20"/>
            </w:rPr>
          </w:rPrChange>
        </w:rPr>
        <w:t>of</w:t>
      </w:r>
      <w:r>
        <w:rPr>
          <w:rFonts w:ascii="Times New Roman"/>
          <w:w w:val="99"/>
          <w:sz w:val="20"/>
          <w:rPrChange w:id="925" w:author="Author" w:date="2015-07-30T15:37:00Z">
            <w:rPr>
              <w:rFonts w:ascii="Times New Roman" w:hAnsi="Times New Roman"/>
              <w:sz w:val="20"/>
            </w:rPr>
          </w:rPrChange>
        </w:rPr>
        <w:t xml:space="preserve"> </w:t>
      </w:r>
      <w:r>
        <w:rPr>
          <w:rFonts w:ascii="Times New Roman"/>
          <w:sz w:val="20"/>
          <w:rPrChange w:id="926" w:author="Author" w:date="2015-07-30T15:37:00Z">
            <w:rPr>
              <w:rFonts w:ascii="Times New Roman" w:hAnsi="Times New Roman"/>
              <w:sz w:val="20"/>
            </w:rPr>
          </w:rPrChange>
        </w:rPr>
        <w:t>sustainable</w:t>
      </w:r>
      <w:r>
        <w:rPr>
          <w:rFonts w:ascii="Times New Roman"/>
          <w:spacing w:val="-1"/>
          <w:sz w:val="20"/>
          <w:rPrChange w:id="927" w:author="Author" w:date="2015-07-30T15:37:00Z">
            <w:rPr>
              <w:rFonts w:ascii="Times New Roman" w:hAnsi="Times New Roman"/>
              <w:sz w:val="20"/>
            </w:rPr>
          </w:rPrChange>
        </w:rPr>
        <w:t xml:space="preserve"> </w:t>
      </w:r>
      <w:r>
        <w:rPr>
          <w:rFonts w:ascii="Times New Roman"/>
          <w:sz w:val="20"/>
          <w:rPrChange w:id="928" w:author="Author" w:date="2015-07-30T15:37:00Z">
            <w:rPr>
              <w:rFonts w:ascii="Times New Roman" w:hAnsi="Times New Roman"/>
              <w:sz w:val="20"/>
            </w:rPr>
          </w:rPrChange>
        </w:rPr>
        <w:t>development</w:t>
      </w:r>
      <w:del w:id="929" w:author="Author" w:date="2015-07-30T15:37:00Z">
        <w:r w:rsidR="00F3349C" w:rsidRPr="008F1853">
          <w:rPr>
            <w:rFonts w:ascii="Times New Roman" w:hAnsi="Times New Roman"/>
            <w:sz w:val="20"/>
            <w:szCs w:val="20"/>
          </w:rPr>
          <w:delText xml:space="preserve">: </w:delText>
        </w:r>
        <w:r w:rsidR="00F3349C">
          <w:rPr>
            <w:rFonts w:ascii="Times New Roman" w:hAnsi="Times New Roman"/>
            <w:sz w:val="20"/>
            <w:szCs w:val="20"/>
          </w:rPr>
          <w:delText>economic, social and environmental</w:delText>
        </w:r>
        <w:r w:rsidR="00F3349C" w:rsidRPr="008F1853">
          <w:rPr>
            <w:rFonts w:ascii="Times New Roman" w:hAnsi="Times New Roman"/>
            <w:sz w:val="20"/>
            <w:szCs w:val="20"/>
          </w:rPr>
          <w:delText xml:space="preserve">. </w:delText>
        </w:r>
      </w:del>
      <w:ins w:id="930" w:author="Author" w:date="2015-07-30T15:37:00Z">
        <w:r>
          <w:rPr>
            <w:rFonts w:ascii="Times New Roman"/>
            <w:sz w:val="20"/>
          </w:rPr>
          <w:t>.</w:t>
        </w:r>
      </w:ins>
    </w:p>
    <w:p w14:paraId="2F49B41B" w14:textId="77777777" w:rsidR="00804791" w:rsidRDefault="00804791">
      <w:pPr>
        <w:spacing w:before="8"/>
        <w:rPr>
          <w:rFonts w:ascii="Times New Roman" w:hAnsi="Times New Roman"/>
          <w:sz w:val="21"/>
          <w:rPrChange w:id="931" w:author="Author" w:date="2015-07-30T15:37:00Z">
            <w:rPr>
              <w:rFonts w:ascii="Times New Roman" w:hAnsi="Times New Roman"/>
              <w:sz w:val="20"/>
            </w:rPr>
          </w:rPrChange>
        </w:rPr>
        <w:pPrChange w:id="932" w:author="Author" w:date="2015-07-30T15:37:00Z">
          <w:pPr>
            <w:pStyle w:val="ListParagraph"/>
            <w:jc w:val="both"/>
          </w:pPr>
        </w:pPrChange>
      </w:pPr>
    </w:p>
    <w:p w14:paraId="398F2981" w14:textId="33B8112D" w:rsidR="00804791" w:rsidRDefault="006514D0">
      <w:pPr>
        <w:pStyle w:val="ListParagraph"/>
        <w:numPr>
          <w:ilvl w:val="0"/>
          <w:numId w:val="35"/>
        </w:numPr>
        <w:tabs>
          <w:tab w:val="left" w:pos="461"/>
        </w:tabs>
        <w:spacing w:line="259" w:lineRule="auto"/>
        <w:ind w:right="115"/>
        <w:jc w:val="both"/>
        <w:rPr>
          <w:rFonts w:ascii="Times New Roman" w:eastAsia="Times New Roman" w:hAnsi="Times New Roman" w:cs="Times New Roman"/>
          <w:sz w:val="20"/>
          <w:szCs w:val="20"/>
        </w:rPr>
        <w:pPrChange w:id="933" w:author="Author" w:date="2015-07-30T15:37:00Z">
          <w:pPr>
            <w:pStyle w:val="ListParagraph"/>
            <w:numPr>
              <w:numId w:val="38"/>
            </w:numPr>
            <w:ind w:left="360" w:hanging="360"/>
            <w:jc w:val="both"/>
          </w:pPr>
        </w:pPrChange>
      </w:pPr>
      <w:r>
        <w:rPr>
          <w:rFonts w:ascii="Times New Roman"/>
          <w:sz w:val="20"/>
          <w:rPrChange w:id="934" w:author="Author" w:date="2015-07-30T15:37:00Z">
            <w:rPr>
              <w:rFonts w:ascii="Times New Roman" w:hAnsi="Times New Roman"/>
              <w:sz w:val="20"/>
            </w:rPr>
          </w:rPrChange>
        </w:rPr>
        <w:t>The</w:t>
      </w:r>
      <w:r>
        <w:rPr>
          <w:rFonts w:ascii="Times New Roman"/>
          <w:spacing w:val="21"/>
          <w:sz w:val="20"/>
          <w:rPrChange w:id="935" w:author="Author" w:date="2015-07-30T15:37:00Z">
            <w:rPr>
              <w:rFonts w:ascii="Times New Roman" w:hAnsi="Times New Roman"/>
              <w:sz w:val="20"/>
            </w:rPr>
          </w:rPrChange>
        </w:rPr>
        <w:t xml:space="preserve"> </w:t>
      </w:r>
      <w:r>
        <w:rPr>
          <w:rFonts w:ascii="Times New Roman"/>
          <w:sz w:val="20"/>
          <w:rPrChange w:id="936" w:author="Author" w:date="2015-07-30T15:37:00Z">
            <w:rPr>
              <w:rFonts w:ascii="Times New Roman" w:hAnsi="Times New Roman"/>
              <w:sz w:val="20"/>
            </w:rPr>
          </w:rPrChange>
        </w:rPr>
        <w:t>Goals</w:t>
      </w:r>
      <w:r>
        <w:rPr>
          <w:rFonts w:ascii="Times New Roman"/>
          <w:spacing w:val="20"/>
          <w:sz w:val="20"/>
          <w:rPrChange w:id="937" w:author="Author" w:date="2015-07-30T15:37:00Z">
            <w:rPr>
              <w:rFonts w:ascii="Times New Roman" w:hAnsi="Times New Roman"/>
              <w:sz w:val="20"/>
            </w:rPr>
          </w:rPrChange>
        </w:rPr>
        <w:t xml:space="preserve"> </w:t>
      </w:r>
      <w:r>
        <w:rPr>
          <w:rFonts w:ascii="Times New Roman"/>
          <w:sz w:val="20"/>
          <w:rPrChange w:id="938" w:author="Author" w:date="2015-07-30T15:37:00Z">
            <w:rPr>
              <w:rFonts w:ascii="Times New Roman" w:hAnsi="Times New Roman"/>
              <w:sz w:val="20"/>
            </w:rPr>
          </w:rPrChange>
        </w:rPr>
        <w:t>and</w:t>
      </w:r>
      <w:r>
        <w:rPr>
          <w:rFonts w:ascii="Times New Roman"/>
          <w:spacing w:val="22"/>
          <w:sz w:val="20"/>
          <w:rPrChange w:id="939" w:author="Author" w:date="2015-07-30T15:37:00Z">
            <w:rPr>
              <w:rFonts w:ascii="Times New Roman" w:hAnsi="Times New Roman"/>
              <w:sz w:val="20"/>
            </w:rPr>
          </w:rPrChange>
        </w:rPr>
        <w:t xml:space="preserve"> </w:t>
      </w:r>
      <w:r>
        <w:rPr>
          <w:rFonts w:ascii="Times New Roman"/>
          <w:sz w:val="20"/>
          <w:rPrChange w:id="940" w:author="Author" w:date="2015-07-30T15:37:00Z">
            <w:rPr>
              <w:rFonts w:ascii="Times New Roman" w:hAnsi="Times New Roman"/>
              <w:sz w:val="20"/>
            </w:rPr>
          </w:rPrChange>
        </w:rPr>
        <w:t>targets</w:t>
      </w:r>
      <w:r>
        <w:rPr>
          <w:rFonts w:ascii="Times New Roman"/>
          <w:spacing w:val="20"/>
          <w:sz w:val="20"/>
          <w:rPrChange w:id="941" w:author="Author" w:date="2015-07-30T15:37:00Z">
            <w:rPr>
              <w:rFonts w:ascii="Times New Roman" w:hAnsi="Times New Roman"/>
              <w:sz w:val="20"/>
            </w:rPr>
          </w:rPrChange>
        </w:rPr>
        <w:t xml:space="preserve"> </w:t>
      </w:r>
      <w:r>
        <w:rPr>
          <w:rFonts w:ascii="Times New Roman"/>
          <w:sz w:val="20"/>
          <w:rPrChange w:id="942" w:author="Author" w:date="2015-07-30T15:37:00Z">
            <w:rPr>
              <w:rFonts w:ascii="Times New Roman" w:hAnsi="Times New Roman"/>
              <w:sz w:val="20"/>
            </w:rPr>
          </w:rPrChange>
        </w:rPr>
        <w:t>are</w:t>
      </w:r>
      <w:r>
        <w:rPr>
          <w:rFonts w:ascii="Times New Roman"/>
          <w:spacing w:val="21"/>
          <w:sz w:val="20"/>
          <w:rPrChange w:id="943" w:author="Author" w:date="2015-07-30T15:37:00Z">
            <w:rPr>
              <w:rFonts w:ascii="Times New Roman" w:hAnsi="Times New Roman"/>
              <w:sz w:val="20"/>
            </w:rPr>
          </w:rPrChange>
        </w:rPr>
        <w:t xml:space="preserve"> </w:t>
      </w:r>
      <w:r>
        <w:rPr>
          <w:rFonts w:ascii="Times New Roman"/>
          <w:sz w:val="20"/>
          <w:rPrChange w:id="944" w:author="Author" w:date="2015-07-30T15:37:00Z">
            <w:rPr>
              <w:rFonts w:ascii="Times New Roman" w:hAnsi="Times New Roman"/>
              <w:sz w:val="20"/>
            </w:rPr>
          </w:rPrChange>
        </w:rPr>
        <w:t>the</w:t>
      </w:r>
      <w:r>
        <w:rPr>
          <w:rFonts w:ascii="Times New Roman"/>
          <w:spacing w:val="21"/>
          <w:sz w:val="20"/>
          <w:rPrChange w:id="945" w:author="Author" w:date="2015-07-30T15:37:00Z">
            <w:rPr>
              <w:rFonts w:ascii="Times New Roman" w:hAnsi="Times New Roman"/>
              <w:sz w:val="20"/>
            </w:rPr>
          </w:rPrChange>
        </w:rPr>
        <w:t xml:space="preserve"> </w:t>
      </w:r>
      <w:r>
        <w:rPr>
          <w:rFonts w:ascii="Times New Roman"/>
          <w:sz w:val="20"/>
          <w:rPrChange w:id="946" w:author="Author" w:date="2015-07-30T15:37:00Z">
            <w:rPr>
              <w:rFonts w:ascii="Times New Roman" w:hAnsi="Times New Roman"/>
              <w:sz w:val="20"/>
            </w:rPr>
          </w:rPrChange>
        </w:rPr>
        <w:t>result</w:t>
      </w:r>
      <w:r>
        <w:rPr>
          <w:rFonts w:ascii="Times New Roman"/>
          <w:spacing w:val="20"/>
          <w:sz w:val="20"/>
          <w:rPrChange w:id="947" w:author="Author" w:date="2015-07-30T15:37:00Z">
            <w:rPr>
              <w:rFonts w:ascii="Times New Roman" w:hAnsi="Times New Roman"/>
              <w:sz w:val="20"/>
            </w:rPr>
          </w:rPrChange>
        </w:rPr>
        <w:t xml:space="preserve"> </w:t>
      </w:r>
      <w:r>
        <w:rPr>
          <w:rFonts w:ascii="Times New Roman"/>
          <w:sz w:val="20"/>
          <w:rPrChange w:id="948" w:author="Author" w:date="2015-07-30T15:37:00Z">
            <w:rPr>
              <w:rFonts w:ascii="Times New Roman" w:hAnsi="Times New Roman"/>
              <w:sz w:val="20"/>
            </w:rPr>
          </w:rPrChange>
        </w:rPr>
        <w:t>of</w:t>
      </w:r>
      <w:r>
        <w:rPr>
          <w:rFonts w:ascii="Times New Roman"/>
          <w:spacing w:val="19"/>
          <w:sz w:val="20"/>
          <w:rPrChange w:id="949" w:author="Author" w:date="2015-07-30T15:37:00Z">
            <w:rPr>
              <w:rFonts w:ascii="Times New Roman" w:hAnsi="Times New Roman"/>
              <w:sz w:val="20"/>
            </w:rPr>
          </w:rPrChange>
        </w:rPr>
        <w:t xml:space="preserve"> </w:t>
      </w:r>
      <w:r>
        <w:rPr>
          <w:rFonts w:ascii="Times New Roman"/>
          <w:sz w:val="20"/>
          <w:rPrChange w:id="950" w:author="Author" w:date="2015-07-30T15:37:00Z">
            <w:rPr>
              <w:rFonts w:ascii="Times New Roman" w:hAnsi="Times New Roman"/>
              <w:sz w:val="20"/>
            </w:rPr>
          </w:rPrChange>
        </w:rPr>
        <w:t>over</w:t>
      </w:r>
      <w:r>
        <w:rPr>
          <w:rFonts w:ascii="Times New Roman"/>
          <w:spacing w:val="22"/>
          <w:sz w:val="20"/>
          <w:rPrChange w:id="951" w:author="Author" w:date="2015-07-30T15:37:00Z">
            <w:rPr>
              <w:rFonts w:ascii="Times New Roman" w:hAnsi="Times New Roman"/>
              <w:sz w:val="20"/>
            </w:rPr>
          </w:rPrChange>
        </w:rPr>
        <w:t xml:space="preserve"> </w:t>
      </w:r>
      <w:r>
        <w:rPr>
          <w:rFonts w:ascii="Times New Roman"/>
          <w:sz w:val="20"/>
          <w:rPrChange w:id="952" w:author="Author" w:date="2015-07-30T15:37:00Z">
            <w:rPr>
              <w:rFonts w:ascii="Times New Roman" w:hAnsi="Times New Roman"/>
              <w:sz w:val="20"/>
            </w:rPr>
          </w:rPrChange>
        </w:rPr>
        <w:t>two</w:t>
      </w:r>
      <w:r>
        <w:rPr>
          <w:rFonts w:ascii="Times New Roman"/>
          <w:spacing w:val="24"/>
          <w:sz w:val="20"/>
          <w:rPrChange w:id="953" w:author="Author" w:date="2015-07-30T15:37:00Z">
            <w:rPr>
              <w:rFonts w:ascii="Times New Roman" w:hAnsi="Times New Roman"/>
              <w:sz w:val="20"/>
            </w:rPr>
          </w:rPrChange>
        </w:rPr>
        <w:t xml:space="preserve"> </w:t>
      </w:r>
      <w:r>
        <w:rPr>
          <w:rFonts w:ascii="Times New Roman"/>
          <w:sz w:val="20"/>
          <w:rPrChange w:id="954" w:author="Author" w:date="2015-07-30T15:37:00Z">
            <w:rPr>
              <w:rFonts w:ascii="Times New Roman" w:hAnsi="Times New Roman"/>
              <w:sz w:val="20"/>
            </w:rPr>
          </w:rPrChange>
        </w:rPr>
        <w:t>years</w:t>
      </w:r>
      <w:r>
        <w:rPr>
          <w:rFonts w:ascii="Times New Roman"/>
          <w:spacing w:val="20"/>
          <w:sz w:val="20"/>
          <w:rPrChange w:id="955" w:author="Author" w:date="2015-07-30T15:37:00Z">
            <w:rPr>
              <w:rFonts w:ascii="Times New Roman" w:hAnsi="Times New Roman"/>
              <w:sz w:val="20"/>
            </w:rPr>
          </w:rPrChange>
        </w:rPr>
        <w:t xml:space="preserve"> </w:t>
      </w:r>
      <w:r>
        <w:rPr>
          <w:rFonts w:ascii="Times New Roman"/>
          <w:sz w:val="20"/>
          <w:rPrChange w:id="956" w:author="Author" w:date="2015-07-30T15:37:00Z">
            <w:rPr>
              <w:rFonts w:ascii="Times New Roman" w:hAnsi="Times New Roman"/>
              <w:sz w:val="20"/>
            </w:rPr>
          </w:rPrChange>
        </w:rPr>
        <w:t>of</w:t>
      </w:r>
      <w:r>
        <w:rPr>
          <w:rFonts w:ascii="Times New Roman"/>
          <w:spacing w:val="19"/>
          <w:sz w:val="20"/>
          <w:rPrChange w:id="957" w:author="Author" w:date="2015-07-30T15:37:00Z">
            <w:rPr>
              <w:rFonts w:ascii="Times New Roman" w:hAnsi="Times New Roman"/>
              <w:sz w:val="20"/>
            </w:rPr>
          </w:rPrChange>
        </w:rPr>
        <w:t xml:space="preserve"> </w:t>
      </w:r>
      <w:r>
        <w:rPr>
          <w:rFonts w:ascii="Times New Roman"/>
          <w:sz w:val="20"/>
          <w:rPrChange w:id="958" w:author="Author" w:date="2015-07-30T15:37:00Z">
            <w:rPr>
              <w:rFonts w:ascii="Times New Roman" w:hAnsi="Times New Roman"/>
              <w:sz w:val="20"/>
            </w:rPr>
          </w:rPrChange>
        </w:rPr>
        <w:t>intensive</w:t>
      </w:r>
      <w:r>
        <w:rPr>
          <w:rFonts w:ascii="Times New Roman"/>
          <w:spacing w:val="21"/>
          <w:sz w:val="20"/>
          <w:rPrChange w:id="959" w:author="Author" w:date="2015-07-30T15:37:00Z">
            <w:rPr>
              <w:rFonts w:ascii="Times New Roman" w:hAnsi="Times New Roman"/>
              <w:sz w:val="20"/>
            </w:rPr>
          </w:rPrChange>
        </w:rPr>
        <w:t xml:space="preserve"> </w:t>
      </w:r>
      <w:r>
        <w:rPr>
          <w:rFonts w:ascii="Times New Roman"/>
          <w:sz w:val="20"/>
          <w:rPrChange w:id="960" w:author="Author" w:date="2015-07-30T15:37:00Z">
            <w:rPr>
              <w:rFonts w:ascii="Times New Roman" w:hAnsi="Times New Roman"/>
              <w:sz w:val="20"/>
            </w:rPr>
          </w:rPrChange>
        </w:rPr>
        <w:t>public</w:t>
      </w:r>
      <w:r>
        <w:rPr>
          <w:rFonts w:ascii="Times New Roman"/>
          <w:spacing w:val="21"/>
          <w:sz w:val="20"/>
          <w:rPrChange w:id="961" w:author="Author" w:date="2015-07-30T15:37:00Z">
            <w:rPr>
              <w:rFonts w:ascii="Times New Roman" w:hAnsi="Times New Roman"/>
              <w:sz w:val="20"/>
            </w:rPr>
          </w:rPrChange>
        </w:rPr>
        <w:t xml:space="preserve"> </w:t>
      </w:r>
      <w:r>
        <w:rPr>
          <w:rFonts w:ascii="Times New Roman"/>
          <w:sz w:val="20"/>
          <w:rPrChange w:id="962" w:author="Author" w:date="2015-07-30T15:37:00Z">
            <w:rPr>
              <w:rFonts w:ascii="Times New Roman" w:hAnsi="Times New Roman"/>
              <w:sz w:val="20"/>
            </w:rPr>
          </w:rPrChange>
        </w:rPr>
        <w:t>consultation</w:t>
      </w:r>
      <w:r>
        <w:rPr>
          <w:rFonts w:ascii="Times New Roman"/>
          <w:spacing w:val="19"/>
          <w:sz w:val="20"/>
          <w:rPrChange w:id="963" w:author="Author" w:date="2015-07-30T15:37:00Z">
            <w:rPr>
              <w:rFonts w:ascii="Times New Roman" w:hAnsi="Times New Roman"/>
              <w:sz w:val="20"/>
            </w:rPr>
          </w:rPrChange>
        </w:rPr>
        <w:t xml:space="preserve"> </w:t>
      </w:r>
      <w:r>
        <w:rPr>
          <w:rFonts w:ascii="Times New Roman"/>
          <w:sz w:val="20"/>
          <w:rPrChange w:id="964" w:author="Author" w:date="2015-07-30T15:37:00Z">
            <w:rPr>
              <w:rFonts w:ascii="Times New Roman" w:hAnsi="Times New Roman"/>
              <w:sz w:val="20"/>
            </w:rPr>
          </w:rPrChange>
        </w:rPr>
        <w:t>and</w:t>
      </w:r>
      <w:r>
        <w:rPr>
          <w:rFonts w:ascii="Times New Roman"/>
          <w:spacing w:val="22"/>
          <w:sz w:val="20"/>
          <w:rPrChange w:id="965" w:author="Author" w:date="2015-07-30T15:37:00Z">
            <w:rPr>
              <w:rFonts w:ascii="Times New Roman" w:hAnsi="Times New Roman"/>
              <w:sz w:val="20"/>
            </w:rPr>
          </w:rPrChange>
        </w:rPr>
        <w:t xml:space="preserve"> </w:t>
      </w:r>
      <w:r>
        <w:rPr>
          <w:rFonts w:ascii="Times New Roman"/>
          <w:sz w:val="20"/>
          <w:rPrChange w:id="966" w:author="Author" w:date="2015-07-30T15:37:00Z">
            <w:rPr>
              <w:rFonts w:ascii="Times New Roman" w:hAnsi="Times New Roman"/>
              <w:sz w:val="20"/>
            </w:rPr>
          </w:rPrChange>
        </w:rPr>
        <w:t>engagement</w:t>
      </w:r>
      <w:r>
        <w:rPr>
          <w:rFonts w:ascii="Times New Roman"/>
          <w:spacing w:val="23"/>
          <w:sz w:val="20"/>
          <w:rPrChange w:id="967" w:author="Author" w:date="2015-07-30T15:37:00Z">
            <w:rPr>
              <w:rFonts w:ascii="Times New Roman" w:hAnsi="Times New Roman"/>
              <w:sz w:val="20"/>
            </w:rPr>
          </w:rPrChange>
        </w:rPr>
        <w:t xml:space="preserve"> </w:t>
      </w:r>
      <w:r>
        <w:rPr>
          <w:rFonts w:ascii="Times New Roman"/>
          <w:sz w:val="20"/>
          <w:rPrChange w:id="968" w:author="Author" w:date="2015-07-30T15:37:00Z">
            <w:rPr>
              <w:rFonts w:ascii="Times New Roman" w:hAnsi="Times New Roman"/>
              <w:sz w:val="20"/>
            </w:rPr>
          </w:rPrChange>
        </w:rPr>
        <w:t>with</w:t>
      </w:r>
      <w:r>
        <w:rPr>
          <w:rFonts w:ascii="Times New Roman"/>
          <w:w w:val="99"/>
          <w:sz w:val="20"/>
          <w:rPrChange w:id="969" w:author="Author" w:date="2015-07-30T15:37:00Z">
            <w:rPr>
              <w:rFonts w:ascii="Times New Roman" w:hAnsi="Times New Roman"/>
              <w:sz w:val="20"/>
            </w:rPr>
          </w:rPrChange>
        </w:rPr>
        <w:t xml:space="preserve"> </w:t>
      </w:r>
      <w:r>
        <w:rPr>
          <w:rFonts w:ascii="Times New Roman"/>
          <w:sz w:val="20"/>
          <w:rPrChange w:id="970" w:author="Author" w:date="2015-07-30T15:37:00Z">
            <w:rPr>
              <w:rFonts w:ascii="Times New Roman" w:hAnsi="Times New Roman"/>
              <w:sz w:val="20"/>
            </w:rPr>
          </w:rPrChange>
        </w:rPr>
        <w:t xml:space="preserve">civil society and other stakeholders around the world, which paid particular attention to </w:t>
      </w:r>
      <w:r>
        <w:rPr>
          <w:rFonts w:ascii="Times New Roman"/>
          <w:spacing w:val="3"/>
          <w:sz w:val="20"/>
          <w:rPrChange w:id="971" w:author="Author" w:date="2015-07-30T15:37:00Z">
            <w:rPr>
              <w:rFonts w:ascii="Times New Roman" w:hAnsi="Times New Roman"/>
              <w:sz w:val="20"/>
            </w:rPr>
          </w:rPrChange>
        </w:rPr>
        <w:t xml:space="preserve">the </w:t>
      </w:r>
      <w:r>
        <w:rPr>
          <w:rFonts w:ascii="Times New Roman"/>
          <w:sz w:val="20"/>
          <w:rPrChange w:id="972" w:author="Author" w:date="2015-07-30T15:37:00Z">
            <w:rPr>
              <w:rFonts w:ascii="Times New Roman" w:hAnsi="Times New Roman"/>
              <w:sz w:val="20"/>
            </w:rPr>
          </w:rPrChange>
        </w:rPr>
        <w:t>voices of the</w:t>
      </w:r>
      <w:r>
        <w:rPr>
          <w:rFonts w:ascii="Times New Roman"/>
          <w:spacing w:val="-33"/>
          <w:sz w:val="20"/>
          <w:rPrChange w:id="973" w:author="Author" w:date="2015-07-30T15:37:00Z">
            <w:rPr>
              <w:rFonts w:ascii="Times New Roman" w:hAnsi="Times New Roman"/>
              <w:sz w:val="20"/>
            </w:rPr>
          </w:rPrChange>
        </w:rPr>
        <w:t xml:space="preserve"> </w:t>
      </w:r>
      <w:r>
        <w:rPr>
          <w:rFonts w:ascii="Times New Roman"/>
          <w:sz w:val="20"/>
          <w:rPrChange w:id="974" w:author="Author" w:date="2015-07-30T15:37:00Z">
            <w:rPr>
              <w:rFonts w:ascii="Times New Roman" w:hAnsi="Times New Roman"/>
              <w:sz w:val="20"/>
            </w:rPr>
          </w:rPrChange>
        </w:rPr>
        <w:t>poorest</w:t>
      </w:r>
      <w:r>
        <w:rPr>
          <w:rFonts w:ascii="Times New Roman"/>
          <w:w w:val="99"/>
          <w:sz w:val="20"/>
          <w:rPrChange w:id="975" w:author="Author" w:date="2015-07-30T15:37:00Z">
            <w:rPr>
              <w:rFonts w:ascii="Times New Roman" w:hAnsi="Times New Roman"/>
              <w:sz w:val="20"/>
            </w:rPr>
          </w:rPrChange>
        </w:rPr>
        <w:t xml:space="preserve"> </w:t>
      </w:r>
      <w:r>
        <w:rPr>
          <w:rFonts w:ascii="Times New Roman"/>
          <w:sz w:val="20"/>
          <w:rPrChange w:id="976" w:author="Author" w:date="2015-07-30T15:37:00Z">
            <w:rPr>
              <w:rFonts w:ascii="Times New Roman" w:hAnsi="Times New Roman"/>
              <w:sz w:val="20"/>
            </w:rPr>
          </w:rPrChange>
        </w:rPr>
        <w:t>and</w:t>
      </w:r>
      <w:r>
        <w:rPr>
          <w:rFonts w:ascii="Times New Roman"/>
          <w:spacing w:val="14"/>
          <w:sz w:val="20"/>
          <w:rPrChange w:id="977" w:author="Author" w:date="2015-07-30T15:37:00Z">
            <w:rPr>
              <w:rFonts w:ascii="Times New Roman" w:hAnsi="Times New Roman"/>
              <w:sz w:val="20"/>
            </w:rPr>
          </w:rPrChange>
        </w:rPr>
        <w:t xml:space="preserve"> </w:t>
      </w:r>
      <w:r>
        <w:rPr>
          <w:rFonts w:ascii="Times New Roman"/>
          <w:sz w:val="20"/>
          <w:rPrChange w:id="978" w:author="Author" w:date="2015-07-30T15:37:00Z">
            <w:rPr>
              <w:rFonts w:ascii="Times New Roman" w:hAnsi="Times New Roman"/>
              <w:sz w:val="20"/>
            </w:rPr>
          </w:rPrChange>
        </w:rPr>
        <w:t>most</w:t>
      </w:r>
      <w:r>
        <w:rPr>
          <w:rFonts w:ascii="Times New Roman"/>
          <w:spacing w:val="13"/>
          <w:sz w:val="20"/>
          <w:rPrChange w:id="979" w:author="Author" w:date="2015-07-30T15:37:00Z">
            <w:rPr>
              <w:rFonts w:ascii="Times New Roman" w:hAnsi="Times New Roman"/>
              <w:sz w:val="20"/>
            </w:rPr>
          </w:rPrChange>
        </w:rPr>
        <w:t xml:space="preserve"> </w:t>
      </w:r>
      <w:r>
        <w:rPr>
          <w:rFonts w:ascii="Times New Roman"/>
          <w:sz w:val="20"/>
          <w:rPrChange w:id="980" w:author="Author" w:date="2015-07-30T15:37:00Z">
            <w:rPr>
              <w:rFonts w:ascii="Times New Roman" w:hAnsi="Times New Roman"/>
              <w:sz w:val="20"/>
            </w:rPr>
          </w:rPrChange>
        </w:rPr>
        <w:t>vulnerable.</w:t>
      </w:r>
      <w:r>
        <w:rPr>
          <w:rFonts w:ascii="Times New Roman"/>
          <w:spacing w:val="12"/>
          <w:sz w:val="20"/>
          <w:rPrChange w:id="981" w:author="Author" w:date="2015-07-30T15:37:00Z">
            <w:rPr>
              <w:rFonts w:ascii="Times New Roman" w:hAnsi="Times New Roman"/>
              <w:sz w:val="20"/>
            </w:rPr>
          </w:rPrChange>
        </w:rPr>
        <w:t xml:space="preserve"> </w:t>
      </w:r>
      <w:r>
        <w:rPr>
          <w:rFonts w:ascii="Times New Roman"/>
          <w:sz w:val="20"/>
          <w:rPrChange w:id="982" w:author="Author" w:date="2015-07-30T15:37:00Z">
            <w:rPr>
              <w:rFonts w:ascii="Times New Roman" w:hAnsi="Times New Roman"/>
              <w:sz w:val="20"/>
            </w:rPr>
          </w:rPrChange>
        </w:rPr>
        <w:t>This</w:t>
      </w:r>
      <w:r>
        <w:rPr>
          <w:rFonts w:ascii="Times New Roman"/>
          <w:spacing w:val="10"/>
          <w:sz w:val="20"/>
          <w:rPrChange w:id="983" w:author="Author" w:date="2015-07-30T15:37:00Z">
            <w:rPr>
              <w:rFonts w:ascii="Times New Roman" w:hAnsi="Times New Roman"/>
              <w:sz w:val="20"/>
            </w:rPr>
          </w:rPrChange>
        </w:rPr>
        <w:t xml:space="preserve"> </w:t>
      </w:r>
      <w:r>
        <w:rPr>
          <w:rFonts w:ascii="Times New Roman"/>
          <w:sz w:val="20"/>
          <w:rPrChange w:id="984" w:author="Author" w:date="2015-07-30T15:37:00Z">
            <w:rPr>
              <w:rFonts w:ascii="Times New Roman" w:hAnsi="Times New Roman"/>
              <w:sz w:val="20"/>
            </w:rPr>
          </w:rPrChange>
        </w:rPr>
        <w:t>consultation</w:t>
      </w:r>
      <w:r>
        <w:rPr>
          <w:rFonts w:ascii="Times New Roman"/>
          <w:spacing w:val="10"/>
          <w:sz w:val="20"/>
          <w:rPrChange w:id="985" w:author="Author" w:date="2015-07-30T15:37:00Z">
            <w:rPr>
              <w:rFonts w:ascii="Times New Roman" w:hAnsi="Times New Roman"/>
              <w:sz w:val="20"/>
            </w:rPr>
          </w:rPrChange>
        </w:rPr>
        <w:t xml:space="preserve"> </w:t>
      </w:r>
      <w:r>
        <w:rPr>
          <w:rFonts w:ascii="Times New Roman"/>
          <w:sz w:val="20"/>
          <w:rPrChange w:id="986" w:author="Author" w:date="2015-07-30T15:37:00Z">
            <w:rPr>
              <w:rFonts w:ascii="Times New Roman" w:hAnsi="Times New Roman"/>
              <w:sz w:val="20"/>
            </w:rPr>
          </w:rPrChange>
        </w:rPr>
        <w:t>included</w:t>
      </w:r>
      <w:r>
        <w:rPr>
          <w:rFonts w:ascii="Times New Roman"/>
          <w:spacing w:val="12"/>
          <w:sz w:val="20"/>
          <w:rPrChange w:id="987" w:author="Author" w:date="2015-07-30T15:37:00Z">
            <w:rPr>
              <w:rFonts w:ascii="Times New Roman" w:hAnsi="Times New Roman"/>
              <w:sz w:val="20"/>
            </w:rPr>
          </w:rPrChange>
        </w:rPr>
        <w:t xml:space="preserve"> </w:t>
      </w:r>
      <w:r>
        <w:rPr>
          <w:rFonts w:ascii="Times New Roman"/>
          <w:sz w:val="20"/>
          <w:rPrChange w:id="988" w:author="Author" w:date="2015-07-30T15:37:00Z">
            <w:rPr>
              <w:rFonts w:ascii="Times New Roman" w:hAnsi="Times New Roman"/>
              <w:sz w:val="20"/>
            </w:rPr>
          </w:rPrChange>
        </w:rPr>
        <w:t>valuable</w:t>
      </w:r>
      <w:r>
        <w:rPr>
          <w:rFonts w:ascii="Times New Roman"/>
          <w:spacing w:val="14"/>
          <w:sz w:val="20"/>
          <w:rPrChange w:id="989" w:author="Author" w:date="2015-07-30T15:37:00Z">
            <w:rPr>
              <w:rFonts w:ascii="Times New Roman" w:hAnsi="Times New Roman"/>
              <w:sz w:val="20"/>
            </w:rPr>
          </w:rPrChange>
        </w:rPr>
        <w:t xml:space="preserve"> </w:t>
      </w:r>
      <w:r>
        <w:rPr>
          <w:rFonts w:ascii="Times New Roman"/>
          <w:sz w:val="20"/>
          <w:rPrChange w:id="990" w:author="Author" w:date="2015-07-30T15:37:00Z">
            <w:rPr>
              <w:rFonts w:ascii="Times New Roman" w:hAnsi="Times New Roman"/>
              <w:sz w:val="20"/>
            </w:rPr>
          </w:rPrChange>
        </w:rPr>
        <w:t>work</w:t>
      </w:r>
      <w:r>
        <w:rPr>
          <w:rFonts w:ascii="Times New Roman"/>
          <w:spacing w:val="10"/>
          <w:sz w:val="20"/>
          <w:rPrChange w:id="991" w:author="Author" w:date="2015-07-30T15:37:00Z">
            <w:rPr>
              <w:rFonts w:ascii="Times New Roman" w:hAnsi="Times New Roman"/>
              <w:sz w:val="20"/>
            </w:rPr>
          </w:rPrChange>
        </w:rPr>
        <w:t xml:space="preserve"> </w:t>
      </w:r>
      <w:r>
        <w:rPr>
          <w:rFonts w:ascii="Times New Roman"/>
          <w:sz w:val="20"/>
          <w:rPrChange w:id="992" w:author="Author" w:date="2015-07-30T15:37:00Z">
            <w:rPr>
              <w:rFonts w:ascii="Times New Roman" w:hAnsi="Times New Roman"/>
              <w:sz w:val="20"/>
            </w:rPr>
          </w:rPrChange>
        </w:rPr>
        <w:t>done</w:t>
      </w:r>
      <w:r>
        <w:rPr>
          <w:rFonts w:ascii="Times New Roman"/>
          <w:spacing w:val="11"/>
          <w:sz w:val="20"/>
          <w:rPrChange w:id="993" w:author="Author" w:date="2015-07-30T15:37:00Z">
            <w:rPr>
              <w:rFonts w:ascii="Times New Roman" w:hAnsi="Times New Roman"/>
              <w:sz w:val="20"/>
            </w:rPr>
          </w:rPrChange>
        </w:rPr>
        <w:t xml:space="preserve"> </w:t>
      </w:r>
      <w:r>
        <w:rPr>
          <w:rFonts w:ascii="Times New Roman"/>
          <w:sz w:val="20"/>
          <w:rPrChange w:id="994" w:author="Author" w:date="2015-07-30T15:37:00Z">
            <w:rPr>
              <w:rFonts w:ascii="Times New Roman" w:hAnsi="Times New Roman"/>
              <w:sz w:val="20"/>
            </w:rPr>
          </w:rPrChange>
        </w:rPr>
        <w:t>by</w:t>
      </w:r>
      <w:r>
        <w:rPr>
          <w:rFonts w:ascii="Times New Roman"/>
          <w:spacing w:val="10"/>
          <w:sz w:val="20"/>
          <w:rPrChange w:id="995" w:author="Author" w:date="2015-07-30T15:37:00Z">
            <w:rPr>
              <w:rFonts w:ascii="Times New Roman" w:hAnsi="Times New Roman"/>
              <w:sz w:val="20"/>
            </w:rPr>
          </w:rPrChange>
        </w:rPr>
        <w:t xml:space="preserve"> </w:t>
      </w:r>
      <w:r>
        <w:rPr>
          <w:rFonts w:ascii="Times New Roman"/>
          <w:sz w:val="20"/>
          <w:rPrChange w:id="996" w:author="Author" w:date="2015-07-30T15:37:00Z">
            <w:rPr>
              <w:rFonts w:ascii="Times New Roman" w:hAnsi="Times New Roman"/>
              <w:sz w:val="20"/>
            </w:rPr>
          </w:rPrChange>
        </w:rPr>
        <w:t>the</w:t>
      </w:r>
      <w:r>
        <w:rPr>
          <w:rFonts w:ascii="Times New Roman"/>
          <w:spacing w:val="14"/>
          <w:sz w:val="20"/>
          <w:rPrChange w:id="997" w:author="Author" w:date="2015-07-30T15:37:00Z">
            <w:rPr>
              <w:rFonts w:ascii="Times New Roman" w:hAnsi="Times New Roman"/>
              <w:sz w:val="20"/>
            </w:rPr>
          </w:rPrChange>
        </w:rPr>
        <w:t xml:space="preserve"> </w:t>
      </w:r>
      <w:r>
        <w:rPr>
          <w:rFonts w:ascii="Times New Roman"/>
          <w:sz w:val="20"/>
          <w:rPrChange w:id="998" w:author="Author" w:date="2015-07-30T15:37:00Z">
            <w:rPr>
              <w:rFonts w:ascii="Times New Roman" w:hAnsi="Times New Roman"/>
              <w:sz w:val="20"/>
            </w:rPr>
          </w:rPrChange>
        </w:rPr>
        <w:t>General</w:t>
      </w:r>
      <w:r>
        <w:rPr>
          <w:rFonts w:ascii="Times New Roman"/>
          <w:spacing w:val="14"/>
          <w:sz w:val="20"/>
          <w:rPrChange w:id="999" w:author="Author" w:date="2015-07-30T15:37:00Z">
            <w:rPr>
              <w:rFonts w:ascii="Times New Roman" w:hAnsi="Times New Roman"/>
              <w:sz w:val="20"/>
            </w:rPr>
          </w:rPrChange>
        </w:rPr>
        <w:t xml:space="preserve"> </w:t>
      </w:r>
      <w:r>
        <w:rPr>
          <w:rFonts w:ascii="Times New Roman"/>
          <w:sz w:val="20"/>
          <w:rPrChange w:id="1000" w:author="Author" w:date="2015-07-30T15:37:00Z">
            <w:rPr>
              <w:rFonts w:ascii="Times New Roman" w:hAnsi="Times New Roman"/>
              <w:sz w:val="20"/>
            </w:rPr>
          </w:rPrChange>
        </w:rPr>
        <w:t>Assembly</w:t>
      </w:r>
      <w:r>
        <w:rPr>
          <w:rFonts w:ascii="Times New Roman"/>
          <w:spacing w:val="10"/>
          <w:sz w:val="20"/>
          <w:rPrChange w:id="1001" w:author="Author" w:date="2015-07-30T15:37:00Z">
            <w:rPr>
              <w:rFonts w:ascii="Times New Roman" w:hAnsi="Times New Roman"/>
              <w:sz w:val="20"/>
            </w:rPr>
          </w:rPrChange>
        </w:rPr>
        <w:t xml:space="preserve"> </w:t>
      </w:r>
      <w:r>
        <w:rPr>
          <w:rFonts w:ascii="Times New Roman"/>
          <w:sz w:val="20"/>
          <w:rPrChange w:id="1002" w:author="Author" w:date="2015-07-30T15:37:00Z">
            <w:rPr>
              <w:rFonts w:ascii="Times New Roman" w:hAnsi="Times New Roman"/>
              <w:sz w:val="20"/>
            </w:rPr>
          </w:rPrChange>
        </w:rPr>
        <w:t>Open</w:t>
      </w:r>
      <w:r>
        <w:rPr>
          <w:rFonts w:ascii="Times New Roman"/>
          <w:spacing w:val="10"/>
          <w:sz w:val="20"/>
          <w:rPrChange w:id="1003" w:author="Author" w:date="2015-07-30T15:37:00Z">
            <w:rPr>
              <w:rFonts w:ascii="Times New Roman" w:hAnsi="Times New Roman"/>
              <w:sz w:val="20"/>
            </w:rPr>
          </w:rPrChange>
        </w:rPr>
        <w:t xml:space="preserve"> </w:t>
      </w:r>
      <w:r>
        <w:rPr>
          <w:rFonts w:ascii="Times New Roman"/>
          <w:sz w:val="20"/>
          <w:rPrChange w:id="1004" w:author="Author" w:date="2015-07-30T15:37:00Z">
            <w:rPr>
              <w:rFonts w:ascii="Times New Roman" w:hAnsi="Times New Roman"/>
              <w:sz w:val="20"/>
            </w:rPr>
          </w:rPrChange>
        </w:rPr>
        <w:t>Working</w:t>
      </w:r>
      <w:r>
        <w:rPr>
          <w:rFonts w:ascii="Times New Roman"/>
          <w:w w:val="99"/>
          <w:sz w:val="20"/>
          <w:rPrChange w:id="1005" w:author="Author" w:date="2015-07-30T15:37:00Z">
            <w:rPr>
              <w:rFonts w:ascii="Times New Roman" w:hAnsi="Times New Roman"/>
              <w:sz w:val="20"/>
            </w:rPr>
          </w:rPrChange>
        </w:rPr>
        <w:t xml:space="preserve"> </w:t>
      </w:r>
      <w:r>
        <w:rPr>
          <w:rFonts w:ascii="Times New Roman"/>
          <w:sz w:val="20"/>
          <w:rPrChange w:id="1006" w:author="Author" w:date="2015-07-30T15:37:00Z">
            <w:rPr>
              <w:rFonts w:ascii="Times New Roman" w:hAnsi="Times New Roman"/>
              <w:sz w:val="20"/>
            </w:rPr>
          </w:rPrChange>
        </w:rPr>
        <w:t>Group</w:t>
      </w:r>
      <w:r>
        <w:rPr>
          <w:rFonts w:ascii="Times New Roman"/>
          <w:spacing w:val="33"/>
          <w:sz w:val="20"/>
          <w:rPrChange w:id="1007" w:author="Author" w:date="2015-07-30T15:37:00Z">
            <w:rPr>
              <w:rFonts w:ascii="Times New Roman" w:hAnsi="Times New Roman"/>
              <w:sz w:val="20"/>
            </w:rPr>
          </w:rPrChange>
        </w:rPr>
        <w:t xml:space="preserve"> </w:t>
      </w:r>
      <w:r>
        <w:rPr>
          <w:rFonts w:ascii="Times New Roman"/>
          <w:sz w:val="20"/>
          <w:rPrChange w:id="1008" w:author="Author" w:date="2015-07-30T15:37:00Z">
            <w:rPr>
              <w:rFonts w:ascii="Times New Roman" w:hAnsi="Times New Roman"/>
              <w:sz w:val="20"/>
            </w:rPr>
          </w:rPrChange>
        </w:rPr>
        <w:t>on</w:t>
      </w:r>
      <w:r>
        <w:rPr>
          <w:rFonts w:ascii="Times New Roman"/>
          <w:spacing w:val="31"/>
          <w:sz w:val="20"/>
          <w:rPrChange w:id="1009" w:author="Author" w:date="2015-07-30T15:37:00Z">
            <w:rPr>
              <w:rFonts w:ascii="Times New Roman" w:hAnsi="Times New Roman"/>
              <w:sz w:val="20"/>
            </w:rPr>
          </w:rPrChange>
        </w:rPr>
        <w:t xml:space="preserve"> </w:t>
      </w:r>
      <w:r>
        <w:rPr>
          <w:rFonts w:ascii="Times New Roman"/>
          <w:sz w:val="20"/>
          <w:rPrChange w:id="1010" w:author="Author" w:date="2015-07-30T15:37:00Z">
            <w:rPr>
              <w:rFonts w:ascii="Times New Roman" w:hAnsi="Times New Roman"/>
              <w:sz w:val="20"/>
            </w:rPr>
          </w:rPrChange>
        </w:rPr>
        <w:t>Sustainable</w:t>
      </w:r>
      <w:r>
        <w:rPr>
          <w:rFonts w:ascii="Times New Roman"/>
          <w:spacing w:val="32"/>
          <w:sz w:val="20"/>
          <w:rPrChange w:id="1011" w:author="Author" w:date="2015-07-30T15:37:00Z">
            <w:rPr>
              <w:rFonts w:ascii="Times New Roman" w:hAnsi="Times New Roman"/>
              <w:sz w:val="20"/>
            </w:rPr>
          </w:rPrChange>
        </w:rPr>
        <w:t xml:space="preserve"> </w:t>
      </w:r>
      <w:r>
        <w:rPr>
          <w:rFonts w:ascii="Times New Roman"/>
          <w:sz w:val="20"/>
          <w:rPrChange w:id="1012" w:author="Author" w:date="2015-07-30T15:37:00Z">
            <w:rPr>
              <w:rFonts w:ascii="Times New Roman" w:hAnsi="Times New Roman"/>
              <w:sz w:val="20"/>
            </w:rPr>
          </w:rPrChange>
        </w:rPr>
        <w:t>Development</w:t>
      </w:r>
      <w:r>
        <w:rPr>
          <w:rFonts w:ascii="Times New Roman"/>
          <w:spacing w:val="32"/>
          <w:sz w:val="20"/>
          <w:rPrChange w:id="1013" w:author="Author" w:date="2015-07-30T15:37:00Z">
            <w:rPr>
              <w:rFonts w:ascii="Times New Roman" w:hAnsi="Times New Roman"/>
              <w:sz w:val="20"/>
            </w:rPr>
          </w:rPrChange>
        </w:rPr>
        <w:t xml:space="preserve"> </w:t>
      </w:r>
      <w:r>
        <w:rPr>
          <w:rFonts w:ascii="Times New Roman"/>
          <w:sz w:val="20"/>
          <w:rPrChange w:id="1014" w:author="Author" w:date="2015-07-30T15:37:00Z">
            <w:rPr>
              <w:rFonts w:ascii="Times New Roman" w:hAnsi="Times New Roman"/>
              <w:sz w:val="20"/>
            </w:rPr>
          </w:rPrChange>
        </w:rPr>
        <w:t>Goals</w:t>
      </w:r>
      <w:r>
        <w:rPr>
          <w:rFonts w:ascii="Times New Roman"/>
          <w:spacing w:val="31"/>
          <w:sz w:val="20"/>
          <w:rPrChange w:id="1015" w:author="Author" w:date="2015-07-30T15:37:00Z">
            <w:rPr>
              <w:rFonts w:ascii="Times New Roman" w:hAnsi="Times New Roman"/>
              <w:sz w:val="20"/>
            </w:rPr>
          </w:rPrChange>
        </w:rPr>
        <w:t xml:space="preserve"> </w:t>
      </w:r>
      <w:r>
        <w:rPr>
          <w:rFonts w:ascii="Times New Roman"/>
          <w:sz w:val="20"/>
          <w:rPrChange w:id="1016" w:author="Author" w:date="2015-07-30T15:37:00Z">
            <w:rPr>
              <w:rFonts w:ascii="Times New Roman" w:hAnsi="Times New Roman"/>
              <w:sz w:val="20"/>
            </w:rPr>
          </w:rPrChange>
        </w:rPr>
        <w:t>and</w:t>
      </w:r>
      <w:r>
        <w:rPr>
          <w:rFonts w:ascii="Times New Roman"/>
          <w:spacing w:val="33"/>
          <w:sz w:val="20"/>
          <w:rPrChange w:id="1017" w:author="Author" w:date="2015-07-30T15:37:00Z">
            <w:rPr>
              <w:rFonts w:ascii="Times New Roman" w:hAnsi="Times New Roman"/>
              <w:sz w:val="20"/>
            </w:rPr>
          </w:rPrChange>
        </w:rPr>
        <w:t xml:space="preserve"> </w:t>
      </w:r>
      <w:r>
        <w:rPr>
          <w:rFonts w:ascii="Times New Roman"/>
          <w:sz w:val="20"/>
          <w:rPrChange w:id="1018" w:author="Author" w:date="2015-07-30T15:37:00Z">
            <w:rPr>
              <w:rFonts w:ascii="Times New Roman" w:hAnsi="Times New Roman"/>
              <w:sz w:val="20"/>
            </w:rPr>
          </w:rPrChange>
        </w:rPr>
        <w:t>by</w:t>
      </w:r>
      <w:r>
        <w:rPr>
          <w:rFonts w:ascii="Times New Roman"/>
          <w:spacing w:val="28"/>
          <w:sz w:val="20"/>
          <w:rPrChange w:id="1019" w:author="Author" w:date="2015-07-30T15:37:00Z">
            <w:rPr>
              <w:rFonts w:ascii="Times New Roman" w:hAnsi="Times New Roman"/>
              <w:sz w:val="20"/>
            </w:rPr>
          </w:rPrChange>
        </w:rPr>
        <w:t xml:space="preserve"> </w:t>
      </w:r>
      <w:r>
        <w:rPr>
          <w:rFonts w:ascii="Times New Roman"/>
          <w:sz w:val="20"/>
          <w:rPrChange w:id="1020" w:author="Author" w:date="2015-07-30T15:37:00Z">
            <w:rPr>
              <w:rFonts w:ascii="Times New Roman" w:hAnsi="Times New Roman"/>
              <w:sz w:val="20"/>
            </w:rPr>
          </w:rPrChange>
        </w:rPr>
        <w:t>the</w:t>
      </w:r>
      <w:r>
        <w:rPr>
          <w:rFonts w:ascii="Times New Roman"/>
          <w:spacing w:val="32"/>
          <w:sz w:val="20"/>
          <w:rPrChange w:id="1021" w:author="Author" w:date="2015-07-30T15:37:00Z">
            <w:rPr>
              <w:rFonts w:ascii="Times New Roman" w:hAnsi="Times New Roman"/>
              <w:sz w:val="20"/>
            </w:rPr>
          </w:rPrChange>
        </w:rPr>
        <w:t xml:space="preserve"> </w:t>
      </w:r>
      <w:r>
        <w:rPr>
          <w:rFonts w:ascii="Times New Roman"/>
          <w:sz w:val="20"/>
          <w:rPrChange w:id="1022" w:author="Author" w:date="2015-07-30T15:37:00Z">
            <w:rPr>
              <w:rFonts w:ascii="Times New Roman" w:hAnsi="Times New Roman"/>
              <w:sz w:val="20"/>
            </w:rPr>
          </w:rPrChange>
        </w:rPr>
        <w:t>United</w:t>
      </w:r>
      <w:r>
        <w:rPr>
          <w:rFonts w:ascii="Times New Roman"/>
          <w:spacing w:val="33"/>
          <w:sz w:val="20"/>
          <w:rPrChange w:id="1023" w:author="Author" w:date="2015-07-30T15:37:00Z">
            <w:rPr>
              <w:rFonts w:ascii="Times New Roman" w:hAnsi="Times New Roman"/>
              <w:sz w:val="20"/>
            </w:rPr>
          </w:rPrChange>
        </w:rPr>
        <w:t xml:space="preserve"> </w:t>
      </w:r>
      <w:r>
        <w:rPr>
          <w:rFonts w:ascii="Times New Roman"/>
          <w:sz w:val="20"/>
          <w:rPrChange w:id="1024" w:author="Author" w:date="2015-07-30T15:37:00Z">
            <w:rPr>
              <w:rFonts w:ascii="Times New Roman" w:hAnsi="Times New Roman"/>
              <w:sz w:val="20"/>
            </w:rPr>
          </w:rPrChange>
        </w:rPr>
        <w:t>Nations,</w:t>
      </w:r>
      <w:r>
        <w:rPr>
          <w:rFonts w:ascii="Times New Roman"/>
          <w:spacing w:val="35"/>
          <w:sz w:val="20"/>
          <w:rPrChange w:id="1025" w:author="Author" w:date="2015-07-30T15:37:00Z">
            <w:rPr>
              <w:rFonts w:ascii="Times New Roman" w:hAnsi="Times New Roman"/>
              <w:sz w:val="20"/>
            </w:rPr>
          </w:rPrChange>
        </w:rPr>
        <w:t xml:space="preserve"> </w:t>
      </w:r>
      <w:r>
        <w:rPr>
          <w:rFonts w:ascii="Times New Roman"/>
          <w:sz w:val="20"/>
          <w:rPrChange w:id="1026" w:author="Author" w:date="2015-07-30T15:37:00Z">
            <w:rPr>
              <w:rFonts w:ascii="Times New Roman" w:hAnsi="Times New Roman"/>
              <w:sz w:val="20"/>
            </w:rPr>
          </w:rPrChange>
        </w:rPr>
        <w:t>whose</w:t>
      </w:r>
      <w:r>
        <w:rPr>
          <w:rFonts w:ascii="Times New Roman"/>
          <w:spacing w:val="32"/>
          <w:sz w:val="20"/>
          <w:rPrChange w:id="1027" w:author="Author" w:date="2015-07-30T15:37:00Z">
            <w:rPr>
              <w:rFonts w:ascii="Times New Roman" w:hAnsi="Times New Roman"/>
              <w:sz w:val="20"/>
            </w:rPr>
          </w:rPrChange>
        </w:rPr>
        <w:t xml:space="preserve"> </w:t>
      </w:r>
      <w:r>
        <w:rPr>
          <w:rFonts w:ascii="Times New Roman"/>
          <w:sz w:val="20"/>
          <w:rPrChange w:id="1028" w:author="Author" w:date="2015-07-30T15:37:00Z">
            <w:rPr>
              <w:rFonts w:ascii="Times New Roman" w:hAnsi="Times New Roman"/>
              <w:sz w:val="20"/>
            </w:rPr>
          </w:rPrChange>
        </w:rPr>
        <w:t>Secretary-General</w:t>
      </w:r>
      <w:r>
        <w:rPr>
          <w:rFonts w:ascii="Times New Roman"/>
          <w:spacing w:val="32"/>
          <w:sz w:val="20"/>
          <w:rPrChange w:id="1029" w:author="Author" w:date="2015-07-30T15:37:00Z">
            <w:rPr>
              <w:rFonts w:ascii="Times New Roman" w:hAnsi="Times New Roman"/>
              <w:sz w:val="20"/>
            </w:rPr>
          </w:rPrChange>
        </w:rPr>
        <w:t xml:space="preserve"> </w:t>
      </w:r>
      <w:r>
        <w:rPr>
          <w:rFonts w:ascii="Times New Roman"/>
          <w:sz w:val="20"/>
          <w:rPrChange w:id="1030" w:author="Author" w:date="2015-07-30T15:37:00Z">
            <w:rPr>
              <w:rFonts w:ascii="Times New Roman" w:hAnsi="Times New Roman"/>
              <w:sz w:val="20"/>
            </w:rPr>
          </w:rPrChange>
        </w:rPr>
        <w:t>provided</w:t>
      </w:r>
      <w:r>
        <w:rPr>
          <w:rFonts w:ascii="Times New Roman"/>
          <w:spacing w:val="33"/>
          <w:sz w:val="20"/>
          <w:rPrChange w:id="1031" w:author="Author" w:date="2015-07-30T15:37:00Z">
            <w:rPr>
              <w:rFonts w:ascii="Times New Roman" w:hAnsi="Times New Roman"/>
              <w:sz w:val="20"/>
            </w:rPr>
          </w:rPrChange>
        </w:rPr>
        <w:t xml:space="preserve"> </w:t>
      </w:r>
      <w:r>
        <w:rPr>
          <w:rFonts w:ascii="Times New Roman"/>
          <w:sz w:val="20"/>
          <w:rPrChange w:id="1032" w:author="Author" w:date="2015-07-30T15:37:00Z">
            <w:rPr>
              <w:rFonts w:ascii="Times New Roman" w:hAnsi="Times New Roman"/>
              <w:sz w:val="20"/>
            </w:rPr>
          </w:rPrChange>
        </w:rPr>
        <w:t>a</w:t>
      </w:r>
      <w:r>
        <w:rPr>
          <w:rFonts w:ascii="Times New Roman"/>
          <w:w w:val="99"/>
          <w:sz w:val="20"/>
          <w:rPrChange w:id="1033" w:author="Author" w:date="2015-07-30T15:37:00Z">
            <w:rPr>
              <w:rFonts w:ascii="Times New Roman" w:hAnsi="Times New Roman"/>
              <w:sz w:val="20"/>
            </w:rPr>
          </w:rPrChange>
        </w:rPr>
        <w:t xml:space="preserve"> </w:t>
      </w:r>
      <w:r>
        <w:rPr>
          <w:rFonts w:ascii="Times New Roman"/>
          <w:sz w:val="20"/>
          <w:rPrChange w:id="1034" w:author="Author" w:date="2015-07-30T15:37:00Z">
            <w:rPr>
              <w:rFonts w:ascii="Times New Roman" w:hAnsi="Times New Roman"/>
              <w:sz w:val="20"/>
            </w:rPr>
          </w:rPrChange>
        </w:rPr>
        <w:t>synthesis report in December</w:t>
      </w:r>
      <w:r>
        <w:rPr>
          <w:rFonts w:ascii="Times New Roman"/>
          <w:spacing w:val="-4"/>
          <w:sz w:val="20"/>
          <w:rPrChange w:id="1035" w:author="Author" w:date="2015-07-30T15:37:00Z">
            <w:rPr>
              <w:rFonts w:ascii="Times New Roman" w:hAnsi="Times New Roman"/>
              <w:sz w:val="20"/>
            </w:rPr>
          </w:rPrChange>
        </w:rPr>
        <w:t xml:space="preserve"> </w:t>
      </w:r>
      <w:r>
        <w:rPr>
          <w:rFonts w:ascii="Times New Roman"/>
          <w:sz w:val="20"/>
          <w:rPrChange w:id="1036" w:author="Author" w:date="2015-07-30T15:37:00Z">
            <w:rPr>
              <w:rFonts w:ascii="Times New Roman" w:hAnsi="Times New Roman"/>
              <w:sz w:val="20"/>
            </w:rPr>
          </w:rPrChange>
        </w:rPr>
        <w:t>2014.</w:t>
      </w:r>
      <w:del w:id="1037" w:author="Author" w:date="2015-07-30T15:37:00Z">
        <w:r w:rsidR="00F3349C" w:rsidRPr="008F1853">
          <w:rPr>
            <w:rFonts w:ascii="Times New Roman" w:hAnsi="Times New Roman"/>
            <w:sz w:val="20"/>
            <w:szCs w:val="20"/>
          </w:rPr>
          <w:delText xml:space="preserve"> </w:delText>
        </w:r>
      </w:del>
    </w:p>
    <w:p w14:paraId="3777BB86" w14:textId="77777777" w:rsidR="00F3349C" w:rsidRPr="006A72A3" w:rsidRDefault="00F3349C" w:rsidP="00F3349C">
      <w:pPr>
        <w:pStyle w:val="ListParagraph"/>
        <w:rPr>
          <w:del w:id="1038" w:author="Author" w:date="2015-07-30T15:37:00Z"/>
          <w:rFonts w:ascii="Times New Roman" w:hAnsi="Times New Roman"/>
          <w:sz w:val="20"/>
          <w:szCs w:val="20"/>
        </w:rPr>
      </w:pPr>
    </w:p>
    <w:p w14:paraId="44380E75" w14:textId="0761C4CC" w:rsidR="00804791" w:rsidRDefault="00F3349C">
      <w:pPr>
        <w:rPr>
          <w:rFonts w:ascii="Times New Roman" w:eastAsia="Times New Roman" w:hAnsi="Times New Roman" w:cs="Times New Roman"/>
          <w:sz w:val="20"/>
          <w:szCs w:val="20"/>
        </w:rPr>
        <w:pPrChange w:id="1039" w:author="Author" w:date="2015-07-30T15:37:00Z">
          <w:pPr>
            <w:pStyle w:val="ListParagraph"/>
            <w:numPr>
              <w:numId w:val="38"/>
            </w:numPr>
            <w:ind w:left="360" w:hanging="360"/>
            <w:jc w:val="both"/>
          </w:pPr>
        </w:pPrChange>
      </w:pPr>
      <w:del w:id="1040" w:author="Author" w:date="2015-07-30T15:37:00Z">
        <w:r>
          <w:rPr>
            <w:rFonts w:ascii="Times New Roman" w:hAnsi="Times New Roman"/>
            <w:sz w:val="20"/>
            <w:szCs w:val="20"/>
          </w:rPr>
          <w:delText xml:space="preserve">This is a plan of action for people, planet and prosperity, which also seeks to strengthen universal peace in larger freedom. It will be implemented by all of us acting in genuine and lasting partnership based on mutual respect. </w:delText>
        </w:r>
        <w:r w:rsidRPr="009349CA">
          <w:rPr>
            <w:rFonts w:ascii="Times New Roman" w:hAnsi="Times New Roman"/>
            <w:sz w:val="20"/>
            <w:szCs w:val="20"/>
          </w:rPr>
          <w:delText>We are resolved to free the human race from the tyranny of poverty in all its forms</w:delText>
        </w:r>
        <w:r>
          <w:rPr>
            <w:rFonts w:ascii="Times New Roman" w:hAnsi="Times New Roman"/>
            <w:sz w:val="20"/>
            <w:szCs w:val="20"/>
          </w:rPr>
          <w:delText xml:space="preserve"> and dimensions</w:delText>
        </w:r>
        <w:r w:rsidRPr="009349CA">
          <w:rPr>
            <w:rFonts w:ascii="Times New Roman" w:hAnsi="Times New Roman"/>
            <w:sz w:val="20"/>
            <w:szCs w:val="20"/>
          </w:rPr>
          <w:delText xml:space="preserve"> and to heal and secure our planet for </w:delText>
        </w:r>
        <w:r>
          <w:rPr>
            <w:rFonts w:ascii="Times New Roman" w:hAnsi="Times New Roman"/>
            <w:sz w:val="20"/>
            <w:szCs w:val="20"/>
          </w:rPr>
          <w:delText xml:space="preserve">present and </w:delText>
        </w:r>
        <w:r w:rsidRPr="009349CA">
          <w:rPr>
            <w:rFonts w:ascii="Times New Roman" w:hAnsi="Times New Roman"/>
            <w:sz w:val="20"/>
            <w:szCs w:val="20"/>
          </w:rPr>
          <w:delText>future generations.  We are determined to take the bold and transformative steps needed to shift the world onto a sustainable and resilient path.</w:delText>
        </w:r>
      </w:del>
    </w:p>
    <w:p w14:paraId="358F7B1E" w14:textId="77777777" w:rsidR="00804791" w:rsidRDefault="00804791">
      <w:pPr>
        <w:spacing w:before="10"/>
        <w:rPr>
          <w:rFonts w:ascii="Times New Roman" w:hAnsi="Times New Roman"/>
          <w:sz w:val="29"/>
          <w:rPrChange w:id="1041" w:author="Author" w:date="2015-07-30T15:37:00Z">
            <w:rPr>
              <w:rFonts w:ascii="Times New Roman" w:hAnsi="Times New Roman"/>
              <w:sz w:val="20"/>
            </w:rPr>
          </w:rPrChange>
        </w:rPr>
        <w:pPrChange w:id="1042" w:author="Author" w:date="2015-07-30T15:37:00Z">
          <w:pPr>
            <w:pStyle w:val="ListParagraph"/>
            <w:jc w:val="both"/>
          </w:pPr>
        </w:pPrChange>
      </w:pPr>
    </w:p>
    <w:p w14:paraId="5C72F4DB" w14:textId="77777777" w:rsidR="00804791" w:rsidRDefault="006514D0">
      <w:pPr>
        <w:pStyle w:val="Heading3"/>
        <w:ind w:right="204"/>
        <w:rPr>
          <w:b w:val="0"/>
          <w:i w:val="0"/>
          <w:rPrChange w:id="1043" w:author="Author" w:date="2015-07-30T15:37:00Z">
            <w:rPr>
              <w:rFonts w:ascii="Times New Roman" w:hAnsi="Times New Roman"/>
              <w:b/>
              <w:i/>
              <w:sz w:val="20"/>
            </w:rPr>
          </w:rPrChange>
        </w:rPr>
        <w:pPrChange w:id="1044" w:author="Author" w:date="2015-07-30T15:37:00Z">
          <w:pPr>
            <w:jc w:val="both"/>
          </w:pPr>
        </w:pPrChange>
      </w:pPr>
      <w:r w:rsidRPr="006514D0">
        <w:t>Our</w:t>
      </w:r>
      <w:r>
        <w:rPr>
          <w:spacing w:val="-6"/>
          <w:rPrChange w:id="1045" w:author="Author" w:date="2015-07-30T15:37:00Z">
            <w:rPr>
              <w:rFonts w:ascii="Times New Roman" w:hAnsi="Times New Roman"/>
              <w:b/>
              <w:i/>
              <w:sz w:val="20"/>
            </w:rPr>
          </w:rPrChange>
        </w:rPr>
        <w:t xml:space="preserve"> </w:t>
      </w:r>
      <w:r w:rsidRPr="006514D0">
        <w:t>vision</w:t>
      </w:r>
    </w:p>
    <w:p w14:paraId="41284FEC" w14:textId="13377603" w:rsidR="00804791" w:rsidRDefault="006514D0">
      <w:pPr>
        <w:pStyle w:val="ListParagraph"/>
        <w:numPr>
          <w:ilvl w:val="0"/>
          <w:numId w:val="35"/>
        </w:numPr>
        <w:tabs>
          <w:tab w:val="left" w:pos="461"/>
        </w:tabs>
        <w:spacing w:before="173" w:line="259" w:lineRule="auto"/>
        <w:ind w:right="123"/>
        <w:jc w:val="both"/>
        <w:rPr>
          <w:rFonts w:ascii="Times New Roman" w:eastAsia="Times New Roman" w:hAnsi="Times New Roman" w:cs="Times New Roman"/>
          <w:sz w:val="20"/>
          <w:szCs w:val="20"/>
        </w:rPr>
        <w:pPrChange w:id="1046" w:author="Author" w:date="2015-07-30T15:37:00Z">
          <w:pPr>
            <w:pStyle w:val="ListParagraph"/>
            <w:numPr>
              <w:numId w:val="38"/>
            </w:numPr>
            <w:ind w:left="360" w:hanging="360"/>
            <w:jc w:val="both"/>
          </w:pPr>
        </w:pPrChange>
      </w:pPr>
      <w:r>
        <w:rPr>
          <w:rFonts w:ascii="Times New Roman"/>
          <w:sz w:val="20"/>
          <w:rPrChange w:id="1047" w:author="Author" w:date="2015-07-30T15:37:00Z">
            <w:rPr>
              <w:rFonts w:ascii="Times New Roman" w:hAnsi="Times New Roman"/>
              <w:sz w:val="20"/>
            </w:rPr>
          </w:rPrChange>
        </w:rPr>
        <w:t xml:space="preserve">In these Goals and targets, we are setting out a supremely ambitious and transformational vision. </w:t>
      </w:r>
      <w:del w:id="1048" w:author="Author" w:date="2015-07-30T15:37:00Z">
        <w:r w:rsidR="00F3349C">
          <w:rPr>
            <w:rFonts w:ascii="Times New Roman" w:hAnsi="Times New Roman"/>
            <w:sz w:val="20"/>
            <w:szCs w:val="20"/>
          </w:rPr>
          <w:delText xml:space="preserve">Poverty eradication in all its forms and dimensions is the overarching priority and central imperative of the Agenda. </w:delText>
        </w:r>
      </w:del>
      <w:r>
        <w:rPr>
          <w:rFonts w:ascii="Times New Roman"/>
          <w:sz w:val="20"/>
          <w:rPrChange w:id="1049" w:author="Author" w:date="2015-07-30T15:37:00Z">
            <w:rPr>
              <w:rFonts w:ascii="Times New Roman" w:hAnsi="Times New Roman"/>
              <w:sz w:val="20"/>
            </w:rPr>
          </w:rPrChange>
        </w:rPr>
        <w:t>We envisage</w:t>
      </w:r>
      <w:r>
        <w:rPr>
          <w:rFonts w:ascii="Times New Roman"/>
          <w:spacing w:val="3"/>
          <w:sz w:val="20"/>
          <w:rPrChange w:id="1050" w:author="Author" w:date="2015-07-30T15:37:00Z">
            <w:rPr>
              <w:rFonts w:ascii="Times New Roman" w:hAnsi="Times New Roman"/>
              <w:sz w:val="20"/>
            </w:rPr>
          </w:rPrChange>
        </w:rPr>
        <w:t xml:space="preserve"> </w:t>
      </w:r>
      <w:r>
        <w:rPr>
          <w:rFonts w:ascii="Times New Roman"/>
          <w:sz w:val="20"/>
          <w:rPrChange w:id="1051" w:author="Author" w:date="2015-07-30T15:37:00Z">
            <w:rPr>
              <w:rFonts w:ascii="Times New Roman" w:hAnsi="Times New Roman"/>
              <w:sz w:val="20"/>
            </w:rPr>
          </w:rPrChange>
        </w:rPr>
        <w:t>a</w:t>
      </w:r>
      <w:r>
        <w:rPr>
          <w:rFonts w:ascii="Times New Roman"/>
          <w:w w:val="99"/>
          <w:sz w:val="20"/>
          <w:rPrChange w:id="1052" w:author="Author" w:date="2015-07-30T15:37:00Z">
            <w:rPr>
              <w:rFonts w:ascii="Times New Roman" w:hAnsi="Times New Roman"/>
              <w:sz w:val="20"/>
            </w:rPr>
          </w:rPrChange>
        </w:rPr>
        <w:t xml:space="preserve"> </w:t>
      </w:r>
      <w:r>
        <w:rPr>
          <w:rFonts w:ascii="Times New Roman"/>
          <w:sz w:val="20"/>
          <w:rPrChange w:id="1053" w:author="Author" w:date="2015-07-30T15:37:00Z">
            <w:rPr>
              <w:rFonts w:ascii="Times New Roman" w:hAnsi="Times New Roman"/>
              <w:sz w:val="20"/>
            </w:rPr>
          </w:rPrChange>
        </w:rPr>
        <w:t>world free of poverty, hunger, disease and want, where all life can thrive. We envisage a world free of fear</w:t>
      </w:r>
      <w:r>
        <w:rPr>
          <w:rFonts w:ascii="Times New Roman"/>
          <w:spacing w:val="32"/>
          <w:sz w:val="20"/>
          <w:rPrChange w:id="1054" w:author="Author" w:date="2015-07-30T15:37:00Z">
            <w:rPr>
              <w:rFonts w:ascii="Times New Roman" w:hAnsi="Times New Roman"/>
              <w:sz w:val="20"/>
            </w:rPr>
          </w:rPrChange>
        </w:rPr>
        <w:t xml:space="preserve"> </w:t>
      </w:r>
      <w:r>
        <w:rPr>
          <w:rFonts w:ascii="Times New Roman"/>
          <w:sz w:val="20"/>
          <w:rPrChange w:id="1055" w:author="Author" w:date="2015-07-30T15:37:00Z">
            <w:rPr>
              <w:rFonts w:ascii="Times New Roman" w:hAnsi="Times New Roman"/>
              <w:sz w:val="20"/>
            </w:rPr>
          </w:rPrChange>
        </w:rPr>
        <w:t>and</w:t>
      </w:r>
      <w:r>
        <w:rPr>
          <w:rFonts w:ascii="Times New Roman"/>
          <w:w w:val="99"/>
          <w:sz w:val="20"/>
          <w:rPrChange w:id="1056" w:author="Author" w:date="2015-07-30T15:37:00Z">
            <w:rPr>
              <w:rFonts w:ascii="Times New Roman" w:hAnsi="Times New Roman"/>
              <w:sz w:val="20"/>
            </w:rPr>
          </w:rPrChange>
        </w:rPr>
        <w:t xml:space="preserve"> </w:t>
      </w:r>
      <w:r>
        <w:rPr>
          <w:rFonts w:ascii="Times New Roman"/>
          <w:sz w:val="20"/>
          <w:rPrChange w:id="1057" w:author="Author" w:date="2015-07-30T15:37:00Z">
            <w:rPr>
              <w:rFonts w:ascii="Times New Roman" w:hAnsi="Times New Roman"/>
              <w:sz w:val="20"/>
            </w:rPr>
          </w:rPrChange>
        </w:rPr>
        <w:t>violence.</w:t>
      </w:r>
      <w:r>
        <w:rPr>
          <w:rFonts w:ascii="Times New Roman"/>
          <w:spacing w:val="17"/>
          <w:sz w:val="20"/>
          <w:rPrChange w:id="1058" w:author="Author" w:date="2015-07-30T15:37:00Z">
            <w:rPr>
              <w:rFonts w:ascii="Times New Roman" w:hAnsi="Times New Roman"/>
              <w:sz w:val="20"/>
            </w:rPr>
          </w:rPrChange>
        </w:rPr>
        <w:t xml:space="preserve"> </w:t>
      </w:r>
      <w:r>
        <w:rPr>
          <w:rFonts w:ascii="Times New Roman"/>
          <w:sz w:val="20"/>
          <w:rPrChange w:id="1059" w:author="Author" w:date="2015-07-30T15:37:00Z">
            <w:rPr>
              <w:rFonts w:ascii="Times New Roman" w:hAnsi="Times New Roman"/>
              <w:sz w:val="20"/>
            </w:rPr>
          </w:rPrChange>
        </w:rPr>
        <w:t>A</w:t>
      </w:r>
      <w:r>
        <w:rPr>
          <w:rFonts w:ascii="Times New Roman"/>
          <w:spacing w:val="12"/>
          <w:sz w:val="20"/>
          <w:rPrChange w:id="1060" w:author="Author" w:date="2015-07-30T15:37:00Z">
            <w:rPr>
              <w:rFonts w:ascii="Times New Roman" w:hAnsi="Times New Roman"/>
              <w:sz w:val="20"/>
            </w:rPr>
          </w:rPrChange>
        </w:rPr>
        <w:t xml:space="preserve"> </w:t>
      </w:r>
      <w:r>
        <w:rPr>
          <w:rFonts w:ascii="Times New Roman"/>
          <w:sz w:val="20"/>
          <w:rPrChange w:id="1061" w:author="Author" w:date="2015-07-30T15:37:00Z">
            <w:rPr>
              <w:rFonts w:ascii="Times New Roman" w:hAnsi="Times New Roman"/>
              <w:sz w:val="20"/>
            </w:rPr>
          </w:rPrChange>
        </w:rPr>
        <w:t>world</w:t>
      </w:r>
      <w:r>
        <w:rPr>
          <w:rFonts w:ascii="Times New Roman"/>
          <w:spacing w:val="15"/>
          <w:sz w:val="20"/>
          <w:rPrChange w:id="1062" w:author="Author" w:date="2015-07-30T15:37:00Z">
            <w:rPr>
              <w:rFonts w:ascii="Times New Roman" w:hAnsi="Times New Roman"/>
              <w:sz w:val="20"/>
            </w:rPr>
          </w:rPrChange>
        </w:rPr>
        <w:t xml:space="preserve"> </w:t>
      </w:r>
      <w:r>
        <w:rPr>
          <w:rFonts w:ascii="Times New Roman"/>
          <w:sz w:val="20"/>
          <w:rPrChange w:id="1063" w:author="Author" w:date="2015-07-30T15:37:00Z">
            <w:rPr>
              <w:rFonts w:ascii="Times New Roman" w:hAnsi="Times New Roman"/>
              <w:sz w:val="20"/>
            </w:rPr>
          </w:rPrChange>
        </w:rPr>
        <w:t>with</w:t>
      </w:r>
      <w:r>
        <w:rPr>
          <w:rFonts w:ascii="Times New Roman"/>
          <w:spacing w:val="13"/>
          <w:sz w:val="20"/>
          <w:rPrChange w:id="1064" w:author="Author" w:date="2015-07-30T15:37:00Z">
            <w:rPr>
              <w:rFonts w:ascii="Times New Roman" w:hAnsi="Times New Roman"/>
              <w:sz w:val="20"/>
            </w:rPr>
          </w:rPrChange>
        </w:rPr>
        <w:t xml:space="preserve"> </w:t>
      </w:r>
      <w:r>
        <w:rPr>
          <w:rFonts w:ascii="Times New Roman"/>
          <w:sz w:val="20"/>
          <w:rPrChange w:id="1065" w:author="Author" w:date="2015-07-30T15:37:00Z">
            <w:rPr>
              <w:rFonts w:ascii="Times New Roman" w:hAnsi="Times New Roman"/>
              <w:sz w:val="20"/>
            </w:rPr>
          </w:rPrChange>
        </w:rPr>
        <w:t>equitable</w:t>
      </w:r>
      <w:r>
        <w:rPr>
          <w:rFonts w:ascii="Times New Roman"/>
          <w:spacing w:val="12"/>
          <w:sz w:val="20"/>
          <w:rPrChange w:id="1066" w:author="Author" w:date="2015-07-30T15:37:00Z">
            <w:rPr>
              <w:rFonts w:ascii="Times New Roman" w:hAnsi="Times New Roman"/>
              <w:sz w:val="20"/>
            </w:rPr>
          </w:rPrChange>
        </w:rPr>
        <w:t xml:space="preserve"> </w:t>
      </w:r>
      <w:r>
        <w:rPr>
          <w:rFonts w:ascii="Times New Roman"/>
          <w:sz w:val="20"/>
          <w:rPrChange w:id="1067" w:author="Author" w:date="2015-07-30T15:37:00Z">
            <w:rPr>
              <w:rFonts w:ascii="Times New Roman" w:hAnsi="Times New Roman"/>
              <w:sz w:val="20"/>
            </w:rPr>
          </w:rPrChange>
        </w:rPr>
        <w:t>and</w:t>
      </w:r>
      <w:r>
        <w:rPr>
          <w:rFonts w:ascii="Times New Roman"/>
          <w:spacing w:val="15"/>
          <w:sz w:val="20"/>
          <w:rPrChange w:id="1068" w:author="Author" w:date="2015-07-30T15:37:00Z">
            <w:rPr>
              <w:rFonts w:ascii="Times New Roman" w:hAnsi="Times New Roman"/>
              <w:sz w:val="20"/>
            </w:rPr>
          </w:rPrChange>
        </w:rPr>
        <w:t xml:space="preserve"> </w:t>
      </w:r>
      <w:r>
        <w:rPr>
          <w:rFonts w:ascii="Times New Roman"/>
          <w:sz w:val="20"/>
          <w:rPrChange w:id="1069" w:author="Author" w:date="2015-07-30T15:37:00Z">
            <w:rPr>
              <w:rFonts w:ascii="Times New Roman" w:hAnsi="Times New Roman"/>
              <w:sz w:val="20"/>
            </w:rPr>
          </w:rPrChange>
        </w:rPr>
        <w:t>universal</w:t>
      </w:r>
      <w:r>
        <w:rPr>
          <w:rFonts w:ascii="Times New Roman"/>
          <w:spacing w:val="12"/>
          <w:sz w:val="20"/>
          <w:rPrChange w:id="1070" w:author="Author" w:date="2015-07-30T15:37:00Z">
            <w:rPr>
              <w:rFonts w:ascii="Times New Roman" w:hAnsi="Times New Roman"/>
              <w:sz w:val="20"/>
            </w:rPr>
          </w:rPrChange>
        </w:rPr>
        <w:t xml:space="preserve"> </w:t>
      </w:r>
      <w:r>
        <w:rPr>
          <w:rFonts w:ascii="Times New Roman"/>
          <w:sz w:val="20"/>
          <w:rPrChange w:id="1071" w:author="Author" w:date="2015-07-30T15:37:00Z">
            <w:rPr>
              <w:rFonts w:ascii="Times New Roman" w:hAnsi="Times New Roman"/>
              <w:sz w:val="20"/>
            </w:rPr>
          </w:rPrChange>
        </w:rPr>
        <w:t>access</w:t>
      </w:r>
      <w:r>
        <w:rPr>
          <w:rFonts w:ascii="Times New Roman"/>
          <w:spacing w:val="11"/>
          <w:sz w:val="20"/>
          <w:rPrChange w:id="1072" w:author="Author" w:date="2015-07-30T15:37:00Z">
            <w:rPr>
              <w:rFonts w:ascii="Times New Roman" w:hAnsi="Times New Roman"/>
              <w:sz w:val="20"/>
            </w:rPr>
          </w:rPrChange>
        </w:rPr>
        <w:t xml:space="preserve"> </w:t>
      </w:r>
      <w:r>
        <w:rPr>
          <w:rFonts w:ascii="Times New Roman"/>
          <w:sz w:val="20"/>
          <w:rPrChange w:id="1073" w:author="Author" w:date="2015-07-30T15:37:00Z">
            <w:rPr>
              <w:rFonts w:ascii="Times New Roman" w:hAnsi="Times New Roman"/>
              <w:sz w:val="20"/>
            </w:rPr>
          </w:rPrChange>
        </w:rPr>
        <w:t>to</w:t>
      </w:r>
      <w:r>
        <w:rPr>
          <w:rFonts w:ascii="Times New Roman"/>
          <w:spacing w:val="15"/>
          <w:sz w:val="20"/>
          <w:rPrChange w:id="1074" w:author="Author" w:date="2015-07-30T15:37:00Z">
            <w:rPr>
              <w:rFonts w:ascii="Times New Roman" w:hAnsi="Times New Roman"/>
              <w:sz w:val="20"/>
            </w:rPr>
          </w:rPrChange>
        </w:rPr>
        <w:t xml:space="preserve"> </w:t>
      </w:r>
      <w:r>
        <w:rPr>
          <w:rFonts w:ascii="Times New Roman"/>
          <w:sz w:val="20"/>
          <w:rPrChange w:id="1075" w:author="Author" w:date="2015-07-30T15:37:00Z">
            <w:rPr>
              <w:rFonts w:ascii="Times New Roman" w:hAnsi="Times New Roman"/>
              <w:sz w:val="20"/>
            </w:rPr>
          </w:rPrChange>
        </w:rPr>
        <w:t>quality</w:t>
      </w:r>
      <w:r>
        <w:rPr>
          <w:rFonts w:ascii="Times New Roman"/>
          <w:spacing w:val="11"/>
          <w:sz w:val="20"/>
          <w:rPrChange w:id="1076" w:author="Author" w:date="2015-07-30T15:37:00Z">
            <w:rPr>
              <w:rFonts w:ascii="Times New Roman" w:hAnsi="Times New Roman"/>
              <w:sz w:val="20"/>
            </w:rPr>
          </w:rPrChange>
        </w:rPr>
        <w:t xml:space="preserve"> </w:t>
      </w:r>
      <w:r>
        <w:rPr>
          <w:rFonts w:ascii="Times New Roman"/>
          <w:sz w:val="20"/>
          <w:rPrChange w:id="1077" w:author="Author" w:date="2015-07-30T15:37:00Z">
            <w:rPr>
              <w:rFonts w:ascii="Times New Roman" w:hAnsi="Times New Roman"/>
              <w:sz w:val="20"/>
            </w:rPr>
          </w:rPrChange>
        </w:rPr>
        <w:t>education</w:t>
      </w:r>
      <w:r>
        <w:rPr>
          <w:rFonts w:ascii="Times New Roman"/>
          <w:spacing w:val="13"/>
          <w:sz w:val="20"/>
          <w:rPrChange w:id="1078" w:author="Author" w:date="2015-07-30T15:37:00Z">
            <w:rPr>
              <w:rFonts w:ascii="Times New Roman" w:hAnsi="Times New Roman"/>
              <w:sz w:val="20"/>
            </w:rPr>
          </w:rPrChange>
        </w:rPr>
        <w:t xml:space="preserve"> </w:t>
      </w:r>
      <w:r>
        <w:rPr>
          <w:rFonts w:ascii="Times New Roman"/>
          <w:sz w:val="20"/>
          <w:rPrChange w:id="1079" w:author="Author" w:date="2015-07-30T15:37:00Z">
            <w:rPr>
              <w:rFonts w:ascii="Times New Roman" w:hAnsi="Times New Roman"/>
              <w:sz w:val="20"/>
            </w:rPr>
          </w:rPrChange>
        </w:rPr>
        <w:t>at</w:t>
      </w:r>
      <w:r>
        <w:rPr>
          <w:rFonts w:ascii="Times New Roman"/>
          <w:spacing w:val="12"/>
          <w:sz w:val="20"/>
          <w:rPrChange w:id="1080" w:author="Author" w:date="2015-07-30T15:37:00Z">
            <w:rPr>
              <w:rFonts w:ascii="Times New Roman" w:hAnsi="Times New Roman"/>
              <w:sz w:val="20"/>
            </w:rPr>
          </w:rPrChange>
        </w:rPr>
        <w:t xml:space="preserve"> </w:t>
      </w:r>
      <w:r>
        <w:rPr>
          <w:rFonts w:ascii="Times New Roman"/>
          <w:sz w:val="20"/>
          <w:rPrChange w:id="1081" w:author="Author" w:date="2015-07-30T15:37:00Z">
            <w:rPr>
              <w:rFonts w:ascii="Times New Roman" w:hAnsi="Times New Roman"/>
              <w:sz w:val="20"/>
            </w:rPr>
          </w:rPrChange>
        </w:rPr>
        <w:t>all</w:t>
      </w:r>
      <w:r>
        <w:rPr>
          <w:rFonts w:ascii="Times New Roman"/>
          <w:spacing w:val="12"/>
          <w:sz w:val="20"/>
          <w:rPrChange w:id="1082" w:author="Author" w:date="2015-07-30T15:37:00Z">
            <w:rPr>
              <w:rFonts w:ascii="Times New Roman" w:hAnsi="Times New Roman"/>
              <w:sz w:val="20"/>
            </w:rPr>
          </w:rPrChange>
        </w:rPr>
        <w:t xml:space="preserve"> </w:t>
      </w:r>
      <w:r>
        <w:rPr>
          <w:rFonts w:ascii="Times New Roman"/>
          <w:sz w:val="20"/>
          <w:rPrChange w:id="1083" w:author="Author" w:date="2015-07-30T15:37:00Z">
            <w:rPr>
              <w:rFonts w:ascii="Times New Roman" w:hAnsi="Times New Roman"/>
              <w:sz w:val="20"/>
            </w:rPr>
          </w:rPrChange>
        </w:rPr>
        <w:t>levels</w:t>
      </w:r>
      <w:r>
        <w:rPr>
          <w:rFonts w:ascii="Times New Roman"/>
          <w:spacing w:val="16"/>
          <w:sz w:val="20"/>
          <w:rPrChange w:id="1084" w:author="Author" w:date="2015-07-30T15:37:00Z">
            <w:rPr>
              <w:rFonts w:ascii="Times New Roman" w:hAnsi="Times New Roman"/>
              <w:sz w:val="20"/>
            </w:rPr>
          </w:rPrChange>
        </w:rPr>
        <w:t xml:space="preserve"> </w:t>
      </w:r>
      <w:r>
        <w:rPr>
          <w:rFonts w:ascii="Times New Roman"/>
          <w:sz w:val="20"/>
          <w:rPrChange w:id="1085" w:author="Author" w:date="2015-07-30T15:37:00Z">
            <w:rPr>
              <w:rFonts w:ascii="Times New Roman" w:hAnsi="Times New Roman"/>
              <w:sz w:val="20"/>
            </w:rPr>
          </w:rPrChange>
        </w:rPr>
        <w:t>and</w:t>
      </w:r>
      <w:r>
        <w:rPr>
          <w:rFonts w:ascii="Times New Roman"/>
          <w:spacing w:val="13"/>
          <w:sz w:val="20"/>
          <w:rPrChange w:id="1086" w:author="Author" w:date="2015-07-30T15:37:00Z">
            <w:rPr>
              <w:rFonts w:ascii="Times New Roman" w:hAnsi="Times New Roman"/>
              <w:sz w:val="20"/>
            </w:rPr>
          </w:rPrChange>
        </w:rPr>
        <w:t xml:space="preserve"> </w:t>
      </w:r>
      <w:r>
        <w:rPr>
          <w:rFonts w:ascii="Times New Roman"/>
          <w:sz w:val="20"/>
          <w:rPrChange w:id="1087" w:author="Author" w:date="2015-07-30T15:37:00Z">
            <w:rPr>
              <w:rFonts w:ascii="Times New Roman" w:hAnsi="Times New Roman"/>
              <w:sz w:val="20"/>
            </w:rPr>
          </w:rPrChange>
        </w:rPr>
        <w:t>to</w:t>
      </w:r>
      <w:r>
        <w:rPr>
          <w:rFonts w:ascii="Times New Roman"/>
          <w:spacing w:val="15"/>
          <w:sz w:val="20"/>
          <w:rPrChange w:id="1088" w:author="Author" w:date="2015-07-30T15:37:00Z">
            <w:rPr>
              <w:rFonts w:ascii="Times New Roman" w:hAnsi="Times New Roman"/>
              <w:sz w:val="20"/>
            </w:rPr>
          </w:rPrChange>
        </w:rPr>
        <w:t xml:space="preserve"> </w:t>
      </w:r>
      <w:r>
        <w:rPr>
          <w:rFonts w:ascii="Times New Roman"/>
          <w:sz w:val="20"/>
          <w:rPrChange w:id="1089" w:author="Author" w:date="2015-07-30T15:37:00Z">
            <w:rPr>
              <w:rFonts w:ascii="Times New Roman" w:hAnsi="Times New Roman"/>
              <w:sz w:val="20"/>
            </w:rPr>
          </w:rPrChange>
        </w:rPr>
        <w:t>health</w:t>
      </w:r>
      <w:r>
        <w:rPr>
          <w:rFonts w:ascii="Times New Roman"/>
          <w:spacing w:val="11"/>
          <w:sz w:val="20"/>
          <w:rPrChange w:id="1090" w:author="Author" w:date="2015-07-30T15:37:00Z">
            <w:rPr>
              <w:rFonts w:ascii="Times New Roman" w:hAnsi="Times New Roman"/>
              <w:sz w:val="20"/>
            </w:rPr>
          </w:rPrChange>
        </w:rPr>
        <w:t xml:space="preserve"> </w:t>
      </w:r>
      <w:r>
        <w:rPr>
          <w:rFonts w:ascii="Times New Roman"/>
          <w:sz w:val="20"/>
          <w:rPrChange w:id="1091" w:author="Author" w:date="2015-07-30T15:37:00Z">
            <w:rPr>
              <w:rFonts w:ascii="Times New Roman" w:hAnsi="Times New Roman"/>
              <w:sz w:val="20"/>
            </w:rPr>
          </w:rPrChange>
        </w:rPr>
        <w:t>care</w:t>
      </w:r>
      <w:r>
        <w:rPr>
          <w:rFonts w:ascii="Times New Roman"/>
          <w:spacing w:val="12"/>
          <w:sz w:val="20"/>
          <w:rPrChange w:id="1092" w:author="Author" w:date="2015-07-30T15:37:00Z">
            <w:rPr>
              <w:rFonts w:ascii="Times New Roman" w:hAnsi="Times New Roman"/>
              <w:sz w:val="20"/>
            </w:rPr>
          </w:rPrChange>
        </w:rPr>
        <w:t xml:space="preserve"> </w:t>
      </w:r>
      <w:r>
        <w:rPr>
          <w:rFonts w:ascii="Times New Roman"/>
          <w:sz w:val="20"/>
          <w:rPrChange w:id="1093" w:author="Author" w:date="2015-07-30T15:37:00Z">
            <w:rPr>
              <w:rFonts w:ascii="Times New Roman" w:hAnsi="Times New Roman"/>
              <w:sz w:val="20"/>
            </w:rPr>
          </w:rPrChange>
        </w:rPr>
        <w:t>and</w:t>
      </w:r>
      <w:r>
        <w:rPr>
          <w:rFonts w:ascii="Times New Roman"/>
          <w:w w:val="99"/>
          <w:sz w:val="20"/>
          <w:rPrChange w:id="1094" w:author="Author" w:date="2015-07-30T15:37:00Z">
            <w:rPr>
              <w:rFonts w:ascii="Times New Roman" w:hAnsi="Times New Roman"/>
              <w:sz w:val="20"/>
            </w:rPr>
          </w:rPrChange>
        </w:rPr>
        <w:t xml:space="preserve"> </w:t>
      </w:r>
      <w:r>
        <w:rPr>
          <w:rFonts w:ascii="Times New Roman"/>
          <w:sz w:val="20"/>
          <w:rPrChange w:id="1095" w:author="Author" w:date="2015-07-30T15:37:00Z">
            <w:rPr>
              <w:rFonts w:ascii="Times New Roman" w:hAnsi="Times New Roman"/>
              <w:sz w:val="20"/>
            </w:rPr>
          </w:rPrChange>
        </w:rPr>
        <w:t>social</w:t>
      </w:r>
      <w:r>
        <w:rPr>
          <w:rFonts w:ascii="Times New Roman"/>
          <w:spacing w:val="9"/>
          <w:sz w:val="20"/>
          <w:rPrChange w:id="1096" w:author="Author" w:date="2015-07-30T15:37:00Z">
            <w:rPr>
              <w:rFonts w:ascii="Times New Roman" w:hAnsi="Times New Roman"/>
              <w:sz w:val="20"/>
            </w:rPr>
          </w:rPrChange>
        </w:rPr>
        <w:t xml:space="preserve"> </w:t>
      </w:r>
      <w:r>
        <w:rPr>
          <w:rFonts w:ascii="Times New Roman"/>
          <w:sz w:val="20"/>
          <w:rPrChange w:id="1097" w:author="Author" w:date="2015-07-30T15:37:00Z">
            <w:rPr>
              <w:rFonts w:ascii="Times New Roman" w:hAnsi="Times New Roman"/>
              <w:sz w:val="20"/>
            </w:rPr>
          </w:rPrChange>
        </w:rPr>
        <w:t>protection,</w:t>
      </w:r>
      <w:r>
        <w:rPr>
          <w:rFonts w:ascii="Times New Roman"/>
          <w:spacing w:val="11"/>
          <w:sz w:val="20"/>
          <w:rPrChange w:id="1098" w:author="Author" w:date="2015-07-30T15:37:00Z">
            <w:rPr>
              <w:rFonts w:ascii="Times New Roman" w:hAnsi="Times New Roman"/>
              <w:sz w:val="20"/>
            </w:rPr>
          </w:rPrChange>
        </w:rPr>
        <w:t xml:space="preserve"> </w:t>
      </w:r>
      <w:r>
        <w:rPr>
          <w:rFonts w:ascii="Times New Roman"/>
          <w:sz w:val="20"/>
          <w:rPrChange w:id="1099" w:author="Author" w:date="2015-07-30T15:37:00Z">
            <w:rPr>
              <w:rFonts w:ascii="Times New Roman" w:hAnsi="Times New Roman"/>
              <w:sz w:val="20"/>
            </w:rPr>
          </w:rPrChange>
        </w:rPr>
        <w:t>where</w:t>
      </w:r>
      <w:r>
        <w:rPr>
          <w:rFonts w:ascii="Times New Roman"/>
          <w:spacing w:val="9"/>
          <w:sz w:val="20"/>
          <w:rPrChange w:id="1100" w:author="Author" w:date="2015-07-30T15:37:00Z">
            <w:rPr>
              <w:rFonts w:ascii="Times New Roman" w:hAnsi="Times New Roman"/>
              <w:sz w:val="20"/>
            </w:rPr>
          </w:rPrChange>
        </w:rPr>
        <w:t xml:space="preserve"> </w:t>
      </w:r>
      <w:r>
        <w:rPr>
          <w:rFonts w:ascii="Times New Roman"/>
          <w:sz w:val="20"/>
          <w:rPrChange w:id="1101" w:author="Author" w:date="2015-07-30T15:37:00Z">
            <w:rPr>
              <w:rFonts w:ascii="Times New Roman" w:hAnsi="Times New Roman"/>
              <w:sz w:val="20"/>
            </w:rPr>
          </w:rPrChange>
        </w:rPr>
        <w:t>physical,</w:t>
      </w:r>
      <w:r>
        <w:rPr>
          <w:rFonts w:ascii="Times New Roman"/>
          <w:spacing w:val="11"/>
          <w:sz w:val="20"/>
          <w:rPrChange w:id="1102" w:author="Author" w:date="2015-07-30T15:37:00Z">
            <w:rPr>
              <w:rFonts w:ascii="Times New Roman" w:hAnsi="Times New Roman"/>
              <w:sz w:val="20"/>
            </w:rPr>
          </w:rPrChange>
        </w:rPr>
        <w:t xml:space="preserve"> </w:t>
      </w:r>
      <w:r>
        <w:rPr>
          <w:rFonts w:ascii="Times New Roman"/>
          <w:sz w:val="20"/>
          <w:rPrChange w:id="1103" w:author="Author" w:date="2015-07-30T15:37:00Z">
            <w:rPr>
              <w:rFonts w:ascii="Times New Roman" w:hAnsi="Times New Roman"/>
              <w:sz w:val="20"/>
            </w:rPr>
          </w:rPrChange>
        </w:rPr>
        <w:t>mental</w:t>
      </w:r>
      <w:r>
        <w:rPr>
          <w:rFonts w:ascii="Times New Roman"/>
          <w:spacing w:val="9"/>
          <w:sz w:val="20"/>
          <w:rPrChange w:id="1104" w:author="Author" w:date="2015-07-30T15:37:00Z">
            <w:rPr>
              <w:rFonts w:ascii="Times New Roman" w:hAnsi="Times New Roman"/>
              <w:sz w:val="20"/>
            </w:rPr>
          </w:rPrChange>
        </w:rPr>
        <w:t xml:space="preserve"> </w:t>
      </w:r>
      <w:r>
        <w:rPr>
          <w:rFonts w:ascii="Times New Roman"/>
          <w:sz w:val="20"/>
          <w:rPrChange w:id="1105" w:author="Author" w:date="2015-07-30T15:37:00Z">
            <w:rPr>
              <w:rFonts w:ascii="Times New Roman" w:hAnsi="Times New Roman"/>
              <w:sz w:val="20"/>
            </w:rPr>
          </w:rPrChange>
        </w:rPr>
        <w:t>and</w:t>
      </w:r>
      <w:r>
        <w:rPr>
          <w:rFonts w:ascii="Times New Roman"/>
          <w:spacing w:val="10"/>
          <w:sz w:val="20"/>
          <w:rPrChange w:id="1106" w:author="Author" w:date="2015-07-30T15:37:00Z">
            <w:rPr>
              <w:rFonts w:ascii="Times New Roman" w:hAnsi="Times New Roman"/>
              <w:sz w:val="20"/>
            </w:rPr>
          </w:rPrChange>
        </w:rPr>
        <w:t xml:space="preserve"> </w:t>
      </w:r>
      <w:r>
        <w:rPr>
          <w:rFonts w:ascii="Times New Roman"/>
          <w:sz w:val="20"/>
          <w:rPrChange w:id="1107" w:author="Author" w:date="2015-07-30T15:37:00Z">
            <w:rPr>
              <w:rFonts w:ascii="Times New Roman" w:hAnsi="Times New Roman"/>
              <w:sz w:val="20"/>
            </w:rPr>
          </w:rPrChange>
        </w:rPr>
        <w:t>social</w:t>
      </w:r>
      <w:r>
        <w:rPr>
          <w:rFonts w:ascii="Times New Roman"/>
          <w:spacing w:val="14"/>
          <w:sz w:val="20"/>
          <w:rPrChange w:id="1108" w:author="Author" w:date="2015-07-30T15:37:00Z">
            <w:rPr>
              <w:rFonts w:ascii="Times New Roman" w:hAnsi="Times New Roman"/>
              <w:sz w:val="20"/>
            </w:rPr>
          </w:rPrChange>
        </w:rPr>
        <w:t xml:space="preserve"> </w:t>
      </w:r>
      <w:r>
        <w:rPr>
          <w:rFonts w:ascii="Times New Roman"/>
          <w:sz w:val="20"/>
          <w:rPrChange w:id="1109" w:author="Author" w:date="2015-07-30T15:37:00Z">
            <w:rPr>
              <w:rFonts w:ascii="Times New Roman" w:hAnsi="Times New Roman"/>
              <w:sz w:val="20"/>
            </w:rPr>
          </w:rPrChange>
        </w:rPr>
        <w:t>well-being</w:t>
      </w:r>
      <w:r>
        <w:rPr>
          <w:rFonts w:ascii="Times New Roman"/>
          <w:spacing w:val="7"/>
          <w:sz w:val="20"/>
          <w:rPrChange w:id="1110" w:author="Author" w:date="2015-07-30T15:37:00Z">
            <w:rPr>
              <w:rFonts w:ascii="Times New Roman" w:hAnsi="Times New Roman"/>
              <w:sz w:val="20"/>
            </w:rPr>
          </w:rPrChange>
        </w:rPr>
        <w:t xml:space="preserve"> </w:t>
      </w:r>
      <w:r>
        <w:rPr>
          <w:rFonts w:ascii="Times New Roman"/>
          <w:sz w:val="20"/>
          <w:rPrChange w:id="1111" w:author="Author" w:date="2015-07-30T15:37:00Z">
            <w:rPr>
              <w:rFonts w:ascii="Times New Roman" w:hAnsi="Times New Roman"/>
              <w:sz w:val="20"/>
            </w:rPr>
          </w:rPrChange>
        </w:rPr>
        <w:t>are</w:t>
      </w:r>
      <w:r>
        <w:rPr>
          <w:rFonts w:ascii="Times New Roman"/>
          <w:spacing w:val="9"/>
          <w:sz w:val="20"/>
          <w:rPrChange w:id="1112" w:author="Author" w:date="2015-07-30T15:37:00Z">
            <w:rPr>
              <w:rFonts w:ascii="Times New Roman" w:hAnsi="Times New Roman"/>
              <w:sz w:val="20"/>
            </w:rPr>
          </w:rPrChange>
        </w:rPr>
        <w:t xml:space="preserve"> </w:t>
      </w:r>
      <w:r>
        <w:rPr>
          <w:rFonts w:ascii="Times New Roman"/>
          <w:sz w:val="20"/>
          <w:rPrChange w:id="1113" w:author="Author" w:date="2015-07-30T15:37:00Z">
            <w:rPr>
              <w:rFonts w:ascii="Times New Roman" w:hAnsi="Times New Roman"/>
              <w:sz w:val="20"/>
            </w:rPr>
          </w:rPrChange>
        </w:rPr>
        <w:t>assured.</w:t>
      </w:r>
      <w:r>
        <w:rPr>
          <w:rFonts w:ascii="Times New Roman"/>
          <w:spacing w:val="9"/>
          <w:sz w:val="20"/>
          <w:rPrChange w:id="1114" w:author="Author" w:date="2015-07-30T15:37:00Z">
            <w:rPr>
              <w:rFonts w:ascii="Times New Roman" w:hAnsi="Times New Roman"/>
              <w:sz w:val="20"/>
            </w:rPr>
          </w:rPrChange>
        </w:rPr>
        <w:t xml:space="preserve"> </w:t>
      </w:r>
      <w:r>
        <w:rPr>
          <w:rFonts w:ascii="Times New Roman"/>
          <w:sz w:val="20"/>
          <w:rPrChange w:id="1115" w:author="Author" w:date="2015-07-30T15:37:00Z">
            <w:rPr>
              <w:rFonts w:ascii="Times New Roman" w:hAnsi="Times New Roman"/>
              <w:sz w:val="20"/>
            </w:rPr>
          </w:rPrChange>
        </w:rPr>
        <w:t>A</w:t>
      </w:r>
      <w:r>
        <w:rPr>
          <w:rFonts w:ascii="Times New Roman"/>
          <w:spacing w:val="9"/>
          <w:sz w:val="20"/>
          <w:rPrChange w:id="1116" w:author="Author" w:date="2015-07-30T15:37:00Z">
            <w:rPr>
              <w:rFonts w:ascii="Times New Roman" w:hAnsi="Times New Roman"/>
              <w:sz w:val="20"/>
            </w:rPr>
          </w:rPrChange>
        </w:rPr>
        <w:t xml:space="preserve"> </w:t>
      </w:r>
      <w:r>
        <w:rPr>
          <w:rFonts w:ascii="Times New Roman"/>
          <w:sz w:val="20"/>
          <w:rPrChange w:id="1117" w:author="Author" w:date="2015-07-30T15:37:00Z">
            <w:rPr>
              <w:rFonts w:ascii="Times New Roman" w:hAnsi="Times New Roman"/>
              <w:sz w:val="20"/>
            </w:rPr>
          </w:rPrChange>
        </w:rPr>
        <w:t>world</w:t>
      </w:r>
      <w:r>
        <w:rPr>
          <w:rFonts w:ascii="Times New Roman"/>
          <w:spacing w:val="12"/>
          <w:sz w:val="20"/>
          <w:rPrChange w:id="1118" w:author="Author" w:date="2015-07-30T15:37:00Z">
            <w:rPr>
              <w:rFonts w:ascii="Times New Roman" w:hAnsi="Times New Roman"/>
              <w:sz w:val="20"/>
            </w:rPr>
          </w:rPrChange>
        </w:rPr>
        <w:t xml:space="preserve"> </w:t>
      </w:r>
      <w:r>
        <w:rPr>
          <w:rFonts w:ascii="Times New Roman"/>
          <w:sz w:val="20"/>
          <w:rPrChange w:id="1119" w:author="Author" w:date="2015-07-30T15:37:00Z">
            <w:rPr>
              <w:rFonts w:ascii="Times New Roman" w:hAnsi="Times New Roman"/>
              <w:sz w:val="20"/>
            </w:rPr>
          </w:rPrChange>
        </w:rPr>
        <w:t>where</w:t>
      </w:r>
      <w:r>
        <w:rPr>
          <w:rFonts w:ascii="Times New Roman"/>
          <w:spacing w:val="9"/>
          <w:sz w:val="20"/>
          <w:rPrChange w:id="1120" w:author="Author" w:date="2015-07-30T15:37:00Z">
            <w:rPr>
              <w:rFonts w:ascii="Times New Roman" w:hAnsi="Times New Roman"/>
              <w:sz w:val="20"/>
            </w:rPr>
          </w:rPrChange>
        </w:rPr>
        <w:t xml:space="preserve"> </w:t>
      </w:r>
      <w:r>
        <w:rPr>
          <w:rFonts w:ascii="Times New Roman"/>
          <w:sz w:val="20"/>
          <w:rPrChange w:id="1121" w:author="Author" w:date="2015-07-30T15:37:00Z">
            <w:rPr>
              <w:rFonts w:ascii="Times New Roman" w:hAnsi="Times New Roman"/>
              <w:sz w:val="20"/>
            </w:rPr>
          </w:rPrChange>
        </w:rPr>
        <w:t>the</w:t>
      </w:r>
      <w:r>
        <w:rPr>
          <w:rFonts w:ascii="Times New Roman"/>
          <w:spacing w:val="9"/>
          <w:sz w:val="20"/>
          <w:rPrChange w:id="1122" w:author="Author" w:date="2015-07-30T15:37:00Z">
            <w:rPr>
              <w:rFonts w:ascii="Times New Roman" w:hAnsi="Times New Roman"/>
              <w:sz w:val="20"/>
            </w:rPr>
          </w:rPrChange>
        </w:rPr>
        <w:t xml:space="preserve"> </w:t>
      </w:r>
      <w:ins w:id="1123" w:author="Author" w:date="2015-07-30T15:37:00Z">
        <w:r>
          <w:rPr>
            <w:rFonts w:ascii="Times New Roman"/>
            <w:sz w:val="20"/>
          </w:rPr>
          <w:t>human</w:t>
        </w:r>
        <w:r>
          <w:rPr>
            <w:rFonts w:ascii="Times New Roman"/>
            <w:spacing w:val="8"/>
            <w:sz w:val="20"/>
          </w:rPr>
          <w:t xml:space="preserve"> </w:t>
        </w:r>
      </w:ins>
      <w:r>
        <w:rPr>
          <w:rFonts w:ascii="Times New Roman"/>
          <w:sz w:val="20"/>
          <w:rPrChange w:id="1124" w:author="Author" w:date="2015-07-30T15:37:00Z">
            <w:rPr>
              <w:rFonts w:ascii="Times New Roman" w:hAnsi="Times New Roman"/>
              <w:sz w:val="20"/>
            </w:rPr>
          </w:rPrChange>
        </w:rPr>
        <w:t>right</w:t>
      </w:r>
      <w:r>
        <w:rPr>
          <w:rFonts w:ascii="Times New Roman"/>
          <w:spacing w:val="9"/>
          <w:sz w:val="20"/>
          <w:rPrChange w:id="1125" w:author="Author" w:date="2015-07-30T15:37:00Z">
            <w:rPr>
              <w:rFonts w:ascii="Times New Roman" w:hAnsi="Times New Roman"/>
              <w:sz w:val="20"/>
            </w:rPr>
          </w:rPrChange>
        </w:rPr>
        <w:t xml:space="preserve"> </w:t>
      </w:r>
      <w:r>
        <w:rPr>
          <w:rFonts w:ascii="Times New Roman"/>
          <w:sz w:val="20"/>
          <w:rPrChange w:id="1126" w:author="Author" w:date="2015-07-30T15:37:00Z">
            <w:rPr>
              <w:rFonts w:ascii="Times New Roman" w:hAnsi="Times New Roman"/>
              <w:sz w:val="20"/>
            </w:rPr>
          </w:rPrChange>
        </w:rPr>
        <w:t>to</w:t>
      </w:r>
      <w:r>
        <w:rPr>
          <w:rFonts w:ascii="Times New Roman"/>
          <w:w w:val="99"/>
          <w:sz w:val="20"/>
          <w:rPrChange w:id="1127" w:author="Author" w:date="2015-07-30T15:37:00Z">
            <w:rPr>
              <w:rFonts w:ascii="Times New Roman" w:hAnsi="Times New Roman"/>
              <w:sz w:val="20"/>
            </w:rPr>
          </w:rPrChange>
        </w:rPr>
        <w:t xml:space="preserve"> </w:t>
      </w:r>
      <w:del w:id="1128" w:author="Author" w:date="2015-07-30T15:37:00Z">
        <w:r w:rsidR="00F3349C">
          <w:rPr>
            <w:rFonts w:ascii="Times New Roman" w:hAnsi="Times New Roman"/>
            <w:sz w:val="20"/>
            <w:szCs w:val="20"/>
          </w:rPr>
          <w:delText xml:space="preserve">have access to </w:delText>
        </w:r>
      </w:del>
      <w:r>
        <w:rPr>
          <w:rFonts w:ascii="Times New Roman"/>
          <w:sz w:val="20"/>
          <w:rPrChange w:id="1129" w:author="Author" w:date="2015-07-30T15:37:00Z">
            <w:rPr>
              <w:rFonts w:ascii="Times New Roman" w:hAnsi="Times New Roman"/>
              <w:sz w:val="20"/>
            </w:rPr>
          </w:rPrChange>
        </w:rPr>
        <w:t xml:space="preserve">safe </w:t>
      </w:r>
      <w:ins w:id="1130" w:author="Author" w:date="2015-07-30T15:37:00Z">
        <w:r>
          <w:rPr>
            <w:rFonts w:ascii="Times New Roman"/>
            <w:sz w:val="20"/>
          </w:rPr>
          <w:t>[</w:t>
        </w:r>
      </w:ins>
      <w:r>
        <w:rPr>
          <w:rFonts w:ascii="Times New Roman"/>
          <w:sz w:val="20"/>
          <w:rPrChange w:id="1131" w:author="Author" w:date="2015-07-30T15:37:00Z">
            <w:rPr>
              <w:rFonts w:ascii="Times New Roman" w:hAnsi="Times New Roman"/>
              <w:sz w:val="20"/>
            </w:rPr>
          </w:rPrChange>
        </w:rPr>
        <w:t>and affordable</w:t>
      </w:r>
      <w:ins w:id="1132" w:author="Author" w:date="2015-07-30T15:37:00Z">
        <w:r>
          <w:rPr>
            <w:rFonts w:ascii="Times New Roman"/>
            <w:sz w:val="20"/>
          </w:rPr>
          <w:t>]</w:t>
        </w:r>
      </w:ins>
      <w:r>
        <w:rPr>
          <w:rFonts w:ascii="Times New Roman"/>
          <w:sz w:val="20"/>
          <w:rPrChange w:id="1133" w:author="Author" w:date="2015-07-30T15:37:00Z">
            <w:rPr>
              <w:rFonts w:ascii="Times New Roman" w:hAnsi="Times New Roman"/>
              <w:sz w:val="20"/>
            </w:rPr>
          </w:rPrChange>
        </w:rPr>
        <w:t xml:space="preserve"> drinking water is </w:t>
      </w:r>
      <w:del w:id="1134" w:author="Author" w:date="2015-07-30T15:37:00Z">
        <w:r w:rsidR="00F3349C">
          <w:rPr>
            <w:rFonts w:ascii="Times New Roman" w:hAnsi="Times New Roman"/>
            <w:sz w:val="20"/>
            <w:szCs w:val="20"/>
          </w:rPr>
          <w:delText>universally</w:delText>
        </w:r>
      </w:del>
      <w:ins w:id="1135" w:author="Author" w:date="2015-07-30T15:37:00Z">
        <w:r>
          <w:rPr>
            <w:rFonts w:ascii="Times New Roman"/>
            <w:sz w:val="20"/>
          </w:rPr>
          <w:t>progressively</w:t>
        </w:r>
      </w:ins>
      <w:r>
        <w:rPr>
          <w:rFonts w:ascii="Times New Roman"/>
          <w:sz w:val="20"/>
          <w:rPrChange w:id="1136" w:author="Author" w:date="2015-07-30T15:37:00Z">
            <w:rPr>
              <w:rFonts w:ascii="Times New Roman" w:hAnsi="Times New Roman"/>
              <w:sz w:val="20"/>
            </w:rPr>
          </w:rPrChange>
        </w:rPr>
        <w:t xml:space="preserve"> realized; where </w:t>
      </w:r>
      <w:ins w:id="1137" w:author="Author" w:date="2015-07-30T15:37:00Z">
        <w:r>
          <w:rPr>
            <w:rFonts w:ascii="Times New Roman"/>
            <w:sz w:val="20"/>
          </w:rPr>
          <w:t>there is adequate and accessible</w:t>
        </w:r>
        <w:r>
          <w:rPr>
            <w:rFonts w:ascii="Times New Roman"/>
            <w:spacing w:val="15"/>
            <w:sz w:val="20"/>
          </w:rPr>
          <w:t xml:space="preserve"> </w:t>
        </w:r>
        <w:r>
          <w:rPr>
            <w:rFonts w:ascii="Times New Roman"/>
            <w:sz w:val="20"/>
          </w:rPr>
          <w:t>sanitation</w:t>
        </w:r>
        <w:r>
          <w:rPr>
            <w:rFonts w:ascii="Times New Roman"/>
            <w:w w:val="99"/>
            <w:sz w:val="20"/>
          </w:rPr>
          <w:t xml:space="preserve"> </w:t>
        </w:r>
        <w:r>
          <w:rPr>
            <w:rFonts w:ascii="Times New Roman"/>
            <w:sz w:val="20"/>
          </w:rPr>
          <w:t>and</w:t>
        </w:r>
        <w:r>
          <w:rPr>
            <w:rFonts w:ascii="Times New Roman"/>
            <w:spacing w:val="14"/>
            <w:sz w:val="20"/>
          </w:rPr>
          <w:t xml:space="preserve"> </w:t>
        </w:r>
        <w:r>
          <w:rPr>
            <w:rFonts w:ascii="Times New Roman"/>
            <w:sz w:val="20"/>
          </w:rPr>
          <w:t>hygiene;</w:t>
        </w:r>
        <w:r>
          <w:rPr>
            <w:rFonts w:ascii="Times New Roman"/>
            <w:spacing w:val="14"/>
            <w:sz w:val="20"/>
          </w:rPr>
          <w:t xml:space="preserve"> </w:t>
        </w:r>
        <w:r>
          <w:rPr>
            <w:rFonts w:ascii="Times New Roman"/>
            <w:sz w:val="20"/>
          </w:rPr>
          <w:t>and</w:t>
        </w:r>
        <w:r>
          <w:rPr>
            <w:rFonts w:ascii="Times New Roman"/>
            <w:spacing w:val="17"/>
            <w:sz w:val="20"/>
          </w:rPr>
          <w:t xml:space="preserve"> </w:t>
        </w:r>
        <w:r>
          <w:rPr>
            <w:rFonts w:ascii="Times New Roman"/>
            <w:sz w:val="20"/>
          </w:rPr>
          <w:t>where</w:t>
        </w:r>
        <w:r>
          <w:rPr>
            <w:rFonts w:ascii="Times New Roman"/>
            <w:spacing w:val="14"/>
            <w:sz w:val="20"/>
          </w:rPr>
          <w:t xml:space="preserve"> </w:t>
        </w:r>
      </w:ins>
      <w:r>
        <w:rPr>
          <w:rFonts w:ascii="Times New Roman"/>
          <w:sz w:val="20"/>
          <w:rPrChange w:id="1138" w:author="Author" w:date="2015-07-30T15:37:00Z">
            <w:rPr>
              <w:rFonts w:ascii="Times New Roman" w:hAnsi="Times New Roman"/>
              <w:sz w:val="20"/>
            </w:rPr>
          </w:rPrChange>
        </w:rPr>
        <w:t>food</w:t>
      </w:r>
      <w:r>
        <w:rPr>
          <w:rFonts w:ascii="Times New Roman"/>
          <w:spacing w:val="14"/>
          <w:sz w:val="20"/>
          <w:rPrChange w:id="1139" w:author="Author" w:date="2015-07-30T15:37:00Z">
            <w:rPr>
              <w:rFonts w:ascii="Times New Roman" w:hAnsi="Times New Roman"/>
              <w:sz w:val="20"/>
            </w:rPr>
          </w:rPrChange>
        </w:rPr>
        <w:t xml:space="preserve"> </w:t>
      </w:r>
      <w:r>
        <w:rPr>
          <w:rFonts w:ascii="Times New Roman"/>
          <w:sz w:val="20"/>
          <w:rPrChange w:id="1140" w:author="Author" w:date="2015-07-30T15:37:00Z">
            <w:rPr>
              <w:rFonts w:ascii="Times New Roman" w:hAnsi="Times New Roman"/>
              <w:sz w:val="20"/>
            </w:rPr>
          </w:rPrChange>
        </w:rPr>
        <w:t>is</w:t>
      </w:r>
      <w:r>
        <w:rPr>
          <w:rFonts w:ascii="Times New Roman"/>
          <w:spacing w:val="13"/>
          <w:sz w:val="20"/>
          <w:rPrChange w:id="1141" w:author="Author" w:date="2015-07-30T15:37:00Z">
            <w:rPr>
              <w:rFonts w:ascii="Times New Roman" w:hAnsi="Times New Roman"/>
              <w:sz w:val="20"/>
            </w:rPr>
          </w:rPrChange>
        </w:rPr>
        <w:t xml:space="preserve"> </w:t>
      </w:r>
      <w:r>
        <w:rPr>
          <w:rFonts w:ascii="Times New Roman"/>
          <w:sz w:val="20"/>
          <w:rPrChange w:id="1142" w:author="Author" w:date="2015-07-30T15:37:00Z">
            <w:rPr>
              <w:rFonts w:ascii="Times New Roman" w:hAnsi="Times New Roman"/>
              <w:sz w:val="20"/>
            </w:rPr>
          </w:rPrChange>
        </w:rPr>
        <w:t>sufficient,</w:t>
      </w:r>
      <w:r>
        <w:rPr>
          <w:rFonts w:ascii="Times New Roman"/>
          <w:spacing w:val="14"/>
          <w:sz w:val="20"/>
          <w:rPrChange w:id="1143" w:author="Author" w:date="2015-07-30T15:37:00Z">
            <w:rPr>
              <w:rFonts w:ascii="Times New Roman" w:hAnsi="Times New Roman"/>
              <w:sz w:val="20"/>
            </w:rPr>
          </w:rPrChange>
        </w:rPr>
        <w:t xml:space="preserve"> </w:t>
      </w:r>
      <w:del w:id="1144" w:author="Author" w:date="2015-07-30T15:37:00Z">
        <w:r w:rsidR="00F3349C" w:rsidRPr="008F1853">
          <w:rPr>
            <w:rFonts w:ascii="Times New Roman" w:hAnsi="Times New Roman"/>
            <w:sz w:val="20"/>
            <w:szCs w:val="20"/>
          </w:rPr>
          <w:delText xml:space="preserve"> </w:delText>
        </w:r>
      </w:del>
      <w:r>
        <w:rPr>
          <w:rFonts w:ascii="Times New Roman"/>
          <w:sz w:val="20"/>
          <w:rPrChange w:id="1145" w:author="Author" w:date="2015-07-30T15:37:00Z">
            <w:rPr>
              <w:rFonts w:ascii="Times New Roman" w:hAnsi="Times New Roman"/>
              <w:sz w:val="20"/>
            </w:rPr>
          </w:rPrChange>
        </w:rPr>
        <w:t>safe,</w:t>
      </w:r>
      <w:r>
        <w:rPr>
          <w:rFonts w:ascii="Times New Roman"/>
          <w:spacing w:val="14"/>
          <w:sz w:val="20"/>
          <w:rPrChange w:id="1146" w:author="Author" w:date="2015-07-30T15:37:00Z">
            <w:rPr>
              <w:rFonts w:ascii="Times New Roman" w:hAnsi="Times New Roman"/>
              <w:sz w:val="20"/>
            </w:rPr>
          </w:rPrChange>
        </w:rPr>
        <w:t xml:space="preserve"> </w:t>
      </w:r>
      <w:r>
        <w:rPr>
          <w:rFonts w:ascii="Times New Roman"/>
          <w:sz w:val="20"/>
          <w:rPrChange w:id="1147" w:author="Author" w:date="2015-07-30T15:37:00Z">
            <w:rPr>
              <w:rFonts w:ascii="Times New Roman" w:hAnsi="Times New Roman"/>
              <w:sz w:val="20"/>
            </w:rPr>
          </w:rPrChange>
        </w:rPr>
        <w:t>affordable</w:t>
      </w:r>
      <w:r>
        <w:rPr>
          <w:rFonts w:ascii="Times New Roman"/>
          <w:spacing w:val="11"/>
          <w:sz w:val="20"/>
          <w:rPrChange w:id="1148" w:author="Author" w:date="2015-07-30T15:37:00Z">
            <w:rPr>
              <w:rFonts w:ascii="Times New Roman" w:hAnsi="Times New Roman"/>
              <w:sz w:val="20"/>
            </w:rPr>
          </w:rPrChange>
        </w:rPr>
        <w:t xml:space="preserve"> </w:t>
      </w:r>
      <w:r>
        <w:rPr>
          <w:rFonts w:ascii="Times New Roman"/>
          <w:sz w:val="20"/>
          <w:rPrChange w:id="1149" w:author="Author" w:date="2015-07-30T15:37:00Z">
            <w:rPr>
              <w:rFonts w:ascii="Times New Roman" w:hAnsi="Times New Roman"/>
              <w:sz w:val="20"/>
            </w:rPr>
          </w:rPrChange>
        </w:rPr>
        <w:t>and</w:t>
      </w:r>
      <w:r>
        <w:rPr>
          <w:rFonts w:ascii="Times New Roman"/>
          <w:spacing w:val="14"/>
          <w:sz w:val="20"/>
          <w:rPrChange w:id="1150" w:author="Author" w:date="2015-07-30T15:37:00Z">
            <w:rPr>
              <w:rFonts w:ascii="Times New Roman" w:hAnsi="Times New Roman"/>
              <w:sz w:val="20"/>
            </w:rPr>
          </w:rPrChange>
        </w:rPr>
        <w:t xml:space="preserve"> </w:t>
      </w:r>
      <w:r>
        <w:rPr>
          <w:rFonts w:ascii="Times New Roman"/>
          <w:sz w:val="20"/>
          <w:rPrChange w:id="1151" w:author="Author" w:date="2015-07-30T15:37:00Z">
            <w:rPr>
              <w:rFonts w:ascii="Times New Roman" w:hAnsi="Times New Roman"/>
              <w:sz w:val="20"/>
            </w:rPr>
          </w:rPrChange>
        </w:rPr>
        <w:t>nutritious</w:t>
      </w:r>
      <w:del w:id="1152" w:author="Author" w:date="2015-07-30T15:37:00Z">
        <w:r w:rsidR="00F3349C" w:rsidRPr="008F1853">
          <w:rPr>
            <w:rFonts w:ascii="Times New Roman" w:hAnsi="Times New Roman"/>
            <w:sz w:val="20"/>
            <w:szCs w:val="20"/>
          </w:rPr>
          <w:delText>; where there is adequate and accessible sanitation</w:delText>
        </w:r>
      </w:del>
      <w:r>
        <w:rPr>
          <w:rFonts w:ascii="Times New Roman"/>
          <w:sz w:val="20"/>
          <w:rPrChange w:id="1153" w:author="Author" w:date="2015-07-30T15:37:00Z">
            <w:rPr>
              <w:rFonts w:ascii="Times New Roman" w:hAnsi="Times New Roman"/>
              <w:sz w:val="20"/>
            </w:rPr>
          </w:rPrChange>
        </w:rPr>
        <w:t>.</w:t>
      </w:r>
      <w:r>
        <w:rPr>
          <w:rFonts w:ascii="Times New Roman"/>
          <w:spacing w:val="28"/>
          <w:sz w:val="20"/>
          <w:rPrChange w:id="1154" w:author="Author" w:date="2015-07-30T15:37:00Z">
            <w:rPr>
              <w:rFonts w:ascii="Times New Roman" w:hAnsi="Times New Roman"/>
              <w:sz w:val="20"/>
            </w:rPr>
          </w:rPrChange>
        </w:rPr>
        <w:t xml:space="preserve"> </w:t>
      </w:r>
      <w:r>
        <w:rPr>
          <w:rFonts w:ascii="Times New Roman"/>
          <w:sz w:val="20"/>
          <w:rPrChange w:id="1155" w:author="Author" w:date="2015-07-30T15:37:00Z">
            <w:rPr>
              <w:rFonts w:ascii="Times New Roman" w:hAnsi="Times New Roman"/>
              <w:sz w:val="20"/>
            </w:rPr>
          </w:rPrChange>
        </w:rPr>
        <w:t>A</w:t>
      </w:r>
      <w:r>
        <w:rPr>
          <w:rFonts w:ascii="Times New Roman"/>
          <w:spacing w:val="14"/>
          <w:sz w:val="20"/>
          <w:rPrChange w:id="1156" w:author="Author" w:date="2015-07-30T15:37:00Z">
            <w:rPr>
              <w:rFonts w:ascii="Times New Roman" w:hAnsi="Times New Roman"/>
              <w:sz w:val="20"/>
            </w:rPr>
          </w:rPrChange>
        </w:rPr>
        <w:t xml:space="preserve"> </w:t>
      </w:r>
      <w:r>
        <w:rPr>
          <w:rFonts w:ascii="Times New Roman"/>
          <w:sz w:val="20"/>
          <w:rPrChange w:id="1157" w:author="Author" w:date="2015-07-30T15:37:00Z">
            <w:rPr>
              <w:rFonts w:ascii="Times New Roman" w:hAnsi="Times New Roman"/>
              <w:sz w:val="20"/>
            </w:rPr>
          </w:rPrChange>
        </w:rPr>
        <w:t>world</w:t>
      </w:r>
      <w:r>
        <w:rPr>
          <w:rFonts w:ascii="Times New Roman"/>
          <w:spacing w:val="17"/>
          <w:sz w:val="20"/>
          <w:rPrChange w:id="1158" w:author="Author" w:date="2015-07-30T15:37:00Z">
            <w:rPr>
              <w:rFonts w:ascii="Times New Roman" w:hAnsi="Times New Roman"/>
              <w:sz w:val="20"/>
            </w:rPr>
          </w:rPrChange>
        </w:rPr>
        <w:t xml:space="preserve"> </w:t>
      </w:r>
      <w:r>
        <w:rPr>
          <w:rFonts w:ascii="Times New Roman"/>
          <w:sz w:val="20"/>
          <w:rPrChange w:id="1159" w:author="Author" w:date="2015-07-30T15:37:00Z">
            <w:rPr>
              <w:rFonts w:ascii="Times New Roman" w:hAnsi="Times New Roman"/>
              <w:sz w:val="20"/>
            </w:rPr>
          </w:rPrChange>
        </w:rPr>
        <w:t>where</w:t>
      </w:r>
      <w:r>
        <w:rPr>
          <w:rFonts w:ascii="Times New Roman"/>
          <w:spacing w:val="14"/>
          <w:sz w:val="20"/>
          <w:rPrChange w:id="1160" w:author="Author" w:date="2015-07-30T15:37:00Z">
            <w:rPr>
              <w:rFonts w:ascii="Times New Roman" w:hAnsi="Times New Roman"/>
              <w:sz w:val="20"/>
            </w:rPr>
          </w:rPrChange>
        </w:rPr>
        <w:t xml:space="preserve"> </w:t>
      </w:r>
      <w:r>
        <w:rPr>
          <w:rFonts w:ascii="Times New Roman"/>
          <w:sz w:val="20"/>
          <w:rPrChange w:id="1161" w:author="Author" w:date="2015-07-30T15:37:00Z">
            <w:rPr>
              <w:rFonts w:ascii="Times New Roman" w:hAnsi="Times New Roman"/>
              <w:sz w:val="20"/>
            </w:rPr>
          </w:rPrChange>
        </w:rPr>
        <w:t>human</w:t>
      </w:r>
      <w:r>
        <w:rPr>
          <w:rFonts w:ascii="Times New Roman"/>
          <w:spacing w:val="12"/>
          <w:sz w:val="20"/>
          <w:rPrChange w:id="1162" w:author="Author" w:date="2015-07-30T15:37:00Z">
            <w:rPr>
              <w:rFonts w:ascii="Times New Roman" w:hAnsi="Times New Roman"/>
              <w:sz w:val="20"/>
            </w:rPr>
          </w:rPrChange>
        </w:rPr>
        <w:t xml:space="preserve"> </w:t>
      </w:r>
      <w:r>
        <w:rPr>
          <w:rFonts w:ascii="Times New Roman"/>
          <w:sz w:val="20"/>
          <w:rPrChange w:id="1163" w:author="Author" w:date="2015-07-30T15:37:00Z">
            <w:rPr>
              <w:rFonts w:ascii="Times New Roman" w:hAnsi="Times New Roman"/>
              <w:sz w:val="20"/>
            </w:rPr>
          </w:rPrChange>
        </w:rPr>
        <w:t>habitats</w:t>
      </w:r>
      <w:r>
        <w:rPr>
          <w:rFonts w:ascii="Times New Roman"/>
          <w:spacing w:val="13"/>
          <w:sz w:val="20"/>
          <w:rPrChange w:id="1164" w:author="Author" w:date="2015-07-30T15:37:00Z">
            <w:rPr>
              <w:rFonts w:ascii="Times New Roman" w:hAnsi="Times New Roman"/>
              <w:sz w:val="20"/>
            </w:rPr>
          </w:rPrChange>
        </w:rPr>
        <w:t xml:space="preserve"> </w:t>
      </w:r>
      <w:r>
        <w:rPr>
          <w:rFonts w:ascii="Times New Roman"/>
          <w:sz w:val="20"/>
          <w:rPrChange w:id="1165" w:author="Author" w:date="2015-07-30T15:37:00Z">
            <w:rPr>
              <w:rFonts w:ascii="Times New Roman" w:hAnsi="Times New Roman"/>
              <w:sz w:val="20"/>
            </w:rPr>
          </w:rPrChange>
        </w:rPr>
        <w:t>are</w:t>
      </w:r>
      <w:r>
        <w:rPr>
          <w:rFonts w:ascii="Times New Roman"/>
          <w:w w:val="99"/>
          <w:sz w:val="20"/>
          <w:rPrChange w:id="1166" w:author="Author" w:date="2015-07-30T15:37:00Z">
            <w:rPr>
              <w:rFonts w:ascii="Times New Roman" w:hAnsi="Times New Roman"/>
              <w:sz w:val="20"/>
            </w:rPr>
          </w:rPrChange>
        </w:rPr>
        <w:t xml:space="preserve"> </w:t>
      </w:r>
      <w:r>
        <w:rPr>
          <w:rFonts w:ascii="Times New Roman"/>
          <w:sz w:val="20"/>
          <w:rPrChange w:id="1167" w:author="Author" w:date="2015-07-30T15:37:00Z">
            <w:rPr>
              <w:rFonts w:ascii="Times New Roman" w:hAnsi="Times New Roman"/>
              <w:sz w:val="20"/>
            </w:rPr>
          </w:rPrChange>
        </w:rPr>
        <w:t>safe, resilient and sustainable and where there is universal access to affordable, reliable and sustainable</w:t>
      </w:r>
      <w:r>
        <w:rPr>
          <w:rFonts w:ascii="Times New Roman"/>
          <w:spacing w:val="-26"/>
          <w:sz w:val="20"/>
          <w:rPrChange w:id="1168" w:author="Author" w:date="2015-07-30T15:37:00Z">
            <w:rPr>
              <w:rFonts w:ascii="Times New Roman" w:hAnsi="Times New Roman"/>
              <w:sz w:val="20"/>
            </w:rPr>
          </w:rPrChange>
        </w:rPr>
        <w:t xml:space="preserve"> </w:t>
      </w:r>
      <w:r>
        <w:rPr>
          <w:rFonts w:ascii="Times New Roman"/>
          <w:sz w:val="20"/>
          <w:rPrChange w:id="1169" w:author="Author" w:date="2015-07-30T15:37:00Z">
            <w:rPr>
              <w:rFonts w:ascii="Times New Roman" w:hAnsi="Times New Roman"/>
              <w:sz w:val="20"/>
            </w:rPr>
          </w:rPrChange>
        </w:rPr>
        <w:t>energy.</w:t>
      </w:r>
    </w:p>
    <w:p w14:paraId="428EECD2" w14:textId="77777777" w:rsidR="00804791" w:rsidRDefault="00804791">
      <w:pPr>
        <w:spacing w:before="8"/>
        <w:rPr>
          <w:rFonts w:ascii="Times New Roman" w:hAnsi="Times New Roman"/>
          <w:sz w:val="21"/>
          <w:rPrChange w:id="1170" w:author="Author" w:date="2015-07-30T15:37:00Z">
            <w:rPr>
              <w:rFonts w:ascii="Times New Roman" w:hAnsi="Times New Roman"/>
              <w:sz w:val="20"/>
            </w:rPr>
          </w:rPrChange>
        </w:rPr>
        <w:pPrChange w:id="1171" w:author="Author" w:date="2015-07-30T15:37:00Z">
          <w:pPr>
            <w:pStyle w:val="ListParagraph"/>
            <w:ind w:left="360"/>
            <w:jc w:val="both"/>
          </w:pPr>
        </w:pPrChange>
      </w:pPr>
    </w:p>
    <w:p w14:paraId="00201733" w14:textId="51B715A6" w:rsidR="00804791" w:rsidRDefault="006514D0">
      <w:pPr>
        <w:pStyle w:val="ListParagraph"/>
        <w:numPr>
          <w:ilvl w:val="0"/>
          <w:numId w:val="35"/>
        </w:numPr>
        <w:tabs>
          <w:tab w:val="left" w:pos="461"/>
        </w:tabs>
        <w:spacing w:line="259" w:lineRule="auto"/>
        <w:ind w:right="118"/>
        <w:jc w:val="both"/>
        <w:rPr>
          <w:rFonts w:ascii="Times New Roman" w:eastAsia="Times New Roman" w:hAnsi="Times New Roman" w:cs="Times New Roman"/>
          <w:sz w:val="20"/>
          <w:szCs w:val="20"/>
        </w:rPr>
        <w:pPrChange w:id="1172" w:author="Author" w:date="2015-07-30T15:37:00Z">
          <w:pPr>
            <w:pStyle w:val="ListParagraph"/>
            <w:numPr>
              <w:numId w:val="38"/>
            </w:numPr>
            <w:ind w:left="360" w:hanging="360"/>
            <w:jc w:val="both"/>
          </w:pPr>
        </w:pPrChange>
      </w:pPr>
      <w:r>
        <w:rPr>
          <w:rFonts w:ascii="Times New Roman"/>
          <w:sz w:val="20"/>
          <w:rPrChange w:id="1173" w:author="Author" w:date="2015-07-30T15:37:00Z">
            <w:rPr>
              <w:rFonts w:ascii="Times New Roman" w:hAnsi="Times New Roman"/>
              <w:sz w:val="20"/>
            </w:rPr>
          </w:rPrChange>
        </w:rPr>
        <w:t>We envisage a world of universal respect for human rights and human dignity, the rule of law, justice, equality</w:t>
      </w:r>
      <w:r>
        <w:rPr>
          <w:rFonts w:ascii="Times New Roman"/>
          <w:w w:val="99"/>
          <w:sz w:val="20"/>
          <w:rPrChange w:id="1174" w:author="Author" w:date="2015-07-30T15:37:00Z">
            <w:rPr>
              <w:rFonts w:ascii="Times New Roman" w:hAnsi="Times New Roman"/>
              <w:sz w:val="20"/>
            </w:rPr>
          </w:rPrChange>
        </w:rPr>
        <w:t xml:space="preserve"> </w:t>
      </w:r>
      <w:r>
        <w:rPr>
          <w:rFonts w:ascii="Times New Roman"/>
          <w:sz w:val="20"/>
          <w:rPrChange w:id="1175" w:author="Author" w:date="2015-07-30T15:37:00Z">
            <w:rPr>
              <w:rFonts w:ascii="Times New Roman" w:hAnsi="Times New Roman"/>
              <w:sz w:val="20"/>
            </w:rPr>
          </w:rPrChange>
        </w:rPr>
        <w:t>and non-discrimination; of respect for race, ethnicity and cultural diversity; and of equal opportunity</w:t>
      </w:r>
      <w:r>
        <w:rPr>
          <w:rFonts w:ascii="Times New Roman"/>
          <w:spacing w:val="40"/>
          <w:sz w:val="20"/>
          <w:rPrChange w:id="1176" w:author="Author" w:date="2015-07-30T15:37:00Z">
            <w:rPr>
              <w:rFonts w:ascii="Times New Roman" w:hAnsi="Times New Roman"/>
              <w:sz w:val="20"/>
            </w:rPr>
          </w:rPrChange>
        </w:rPr>
        <w:t xml:space="preserve"> </w:t>
      </w:r>
      <w:r>
        <w:rPr>
          <w:rFonts w:ascii="Times New Roman"/>
          <w:sz w:val="20"/>
          <w:rPrChange w:id="1177" w:author="Author" w:date="2015-07-30T15:37:00Z">
            <w:rPr>
              <w:rFonts w:ascii="Times New Roman" w:hAnsi="Times New Roman"/>
              <w:sz w:val="20"/>
            </w:rPr>
          </w:rPrChange>
        </w:rPr>
        <w:t>permitting</w:t>
      </w:r>
      <w:r>
        <w:rPr>
          <w:rFonts w:ascii="Times New Roman"/>
          <w:w w:val="99"/>
          <w:sz w:val="20"/>
          <w:rPrChange w:id="1178" w:author="Author" w:date="2015-07-30T15:37:00Z">
            <w:rPr>
              <w:rFonts w:ascii="Times New Roman" w:hAnsi="Times New Roman"/>
              <w:sz w:val="20"/>
            </w:rPr>
          </w:rPrChange>
        </w:rPr>
        <w:t xml:space="preserve"> </w:t>
      </w:r>
      <w:r>
        <w:rPr>
          <w:rFonts w:ascii="Times New Roman"/>
          <w:sz w:val="20"/>
          <w:rPrChange w:id="1179" w:author="Author" w:date="2015-07-30T15:37:00Z">
            <w:rPr>
              <w:rFonts w:ascii="Times New Roman" w:hAnsi="Times New Roman"/>
              <w:sz w:val="20"/>
            </w:rPr>
          </w:rPrChange>
        </w:rPr>
        <w:t>the</w:t>
      </w:r>
      <w:r>
        <w:rPr>
          <w:rFonts w:ascii="Times New Roman"/>
          <w:spacing w:val="40"/>
          <w:sz w:val="20"/>
          <w:rPrChange w:id="1180" w:author="Author" w:date="2015-07-30T15:37:00Z">
            <w:rPr>
              <w:rFonts w:ascii="Times New Roman" w:hAnsi="Times New Roman"/>
              <w:sz w:val="20"/>
            </w:rPr>
          </w:rPrChange>
        </w:rPr>
        <w:t xml:space="preserve"> </w:t>
      </w:r>
      <w:r>
        <w:rPr>
          <w:rFonts w:ascii="Times New Roman"/>
          <w:sz w:val="20"/>
          <w:rPrChange w:id="1181" w:author="Author" w:date="2015-07-30T15:37:00Z">
            <w:rPr>
              <w:rFonts w:ascii="Times New Roman" w:hAnsi="Times New Roman"/>
              <w:sz w:val="20"/>
            </w:rPr>
          </w:rPrChange>
        </w:rPr>
        <w:t>full</w:t>
      </w:r>
      <w:r>
        <w:rPr>
          <w:rFonts w:ascii="Times New Roman"/>
          <w:spacing w:val="39"/>
          <w:sz w:val="20"/>
          <w:rPrChange w:id="1182" w:author="Author" w:date="2015-07-30T15:37:00Z">
            <w:rPr>
              <w:rFonts w:ascii="Times New Roman" w:hAnsi="Times New Roman"/>
              <w:sz w:val="20"/>
            </w:rPr>
          </w:rPrChange>
        </w:rPr>
        <w:t xml:space="preserve"> </w:t>
      </w:r>
      <w:r>
        <w:rPr>
          <w:rFonts w:ascii="Times New Roman"/>
          <w:sz w:val="20"/>
          <w:rPrChange w:id="1183" w:author="Author" w:date="2015-07-30T15:37:00Z">
            <w:rPr>
              <w:rFonts w:ascii="Times New Roman" w:hAnsi="Times New Roman"/>
              <w:sz w:val="20"/>
            </w:rPr>
          </w:rPrChange>
        </w:rPr>
        <w:t>realization</w:t>
      </w:r>
      <w:r>
        <w:rPr>
          <w:rFonts w:ascii="Times New Roman"/>
          <w:spacing w:val="39"/>
          <w:sz w:val="20"/>
          <w:rPrChange w:id="1184" w:author="Author" w:date="2015-07-30T15:37:00Z">
            <w:rPr>
              <w:rFonts w:ascii="Times New Roman" w:hAnsi="Times New Roman"/>
              <w:sz w:val="20"/>
            </w:rPr>
          </w:rPrChange>
        </w:rPr>
        <w:t xml:space="preserve"> </w:t>
      </w:r>
      <w:r>
        <w:rPr>
          <w:rFonts w:ascii="Times New Roman"/>
          <w:sz w:val="20"/>
          <w:rPrChange w:id="1185" w:author="Author" w:date="2015-07-30T15:37:00Z">
            <w:rPr>
              <w:rFonts w:ascii="Times New Roman" w:hAnsi="Times New Roman"/>
              <w:sz w:val="20"/>
            </w:rPr>
          </w:rPrChange>
        </w:rPr>
        <w:t>of</w:t>
      </w:r>
      <w:r>
        <w:rPr>
          <w:rFonts w:ascii="Times New Roman"/>
          <w:spacing w:val="38"/>
          <w:sz w:val="20"/>
          <w:rPrChange w:id="1186" w:author="Author" w:date="2015-07-30T15:37:00Z">
            <w:rPr>
              <w:rFonts w:ascii="Times New Roman" w:hAnsi="Times New Roman"/>
              <w:sz w:val="20"/>
            </w:rPr>
          </w:rPrChange>
        </w:rPr>
        <w:t xml:space="preserve"> </w:t>
      </w:r>
      <w:r>
        <w:rPr>
          <w:rFonts w:ascii="Times New Roman"/>
          <w:sz w:val="20"/>
          <w:rPrChange w:id="1187" w:author="Author" w:date="2015-07-30T15:37:00Z">
            <w:rPr>
              <w:rFonts w:ascii="Times New Roman" w:hAnsi="Times New Roman"/>
              <w:sz w:val="20"/>
            </w:rPr>
          </w:rPrChange>
        </w:rPr>
        <w:t>human</w:t>
      </w:r>
      <w:r>
        <w:rPr>
          <w:rFonts w:ascii="Times New Roman"/>
          <w:spacing w:val="39"/>
          <w:sz w:val="20"/>
          <w:rPrChange w:id="1188" w:author="Author" w:date="2015-07-30T15:37:00Z">
            <w:rPr>
              <w:rFonts w:ascii="Times New Roman" w:hAnsi="Times New Roman"/>
              <w:sz w:val="20"/>
            </w:rPr>
          </w:rPrChange>
        </w:rPr>
        <w:t xml:space="preserve"> </w:t>
      </w:r>
      <w:r>
        <w:rPr>
          <w:rFonts w:ascii="Times New Roman"/>
          <w:sz w:val="20"/>
          <w:rPrChange w:id="1189" w:author="Author" w:date="2015-07-30T15:37:00Z">
            <w:rPr>
              <w:rFonts w:ascii="Times New Roman" w:hAnsi="Times New Roman"/>
              <w:sz w:val="20"/>
            </w:rPr>
          </w:rPrChange>
        </w:rPr>
        <w:t>potential</w:t>
      </w:r>
      <w:r>
        <w:rPr>
          <w:rFonts w:ascii="Times New Roman"/>
          <w:spacing w:val="40"/>
          <w:sz w:val="20"/>
          <w:rPrChange w:id="1190" w:author="Author" w:date="2015-07-30T15:37:00Z">
            <w:rPr>
              <w:rFonts w:ascii="Times New Roman" w:hAnsi="Times New Roman"/>
              <w:sz w:val="20"/>
            </w:rPr>
          </w:rPrChange>
        </w:rPr>
        <w:t xml:space="preserve"> </w:t>
      </w:r>
      <w:r>
        <w:rPr>
          <w:rFonts w:ascii="Times New Roman"/>
          <w:sz w:val="20"/>
          <w:rPrChange w:id="1191" w:author="Author" w:date="2015-07-30T15:37:00Z">
            <w:rPr>
              <w:rFonts w:ascii="Times New Roman" w:hAnsi="Times New Roman"/>
              <w:sz w:val="20"/>
            </w:rPr>
          </w:rPrChange>
        </w:rPr>
        <w:t>and</w:t>
      </w:r>
      <w:r>
        <w:rPr>
          <w:rFonts w:ascii="Times New Roman"/>
          <w:spacing w:val="39"/>
          <w:sz w:val="20"/>
          <w:rPrChange w:id="1192" w:author="Author" w:date="2015-07-30T15:37:00Z">
            <w:rPr>
              <w:rFonts w:ascii="Times New Roman" w:hAnsi="Times New Roman"/>
              <w:sz w:val="20"/>
            </w:rPr>
          </w:rPrChange>
        </w:rPr>
        <w:t xml:space="preserve"> </w:t>
      </w:r>
      <w:r>
        <w:rPr>
          <w:rFonts w:ascii="Times New Roman"/>
          <w:sz w:val="20"/>
          <w:rPrChange w:id="1193" w:author="Author" w:date="2015-07-30T15:37:00Z">
            <w:rPr>
              <w:rFonts w:ascii="Times New Roman" w:hAnsi="Times New Roman"/>
              <w:sz w:val="20"/>
            </w:rPr>
          </w:rPrChange>
        </w:rPr>
        <w:t>contributing</w:t>
      </w:r>
      <w:r>
        <w:rPr>
          <w:rFonts w:ascii="Times New Roman"/>
          <w:spacing w:val="36"/>
          <w:sz w:val="20"/>
          <w:rPrChange w:id="1194" w:author="Author" w:date="2015-07-30T15:37:00Z">
            <w:rPr>
              <w:rFonts w:ascii="Times New Roman" w:hAnsi="Times New Roman"/>
              <w:sz w:val="20"/>
            </w:rPr>
          </w:rPrChange>
        </w:rPr>
        <w:t xml:space="preserve"> </w:t>
      </w:r>
      <w:r>
        <w:rPr>
          <w:rFonts w:ascii="Times New Roman"/>
          <w:sz w:val="20"/>
          <w:rPrChange w:id="1195" w:author="Author" w:date="2015-07-30T15:37:00Z">
            <w:rPr>
              <w:rFonts w:ascii="Times New Roman" w:hAnsi="Times New Roman"/>
              <w:sz w:val="20"/>
            </w:rPr>
          </w:rPrChange>
        </w:rPr>
        <w:t>to</w:t>
      </w:r>
      <w:r>
        <w:rPr>
          <w:rFonts w:ascii="Times New Roman"/>
          <w:spacing w:val="39"/>
          <w:sz w:val="20"/>
          <w:rPrChange w:id="1196" w:author="Author" w:date="2015-07-30T15:37:00Z">
            <w:rPr>
              <w:rFonts w:ascii="Times New Roman" w:hAnsi="Times New Roman"/>
              <w:sz w:val="20"/>
            </w:rPr>
          </w:rPrChange>
        </w:rPr>
        <w:t xml:space="preserve"> </w:t>
      </w:r>
      <w:r>
        <w:rPr>
          <w:rFonts w:ascii="Times New Roman"/>
          <w:sz w:val="20"/>
          <w:rPrChange w:id="1197" w:author="Author" w:date="2015-07-30T15:37:00Z">
            <w:rPr>
              <w:rFonts w:ascii="Times New Roman" w:hAnsi="Times New Roman"/>
              <w:sz w:val="20"/>
            </w:rPr>
          </w:rPrChange>
        </w:rPr>
        <w:t>shared</w:t>
      </w:r>
      <w:r>
        <w:rPr>
          <w:rFonts w:ascii="Times New Roman"/>
          <w:spacing w:val="39"/>
          <w:sz w:val="20"/>
          <w:rPrChange w:id="1198" w:author="Author" w:date="2015-07-30T15:37:00Z">
            <w:rPr>
              <w:rFonts w:ascii="Times New Roman" w:hAnsi="Times New Roman"/>
              <w:sz w:val="20"/>
            </w:rPr>
          </w:rPrChange>
        </w:rPr>
        <w:t xml:space="preserve"> </w:t>
      </w:r>
      <w:r>
        <w:rPr>
          <w:rFonts w:ascii="Times New Roman"/>
          <w:sz w:val="20"/>
          <w:rPrChange w:id="1199" w:author="Author" w:date="2015-07-30T15:37:00Z">
            <w:rPr>
              <w:rFonts w:ascii="Times New Roman" w:hAnsi="Times New Roman"/>
              <w:sz w:val="20"/>
            </w:rPr>
          </w:rPrChange>
        </w:rPr>
        <w:t>prosperity.</w:t>
      </w:r>
      <w:r>
        <w:rPr>
          <w:rFonts w:ascii="Times New Roman"/>
          <w:spacing w:val="40"/>
          <w:sz w:val="20"/>
          <w:rPrChange w:id="1200" w:author="Author" w:date="2015-07-30T15:37:00Z">
            <w:rPr>
              <w:rFonts w:ascii="Times New Roman" w:hAnsi="Times New Roman"/>
              <w:sz w:val="20"/>
            </w:rPr>
          </w:rPrChange>
        </w:rPr>
        <w:t xml:space="preserve"> </w:t>
      </w:r>
      <w:r>
        <w:rPr>
          <w:rFonts w:ascii="Times New Roman"/>
          <w:sz w:val="20"/>
          <w:rPrChange w:id="1201" w:author="Author" w:date="2015-07-30T15:37:00Z">
            <w:rPr>
              <w:rFonts w:ascii="Times New Roman" w:hAnsi="Times New Roman"/>
              <w:sz w:val="20"/>
            </w:rPr>
          </w:rPrChange>
        </w:rPr>
        <w:t>A</w:t>
      </w:r>
      <w:r>
        <w:rPr>
          <w:rFonts w:ascii="Times New Roman"/>
          <w:spacing w:val="40"/>
          <w:sz w:val="20"/>
          <w:rPrChange w:id="1202" w:author="Author" w:date="2015-07-30T15:37:00Z">
            <w:rPr>
              <w:rFonts w:ascii="Times New Roman" w:hAnsi="Times New Roman"/>
              <w:sz w:val="20"/>
            </w:rPr>
          </w:rPrChange>
        </w:rPr>
        <w:t xml:space="preserve"> </w:t>
      </w:r>
      <w:r>
        <w:rPr>
          <w:rFonts w:ascii="Times New Roman"/>
          <w:sz w:val="20"/>
          <w:rPrChange w:id="1203" w:author="Author" w:date="2015-07-30T15:37:00Z">
            <w:rPr>
              <w:rFonts w:ascii="Times New Roman" w:hAnsi="Times New Roman"/>
              <w:sz w:val="20"/>
            </w:rPr>
          </w:rPrChange>
        </w:rPr>
        <w:t>world</w:t>
      </w:r>
      <w:r>
        <w:rPr>
          <w:rFonts w:ascii="Times New Roman"/>
          <w:spacing w:val="41"/>
          <w:sz w:val="20"/>
          <w:rPrChange w:id="1204" w:author="Author" w:date="2015-07-30T15:37:00Z">
            <w:rPr>
              <w:rFonts w:ascii="Times New Roman" w:hAnsi="Times New Roman"/>
              <w:sz w:val="20"/>
            </w:rPr>
          </w:rPrChange>
        </w:rPr>
        <w:t xml:space="preserve"> </w:t>
      </w:r>
      <w:r>
        <w:rPr>
          <w:rFonts w:ascii="Times New Roman"/>
          <w:sz w:val="20"/>
          <w:rPrChange w:id="1205" w:author="Author" w:date="2015-07-30T15:37:00Z">
            <w:rPr>
              <w:rFonts w:ascii="Times New Roman" w:hAnsi="Times New Roman"/>
              <w:sz w:val="20"/>
            </w:rPr>
          </w:rPrChange>
        </w:rPr>
        <w:t>which</w:t>
      </w:r>
      <w:r>
        <w:rPr>
          <w:rFonts w:ascii="Times New Roman"/>
          <w:spacing w:val="36"/>
          <w:sz w:val="20"/>
          <w:rPrChange w:id="1206" w:author="Author" w:date="2015-07-30T15:37:00Z">
            <w:rPr>
              <w:rFonts w:ascii="Times New Roman" w:hAnsi="Times New Roman"/>
              <w:sz w:val="20"/>
            </w:rPr>
          </w:rPrChange>
        </w:rPr>
        <w:t xml:space="preserve"> </w:t>
      </w:r>
      <w:r>
        <w:rPr>
          <w:rFonts w:ascii="Times New Roman"/>
          <w:sz w:val="20"/>
          <w:rPrChange w:id="1207" w:author="Author" w:date="2015-07-30T15:37:00Z">
            <w:rPr>
              <w:rFonts w:ascii="Times New Roman" w:hAnsi="Times New Roman"/>
              <w:sz w:val="20"/>
            </w:rPr>
          </w:rPrChange>
        </w:rPr>
        <w:t>cherishes</w:t>
      </w:r>
      <w:r>
        <w:rPr>
          <w:rFonts w:ascii="Times New Roman"/>
          <w:spacing w:val="39"/>
          <w:sz w:val="20"/>
          <w:rPrChange w:id="1208" w:author="Author" w:date="2015-07-30T15:37:00Z">
            <w:rPr>
              <w:rFonts w:ascii="Times New Roman" w:hAnsi="Times New Roman"/>
              <w:sz w:val="20"/>
            </w:rPr>
          </w:rPrChange>
        </w:rPr>
        <w:t xml:space="preserve"> </w:t>
      </w:r>
      <w:r>
        <w:rPr>
          <w:rFonts w:ascii="Times New Roman"/>
          <w:sz w:val="20"/>
          <w:rPrChange w:id="1209" w:author="Author" w:date="2015-07-30T15:37:00Z">
            <w:rPr>
              <w:rFonts w:ascii="Times New Roman" w:hAnsi="Times New Roman"/>
              <w:sz w:val="20"/>
            </w:rPr>
          </w:rPrChange>
        </w:rPr>
        <w:t>its</w:t>
      </w:r>
      <w:r>
        <w:rPr>
          <w:rFonts w:ascii="Times New Roman"/>
          <w:w w:val="99"/>
          <w:sz w:val="20"/>
          <w:rPrChange w:id="1210" w:author="Author" w:date="2015-07-30T15:37:00Z">
            <w:rPr>
              <w:rFonts w:ascii="Times New Roman" w:hAnsi="Times New Roman"/>
              <w:sz w:val="20"/>
            </w:rPr>
          </w:rPrChange>
        </w:rPr>
        <w:t xml:space="preserve"> </w:t>
      </w:r>
      <w:r>
        <w:rPr>
          <w:rFonts w:ascii="Times New Roman"/>
          <w:sz w:val="20"/>
          <w:rPrChange w:id="1211" w:author="Author" w:date="2015-07-30T15:37:00Z">
            <w:rPr>
              <w:rFonts w:ascii="Times New Roman" w:hAnsi="Times New Roman"/>
              <w:sz w:val="20"/>
            </w:rPr>
          </w:rPrChange>
        </w:rPr>
        <w:t xml:space="preserve">children and in which every </w:t>
      </w:r>
      <w:ins w:id="1212" w:author="Author" w:date="2015-07-30T15:37:00Z">
        <w:r>
          <w:rPr>
            <w:rFonts w:ascii="Times New Roman"/>
            <w:sz w:val="20"/>
          </w:rPr>
          <w:t>child grows up free from violence and exploitation. A world in which every</w:t>
        </w:r>
        <w:r>
          <w:rPr>
            <w:rFonts w:ascii="Times New Roman"/>
            <w:spacing w:val="-25"/>
            <w:sz w:val="20"/>
          </w:rPr>
          <w:t xml:space="preserve"> </w:t>
        </w:r>
      </w:ins>
      <w:r>
        <w:rPr>
          <w:rFonts w:ascii="Times New Roman"/>
          <w:sz w:val="20"/>
          <w:rPrChange w:id="1213" w:author="Author" w:date="2015-07-30T15:37:00Z">
            <w:rPr>
              <w:rFonts w:ascii="Times New Roman" w:hAnsi="Times New Roman"/>
              <w:sz w:val="20"/>
            </w:rPr>
          </w:rPrChange>
        </w:rPr>
        <w:t>woman</w:t>
      </w:r>
      <w:r>
        <w:rPr>
          <w:rFonts w:ascii="Times New Roman"/>
          <w:w w:val="99"/>
          <w:sz w:val="20"/>
          <w:rPrChange w:id="1214" w:author="Author" w:date="2015-07-30T15:37:00Z">
            <w:rPr>
              <w:rFonts w:ascii="Times New Roman" w:hAnsi="Times New Roman"/>
              <w:sz w:val="20"/>
            </w:rPr>
          </w:rPrChange>
        </w:rPr>
        <w:t xml:space="preserve"> </w:t>
      </w:r>
      <w:r>
        <w:rPr>
          <w:rFonts w:ascii="Times New Roman"/>
          <w:sz w:val="20"/>
          <w:rPrChange w:id="1215" w:author="Author" w:date="2015-07-30T15:37:00Z">
            <w:rPr>
              <w:rFonts w:ascii="Times New Roman" w:hAnsi="Times New Roman"/>
              <w:sz w:val="20"/>
            </w:rPr>
          </w:rPrChange>
        </w:rPr>
        <w:t>and girl enjoys full gender equality and all legal, social and economic barriers to their empowerment have</w:t>
      </w:r>
      <w:r>
        <w:rPr>
          <w:rFonts w:ascii="Times New Roman"/>
          <w:spacing w:val="15"/>
          <w:sz w:val="20"/>
          <w:rPrChange w:id="1216" w:author="Author" w:date="2015-07-30T15:37:00Z">
            <w:rPr>
              <w:rFonts w:ascii="Times New Roman" w:hAnsi="Times New Roman"/>
              <w:sz w:val="20"/>
            </w:rPr>
          </w:rPrChange>
        </w:rPr>
        <w:t xml:space="preserve"> </w:t>
      </w:r>
      <w:r>
        <w:rPr>
          <w:rFonts w:ascii="Times New Roman"/>
          <w:sz w:val="20"/>
          <w:rPrChange w:id="1217" w:author="Author" w:date="2015-07-30T15:37:00Z">
            <w:rPr>
              <w:rFonts w:ascii="Times New Roman" w:hAnsi="Times New Roman"/>
              <w:sz w:val="20"/>
            </w:rPr>
          </w:rPrChange>
        </w:rPr>
        <w:t>been</w:t>
      </w:r>
      <w:del w:id="1218" w:author="Author" w:date="2015-07-30T15:37:00Z">
        <w:r w:rsidR="00F3349C" w:rsidRPr="008F1853">
          <w:rPr>
            <w:rFonts w:ascii="Times New Roman" w:hAnsi="Times New Roman"/>
            <w:sz w:val="20"/>
            <w:szCs w:val="20"/>
          </w:rPr>
          <w:delText xml:space="preserve"> removed. A </w:delText>
        </w:r>
        <w:r w:rsidR="00F3349C">
          <w:rPr>
            <w:rFonts w:ascii="Times New Roman" w:hAnsi="Times New Roman"/>
            <w:sz w:val="20"/>
            <w:szCs w:val="20"/>
          </w:rPr>
          <w:delText xml:space="preserve">world in which every child grows up free from violence and exploitation. A </w:delText>
        </w:r>
        <w:r w:rsidR="00F3349C" w:rsidRPr="008F1853">
          <w:rPr>
            <w:rFonts w:ascii="Times New Roman" w:hAnsi="Times New Roman"/>
            <w:sz w:val="20"/>
            <w:szCs w:val="20"/>
          </w:rPr>
          <w:delText>just, equitable, tolerant</w:delText>
        </w:r>
        <w:r w:rsidR="00F3349C">
          <w:rPr>
            <w:rFonts w:ascii="Times New Roman" w:hAnsi="Times New Roman"/>
            <w:sz w:val="20"/>
            <w:szCs w:val="20"/>
          </w:rPr>
          <w:delText>, open</w:delText>
        </w:r>
        <w:r w:rsidR="00F3349C" w:rsidRPr="008F1853">
          <w:rPr>
            <w:rFonts w:ascii="Times New Roman" w:hAnsi="Times New Roman"/>
            <w:sz w:val="20"/>
            <w:szCs w:val="20"/>
          </w:rPr>
          <w:delText xml:space="preserve"> and socially inclusive world</w:delText>
        </w:r>
        <w:r w:rsidR="00F3349C">
          <w:rPr>
            <w:rFonts w:ascii="Times New Roman" w:hAnsi="Times New Roman"/>
            <w:sz w:val="20"/>
            <w:szCs w:val="20"/>
          </w:rPr>
          <w:delText xml:space="preserve"> in which the needs of the most vulnerable are met</w:delText>
        </w:r>
        <w:r w:rsidR="00F3349C" w:rsidRPr="008F1853">
          <w:rPr>
            <w:rFonts w:ascii="Times New Roman" w:hAnsi="Times New Roman"/>
            <w:sz w:val="20"/>
            <w:szCs w:val="20"/>
          </w:rPr>
          <w:delText>.</w:delText>
        </w:r>
      </w:del>
    </w:p>
    <w:p w14:paraId="6A26AA02" w14:textId="77777777" w:rsidR="00804791" w:rsidRDefault="00804791">
      <w:pPr>
        <w:spacing w:line="259" w:lineRule="auto"/>
        <w:jc w:val="both"/>
        <w:rPr>
          <w:ins w:id="1219" w:author="Author" w:date="2015-07-30T15:37:00Z"/>
          <w:rFonts w:ascii="Times New Roman" w:eastAsia="Times New Roman" w:hAnsi="Times New Roman" w:cs="Times New Roman"/>
          <w:sz w:val="20"/>
          <w:szCs w:val="20"/>
        </w:rPr>
        <w:sectPr w:rsidR="00804791">
          <w:pgSz w:w="12240" w:h="15840"/>
          <w:pgMar w:top="1380" w:right="1320" w:bottom="1200" w:left="1340" w:header="0" w:footer="1015" w:gutter="0"/>
          <w:cols w:space="720"/>
        </w:sectPr>
      </w:pPr>
    </w:p>
    <w:p w14:paraId="68550E8E" w14:textId="77777777" w:rsidR="00804791" w:rsidRDefault="006514D0">
      <w:pPr>
        <w:pStyle w:val="BodyText"/>
        <w:spacing w:before="53" w:line="259" w:lineRule="auto"/>
        <w:ind w:left="460" w:right="204" w:firstLine="0"/>
        <w:rPr>
          <w:ins w:id="1220" w:author="Author" w:date="2015-07-30T15:37:00Z"/>
        </w:rPr>
      </w:pPr>
      <w:ins w:id="1221" w:author="Author" w:date="2015-07-30T15:37:00Z">
        <w:r>
          <w:t xml:space="preserve">removed. A just, equitable, tolerant, open and socially inclusive world in which the needs of the </w:t>
        </w:r>
        <w:r>
          <w:rPr>
            <w:spacing w:val="4"/>
          </w:rPr>
          <w:t xml:space="preserve"> </w:t>
        </w:r>
        <w:r>
          <w:t>most</w:t>
        </w:r>
        <w:r>
          <w:rPr>
            <w:w w:val="99"/>
          </w:rPr>
          <w:t xml:space="preserve"> </w:t>
        </w:r>
        <w:r>
          <w:t>vulnerable are</w:t>
        </w:r>
        <w:r>
          <w:rPr>
            <w:spacing w:val="-9"/>
          </w:rPr>
          <w:t xml:space="preserve"> </w:t>
        </w:r>
        <w:r>
          <w:t>met.</w:t>
        </w:r>
      </w:ins>
    </w:p>
    <w:p w14:paraId="221C412B" w14:textId="77777777" w:rsidR="00804791" w:rsidRDefault="00804791">
      <w:pPr>
        <w:spacing w:before="8"/>
        <w:rPr>
          <w:rFonts w:ascii="Times New Roman" w:hAnsi="Times New Roman"/>
          <w:sz w:val="21"/>
          <w:rPrChange w:id="1222" w:author="Author" w:date="2015-07-30T15:37:00Z">
            <w:rPr>
              <w:rFonts w:ascii="Times New Roman" w:hAnsi="Times New Roman"/>
              <w:sz w:val="20"/>
            </w:rPr>
          </w:rPrChange>
        </w:rPr>
        <w:pPrChange w:id="1223" w:author="Author" w:date="2015-07-30T15:37:00Z">
          <w:pPr>
            <w:pStyle w:val="ListParagraph"/>
            <w:ind w:left="360"/>
            <w:jc w:val="both"/>
          </w:pPr>
        </w:pPrChange>
      </w:pPr>
    </w:p>
    <w:p w14:paraId="30FCD175" w14:textId="69CC08BC" w:rsidR="00804791" w:rsidRDefault="006514D0">
      <w:pPr>
        <w:pStyle w:val="ListParagraph"/>
        <w:numPr>
          <w:ilvl w:val="0"/>
          <w:numId w:val="35"/>
        </w:numPr>
        <w:tabs>
          <w:tab w:val="left" w:pos="461"/>
        </w:tabs>
        <w:spacing w:line="259" w:lineRule="auto"/>
        <w:ind w:right="117"/>
        <w:jc w:val="both"/>
        <w:rPr>
          <w:rFonts w:ascii="Times New Roman" w:eastAsia="Times New Roman" w:hAnsi="Times New Roman" w:cs="Times New Roman"/>
          <w:sz w:val="20"/>
          <w:szCs w:val="20"/>
        </w:rPr>
        <w:pPrChange w:id="1224" w:author="Author" w:date="2015-07-30T15:37:00Z">
          <w:pPr>
            <w:pStyle w:val="ListParagraph"/>
            <w:numPr>
              <w:numId w:val="38"/>
            </w:numPr>
            <w:ind w:left="360" w:hanging="360"/>
            <w:jc w:val="both"/>
          </w:pPr>
        </w:pPrChange>
      </w:pPr>
      <w:r>
        <w:rPr>
          <w:rFonts w:ascii="Times New Roman" w:eastAsia="Times New Roman" w:hAnsi="Times New Roman" w:cs="Times New Roman"/>
          <w:sz w:val="20"/>
          <w:szCs w:val="20"/>
        </w:rPr>
        <w:t>We</w:t>
      </w:r>
      <w:r>
        <w:rPr>
          <w:rFonts w:ascii="Times New Roman" w:hAnsi="Times New Roman"/>
          <w:spacing w:val="17"/>
          <w:sz w:val="20"/>
          <w:rPrChange w:id="122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envisage</w:t>
      </w:r>
      <w:r>
        <w:rPr>
          <w:rFonts w:ascii="Times New Roman" w:hAnsi="Times New Roman"/>
          <w:spacing w:val="19"/>
          <w:sz w:val="20"/>
          <w:rPrChange w:id="122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w:t>
      </w:r>
      <w:r>
        <w:rPr>
          <w:rFonts w:ascii="Times New Roman" w:hAnsi="Times New Roman"/>
          <w:spacing w:val="20"/>
          <w:sz w:val="20"/>
          <w:rPrChange w:id="122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world</w:t>
      </w:r>
      <w:r>
        <w:rPr>
          <w:rFonts w:ascii="Times New Roman" w:hAnsi="Times New Roman"/>
          <w:spacing w:val="18"/>
          <w:sz w:val="20"/>
          <w:rPrChange w:id="122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w:t>
      </w:r>
      <w:r>
        <w:rPr>
          <w:rFonts w:ascii="Times New Roman" w:hAnsi="Times New Roman"/>
          <w:spacing w:val="20"/>
          <w:sz w:val="20"/>
          <w:rPrChange w:id="122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which</w:t>
      </w:r>
      <w:r>
        <w:rPr>
          <w:rFonts w:ascii="Times New Roman" w:hAnsi="Times New Roman"/>
          <w:spacing w:val="16"/>
          <w:sz w:val="20"/>
          <w:rPrChange w:id="123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every</w:t>
      </w:r>
      <w:r>
        <w:rPr>
          <w:rFonts w:ascii="Times New Roman" w:hAnsi="Times New Roman"/>
          <w:spacing w:val="13"/>
          <w:sz w:val="20"/>
          <w:rPrChange w:id="123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country</w:t>
      </w:r>
      <w:r>
        <w:rPr>
          <w:rFonts w:ascii="Times New Roman" w:hAnsi="Times New Roman"/>
          <w:spacing w:val="16"/>
          <w:sz w:val="20"/>
          <w:rPrChange w:id="123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enjoys</w:t>
      </w:r>
      <w:del w:id="1233" w:author="Author" w:date="2015-07-30T15:37:00Z">
        <w:r w:rsidR="00F3349C">
          <w:rPr>
            <w:rFonts w:ascii="Times New Roman" w:hAnsi="Times New Roman"/>
            <w:sz w:val="20"/>
            <w:szCs w:val="20"/>
          </w:rPr>
          <w:delText xml:space="preserve"> robust,</w:delText>
        </w:r>
      </w:del>
      <w:r>
        <w:rPr>
          <w:rFonts w:ascii="Times New Roman" w:hAnsi="Times New Roman"/>
          <w:spacing w:val="16"/>
          <w:sz w:val="20"/>
          <w:rPrChange w:id="123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sustained,</w:t>
      </w:r>
      <w:r>
        <w:rPr>
          <w:rFonts w:ascii="Times New Roman" w:hAnsi="Times New Roman"/>
          <w:spacing w:val="17"/>
          <w:sz w:val="20"/>
          <w:rPrChange w:id="123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inclusive</w:t>
      </w:r>
      <w:r>
        <w:rPr>
          <w:rFonts w:ascii="Times New Roman" w:hAnsi="Times New Roman"/>
          <w:spacing w:val="19"/>
          <w:sz w:val="20"/>
          <w:rPrChange w:id="123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20"/>
          <w:sz w:val="20"/>
          <w:rPrChange w:id="123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sustainable</w:t>
      </w:r>
      <w:r>
        <w:rPr>
          <w:rFonts w:ascii="Times New Roman" w:hAnsi="Times New Roman"/>
          <w:spacing w:val="17"/>
          <w:sz w:val="20"/>
          <w:rPrChange w:id="123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economic</w:t>
      </w:r>
      <w:r>
        <w:rPr>
          <w:rFonts w:ascii="Times New Roman" w:hAnsi="Times New Roman"/>
          <w:spacing w:val="19"/>
          <w:sz w:val="20"/>
          <w:rPrChange w:id="123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growth</w:t>
      </w:r>
      <w:r>
        <w:rPr>
          <w:rFonts w:ascii="Times New Roman" w:hAnsi="Times New Roman"/>
          <w:spacing w:val="16"/>
          <w:sz w:val="20"/>
          <w:rPrChange w:id="124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w:t>
      </w:r>
      <w:r>
        <w:rPr>
          <w:rFonts w:ascii="Times New Roman" w:hAnsi="Times New Roman"/>
          <w:w w:val="99"/>
          <w:sz w:val="20"/>
          <w:rPrChange w:id="124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order</w:t>
      </w:r>
      <w:r>
        <w:rPr>
          <w:rFonts w:ascii="Times New Roman" w:hAnsi="Times New Roman"/>
          <w:spacing w:val="15"/>
          <w:sz w:val="20"/>
          <w:rPrChange w:id="124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spacing w:val="15"/>
          <w:sz w:val="20"/>
          <w:rPrChange w:id="124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generate</w:t>
      </w:r>
      <w:r>
        <w:rPr>
          <w:rFonts w:ascii="Times New Roman" w:hAnsi="Times New Roman"/>
          <w:spacing w:val="15"/>
          <w:sz w:val="20"/>
          <w:rPrChange w:id="124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resources</w:t>
      </w:r>
      <w:r>
        <w:rPr>
          <w:rFonts w:ascii="Times New Roman" w:hAnsi="Times New Roman"/>
          <w:spacing w:val="16"/>
          <w:sz w:val="20"/>
          <w:rPrChange w:id="124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for</w:t>
      </w:r>
      <w:r>
        <w:rPr>
          <w:rFonts w:ascii="Times New Roman" w:hAnsi="Times New Roman"/>
          <w:spacing w:val="15"/>
          <w:sz w:val="20"/>
          <w:rPrChange w:id="124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15"/>
          <w:sz w:val="20"/>
          <w:rPrChange w:id="124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eradication</w:t>
      </w:r>
      <w:r>
        <w:rPr>
          <w:rFonts w:ascii="Times New Roman" w:hAnsi="Times New Roman"/>
          <w:spacing w:val="15"/>
          <w:sz w:val="20"/>
          <w:rPrChange w:id="124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15"/>
          <w:sz w:val="20"/>
          <w:rPrChange w:id="124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poverty</w:t>
      </w:r>
      <w:r>
        <w:rPr>
          <w:rFonts w:ascii="Times New Roman" w:hAnsi="Times New Roman"/>
          <w:spacing w:val="11"/>
          <w:sz w:val="20"/>
          <w:rPrChange w:id="1250" w:author="Author" w:date="2015-07-30T15:37:00Z">
            <w:rPr>
              <w:rFonts w:ascii="Times New Roman" w:hAnsi="Times New Roman"/>
              <w:sz w:val="20"/>
            </w:rPr>
          </w:rPrChange>
        </w:rPr>
        <w:t xml:space="preserve"> </w:t>
      </w:r>
      <w:del w:id="1251" w:author="Author" w:date="2015-07-30T15:37:00Z">
        <w:r w:rsidR="00F3349C">
          <w:rPr>
            <w:rFonts w:ascii="Times New Roman" w:hAnsi="Times New Roman"/>
            <w:sz w:val="20"/>
            <w:szCs w:val="20"/>
          </w:rPr>
          <w:delText xml:space="preserve">in all its forms and dimensions </w:delText>
        </w:r>
      </w:del>
      <w:r>
        <w:rPr>
          <w:rFonts w:ascii="Times New Roman" w:eastAsia="Times New Roman" w:hAnsi="Times New Roman" w:cs="Times New Roman"/>
          <w:sz w:val="20"/>
          <w:szCs w:val="20"/>
        </w:rPr>
        <w:t>and</w:t>
      </w:r>
      <w:r>
        <w:rPr>
          <w:rFonts w:ascii="Times New Roman" w:hAnsi="Times New Roman"/>
          <w:spacing w:val="15"/>
          <w:sz w:val="20"/>
          <w:rPrChange w:id="125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15"/>
          <w:sz w:val="20"/>
          <w:rPrChange w:id="125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achievement</w:t>
      </w:r>
      <w:r>
        <w:rPr>
          <w:rFonts w:ascii="Times New Roman" w:hAnsi="Times New Roman"/>
          <w:spacing w:val="14"/>
          <w:sz w:val="20"/>
          <w:rPrChange w:id="125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13"/>
          <w:sz w:val="20"/>
          <w:rPrChange w:id="125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sustainable</w:t>
      </w:r>
      <w:r>
        <w:rPr>
          <w:rFonts w:ascii="Times New Roman" w:hAnsi="Times New Roman"/>
          <w:spacing w:val="15"/>
          <w:sz w:val="20"/>
          <w:rPrChange w:id="125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development.</w:t>
      </w:r>
      <w:r>
        <w:rPr>
          <w:rFonts w:ascii="Times New Roman" w:hAnsi="Times New Roman"/>
          <w:spacing w:val="17"/>
          <w:sz w:val="20"/>
          <w:rPrChange w:id="125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w:t>
      </w:r>
      <w:r>
        <w:rPr>
          <w:rFonts w:ascii="Times New Roman" w:hAnsi="Times New Roman"/>
          <w:w w:val="99"/>
          <w:sz w:val="20"/>
          <w:rPrChange w:id="125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world</w:t>
      </w:r>
      <w:r>
        <w:rPr>
          <w:rFonts w:ascii="Times New Roman" w:hAnsi="Times New Roman"/>
          <w:spacing w:val="15"/>
          <w:sz w:val="20"/>
          <w:rPrChange w:id="125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w:t>
      </w:r>
      <w:r>
        <w:rPr>
          <w:rFonts w:ascii="Times New Roman" w:hAnsi="Times New Roman"/>
          <w:spacing w:val="15"/>
          <w:sz w:val="20"/>
          <w:rPrChange w:id="126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which</w:t>
      </w:r>
      <w:r>
        <w:rPr>
          <w:rFonts w:ascii="Times New Roman" w:hAnsi="Times New Roman"/>
          <w:spacing w:val="13"/>
          <w:sz w:val="20"/>
          <w:rPrChange w:id="126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consumption</w:t>
      </w:r>
      <w:r>
        <w:rPr>
          <w:rFonts w:ascii="Times New Roman" w:hAnsi="Times New Roman"/>
          <w:spacing w:val="13"/>
          <w:sz w:val="20"/>
          <w:rPrChange w:id="126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5"/>
          <w:sz w:val="20"/>
          <w:rPrChange w:id="126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production</w:t>
      </w:r>
      <w:r>
        <w:rPr>
          <w:rFonts w:ascii="Times New Roman" w:hAnsi="Times New Roman"/>
          <w:spacing w:val="13"/>
          <w:sz w:val="20"/>
          <w:rPrChange w:id="126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patterns</w:t>
      </w:r>
      <w:r>
        <w:rPr>
          <w:rFonts w:ascii="Times New Roman" w:hAnsi="Times New Roman"/>
          <w:spacing w:val="14"/>
          <w:sz w:val="20"/>
          <w:rPrChange w:id="126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5"/>
          <w:sz w:val="20"/>
          <w:rPrChange w:id="126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use</w:t>
      </w:r>
      <w:r>
        <w:rPr>
          <w:rFonts w:ascii="Times New Roman" w:hAnsi="Times New Roman"/>
          <w:spacing w:val="15"/>
          <w:sz w:val="20"/>
          <w:rPrChange w:id="126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13"/>
          <w:sz w:val="20"/>
          <w:rPrChange w:id="126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all</w:t>
      </w:r>
      <w:r>
        <w:rPr>
          <w:rFonts w:ascii="Times New Roman" w:hAnsi="Times New Roman"/>
          <w:spacing w:val="14"/>
          <w:sz w:val="20"/>
          <w:rPrChange w:id="126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natural</w:t>
      </w:r>
      <w:r>
        <w:rPr>
          <w:rFonts w:ascii="Times New Roman" w:hAnsi="Times New Roman"/>
          <w:spacing w:val="15"/>
          <w:sz w:val="20"/>
          <w:rPrChange w:id="127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resources</w:t>
      </w:r>
      <w:r>
        <w:rPr>
          <w:rFonts w:ascii="Times New Roman" w:hAnsi="Times New Roman"/>
          <w:spacing w:val="23"/>
          <w:sz w:val="20"/>
          <w:rPrChange w:id="127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t>
      </w:r>
      <w:r>
        <w:rPr>
          <w:rFonts w:ascii="Times New Roman" w:hAnsi="Times New Roman"/>
          <w:spacing w:val="16"/>
          <w:sz w:val="20"/>
          <w:rPrChange w:id="127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from</w:t>
      </w:r>
      <w:r>
        <w:rPr>
          <w:rFonts w:ascii="Times New Roman" w:hAnsi="Times New Roman"/>
          <w:spacing w:val="11"/>
          <w:sz w:val="20"/>
          <w:rPrChange w:id="127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air</w:t>
      </w:r>
      <w:r>
        <w:rPr>
          <w:rFonts w:ascii="Times New Roman" w:hAnsi="Times New Roman"/>
          <w:spacing w:val="15"/>
          <w:sz w:val="20"/>
          <w:rPrChange w:id="127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spacing w:val="15"/>
          <w:sz w:val="20"/>
          <w:rPrChange w:id="127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land</w:t>
      </w:r>
      <w:ins w:id="1276" w:author="Author" w:date="2015-07-30T15:37:00Z">
        <w:r>
          <w:rPr>
            <w:rFonts w:ascii="Times New Roman" w:eastAsia="Times New Roman" w:hAnsi="Times New Roman" w:cs="Times New Roman"/>
            <w:sz w:val="20"/>
            <w:szCs w:val="20"/>
          </w:rPr>
          <w:t>,</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from</w:t>
        </w:r>
        <w:r>
          <w:rPr>
            <w:rFonts w:ascii="Times New Roman" w:eastAsia="Times New Roman" w:hAnsi="Times New Roman" w:cs="Times New Roman"/>
            <w:w w:val="99"/>
            <w:sz w:val="20"/>
            <w:szCs w:val="20"/>
          </w:rPr>
          <w:t xml:space="preserve"> </w:t>
        </w:r>
        <w:r>
          <w:rPr>
            <w:rFonts w:ascii="Times New Roman" w:eastAsia="Times New Roman" w:hAnsi="Times New Roman" w:cs="Times New Roman"/>
            <w:sz w:val="20"/>
            <w:szCs w:val="20"/>
          </w:rPr>
          <w:t>rivers</w:t>
        </w:r>
      </w:ins>
      <w:r>
        <w:rPr>
          <w:rFonts w:ascii="Times New Roman" w:hAnsi="Times New Roman"/>
          <w:spacing w:val="19"/>
          <w:sz w:val="20"/>
          <w:rPrChange w:id="127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spacing w:val="20"/>
          <w:sz w:val="20"/>
          <w:rPrChange w:id="127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oceans</w:t>
      </w:r>
      <w:r>
        <w:rPr>
          <w:rFonts w:ascii="Times New Roman" w:hAnsi="Times New Roman"/>
          <w:spacing w:val="21"/>
          <w:sz w:val="20"/>
          <w:rPrChange w:id="127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23"/>
          <w:sz w:val="20"/>
          <w:rPrChange w:id="128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seas</w:t>
      </w:r>
      <w:r>
        <w:rPr>
          <w:rFonts w:ascii="Times New Roman" w:hAnsi="Times New Roman"/>
          <w:spacing w:val="24"/>
          <w:sz w:val="20"/>
          <w:rPrChange w:id="1281" w:author="Author" w:date="2015-07-30T15:37:00Z">
            <w:rPr>
              <w:rFonts w:ascii="Times New Roman" w:hAnsi="Times New Roman"/>
              <w:sz w:val="20"/>
            </w:rPr>
          </w:rPrChange>
        </w:rPr>
        <w:t xml:space="preserve"> </w:t>
      </w:r>
      <w:del w:id="1282" w:author="Author" w:date="2015-07-30T15:37:00Z">
        <w:r w:rsidR="00F3349C" w:rsidRPr="008F1853">
          <w:rPr>
            <w:rFonts w:ascii="Times New Roman" w:hAnsi="Times New Roman"/>
            <w:sz w:val="20"/>
            <w:szCs w:val="20"/>
          </w:rPr>
          <w:delText>–</w:delText>
        </w:r>
      </w:del>
      <w:ins w:id="1283" w:author="Author" w:date="2015-07-30T15:37:00Z">
        <w:r>
          <w:rPr>
            <w:rFonts w:ascii="Times New Roman" w:eastAsia="Times New Roman" w:hAnsi="Times New Roman" w:cs="Times New Roman"/>
            <w:sz w:val="20"/>
            <w:szCs w:val="20"/>
          </w:rPr>
          <w:t>-</w:t>
        </w:r>
      </w:ins>
      <w:r>
        <w:rPr>
          <w:rFonts w:ascii="Times New Roman" w:hAnsi="Times New Roman"/>
          <w:spacing w:val="20"/>
          <w:sz w:val="20"/>
          <w:rPrChange w:id="128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are</w:t>
      </w:r>
      <w:r>
        <w:rPr>
          <w:rFonts w:ascii="Times New Roman" w:hAnsi="Times New Roman"/>
          <w:spacing w:val="20"/>
          <w:sz w:val="20"/>
          <w:rPrChange w:id="128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sustainable.</w:t>
      </w:r>
      <w:r>
        <w:rPr>
          <w:rFonts w:ascii="Times New Roman" w:hAnsi="Times New Roman"/>
          <w:spacing w:val="20"/>
          <w:sz w:val="20"/>
          <w:rPrChange w:id="128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One</w:t>
      </w:r>
      <w:r>
        <w:rPr>
          <w:rFonts w:ascii="Times New Roman" w:hAnsi="Times New Roman"/>
          <w:spacing w:val="20"/>
          <w:sz w:val="20"/>
          <w:rPrChange w:id="128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w:t>
      </w:r>
      <w:r>
        <w:rPr>
          <w:rFonts w:ascii="Times New Roman" w:hAnsi="Times New Roman"/>
          <w:spacing w:val="23"/>
          <w:sz w:val="20"/>
          <w:rPrChange w:id="128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which</w:t>
      </w:r>
      <w:r>
        <w:rPr>
          <w:rFonts w:ascii="Times New Roman" w:hAnsi="Times New Roman"/>
          <w:spacing w:val="23"/>
          <w:sz w:val="20"/>
          <w:rPrChange w:id="128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development</w:t>
      </w:r>
      <w:r>
        <w:rPr>
          <w:rFonts w:ascii="Times New Roman" w:hAnsi="Times New Roman"/>
          <w:spacing w:val="21"/>
          <w:sz w:val="20"/>
          <w:rPrChange w:id="129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20"/>
          <w:sz w:val="20"/>
          <w:rPrChange w:id="129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22"/>
          <w:sz w:val="20"/>
          <w:rPrChange w:id="129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application</w:t>
      </w:r>
      <w:r>
        <w:rPr>
          <w:rFonts w:ascii="Times New Roman" w:hAnsi="Times New Roman"/>
          <w:spacing w:val="18"/>
          <w:sz w:val="20"/>
          <w:rPrChange w:id="129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20"/>
          <w:sz w:val="20"/>
          <w:rPrChange w:id="129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technology</w:t>
      </w:r>
      <w:r>
        <w:rPr>
          <w:rFonts w:ascii="Times New Roman" w:hAnsi="Times New Roman"/>
          <w:spacing w:val="20"/>
          <w:sz w:val="20"/>
          <w:rPrChange w:id="129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are</w:t>
      </w:r>
      <w:r>
        <w:rPr>
          <w:rFonts w:ascii="Times New Roman" w:hAnsi="Times New Roman"/>
          <w:w w:val="99"/>
          <w:sz w:val="20"/>
          <w:rPrChange w:id="129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climate-sensitive,</w:t>
      </w:r>
      <w:r>
        <w:rPr>
          <w:rFonts w:ascii="Times New Roman" w:hAnsi="Times New Roman"/>
          <w:spacing w:val="19"/>
          <w:sz w:val="20"/>
          <w:rPrChange w:id="129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respect</w:t>
      </w:r>
      <w:r>
        <w:rPr>
          <w:rFonts w:ascii="Times New Roman" w:hAnsi="Times New Roman"/>
          <w:spacing w:val="18"/>
          <w:sz w:val="20"/>
          <w:rPrChange w:id="129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biodiversity</w:t>
      </w:r>
      <w:r>
        <w:rPr>
          <w:rFonts w:ascii="Times New Roman" w:hAnsi="Times New Roman"/>
          <w:spacing w:val="17"/>
          <w:sz w:val="20"/>
          <w:rPrChange w:id="129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9"/>
          <w:sz w:val="20"/>
          <w:rPrChange w:id="130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are</w:t>
      </w:r>
      <w:r>
        <w:rPr>
          <w:rFonts w:ascii="Times New Roman" w:hAnsi="Times New Roman"/>
          <w:spacing w:val="19"/>
          <w:sz w:val="20"/>
          <w:rPrChange w:id="130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resilient.</w:t>
      </w:r>
      <w:r>
        <w:rPr>
          <w:rFonts w:ascii="Times New Roman" w:hAnsi="Times New Roman"/>
          <w:spacing w:val="19"/>
          <w:sz w:val="20"/>
          <w:rPrChange w:id="130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One</w:t>
      </w:r>
      <w:r>
        <w:rPr>
          <w:rFonts w:ascii="Times New Roman" w:hAnsi="Times New Roman"/>
          <w:spacing w:val="19"/>
          <w:sz w:val="20"/>
          <w:rPrChange w:id="130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w:t>
      </w:r>
      <w:r>
        <w:rPr>
          <w:rFonts w:ascii="Times New Roman" w:hAnsi="Times New Roman"/>
          <w:spacing w:val="19"/>
          <w:sz w:val="20"/>
          <w:rPrChange w:id="130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which</w:t>
      </w:r>
      <w:r>
        <w:rPr>
          <w:rFonts w:ascii="Times New Roman" w:hAnsi="Times New Roman"/>
          <w:spacing w:val="19"/>
          <w:sz w:val="20"/>
          <w:rPrChange w:id="130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humanity</w:t>
      </w:r>
      <w:r>
        <w:rPr>
          <w:rFonts w:ascii="Times New Roman" w:hAnsi="Times New Roman"/>
          <w:spacing w:val="17"/>
          <w:sz w:val="20"/>
          <w:rPrChange w:id="130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lives</w:t>
      </w:r>
      <w:r>
        <w:rPr>
          <w:rFonts w:ascii="Times New Roman" w:hAnsi="Times New Roman"/>
          <w:spacing w:val="18"/>
          <w:sz w:val="20"/>
          <w:rPrChange w:id="130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w:t>
      </w:r>
      <w:r>
        <w:rPr>
          <w:rFonts w:ascii="Times New Roman" w:hAnsi="Times New Roman"/>
          <w:spacing w:val="19"/>
          <w:sz w:val="20"/>
          <w:rPrChange w:id="130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harmony</w:t>
      </w:r>
      <w:r>
        <w:rPr>
          <w:rFonts w:ascii="Times New Roman" w:hAnsi="Times New Roman"/>
          <w:spacing w:val="19"/>
          <w:sz w:val="20"/>
          <w:rPrChange w:id="130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with</w:t>
      </w:r>
      <w:r>
        <w:rPr>
          <w:rFonts w:ascii="Times New Roman" w:hAnsi="Times New Roman"/>
          <w:spacing w:val="19"/>
          <w:sz w:val="20"/>
          <w:rPrChange w:id="131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nature</w:t>
      </w:r>
      <w:r>
        <w:rPr>
          <w:rFonts w:ascii="Times New Roman" w:hAnsi="Times New Roman"/>
          <w:w w:val="99"/>
          <w:sz w:val="20"/>
          <w:rPrChange w:id="131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 in which wildlife and other living species are</w:t>
      </w:r>
      <w:r>
        <w:rPr>
          <w:rFonts w:ascii="Times New Roman" w:hAnsi="Times New Roman"/>
          <w:spacing w:val="3"/>
          <w:sz w:val="20"/>
          <w:rPrChange w:id="131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protected.</w:t>
      </w:r>
    </w:p>
    <w:p w14:paraId="6DFC503D" w14:textId="77777777" w:rsidR="00804791" w:rsidRDefault="00804791">
      <w:pPr>
        <w:rPr>
          <w:rFonts w:ascii="Times New Roman" w:eastAsia="Times New Roman" w:hAnsi="Times New Roman" w:cs="Times New Roman"/>
          <w:sz w:val="20"/>
          <w:szCs w:val="20"/>
        </w:rPr>
        <w:pPrChange w:id="1313" w:author="Author" w:date="2015-07-30T15:37:00Z">
          <w:pPr>
            <w:pStyle w:val="ListParagraph"/>
          </w:pPr>
        </w:pPrChange>
      </w:pPr>
    </w:p>
    <w:p w14:paraId="039F3318" w14:textId="77777777" w:rsidR="00804791" w:rsidRDefault="00804791">
      <w:pPr>
        <w:spacing w:before="10"/>
        <w:rPr>
          <w:ins w:id="1314" w:author="Author" w:date="2015-07-30T15:37:00Z"/>
          <w:rFonts w:ascii="Times New Roman" w:eastAsia="Times New Roman" w:hAnsi="Times New Roman" w:cs="Times New Roman"/>
          <w:sz w:val="29"/>
          <w:szCs w:val="29"/>
        </w:rPr>
      </w:pPr>
    </w:p>
    <w:p w14:paraId="0D77C7CF" w14:textId="77777777" w:rsidR="00804791" w:rsidRDefault="006514D0">
      <w:pPr>
        <w:pStyle w:val="Heading3"/>
        <w:ind w:right="204"/>
        <w:rPr>
          <w:b w:val="0"/>
          <w:i w:val="0"/>
          <w:rPrChange w:id="1315" w:author="Author" w:date="2015-07-30T15:37:00Z">
            <w:rPr>
              <w:rFonts w:ascii="Times New Roman" w:hAnsi="Times New Roman"/>
              <w:b/>
              <w:i/>
              <w:sz w:val="20"/>
            </w:rPr>
          </w:rPrChange>
        </w:rPr>
        <w:pPrChange w:id="1316" w:author="Author" w:date="2015-07-30T15:37:00Z">
          <w:pPr>
            <w:jc w:val="both"/>
          </w:pPr>
        </w:pPrChange>
      </w:pPr>
      <w:r w:rsidRPr="006514D0">
        <w:t>Our shared principles and</w:t>
      </w:r>
      <w:r>
        <w:rPr>
          <w:spacing w:val="-13"/>
          <w:rPrChange w:id="1317" w:author="Author" w:date="2015-07-30T15:37:00Z">
            <w:rPr>
              <w:rFonts w:ascii="Times New Roman" w:hAnsi="Times New Roman"/>
              <w:b/>
              <w:i/>
              <w:sz w:val="20"/>
            </w:rPr>
          </w:rPrChange>
        </w:rPr>
        <w:t xml:space="preserve"> </w:t>
      </w:r>
      <w:r w:rsidRPr="006514D0">
        <w:t>commitments</w:t>
      </w:r>
    </w:p>
    <w:p w14:paraId="47390A7E" w14:textId="400DABCD" w:rsidR="00804791" w:rsidRDefault="006514D0">
      <w:pPr>
        <w:pStyle w:val="ListParagraph"/>
        <w:numPr>
          <w:ilvl w:val="0"/>
          <w:numId w:val="35"/>
        </w:numPr>
        <w:tabs>
          <w:tab w:val="left" w:pos="461"/>
        </w:tabs>
        <w:spacing w:before="175" w:line="259" w:lineRule="auto"/>
        <w:ind w:right="119"/>
        <w:jc w:val="both"/>
        <w:rPr>
          <w:rFonts w:ascii="Times New Roman" w:eastAsia="Times New Roman" w:hAnsi="Times New Roman" w:cs="Times New Roman"/>
          <w:sz w:val="20"/>
          <w:szCs w:val="20"/>
        </w:rPr>
        <w:pPrChange w:id="1318" w:author="Author" w:date="2015-07-30T15:37:00Z">
          <w:pPr>
            <w:pStyle w:val="ListParagraph"/>
            <w:numPr>
              <w:numId w:val="38"/>
            </w:numPr>
            <w:ind w:left="360" w:hanging="360"/>
            <w:jc w:val="both"/>
          </w:pPr>
        </w:pPrChange>
      </w:pPr>
      <w:r>
        <w:rPr>
          <w:rFonts w:ascii="Times New Roman"/>
          <w:sz w:val="20"/>
          <w:rPrChange w:id="1319" w:author="Author" w:date="2015-07-30T15:37:00Z">
            <w:rPr>
              <w:rFonts w:ascii="Times New Roman" w:hAnsi="Times New Roman"/>
              <w:sz w:val="20"/>
            </w:rPr>
          </w:rPrChange>
        </w:rPr>
        <w:t>The</w:t>
      </w:r>
      <w:r>
        <w:rPr>
          <w:rFonts w:ascii="Times New Roman"/>
          <w:spacing w:val="11"/>
          <w:sz w:val="20"/>
          <w:rPrChange w:id="1320" w:author="Author" w:date="2015-07-30T15:37:00Z">
            <w:rPr>
              <w:rFonts w:ascii="Times New Roman" w:hAnsi="Times New Roman"/>
              <w:sz w:val="20"/>
            </w:rPr>
          </w:rPrChange>
        </w:rPr>
        <w:t xml:space="preserve"> </w:t>
      </w:r>
      <w:r>
        <w:rPr>
          <w:rFonts w:ascii="Times New Roman"/>
          <w:sz w:val="20"/>
          <w:rPrChange w:id="1321" w:author="Author" w:date="2015-07-30T15:37:00Z">
            <w:rPr>
              <w:rFonts w:ascii="Times New Roman" w:hAnsi="Times New Roman"/>
              <w:sz w:val="20"/>
            </w:rPr>
          </w:rPrChange>
        </w:rPr>
        <w:t>new</w:t>
      </w:r>
      <w:r>
        <w:rPr>
          <w:rFonts w:ascii="Times New Roman"/>
          <w:spacing w:val="9"/>
          <w:sz w:val="20"/>
          <w:rPrChange w:id="1322" w:author="Author" w:date="2015-07-30T15:37:00Z">
            <w:rPr>
              <w:rFonts w:ascii="Times New Roman" w:hAnsi="Times New Roman"/>
              <w:sz w:val="20"/>
            </w:rPr>
          </w:rPrChange>
        </w:rPr>
        <w:t xml:space="preserve"> </w:t>
      </w:r>
      <w:r>
        <w:rPr>
          <w:rFonts w:ascii="Times New Roman"/>
          <w:sz w:val="20"/>
          <w:rPrChange w:id="1323" w:author="Author" w:date="2015-07-30T15:37:00Z">
            <w:rPr>
              <w:rFonts w:ascii="Times New Roman" w:hAnsi="Times New Roman"/>
              <w:sz w:val="20"/>
            </w:rPr>
          </w:rPrChange>
        </w:rPr>
        <w:t>Agenda</w:t>
      </w:r>
      <w:r>
        <w:rPr>
          <w:rFonts w:ascii="Times New Roman"/>
          <w:spacing w:val="11"/>
          <w:sz w:val="20"/>
          <w:rPrChange w:id="1324" w:author="Author" w:date="2015-07-30T15:37:00Z">
            <w:rPr>
              <w:rFonts w:ascii="Times New Roman" w:hAnsi="Times New Roman"/>
              <w:sz w:val="20"/>
            </w:rPr>
          </w:rPrChange>
        </w:rPr>
        <w:t xml:space="preserve"> </w:t>
      </w:r>
      <w:r>
        <w:rPr>
          <w:rFonts w:ascii="Times New Roman"/>
          <w:sz w:val="20"/>
          <w:rPrChange w:id="1325" w:author="Author" w:date="2015-07-30T15:37:00Z">
            <w:rPr>
              <w:rFonts w:ascii="Times New Roman" w:hAnsi="Times New Roman"/>
              <w:sz w:val="20"/>
            </w:rPr>
          </w:rPrChange>
        </w:rPr>
        <w:t>is</w:t>
      </w:r>
      <w:r>
        <w:rPr>
          <w:rFonts w:ascii="Times New Roman"/>
          <w:spacing w:val="13"/>
          <w:sz w:val="20"/>
          <w:rPrChange w:id="1326" w:author="Author" w:date="2015-07-30T15:37:00Z">
            <w:rPr>
              <w:rFonts w:ascii="Times New Roman" w:hAnsi="Times New Roman"/>
              <w:sz w:val="20"/>
            </w:rPr>
          </w:rPrChange>
        </w:rPr>
        <w:t xml:space="preserve"> </w:t>
      </w:r>
      <w:r>
        <w:rPr>
          <w:rFonts w:ascii="Times New Roman"/>
          <w:sz w:val="20"/>
          <w:rPrChange w:id="1327" w:author="Author" w:date="2015-07-30T15:37:00Z">
            <w:rPr>
              <w:rFonts w:ascii="Times New Roman" w:hAnsi="Times New Roman"/>
              <w:sz w:val="20"/>
            </w:rPr>
          </w:rPrChange>
        </w:rPr>
        <w:t>guided</w:t>
      </w:r>
      <w:r>
        <w:rPr>
          <w:rFonts w:ascii="Times New Roman"/>
          <w:spacing w:val="12"/>
          <w:sz w:val="20"/>
          <w:rPrChange w:id="1328" w:author="Author" w:date="2015-07-30T15:37:00Z">
            <w:rPr>
              <w:rFonts w:ascii="Times New Roman" w:hAnsi="Times New Roman"/>
              <w:sz w:val="20"/>
            </w:rPr>
          </w:rPrChange>
        </w:rPr>
        <w:t xml:space="preserve"> </w:t>
      </w:r>
      <w:r>
        <w:rPr>
          <w:rFonts w:ascii="Times New Roman"/>
          <w:sz w:val="20"/>
          <w:rPrChange w:id="1329" w:author="Author" w:date="2015-07-30T15:37:00Z">
            <w:rPr>
              <w:rFonts w:ascii="Times New Roman" w:hAnsi="Times New Roman"/>
              <w:sz w:val="20"/>
            </w:rPr>
          </w:rPrChange>
        </w:rPr>
        <w:t>by</w:t>
      </w:r>
      <w:r>
        <w:rPr>
          <w:rFonts w:ascii="Times New Roman"/>
          <w:spacing w:val="7"/>
          <w:sz w:val="20"/>
          <w:rPrChange w:id="1330" w:author="Author" w:date="2015-07-30T15:37:00Z">
            <w:rPr>
              <w:rFonts w:ascii="Times New Roman" w:hAnsi="Times New Roman"/>
              <w:sz w:val="20"/>
            </w:rPr>
          </w:rPrChange>
        </w:rPr>
        <w:t xml:space="preserve"> </w:t>
      </w:r>
      <w:r>
        <w:rPr>
          <w:rFonts w:ascii="Times New Roman"/>
          <w:sz w:val="20"/>
          <w:rPrChange w:id="1331" w:author="Author" w:date="2015-07-30T15:37:00Z">
            <w:rPr>
              <w:rFonts w:ascii="Times New Roman" w:hAnsi="Times New Roman"/>
              <w:sz w:val="20"/>
            </w:rPr>
          </w:rPrChange>
        </w:rPr>
        <w:t>the</w:t>
      </w:r>
      <w:r>
        <w:rPr>
          <w:rFonts w:ascii="Times New Roman"/>
          <w:spacing w:val="11"/>
          <w:sz w:val="20"/>
          <w:rPrChange w:id="1332" w:author="Author" w:date="2015-07-30T15:37:00Z">
            <w:rPr>
              <w:rFonts w:ascii="Times New Roman" w:hAnsi="Times New Roman"/>
              <w:sz w:val="20"/>
            </w:rPr>
          </w:rPrChange>
        </w:rPr>
        <w:t xml:space="preserve"> </w:t>
      </w:r>
      <w:r>
        <w:rPr>
          <w:rFonts w:ascii="Times New Roman"/>
          <w:sz w:val="20"/>
          <w:rPrChange w:id="1333" w:author="Author" w:date="2015-07-30T15:37:00Z">
            <w:rPr>
              <w:rFonts w:ascii="Times New Roman" w:hAnsi="Times New Roman"/>
              <w:sz w:val="20"/>
            </w:rPr>
          </w:rPrChange>
        </w:rPr>
        <w:t>purposes</w:t>
      </w:r>
      <w:r>
        <w:rPr>
          <w:rFonts w:ascii="Times New Roman"/>
          <w:spacing w:val="11"/>
          <w:sz w:val="20"/>
          <w:rPrChange w:id="1334" w:author="Author" w:date="2015-07-30T15:37:00Z">
            <w:rPr>
              <w:rFonts w:ascii="Times New Roman" w:hAnsi="Times New Roman"/>
              <w:sz w:val="20"/>
            </w:rPr>
          </w:rPrChange>
        </w:rPr>
        <w:t xml:space="preserve"> </w:t>
      </w:r>
      <w:r>
        <w:rPr>
          <w:rFonts w:ascii="Times New Roman"/>
          <w:sz w:val="20"/>
          <w:rPrChange w:id="1335" w:author="Author" w:date="2015-07-30T15:37:00Z">
            <w:rPr>
              <w:rFonts w:ascii="Times New Roman" w:hAnsi="Times New Roman"/>
              <w:sz w:val="20"/>
            </w:rPr>
          </w:rPrChange>
        </w:rPr>
        <w:t>and</w:t>
      </w:r>
      <w:r>
        <w:rPr>
          <w:rFonts w:ascii="Times New Roman"/>
          <w:spacing w:val="12"/>
          <w:sz w:val="20"/>
          <w:rPrChange w:id="1336" w:author="Author" w:date="2015-07-30T15:37:00Z">
            <w:rPr>
              <w:rFonts w:ascii="Times New Roman" w:hAnsi="Times New Roman"/>
              <w:sz w:val="20"/>
            </w:rPr>
          </w:rPrChange>
        </w:rPr>
        <w:t xml:space="preserve"> </w:t>
      </w:r>
      <w:r>
        <w:rPr>
          <w:rFonts w:ascii="Times New Roman"/>
          <w:sz w:val="20"/>
          <w:rPrChange w:id="1337" w:author="Author" w:date="2015-07-30T15:37:00Z">
            <w:rPr>
              <w:rFonts w:ascii="Times New Roman" w:hAnsi="Times New Roman"/>
              <w:sz w:val="20"/>
            </w:rPr>
          </w:rPrChange>
        </w:rPr>
        <w:t>principles</w:t>
      </w:r>
      <w:r>
        <w:rPr>
          <w:rFonts w:ascii="Times New Roman"/>
          <w:spacing w:val="13"/>
          <w:sz w:val="20"/>
          <w:rPrChange w:id="1338" w:author="Author" w:date="2015-07-30T15:37:00Z">
            <w:rPr>
              <w:rFonts w:ascii="Times New Roman" w:hAnsi="Times New Roman"/>
              <w:sz w:val="20"/>
            </w:rPr>
          </w:rPrChange>
        </w:rPr>
        <w:t xml:space="preserve"> </w:t>
      </w:r>
      <w:r>
        <w:rPr>
          <w:rFonts w:ascii="Times New Roman"/>
          <w:sz w:val="20"/>
          <w:rPrChange w:id="1339" w:author="Author" w:date="2015-07-30T15:37:00Z">
            <w:rPr>
              <w:rFonts w:ascii="Times New Roman" w:hAnsi="Times New Roman"/>
              <w:sz w:val="20"/>
            </w:rPr>
          </w:rPrChange>
        </w:rPr>
        <w:t>of</w:t>
      </w:r>
      <w:r>
        <w:rPr>
          <w:rFonts w:ascii="Times New Roman"/>
          <w:spacing w:val="9"/>
          <w:sz w:val="20"/>
          <w:rPrChange w:id="1340" w:author="Author" w:date="2015-07-30T15:37:00Z">
            <w:rPr>
              <w:rFonts w:ascii="Times New Roman" w:hAnsi="Times New Roman"/>
              <w:sz w:val="20"/>
            </w:rPr>
          </w:rPrChange>
        </w:rPr>
        <w:t xml:space="preserve"> </w:t>
      </w:r>
      <w:r>
        <w:rPr>
          <w:rFonts w:ascii="Times New Roman"/>
          <w:sz w:val="20"/>
          <w:rPrChange w:id="1341" w:author="Author" w:date="2015-07-30T15:37:00Z">
            <w:rPr>
              <w:rFonts w:ascii="Times New Roman" w:hAnsi="Times New Roman"/>
              <w:sz w:val="20"/>
            </w:rPr>
          </w:rPrChange>
        </w:rPr>
        <w:t>the</w:t>
      </w:r>
      <w:r>
        <w:rPr>
          <w:rFonts w:ascii="Times New Roman"/>
          <w:spacing w:val="11"/>
          <w:sz w:val="20"/>
          <w:rPrChange w:id="1342" w:author="Author" w:date="2015-07-30T15:37:00Z">
            <w:rPr>
              <w:rFonts w:ascii="Times New Roman" w:hAnsi="Times New Roman"/>
              <w:sz w:val="20"/>
            </w:rPr>
          </w:rPrChange>
        </w:rPr>
        <w:t xml:space="preserve"> </w:t>
      </w:r>
      <w:r>
        <w:rPr>
          <w:rFonts w:ascii="Times New Roman"/>
          <w:sz w:val="20"/>
          <w:rPrChange w:id="1343" w:author="Author" w:date="2015-07-30T15:37:00Z">
            <w:rPr>
              <w:rFonts w:ascii="Times New Roman" w:hAnsi="Times New Roman"/>
              <w:sz w:val="20"/>
            </w:rPr>
          </w:rPrChange>
        </w:rPr>
        <w:t>Charter</w:t>
      </w:r>
      <w:r>
        <w:rPr>
          <w:rFonts w:ascii="Times New Roman"/>
          <w:spacing w:val="12"/>
          <w:sz w:val="20"/>
          <w:rPrChange w:id="1344" w:author="Author" w:date="2015-07-30T15:37:00Z">
            <w:rPr>
              <w:rFonts w:ascii="Times New Roman" w:hAnsi="Times New Roman"/>
              <w:sz w:val="20"/>
            </w:rPr>
          </w:rPrChange>
        </w:rPr>
        <w:t xml:space="preserve"> </w:t>
      </w:r>
      <w:r>
        <w:rPr>
          <w:rFonts w:ascii="Times New Roman"/>
          <w:sz w:val="20"/>
          <w:rPrChange w:id="1345" w:author="Author" w:date="2015-07-30T15:37:00Z">
            <w:rPr>
              <w:rFonts w:ascii="Times New Roman" w:hAnsi="Times New Roman"/>
              <w:sz w:val="20"/>
            </w:rPr>
          </w:rPrChange>
        </w:rPr>
        <w:t>of</w:t>
      </w:r>
      <w:r>
        <w:rPr>
          <w:rFonts w:ascii="Times New Roman"/>
          <w:spacing w:val="9"/>
          <w:sz w:val="20"/>
          <w:rPrChange w:id="1346" w:author="Author" w:date="2015-07-30T15:37:00Z">
            <w:rPr>
              <w:rFonts w:ascii="Times New Roman" w:hAnsi="Times New Roman"/>
              <w:sz w:val="20"/>
            </w:rPr>
          </w:rPrChange>
        </w:rPr>
        <w:t xml:space="preserve"> </w:t>
      </w:r>
      <w:r>
        <w:rPr>
          <w:rFonts w:ascii="Times New Roman"/>
          <w:sz w:val="20"/>
          <w:rPrChange w:id="1347" w:author="Author" w:date="2015-07-30T15:37:00Z">
            <w:rPr>
              <w:rFonts w:ascii="Times New Roman" w:hAnsi="Times New Roman"/>
              <w:sz w:val="20"/>
            </w:rPr>
          </w:rPrChange>
        </w:rPr>
        <w:t>the</w:t>
      </w:r>
      <w:r>
        <w:rPr>
          <w:rFonts w:ascii="Times New Roman"/>
          <w:spacing w:val="11"/>
          <w:sz w:val="20"/>
          <w:rPrChange w:id="1348" w:author="Author" w:date="2015-07-30T15:37:00Z">
            <w:rPr>
              <w:rFonts w:ascii="Times New Roman" w:hAnsi="Times New Roman"/>
              <w:sz w:val="20"/>
            </w:rPr>
          </w:rPrChange>
        </w:rPr>
        <w:t xml:space="preserve"> </w:t>
      </w:r>
      <w:r>
        <w:rPr>
          <w:rFonts w:ascii="Times New Roman"/>
          <w:sz w:val="20"/>
          <w:rPrChange w:id="1349" w:author="Author" w:date="2015-07-30T15:37:00Z">
            <w:rPr>
              <w:rFonts w:ascii="Times New Roman" w:hAnsi="Times New Roman"/>
              <w:sz w:val="20"/>
            </w:rPr>
          </w:rPrChange>
        </w:rPr>
        <w:t>United</w:t>
      </w:r>
      <w:r>
        <w:rPr>
          <w:rFonts w:ascii="Times New Roman"/>
          <w:spacing w:val="12"/>
          <w:sz w:val="20"/>
          <w:rPrChange w:id="1350" w:author="Author" w:date="2015-07-30T15:37:00Z">
            <w:rPr>
              <w:rFonts w:ascii="Times New Roman" w:hAnsi="Times New Roman"/>
              <w:sz w:val="20"/>
            </w:rPr>
          </w:rPrChange>
        </w:rPr>
        <w:t xml:space="preserve"> </w:t>
      </w:r>
      <w:r>
        <w:rPr>
          <w:rFonts w:ascii="Times New Roman"/>
          <w:sz w:val="20"/>
          <w:rPrChange w:id="1351" w:author="Author" w:date="2015-07-30T15:37:00Z">
            <w:rPr>
              <w:rFonts w:ascii="Times New Roman" w:hAnsi="Times New Roman"/>
              <w:sz w:val="20"/>
            </w:rPr>
          </w:rPrChange>
        </w:rPr>
        <w:t>Nations,</w:t>
      </w:r>
      <w:r>
        <w:rPr>
          <w:rFonts w:ascii="Times New Roman"/>
          <w:spacing w:val="11"/>
          <w:sz w:val="20"/>
          <w:rPrChange w:id="1352" w:author="Author" w:date="2015-07-30T15:37:00Z">
            <w:rPr>
              <w:rFonts w:ascii="Times New Roman" w:hAnsi="Times New Roman"/>
              <w:sz w:val="20"/>
            </w:rPr>
          </w:rPrChange>
        </w:rPr>
        <w:t xml:space="preserve"> </w:t>
      </w:r>
      <w:r>
        <w:rPr>
          <w:rFonts w:ascii="Times New Roman"/>
          <w:sz w:val="20"/>
          <w:rPrChange w:id="1353" w:author="Author" w:date="2015-07-30T15:37:00Z">
            <w:rPr>
              <w:rFonts w:ascii="Times New Roman" w:hAnsi="Times New Roman"/>
              <w:sz w:val="20"/>
            </w:rPr>
          </w:rPrChange>
        </w:rPr>
        <w:t>including</w:t>
      </w:r>
      <w:r>
        <w:rPr>
          <w:rFonts w:ascii="Times New Roman"/>
          <w:spacing w:val="10"/>
          <w:sz w:val="20"/>
          <w:rPrChange w:id="1354" w:author="Author" w:date="2015-07-30T15:37:00Z">
            <w:rPr>
              <w:rFonts w:ascii="Times New Roman" w:hAnsi="Times New Roman"/>
              <w:sz w:val="20"/>
            </w:rPr>
          </w:rPrChange>
        </w:rPr>
        <w:t xml:space="preserve"> </w:t>
      </w:r>
      <w:r>
        <w:rPr>
          <w:rFonts w:ascii="Times New Roman"/>
          <w:sz w:val="20"/>
          <w:rPrChange w:id="1355" w:author="Author" w:date="2015-07-30T15:37:00Z">
            <w:rPr>
              <w:rFonts w:ascii="Times New Roman" w:hAnsi="Times New Roman"/>
              <w:sz w:val="20"/>
            </w:rPr>
          </w:rPrChange>
        </w:rPr>
        <w:t>full</w:t>
      </w:r>
      <w:r>
        <w:rPr>
          <w:rFonts w:ascii="Times New Roman"/>
          <w:w w:val="99"/>
          <w:sz w:val="20"/>
          <w:rPrChange w:id="1356" w:author="Author" w:date="2015-07-30T15:37:00Z">
            <w:rPr>
              <w:rFonts w:ascii="Times New Roman" w:hAnsi="Times New Roman"/>
              <w:sz w:val="20"/>
            </w:rPr>
          </w:rPrChange>
        </w:rPr>
        <w:t xml:space="preserve"> </w:t>
      </w:r>
      <w:r>
        <w:rPr>
          <w:rFonts w:ascii="Times New Roman"/>
          <w:sz w:val="20"/>
          <w:rPrChange w:id="1357" w:author="Author" w:date="2015-07-30T15:37:00Z">
            <w:rPr>
              <w:rFonts w:ascii="Times New Roman" w:hAnsi="Times New Roman"/>
              <w:sz w:val="20"/>
            </w:rPr>
          </w:rPrChange>
        </w:rPr>
        <w:t xml:space="preserve">respect for international law. It is grounded also in the Universal Declaration of Human Rights, the </w:t>
      </w:r>
      <w:del w:id="1358" w:author="Author" w:date="2015-07-30T15:37:00Z">
        <w:r w:rsidR="00F3349C" w:rsidRPr="003B0A3A">
          <w:rPr>
            <w:rFonts w:ascii="Times New Roman" w:hAnsi="Times New Roman"/>
            <w:sz w:val="20"/>
            <w:szCs w:val="20"/>
          </w:rPr>
          <w:delText xml:space="preserve">Millennium Declaration, the </w:delText>
        </w:r>
      </w:del>
      <w:r>
        <w:rPr>
          <w:rFonts w:ascii="Times New Roman"/>
          <w:sz w:val="20"/>
          <w:rPrChange w:id="1359" w:author="Author" w:date="2015-07-30T15:37:00Z">
            <w:rPr>
              <w:rFonts w:ascii="Times New Roman" w:hAnsi="Times New Roman"/>
              <w:sz w:val="20"/>
            </w:rPr>
          </w:rPrChange>
        </w:rPr>
        <w:t>2005</w:t>
      </w:r>
      <w:r>
        <w:rPr>
          <w:rFonts w:ascii="Times New Roman"/>
          <w:spacing w:val="42"/>
          <w:sz w:val="20"/>
          <w:rPrChange w:id="1360" w:author="Author" w:date="2015-07-30T15:37:00Z">
            <w:rPr>
              <w:rFonts w:ascii="Times New Roman" w:hAnsi="Times New Roman"/>
              <w:sz w:val="20"/>
            </w:rPr>
          </w:rPrChange>
        </w:rPr>
        <w:t xml:space="preserve"> </w:t>
      </w:r>
      <w:r>
        <w:rPr>
          <w:rFonts w:ascii="Times New Roman"/>
          <w:sz w:val="20"/>
          <w:rPrChange w:id="1361" w:author="Author" w:date="2015-07-30T15:37:00Z">
            <w:rPr>
              <w:rFonts w:ascii="Times New Roman" w:hAnsi="Times New Roman"/>
              <w:sz w:val="20"/>
            </w:rPr>
          </w:rPrChange>
        </w:rPr>
        <w:t>World</w:t>
      </w:r>
      <w:r>
        <w:rPr>
          <w:rFonts w:ascii="Times New Roman"/>
          <w:w w:val="99"/>
          <w:sz w:val="20"/>
          <w:rPrChange w:id="1362" w:author="Author" w:date="2015-07-30T15:37:00Z">
            <w:rPr>
              <w:rFonts w:ascii="Times New Roman" w:hAnsi="Times New Roman"/>
              <w:sz w:val="20"/>
            </w:rPr>
          </w:rPrChange>
        </w:rPr>
        <w:t xml:space="preserve"> </w:t>
      </w:r>
      <w:r>
        <w:rPr>
          <w:rFonts w:ascii="Times New Roman"/>
          <w:sz w:val="20"/>
          <w:rPrChange w:id="1363" w:author="Author" w:date="2015-07-30T15:37:00Z">
            <w:rPr>
              <w:rFonts w:ascii="Times New Roman" w:hAnsi="Times New Roman"/>
              <w:sz w:val="20"/>
            </w:rPr>
          </w:rPrChange>
        </w:rPr>
        <w:t>Summit</w:t>
      </w:r>
      <w:r>
        <w:rPr>
          <w:rFonts w:ascii="Times New Roman"/>
          <w:spacing w:val="12"/>
          <w:sz w:val="20"/>
          <w:rPrChange w:id="1364" w:author="Author" w:date="2015-07-30T15:37:00Z">
            <w:rPr>
              <w:rFonts w:ascii="Times New Roman" w:hAnsi="Times New Roman"/>
              <w:sz w:val="20"/>
            </w:rPr>
          </w:rPrChange>
        </w:rPr>
        <w:t xml:space="preserve"> </w:t>
      </w:r>
      <w:r>
        <w:rPr>
          <w:rFonts w:ascii="Times New Roman"/>
          <w:sz w:val="20"/>
          <w:rPrChange w:id="1365" w:author="Author" w:date="2015-07-30T15:37:00Z">
            <w:rPr>
              <w:rFonts w:ascii="Times New Roman" w:hAnsi="Times New Roman"/>
              <w:sz w:val="20"/>
            </w:rPr>
          </w:rPrChange>
        </w:rPr>
        <w:t>Outcome</w:t>
      </w:r>
      <w:r>
        <w:rPr>
          <w:rFonts w:ascii="Times New Roman"/>
          <w:spacing w:val="13"/>
          <w:sz w:val="20"/>
          <w:rPrChange w:id="1366" w:author="Author" w:date="2015-07-30T15:37:00Z">
            <w:rPr>
              <w:rFonts w:ascii="Times New Roman" w:hAnsi="Times New Roman"/>
              <w:sz w:val="20"/>
            </w:rPr>
          </w:rPrChange>
        </w:rPr>
        <w:t xml:space="preserve"> </w:t>
      </w:r>
      <w:r>
        <w:rPr>
          <w:rFonts w:ascii="Times New Roman"/>
          <w:sz w:val="20"/>
          <w:rPrChange w:id="1367" w:author="Author" w:date="2015-07-30T15:37:00Z">
            <w:rPr>
              <w:rFonts w:ascii="Times New Roman" w:hAnsi="Times New Roman"/>
              <w:sz w:val="20"/>
            </w:rPr>
          </w:rPrChange>
        </w:rPr>
        <w:t>document,</w:t>
      </w:r>
      <w:r>
        <w:rPr>
          <w:rFonts w:ascii="Times New Roman"/>
          <w:spacing w:val="15"/>
          <w:sz w:val="20"/>
          <w:rPrChange w:id="1368" w:author="Author" w:date="2015-07-30T15:37:00Z">
            <w:rPr>
              <w:rFonts w:ascii="Times New Roman" w:hAnsi="Times New Roman"/>
              <w:sz w:val="20"/>
            </w:rPr>
          </w:rPrChange>
        </w:rPr>
        <w:t xml:space="preserve"> </w:t>
      </w:r>
      <w:r>
        <w:rPr>
          <w:rFonts w:ascii="Times New Roman"/>
          <w:sz w:val="20"/>
          <w:rPrChange w:id="1369" w:author="Author" w:date="2015-07-30T15:37:00Z">
            <w:rPr>
              <w:rFonts w:ascii="Times New Roman" w:hAnsi="Times New Roman"/>
              <w:sz w:val="20"/>
            </w:rPr>
          </w:rPrChange>
        </w:rPr>
        <w:t>international</w:t>
      </w:r>
      <w:r>
        <w:rPr>
          <w:rFonts w:ascii="Times New Roman"/>
          <w:spacing w:val="15"/>
          <w:sz w:val="20"/>
          <w:rPrChange w:id="1370" w:author="Author" w:date="2015-07-30T15:37:00Z">
            <w:rPr>
              <w:rFonts w:ascii="Times New Roman" w:hAnsi="Times New Roman"/>
              <w:sz w:val="20"/>
            </w:rPr>
          </w:rPrChange>
        </w:rPr>
        <w:t xml:space="preserve"> </w:t>
      </w:r>
      <w:r>
        <w:rPr>
          <w:rFonts w:ascii="Times New Roman"/>
          <w:sz w:val="20"/>
          <w:rPrChange w:id="1371" w:author="Author" w:date="2015-07-30T15:37:00Z">
            <w:rPr>
              <w:rFonts w:ascii="Times New Roman" w:hAnsi="Times New Roman"/>
              <w:sz w:val="20"/>
            </w:rPr>
          </w:rPrChange>
        </w:rPr>
        <w:t>human</w:t>
      </w:r>
      <w:r>
        <w:rPr>
          <w:rFonts w:ascii="Times New Roman"/>
          <w:spacing w:val="11"/>
          <w:sz w:val="20"/>
          <w:rPrChange w:id="1372" w:author="Author" w:date="2015-07-30T15:37:00Z">
            <w:rPr>
              <w:rFonts w:ascii="Times New Roman" w:hAnsi="Times New Roman"/>
              <w:sz w:val="20"/>
            </w:rPr>
          </w:rPrChange>
        </w:rPr>
        <w:t xml:space="preserve"> </w:t>
      </w:r>
      <w:r>
        <w:rPr>
          <w:rFonts w:ascii="Times New Roman"/>
          <w:sz w:val="20"/>
          <w:rPrChange w:id="1373" w:author="Author" w:date="2015-07-30T15:37:00Z">
            <w:rPr>
              <w:rFonts w:ascii="Times New Roman" w:hAnsi="Times New Roman"/>
              <w:sz w:val="20"/>
            </w:rPr>
          </w:rPrChange>
        </w:rPr>
        <w:t>rights</w:t>
      </w:r>
      <w:r>
        <w:rPr>
          <w:rFonts w:ascii="Times New Roman"/>
          <w:spacing w:val="12"/>
          <w:sz w:val="20"/>
          <w:rPrChange w:id="1374" w:author="Author" w:date="2015-07-30T15:37:00Z">
            <w:rPr>
              <w:rFonts w:ascii="Times New Roman" w:hAnsi="Times New Roman"/>
              <w:sz w:val="20"/>
            </w:rPr>
          </w:rPrChange>
        </w:rPr>
        <w:t xml:space="preserve"> </w:t>
      </w:r>
      <w:r>
        <w:rPr>
          <w:rFonts w:ascii="Times New Roman"/>
          <w:sz w:val="20"/>
          <w:rPrChange w:id="1375" w:author="Author" w:date="2015-07-30T15:37:00Z">
            <w:rPr>
              <w:rFonts w:ascii="Times New Roman" w:hAnsi="Times New Roman"/>
              <w:sz w:val="20"/>
            </w:rPr>
          </w:rPrChange>
        </w:rPr>
        <w:t>treaties</w:t>
      </w:r>
      <w:r>
        <w:rPr>
          <w:rFonts w:ascii="Times New Roman"/>
          <w:spacing w:val="12"/>
          <w:sz w:val="20"/>
          <w:rPrChange w:id="1376" w:author="Author" w:date="2015-07-30T15:37:00Z">
            <w:rPr>
              <w:rFonts w:ascii="Times New Roman" w:hAnsi="Times New Roman"/>
              <w:sz w:val="20"/>
            </w:rPr>
          </w:rPrChange>
        </w:rPr>
        <w:t xml:space="preserve"> </w:t>
      </w:r>
      <w:r>
        <w:rPr>
          <w:rFonts w:ascii="Times New Roman"/>
          <w:sz w:val="20"/>
          <w:rPrChange w:id="1377" w:author="Author" w:date="2015-07-30T15:37:00Z">
            <w:rPr>
              <w:rFonts w:ascii="Times New Roman" w:hAnsi="Times New Roman"/>
              <w:sz w:val="20"/>
            </w:rPr>
          </w:rPrChange>
        </w:rPr>
        <w:t>and</w:t>
      </w:r>
      <w:r>
        <w:rPr>
          <w:rFonts w:ascii="Times New Roman"/>
          <w:spacing w:val="13"/>
          <w:sz w:val="20"/>
          <w:rPrChange w:id="1378" w:author="Author" w:date="2015-07-30T15:37:00Z">
            <w:rPr>
              <w:rFonts w:ascii="Times New Roman" w:hAnsi="Times New Roman"/>
              <w:sz w:val="20"/>
            </w:rPr>
          </w:rPrChange>
        </w:rPr>
        <w:t xml:space="preserve"> </w:t>
      </w:r>
      <w:r>
        <w:rPr>
          <w:rFonts w:ascii="Times New Roman"/>
          <w:sz w:val="20"/>
          <w:rPrChange w:id="1379" w:author="Author" w:date="2015-07-30T15:37:00Z">
            <w:rPr>
              <w:rFonts w:ascii="Times New Roman" w:hAnsi="Times New Roman"/>
              <w:sz w:val="20"/>
            </w:rPr>
          </w:rPrChange>
        </w:rPr>
        <w:t>other</w:t>
      </w:r>
      <w:r>
        <w:rPr>
          <w:rFonts w:ascii="Times New Roman"/>
          <w:spacing w:val="13"/>
          <w:sz w:val="20"/>
          <w:rPrChange w:id="1380" w:author="Author" w:date="2015-07-30T15:37:00Z">
            <w:rPr>
              <w:rFonts w:ascii="Times New Roman" w:hAnsi="Times New Roman"/>
              <w:sz w:val="20"/>
            </w:rPr>
          </w:rPrChange>
        </w:rPr>
        <w:t xml:space="preserve"> </w:t>
      </w:r>
      <w:r>
        <w:rPr>
          <w:rFonts w:ascii="Times New Roman"/>
          <w:sz w:val="20"/>
          <w:rPrChange w:id="1381" w:author="Author" w:date="2015-07-30T15:37:00Z">
            <w:rPr>
              <w:rFonts w:ascii="Times New Roman" w:hAnsi="Times New Roman"/>
              <w:sz w:val="20"/>
            </w:rPr>
          </w:rPrChange>
        </w:rPr>
        <w:t>instruments</w:t>
      </w:r>
      <w:r>
        <w:rPr>
          <w:rFonts w:ascii="Times New Roman"/>
          <w:spacing w:val="12"/>
          <w:sz w:val="20"/>
          <w:rPrChange w:id="1382" w:author="Author" w:date="2015-07-30T15:37:00Z">
            <w:rPr>
              <w:rFonts w:ascii="Times New Roman" w:hAnsi="Times New Roman"/>
              <w:sz w:val="20"/>
            </w:rPr>
          </w:rPrChange>
        </w:rPr>
        <w:t xml:space="preserve"> </w:t>
      </w:r>
      <w:r>
        <w:rPr>
          <w:rFonts w:ascii="Times New Roman"/>
          <w:sz w:val="20"/>
          <w:rPrChange w:id="1383" w:author="Author" w:date="2015-07-30T15:37:00Z">
            <w:rPr>
              <w:rFonts w:ascii="Times New Roman" w:hAnsi="Times New Roman"/>
              <w:sz w:val="20"/>
            </w:rPr>
          </w:rPrChange>
        </w:rPr>
        <w:t>such</w:t>
      </w:r>
      <w:r>
        <w:rPr>
          <w:rFonts w:ascii="Times New Roman"/>
          <w:spacing w:val="12"/>
          <w:sz w:val="20"/>
          <w:rPrChange w:id="1384" w:author="Author" w:date="2015-07-30T15:37:00Z">
            <w:rPr>
              <w:rFonts w:ascii="Times New Roman" w:hAnsi="Times New Roman"/>
              <w:sz w:val="20"/>
            </w:rPr>
          </w:rPrChange>
        </w:rPr>
        <w:t xml:space="preserve"> </w:t>
      </w:r>
      <w:r>
        <w:rPr>
          <w:rFonts w:ascii="Times New Roman"/>
          <w:sz w:val="20"/>
          <w:rPrChange w:id="1385" w:author="Author" w:date="2015-07-30T15:37:00Z">
            <w:rPr>
              <w:rFonts w:ascii="Times New Roman" w:hAnsi="Times New Roman"/>
              <w:sz w:val="20"/>
            </w:rPr>
          </w:rPrChange>
        </w:rPr>
        <w:t>as</w:t>
      </w:r>
      <w:r>
        <w:rPr>
          <w:rFonts w:ascii="Times New Roman"/>
          <w:spacing w:val="12"/>
          <w:sz w:val="20"/>
          <w:rPrChange w:id="1386" w:author="Author" w:date="2015-07-30T15:37:00Z">
            <w:rPr>
              <w:rFonts w:ascii="Times New Roman" w:hAnsi="Times New Roman"/>
              <w:sz w:val="20"/>
            </w:rPr>
          </w:rPrChange>
        </w:rPr>
        <w:t xml:space="preserve"> </w:t>
      </w:r>
      <w:r>
        <w:rPr>
          <w:rFonts w:ascii="Times New Roman"/>
          <w:sz w:val="20"/>
          <w:rPrChange w:id="1387" w:author="Author" w:date="2015-07-30T15:37:00Z">
            <w:rPr>
              <w:rFonts w:ascii="Times New Roman" w:hAnsi="Times New Roman"/>
              <w:sz w:val="20"/>
            </w:rPr>
          </w:rPrChange>
        </w:rPr>
        <w:t>the</w:t>
      </w:r>
      <w:r>
        <w:rPr>
          <w:rFonts w:ascii="Times New Roman"/>
          <w:spacing w:val="13"/>
          <w:sz w:val="20"/>
          <w:rPrChange w:id="1388" w:author="Author" w:date="2015-07-30T15:37:00Z">
            <w:rPr>
              <w:rFonts w:ascii="Times New Roman" w:hAnsi="Times New Roman"/>
              <w:sz w:val="20"/>
            </w:rPr>
          </w:rPrChange>
        </w:rPr>
        <w:t xml:space="preserve"> </w:t>
      </w:r>
      <w:r>
        <w:rPr>
          <w:rFonts w:ascii="Times New Roman"/>
          <w:sz w:val="20"/>
          <w:rPrChange w:id="1389" w:author="Author" w:date="2015-07-30T15:37:00Z">
            <w:rPr>
              <w:rFonts w:ascii="Times New Roman" w:hAnsi="Times New Roman"/>
              <w:sz w:val="20"/>
            </w:rPr>
          </w:rPrChange>
        </w:rPr>
        <w:t>Declaration</w:t>
      </w:r>
      <w:r>
        <w:rPr>
          <w:rFonts w:ascii="Times New Roman"/>
          <w:w w:val="99"/>
          <w:sz w:val="20"/>
          <w:rPrChange w:id="1390" w:author="Author" w:date="2015-07-30T15:37:00Z">
            <w:rPr>
              <w:rFonts w:ascii="Times New Roman" w:hAnsi="Times New Roman"/>
              <w:sz w:val="20"/>
            </w:rPr>
          </w:rPrChange>
        </w:rPr>
        <w:t xml:space="preserve"> </w:t>
      </w:r>
      <w:r>
        <w:rPr>
          <w:rFonts w:ascii="Times New Roman"/>
          <w:sz w:val="20"/>
          <w:rPrChange w:id="1391" w:author="Author" w:date="2015-07-30T15:37:00Z">
            <w:rPr>
              <w:rFonts w:ascii="Times New Roman" w:hAnsi="Times New Roman"/>
              <w:sz w:val="20"/>
            </w:rPr>
          </w:rPrChange>
        </w:rPr>
        <w:t>on the Right to</w:t>
      </w:r>
      <w:r>
        <w:rPr>
          <w:rFonts w:ascii="Times New Roman"/>
          <w:spacing w:val="-2"/>
          <w:sz w:val="20"/>
          <w:rPrChange w:id="1392" w:author="Author" w:date="2015-07-30T15:37:00Z">
            <w:rPr>
              <w:rFonts w:ascii="Times New Roman" w:hAnsi="Times New Roman"/>
              <w:sz w:val="20"/>
            </w:rPr>
          </w:rPrChange>
        </w:rPr>
        <w:t xml:space="preserve"> </w:t>
      </w:r>
      <w:r>
        <w:rPr>
          <w:rFonts w:ascii="Times New Roman"/>
          <w:sz w:val="20"/>
          <w:rPrChange w:id="1393" w:author="Author" w:date="2015-07-30T15:37:00Z">
            <w:rPr>
              <w:rFonts w:ascii="Times New Roman" w:hAnsi="Times New Roman"/>
              <w:sz w:val="20"/>
            </w:rPr>
          </w:rPrChange>
        </w:rPr>
        <w:t>Development.</w:t>
      </w:r>
      <w:del w:id="1394" w:author="Author" w:date="2015-07-30T15:37:00Z">
        <w:r w:rsidR="00F3349C" w:rsidRPr="003B0A3A">
          <w:rPr>
            <w:rFonts w:ascii="Times New Roman" w:hAnsi="Times New Roman"/>
            <w:sz w:val="20"/>
            <w:szCs w:val="20"/>
          </w:rPr>
          <w:delText xml:space="preserve"> </w:delText>
        </w:r>
      </w:del>
    </w:p>
    <w:p w14:paraId="725469C0" w14:textId="77777777" w:rsidR="00804791" w:rsidRDefault="00804791">
      <w:pPr>
        <w:spacing w:before="8"/>
        <w:rPr>
          <w:rFonts w:ascii="Times New Roman" w:hAnsi="Times New Roman"/>
          <w:sz w:val="21"/>
          <w:rPrChange w:id="1395" w:author="Author" w:date="2015-07-30T15:37:00Z">
            <w:rPr>
              <w:rFonts w:ascii="Times New Roman" w:hAnsi="Times New Roman"/>
              <w:sz w:val="20"/>
            </w:rPr>
          </w:rPrChange>
        </w:rPr>
        <w:pPrChange w:id="1396" w:author="Author" w:date="2015-07-30T15:37:00Z">
          <w:pPr>
            <w:pStyle w:val="ListParagraph"/>
            <w:ind w:left="360"/>
            <w:jc w:val="both"/>
          </w:pPr>
        </w:pPrChange>
      </w:pPr>
    </w:p>
    <w:p w14:paraId="2B69CCC2" w14:textId="2BECBFA2" w:rsidR="00804791" w:rsidRDefault="006514D0">
      <w:pPr>
        <w:pStyle w:val="ListParagraph"/>
        <w:numPr>
          <w:ilvl w:val="0"/>
          <w:numId w:val="35"/>
        </w:numPr>
        <w:tabs>
          <w:tab w:val="left" w:pos="461"/>
        </w:tabs>
        <w:spacing w:line="259" w:lineRule="auto"/>
        <w:ind w:right="119"/>
        <w:jc w:val="both"/>
        <w:rPr>
          <w:rFonts w:ascii="Times New Roman" w:eastAsia="Times New Roman" w:hAnsi="Times New Roman" w:cs="Times New Roman"/>
          <w:sz w:val="20"/>
          <w:szCs w:val="20"/>
        </w:rPr>
        <w:pPrChange w:id="1397" w:author="Author" w:date="2015-07-30T15:37:00Z">
          <w:pPr>
            <w:pStyle w:val="ListParagraph"/>
            <w:numPr>
              <w:numId w:val="38"/>
            </w:numPr>
            <w:ind w:left="360" w:hanging="360"/>
            <w:jc w:val="both"/>
          </w:pPr>
        </w:pPrChange>
      </w:pPr>
      <w:r>
        <w:rPr>
          <w:rFonts w:ascii="Times New Roman" w:eastAsia="Times New Roman" w:hAnsi="Times New Roman" w:cs="Times New Roman"/>
          <w:sz w:val="20"/>
          <w:szCs w:val="20"/>
        </w:rPr>
        <w:t>We</w:t>
      </w:r>
      <w:r>
        <w:rPr>
          <w:rFonts w:ascii="Times New Roman" w:hAnsi="Times New Roman"/>
          <w:spacing w:val="22"/>
          <w:sz w:val="20"/>
          <w:rPrChange w:id="1398" w:author="Author" w:date="2015-07-30T15:37:00Z">
            <w:rPr>
              <w:rFonts w:ascii="Times New Roman" w:hAnsi="Times New Roman"/>
              <w:sz w:val="20"/>
            </w:rPr>
          </w:rPrChange>
        </w:rPr>
        <w:t xml:space="preserve"> </w:t>
      </w:r>
      <w:del w:id="1399" w:author="Author" w:date="2015-07-30T15:37:00Z">
        <w:r w:rsidR="00F3349C" w:rsidRPr="003B0A3A">
          <w:rPr>
            <w:rFonts w:ascii="Times New Roman" w:hAnsi="Times New Roman"/>
            <w:sz w:val="20"/>
            <w:szCs w:val="20"/>
          </w:rPr>
          <w:delText>recall</w:delText>
        </w:r>
      </w:del>
      <w:ins w:id="1400" w:author="Author" w:date="2015-07-30T15:37:00Z">
        <w:r>
          <w:rPr>
            <w:rFonts w:ascii="Times New Roman" w:eastAsia="Times New Roman" w:hAnsi="Times New Roman" w:cs="Times New Roman"/>
            <w:sz w:val="20"/>
            <w:szCs w:val="20"/>
          </w:rPr>
          <w:t>reaffirm</w:t>
        </w:r>
      </w:ins>
      <w:r>
        <w:rPr>
          <w:rFonts w:ascii="Times New Roman" w:hAnsi="Times New Roman"/>
          <w:spacing w:val="20"/>
          <w:sz w:val="20"/>
          <w:rPrChange w:id="140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22"/>
          <w:sz w:val="20"/>
          <w:rPrChange w:id="140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outcomes</w:t>
      </w:r>
      <w:r>
        <w:rPr>
          <w:rFonts w:ascii="Times New Roman" w:hAnsi="Times New Roman"/>
          <w:spacing w:val="21"/>
          <w:sz w:val="20"/>
          <w:rPrChange w:id="140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22"/>
          <w:sz w:val="20"/>
          <w:rPrChange w:id="140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all</w:t>
      </w:r>
      <w:r>
        <w:rPr>
          <w:rFonts w:ascii="Times New Roman" w:hAnsi="Times New Roman"/>
          <w:spacing w:val="24"/>
          <w:sz w:val="20"/>
          <w:rPrChange w:id="140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major</w:t>
      </w:r>
      <w:r>
        <w:rPr>
          <w:rFonts w:ascii="Times New Roman" w:hAnsi="Times New Roman"/>
          <w:spacing w:val="22"/>
          <w:sz w:val="20"/>
          <w:rPrChange w:id="140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UN</w:t>
      </w:r>
      <w:r>
        <w:rPr>
          <w:rFonts w:ascii="Times New Roman" w:hAnsi="Times New Roman"/>
          <w:spacing w:val="22"/>
          <w:sz w:val="20"/>
          <w:rPrChange w:id="140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conferences</w:t>
      </w:r>
      <w:r>
        <w:rPr>
          <w:rFonts w:ascii="Times New Roman" w:hAnsi="Times New Roman"/>
          <w:spacing w:val="23"/>
          <w:sz w:val="20"/>
          <w:rPrChange w:id="140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23"/>
          <w:sz w:val="20"/>
          <w:rPrChange w:id="140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summits</w:t>
      </w:r>
      <w:r>
        <w:rPr>
          <w:rFonts w:ascii="Times New Roman" w:hAnsi="Times New Roman"/>
          <w:spacing w:val="23"/>
          <w:sz w:val="20"/>
          <w:rPrChange w:id="141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which</w:t>
      </w:r>
      <w:r>
        <w:rPr>
          <w:rFonts w:ascii="Times New Roman" w:hAnsi="Times New Roman"/>
          <w:spacing w:val="30"/>
          <w:sz w:val="20"/>
          <w:rPrChange w:id="141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have</w:t>
      </w:r>
      <w:r>
        <w:rPr>
          <w:rFonts w:ascii="Times New Roman" w:hAnsi="Times New Roman"/>
          <w:spacing w:val="22"/>
          <w:sz w:val="20"/>
          <w:rPrChange w:id="141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laid</w:t>
      </w:r>
      <w:r>
        <w:rPr>
          <w:rFonts w:ascii="Times New Roman" w:hAnsi="Times New Roman"/>
          <w:spacing w:val="22"/>
          <w:sz w:val="20"/>
          <w:rPrChange w:id="141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w:t>
      </w:r>
      <w:r>
        <w:rPr>
          <w:rFonts w:ascii="Times New Roman" w:hAnsi="Times New Roman"/>
          <w:spacing w:val="22"/>
          <w:sz w:val="20"/>
          <w:rPrChange w:id="141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solid</w:t>
      </w:r>
      <w:r>
        <w:rPr>
          <w:rFonts w:ascii="Times New Roman" w:hAnsi="Times New Roman"/>
          <w:spacing w:val="22"/>
          <w:sz w:val="20"/>
          <w:rPrChange w:id="141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foundation</w:t>
      </w:r>
      <w:r>
        <w:rPr>
          <w:rFonts w:ascii="Times New Roman" w:hAnsi="Times New Roman"/>
          <w:spacing w:val="23"/>
          <w:sz w:val="20"/>
          <w:rPrChange w:id="141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for</w:t>
      </w:r>
      <w:r>
        <w:rPr>
          <w:rFonts w:ascii="Times New Roman" w:hAnsi="Times New Roman"/>
          <w:w w:val="99"/>
          <w:sz w:val="20"/>
          <w:rPrChange w:id="141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sustainable</w:t>
      </w:r>
      <w:r>
        <w:rPr>
          <w:rFonts w:ascii="Times New Roman" w:hAnsi="Times New Roman"/>
          <w:spacing w:val="33"/>
          <w:sz w:val="20"/>
          <w:rPrChange w:id="141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development</w:t>
      </w:r>
      <w:r>
        <w:rPr>
          <w:rFonts w:ascii="Times New Roman" w:hAnsi="Times New Roman"/>
          <w:spacing w:val="33"/>
          <w:sz w:val="20"/>
          <w:rPrChange w:id="141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36"/>
          <w:sz w:val="20"/>
          <w:rPrChange w:id="142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have</w:t>
      </w:r>
      <w:r>
        <w:rPr>
          <w:rFonts w:ascii="Times New Roman" w:hAnsi="Times New Roman"/>
          <w:spacing w:val="33"/>
          <w:sz w:val="20"/>
          <w:rPrChange w:id="142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helped</w:t>
      </w:r>
      <w:r>
        <w:rPr>
          <w:rFonts w:ascii="Times New Roman" w:hAnsi="Times New Roman"/>
          <w:spacing w:val="34"/>
          <w:sz w:val="20"/>
          <w:rPrChange w:id="142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spacing w:val="34"/>
          <w:sz w:val="20"/>
          <w:rPrChange w:id="142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shape</w:t>
      </w:r>
      <w:r>
        <w:rPr>
          <w:rFonts w:ascii="Times New Roman" w:hAnsi="Times New Roman"/>
          <w:spacing w:val="33"/>
          <w:sz w:val="20"/>
          <w:rPrChange w:id="142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33"/>
          <w:sz w:val="20"/>
          <w:rPrChange w:id="142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new</w:t>
      </w:r>
      <w:r>
        <w:rPr>
          <w:rFonts w:ascii="Times New Roman" w:hAnsi="Times New Roman"/>
          <w:spacing w:val="31"/>
          <w:sz w:val="20"/>
          <w:rPrChange w:id="142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Agenda.</w:t>
      </w:r>
      <w:r>
        <w:rPr>
          <w:rFonts w:ascii="Times New Roman" w:hAnsi="Times New Roman"/>
          <w:spacing w:val="34"/>
          <w:sz w:val="20"/>
          <w:rPrChange w:id="142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These</w:t>
      </w:r>
      <w:r>
        <w:rPr>
          <w:rFonts w:ascii="Times New Roman" w:hAnsi="Times New Roman"/>
          <w:spacing w:val="33"/>
          <w:sz w:val="20"/>
          <w:rPrChange w:id="142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include</w:t>
      </w:r>
      <w:r>
        <w:rPr>
          <w:rFonts w:ascii="Times New Roman" w:hAnsi="Times New Roman"/>
          <w:spacing w:val="33"/>
          <w:sz w:val="20"/>
          <w:rPrChange w:id="142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33"/>
          <w:sz w:val="20"/>
          <w:rPrChange w:id="143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Rio</w:t>
      </w:r>
      <w:r>
        <w:rPr>
          <w:rFonts w:ascii="Times New Roman" w:hAnsi="Times New Roman"/>
          <w:spacing w:val="34"/>
          <w:sz w:val="20"/>
          <w:rPrChange w:id="143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Declaration</w:t>
      </w:r>
      <w:r>
        <w:rPr>
          <w:rFonts w:ascii="Times New Roman" w:hAnsi="Times New Roman"/>
          <w:spacing w:val="32"/>
          <w:sz w:val="20"/>
          <w:rPrChange w:id="143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on</w:t>
      </w:r>
      <w:r>
        <w:rPr>
          <w:rFonts w:ascii="Times New Roman" w:hAnsi="Times New Roman"/>
          <w:w w:val="99"/>
          <w:sz w:val="20"/>
          <w:rPrChange w:id="143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Environment and Development; the World Summit on Sustainable Development; the World Summit for</w:t>
      </w:r>
      <w:r>
        <w:rPr>
          <w:rFonts w:ascii="Times New Roman" w:hAnsi="Times New Roman"/>
          <w:spacing w:val="26"/>
          <w:sz w:val="20"/>
          <w:rPrChange w:id="143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Social</w:t>
      </w:r>
      <w:r>
        <w:rPr>
          <w:rFonts w:ascii="Times New Roman" w:hAnsi="Times New Roman"/>
          <w:w w:val="99"/>
          <w:sz w:val="20"/>
          <w:rPrChange w:id="143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Development;</w:t>
      </w:r>
      <w:r>
        <w:rPr>
          <w:rFonts w:ascii="Times New Roman" w:hAnsi="Times New Roman"/>
          <w:spacing w:val="15"/>
          <w:sz w:val="20"/>
          <w:rPrChange w:id="143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15"/>
          <w:sz w:val="20"/>
          <w:rPrChange w:id="143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Programme</w:t>
      </w:r>
      <w:r>
        <w:rPr>
          <w:rFonts w:ascii="Times New Roman" w:hAnsi="Times New Roman"/>
          <w:spacing w:val="17"/>
          <w:sz w:val="20"/>
          <w:rPrChange w:id="143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14"/>
          <w:sz w:val="20"/>
          <w:rPrChange w:id="143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Action</w:t>
      </w:r>
      <w:r>
        <w:rPr>
          <w:rFonts w:ascii="Times New Roman" w:hAnsi="Times New Roman"/>
          <w:spacing w:val="14"/>
          <w:sz w:val="20"/>
          <w:rPrChange w:id="144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14"/>
          <w:sz w:val="20"/>
          <w:rPrChange w:id="144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15"/>
          <w:sz w:val="20"/>
          <w:rPrChange w:id="144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International</w:t>
      </w:r>
      <w:r>
        <w:rPr>
          <w:rFonts w:ascii="Times New Roman" w:hAnsi="Times New Roman"/>
          <w:spacing w:val="15"/>
          <w:sz w:val="20"/>
          <w:rPrChange w:id="144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Conference</w:t>
      </w:r>
      <w:r>
        <w:rPr>
          <w:rFonts w:ascii="Times New Roman" w:hAnsi="Times New Roman"/>
          <w:spacing w:val="15"/>
          <w:sz w:val="20"/>
          <w:rPrChange w:id="144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on</w:t>
      </w:r>
      <w:r>
        <w:rPr>
          <w:rFonts w:ascii="Times New Roman" w:hAnsi="Times New Roman"/>
          <w:spacing w:val="14"/>
          <w:sz w:val="20"/>
          <w:rPrChange w:id="144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Population</w:t>
      </w:r>
      <w:r>
        <w:rPr>
          <w:rFonts w:ascii="Times New Roman" w:hAnsi="Times New Roman"/>
          <w:spacing w:val="14"/>
          <w:sz w:val="20"/>
          <w:rPrChange w:id="144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6"/>
          <w:sz w:val="20"/>
          <w:rPrChange w:id="144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Development,</w:t>
      </w:r>
      <w:r>
        <w:rPr>
          <w:rFonts w:ascii="Times New Roman" w:hAnsi="Times New Roman"/>
          <w:spacing w:val="15"/>
          <w:sz w:val="20"/>
          <w:rPrChange w:id="144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w w:val="99"/>
          <w:sz w:val="20"/>
          <w:rPrChange w:id="144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Beijing Platform for Action</w:t>
      </w:r>
      <w:del w:id="1450" w:author="Author" w:date="2015-07-30T15:37:00Z">
        <w:r w:rsidR="00F3349C" w:rsidRPr="003B0A3A">
          <w:rPr>
            <w:rFonts w:ascii="Times New Roman" w:hAnsi="Times New Roman"/>
            <w:sz w:val="20"/>
            <w:szCs w:val="20"/>
          </w:rPr>
          <w:delText xml:space="preserve"> and the outcome documents of their respective review conferences</w:delText>
        </w:r>
      </w:del>
      <w:r>
        <w:rPr>
          <w:rFonts w:ascii="Times New Roman" w:eastAsia="Times New Roman" w:hAnsi="Times New Roman" w:cs="Times New Roman"/>
          <w:sz w:val="20"/>
          <w:szCs w:val="20"/>
        </w:rPr>
        <w:t>; and the United Nations Conference on Sustainable Development (“Rio+ 20</w:t>
      </w:r>
      <w:del w:id="1451" w:author="Author" w:date="2015-07-30T15:37:00Z">
        <w:r w:rsidR="00F3349C" w:rsidRPr="003B0A3A">
          <w:rPr>
            <w:rFonts w:ascii="Times New Roman" w:hAnsi="Times New Roman"/>
            <w:sz w:val="20"/>
            <w:szCs w:val="20"/>
          </w:rPr>
          <w:delText xml:space="preserve">”) and its </w:delText>
        </w:r>
      </w:del>
      <w:ins w:id="1452" w:author="Author" w:date="2015-07-30T15:37:00Z">
        <w:r>
          <w:rPr>
            <w:rFonts w:ascii="Times New Roman" w:eastAsia="Times New Roman" w:hAnsi="Times New Roman" w:cs="Times New Roman"/>
            <w:sz w:val="20"/>
            <w:szCs w:val="20"/>
          </w:rPr>
          <w:t>”).</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z w:val="20"/>
            <w:szCs w:val="20"/>
          </w:rPr>
          <w:t>We</w:t>
        </w:r>
        <w:r>
          <w:rPr>
            <w:rFonts w:ascii="Times New Roman" w:eastAsia="Times New Roman" w:hAnsi="Times New Roman" w:cs="Times New Roman"/>
            <w:w w:val="99"/>
            <w:sz w:val="20"/>
            <w:szCs w:val="20"/>
          </w:rPr>
          <w:t xml:space="preserve"> </w:t>
        </w:r>
        <w:r>
          <w:rPr>
            <w:rFonts w:ascii="Times New Roman" w:eastAsia="Times New Roman" w:hAnsi="Times New Roman" w:cs="Times New Roman"/>
            <w:sz w:val="20"/>
            <w:szCs w:val="20"/>
          </w:rPr>
          <w:t xml:space="preserve">also reaffirm the </w:t>
        </w:r>
      </w:ins>
      <w:r>
        <w:rPr>
          <w:rFonts w:ascii="Times New Roman" w:eastAsia="Times New Roman" w:hAnsi="Times New Roman" w:cs="Times New Roman"/>
          <w:sz w:val="20"/>
          <w:szCs w:val="20"/>
        </w:rPr>
        <w:t>follow-up</w:t>
      </w:r>
      <w:ins w:id="1453" w:author="Author" w:date="2015-07-30T15:37:00Z">
        <w:r>
          <w:rPr>
            <w:rFonts w:ascii="Times New Roman" w:eastAsia="Times New Roman" w:hAnsi="Times New Roman" w:cs="Times New Roman"/>
            <w:sz w:val="20"/>
            <w:szCs w:val="20"/>
          </w:rPr>
          <w:t xml:space="preserve"> to these conferences</w:t>
        </w:r>
      </w:ins>
      <w:r>
        <w:rPr>
          <w:rFonts w:ascii="Times New Roman" w:eastAsia="Times New Roman" w:hAnsi="Times New Roman" w:cs="Times New Roman"/>
          <w:sz w:val="20"/>
          <w:szCs w:val="20"/>
        </w:rPr>
        <w:t xml:space="preserve">, including the outcomes of the </w:t>
      </w:r>
      <w:r>
        <w:rPr>
          <w:rFonts w:ascii="Times New Roman" w:hAnsi="Times New Roman"/>
          <w:sz w:val="20"/>
          <w:rPrChange w:id="1454" w:author="Author" w:date="2015-07-30T15:37:00Z">
            <w:rPr>
              <w:rStyle w:val="st1"/>
              <w:rFonts w:ascii="Times New Roman" w:hAnsi="Times New Roman"/>
              <w:sz w:val="20"/>
            </w:rPr>
          </w:rPrChange>
        </w:rPr>
        <w:t>Fourth United</w:t>
      </w:r>
      <w:r>
        <w:rPr>
          <w:rFonts w:ascii="Times New Roman" w:hAnsi="Times New Roman"/>
          <w:spacing w:val="8"/>
          <w:sz w:val="20"/>
          <w:rPrChange w:id="1455" w:author="Author" w:date="2015-07-30T15:37:00Z">
            <w:rPr>
              <w:rStyle w:val="st1"/>
              <w:rFonts w:ascii="Times New Roman" w:hAnsi="Times New Roman"/>
              <w:sz w:val="20"/>
            </w:rPr>
          </w:rPrChange>
        </w:rPr>
        <w:t xml:space="preserve"> </w:t>
      </w:r>
      <w:r>
        <w:rPr>
          <w:rFonts w:ascii="Times New Roman" w:hAnsi="Times New Roman"/>
          <w:sz w:val="20"/>
          <w:rPrChange w:id="1456" w:author="Author" w:date="2015-07-30T15:37:00Z">
            <w:rPr>
              <w:rStyle w:val="st1"/>
              <w:rFonts w:ascii="Times New Roman" w:hAnsi="Times New Roman"/>
              <w:sz w:val="20"/>
            </w:rPr>
          </w:rPrChange>
        </w:rPr>
        <w:t>Nations</w:t>
      </w:r>
      <w:r>
        <w:rPr>
          <w:rFonts w:ascii="Times New Roman" w:hAnsi="Times New Roman"/>
          <w:w w:val="99"/>
          <w:sz w:val="20"/>
          <w:rPrChange w:id="1457" w:author="Author" w:date="2015-07-30T15:37:00Z">
            <w:rPr>
              <w:rStyle w:val="st1"/>
              <w:rFonts w:ascii="Times New Roman" w:hAnsi="Times New Roman"/>
              <w:sz w:val="20"/>
            </w:rPr>
          </w:rPrChange>
        </w:rPr>
        <w:t xml:space="preserve"> </w:t>
      </w:r>
      <w:r>
        <w:rPr>
          <w:rFonts w:ascii="Times New Roman" w:hAnsi="Times New Roman"/>
          <w:sz w:val="20"/>
          <w:rPrChange w:id="1458" w:author="Author" w:date="2015-07-30T15:37:00Z">
            <w:rPr>
              <w:rStyle w:val="Emphasis"/>
              <w:rFonts w:ascii="Times New Roman" w:hAnsi="Times New Roman"/>
              <w:b w:val="0"/>
              <w:sz w:val="20"/>
            </w:rPr>
          </w:rPrChange>
        </w:rPr>
        <w:t>Conference</w:t>
      </w:r>
      <w:r>
        <w:rPr>
          <w:rFonts w:ascii="Times New Roman" w:hAnsi="Times New Roman"/>
          <w:sz w:val="20"/>
          <w:rPrChange w:id="1459" w:author="Author" w:date="2015-07-30T15:37:00Z">
            <w:rPr>
              <w:rStyle w:val="st1"/>
              <w:rFonts w:ascii="Times New Roman" w:hAnsi="Times New Roman"/>
              <w:sz w:val="20"/>
            </w:rPr>
          </w:rPrChange>
        </w:rPr>
        <w:t xml:space="preserve"> on the </w:t>
      </w:r>
      <w:r>
        <w:rPr>
          <w:rFonts w:ascii="Times New Roman" w:hAnsi="Times New Roman"/>
          <w:sz w:val="20"/>
          <w:rPrChange w:id="1460" w:author="Author" w:date="2015-07-30T15:37:00Z">
            <w:rPr>
              <w:rStyle w:val="Emphasis"/>
              <w:rFonts w:ascii="Times New Roman" w:hAnsi="Times New Roman"/>
              <w:b w:val="0"/>
              <w:sz w:val="20"/>
            </w:rPr>
          </w:rPrChange>
        </w:rPr>
        <w:t>Least</w:t>
      </w:r>
      <w:r>
        <w:rPr>
          <w:rFonts w:ascii="Times New Roman" w:hAnsi="Times New Roman"/>
          <w:sz w:val="20"/>
          <w:rPrChange w:id="1461" w:author="Author" w:date="2015-07-30T15:37:00Z">
            <w:rPr>
              <w:rStyle w:val="Emphasis"/>
              <w:rFonts w:ascii="Times New Roman" w:hAnsi="Times New Roman"/>
              <w:sz w:val="20"/>
            </w:rPr>
          </w:rPrChange>
        </w:rPr>
        <w:t xml:space="preserve"> </w:t>
      </w:r>
      <w:r>
        <w:rPr>
          <w:rFonts w:ascii="Times New Roman" w:hAnsi="Times New Roman"/>
          <w:sz w:val="20"/>
          <w:rPrChange w:id="1462" w:author="Author" w:date="2015-07-30T15:37:00Z">
            <w:rPr>
              <w:rStyle w:val="Emphasis"/>
              <w:rFonts w:ascii="Times New Roman" w:hAnsi="Times New Roman"/>
              <w:b w:val="0"/>
              <w:sz w:val="20"/>
            </w:rPr>
          </w:rPrChange>
        </w:rPr>
        <w:t>Developed</w:t>
      </w:r>
      <w:r>
        <w:rPr>
          <w:rFonts w:ascii="Times New Roman" w:hAnsi="Times New Roman"/>
          <w:sz w:val="20"/>
          <w:rPrChange w:id="1463" w:author="Author" w:date="2015-07-30T15:37:00Z">
            <w:rPr>
              <w:rStyle w:val="Emphasis"/>
              <w:rFonts w:ascii="Times New Roman" w:hAnsi="Times New Roman"/>
              <w:sz w:val="20"/>
            </w:rPr>
          </w:rPrChange>
        </w:rPr>
        <w:t xml:space="preserve"> </w:t>
      </w:r>
      <w:r>
        <w:rPr>
          <w:rFonts w:ascii="Times New Roman" w:hAnsi="Times New Roman"/>
          <w:sz w:val="20"/>
          <w:rPrChange w:id="1464" w:author="Author" w:date="2015-07-30T15:37:00Z">
            <w:rPr>
              <w:rStyle w:val="Emphasis"/>
              <w:rFonts w:ascii="Times New Roman" w:hAnsi="Times New Roman"/>
              <w:b w:val="0"/>
              <w:sz w:val="20"/>
            </w:rPr>
          </w:rPrChange>
        </w:rPr>
        <w:t>Countries</w:t>
      </w:r>
      <w:r>
        <w:rPr>
          <w:rFonts w:ascii="Times New Roman" w:eastAsia="Times New Roman" w:hAnsi="Times New Roman" w:cs="Times New Roman"/>
          <w:sz w:val="20"/>
          <w:szCs w:val="20"/>
        </w:rPr>
        <w:t>, the Third International Conference on Small Island Developing</w:t>
      </w:r>
      <w:r>
        <w:rPr>
          <w:rFonts w:ascii="Times New Roman" w:hAnsi="Times New Roman"/>
          <w:w w:val="99"/>
          <w:sz w:val="20"/>
          <w:rPrChange w:id="146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States;</w:t>
      </w:r>
      <w:r>
        <w:rPr>
          <w:rFonts w:ascii="Times New Roman" w:hAnsi="Times New Roman"/>
          <w:spacing w:val="25"/>
          <w:sz w:val="20"/>
          <w:rPrChange w:id="146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28"/>
          <w:sz w:val="20"/>
          <w:rPrChange w:id="1467" w:author="Author" w:date="2015-07-30T15:37:00Z">
            <w:rPr>
              <w:rFonts w:ascii="Times New Roman" w:hAnsi="Times New Roman"/>
              <w:sz w:val="20"/>
            </w:rPr>
          </w:rPrChange>
        </w:rPr>
        <w:t xml:space="preserve"> </w:t>
      </w:r>
      <w:del w:id="1468" w:author="Author" w:date="2015-07-30T15:37:00Z">
        <w:r w:rsidR="00F3349C" w:rsidRPr="003B0A3A">
          <w:rPr>
            <w:rFonts w:ascii="Times New Roman" w:hAnsi="Times New Roman"/>
            <w:sz w:val="20"/>
            <w:szCs w:val="20"/>
          </w:rPr>
          <w:delText>s</w:delText>
        </w:r>
        <w:r w:rsidR="00F3349C" w:rsidRPr="003B0A3A">
          <w:rPr>
            <w:rStyle w:val="st1"/>
            <w:rFonts w:ascii="Times New Roman" w:hAnsi="Times New Roman"/>
            <w:sz w:val="20"/>
            <w:szCs w:val="20"/>
          </w:rPr>
          <w:delText>econd</w:delText>
        </w:r>
      </w:del>
      <w:ins w:id="1469" w:author="Author" w:date="2015-07-30T15:37:00Z">
        <w:r>
          <w:rPr>
            <w:rFonts w:ascii="Times New Roman" w:eastAsia="Times New Roman" w:hAnsi="Times New Roman" w:cs="Times New Roman"/>
            <w:sz w:val="20"/>
            <w:szCs w:val="20"/>
          </w:rPr>
          <w:t>Second</w:t>
        </w:r>
      </w:ins>
      <w:r>
        <w:rPr>
          <w:rFonts w:ascii="Times New Roman" w:hAnsi="Times New Roman"/>
          <w:spacing w:val="27"/>
          <w:sz w:val="20"/>
          <w:rPrChange w:id="1470" w:author="Author" w:date="2015-07-30T15:37:00Z">
            <w:rPr>
              <w:rStyle w:val="st1"/>
              <w:rFonts w:ascii="Times New Roman" w:hAnsi="Times New Roman"/>
              <w:b/>
              <w:sz w:val="20"/>
            </w:rPr>
          </w:rPrChange>
        </w:rPr>
        <w:t xml:space="preserve"> </w:t>
      </w:r>
      <w:r>
        <w:rPr>
          <w:rFonts w:ascii="Times New Roman" w:hAnsi="Times New Roman"/>
          <w:sz w:val="20"/>
          <w:rPrChange w:id="1471" w:author="Author" w:date="2015-07-30T15:37:00Z">
            <w:rPr>
              <w:rStyle w:val="Emphasis"/>
              <w:rFonts w:ascii="Times New Roman" w:hAnsi="Times New Roman"/>
              <w:b w:val="0"/>
              <w:sz w:val="20"/>
            </w:rPr>
          </w:rPrChange>
        </w:rPr>
        <w:t>United</w:t>
      </w:r>
      <w:r>
        <w:rPr>
          <w:rFonts w:ascii="Times New Roman" w:hAnsi="Times New Roman"/>
          <w:spacing w:val="29"/>
          <w:sz w:val="20"/>
          <w:rPrChange w:id="1472" w:author="Author" w:date="2015-07-30T15:37:00Z">
            <w:rPr>
              <w:rStyle w:val="Emphasis"/>
              <w:rFonts w:ascii="Times New Roman" w:hAnsi="Times New Roman"/>
              <w:sz w:val="20"/>
            </w:rPr>
          </w:rPrChange>
        </w:rPr>
        <w:t xml:space="preserve"> </w:t>
      </w:r>
      <w:r>
        <w:rPr>
          <w:rFonts w:ascii="Times New Roman" w:hAnsi="Times New Roman"/>
          <w:sz w:val="20"/>
          <w:rPrChange w:id="1473" w:author="Author" w:date="2015-07-30T15:37:00Z">
            <w:rPr>
              <w:rStyle w:val="Emphasis"/>
              <w:rFonts w:ascii="Times New Roman" w:hAnsi="Times New Roman"/>
              <w:b w:val="0"/>
              <w:sz w:val="20"/>
            </w:rPr>
          </w:rPrChange>
        </w:rPr>
        <w:t>Nations</w:t>
      </w:r>
      <w:r>
        <w:rPr>
          <w:rFonts w:ascii="Times New Roman" w:hAnsi="Times New Roman"/>
          <w:spacing w:val="27"/>
          <w:sz w:val="20"/>
          <w:rPrChange w:id="1474" w:author="Author" w:date="2015-07-30T15:37:00Z">
            <w:rPr>
              <w:rStyle w:val="Emphasis"/>
              <w:rFonts w:ascii="Times New Roman" w:hAnsi="Times New Roman"/>
              <w:sz w:val="20"/>
            </w:rPr>
          </w:rPrChange>
        </w:rPr>
        <w:t xml:space="preserve"> </w:t>
      </w:r>
      <w:r>
        <w:rPr>
          <w:rFonts w:ascii="Times New Roman" w:hAnsi="Times New Roman"/>
          <w:sz w:val="20"/>
          <w:rPrChange w:id="1475" w:author="Author" w:date="2015-07-30T15:37:00Z">
            <w:rPr>
              <w:rStyle w:val="Emphasis"/>
              <w:rFonts w:ascii="Times New Roman" w:hAnsi="Times New Roman"/>
              <w:b w:val="0"/>
              <w:sz w:val="20"/>
            </w:rPr>
          </w:rPrChange>
        </w:rPr>
        <w:t>Conference</w:t>
      </w:r>
      <w:r>
        <w:rPr>
          <w:rFonts w:ascii="Times New Roman" w:hAnsi="Times New Roman"/>
          <w:spacing w:val="26"/>
          <w:sz w:val="20"/>
          <w:rPrChange w:id="1476" w:author="Author" w:date="2015-07-30T15:37:00Z">
            <w:rPr>
              <w:rStyle w:val="Emphasis"/>
              <w:rFonts w:ascii="Times New Roman" w:hAnsi="Times New Roman"/>
              <w:sz w:val="20"/>
            </w:rPr>
          </w:rPrChange>
        </w:rPr>
        <w:t xml:space="preserve"> </w:t>
      </w:r>
      <w:r>
        <w:rPr>
          <w:rFonts w:ascii="Times New Roman" w:hAnsi="Times New Roman"/>
          <w:sz w:val="20"/>
          <w:rPrChange w:id="1477" w:author="Author" w:date="2015-07-30T15:37:00Z">
            <w:rPr>
              <w:rStyle w:val="Emphasis"/>
              <w:rFonts w:ascii="Times New Roman" w:hAnsi="Times New Roman"/>
              <w:b w:val="0"/>
              <w:sz w:val="20"/>
            </w:rPr>
          </w:rPrChange>
        </w:rPr>
        <w:t>on</w:t>
      </w:r>
      <w:r>
        <w:rPr>
          <w:rFonts w:ascii="Times New Roman" w:hAnsi="Times New Roman"/>
          <w:spacing w:val="26"/>
          <w:sz w:val="20"/>
          <w:rPrChange w:id="1478" w:author="Author" w:date="2015-07-30T15:37:00Z">
            <w:rPr>
              <w:rStyle w:val="Emphasis"/>
              <w:rFonts w:ascii="Times New Roman" w:hAnsi="Times New Roman"/>
              <w:sz w:val="20"/>
            </w:rPr>
          </w:rPrChange>
        </w:rPr>
        <w:t xml:space="preserve"> </w:t>
      </w:r>
      <w:r>
        <w:rPr>
          <w:rFonts w:ascii="Times New Roman" w:hAnsi="Times New Roman"/>
          <w:sz w:val="20"/>
          <w:rPrChange w:id="1479" w:author="Author" w:date="2015-07-30T15:37:00Z">
            <w:rPr>
              <w:rStyle w:val="Emphasis"/>
              <w:rFonts w:ascii="Times New Roman" w:hAnsi="Times New Roman"/>
              <w:b w:val="0"/>
              <w:sz w:val="20"/>
            </w:rPr>
          </w:rPrChange>
        </w:rPr>
        <w:t>Landlocked</w:t>
      </w:r>
      <w:r>
        <w:rPr>
          <w:rFonts w:ascii="Times New Roman" w:hAnsi="Times New Roman"/>
          <w:spacing w:val="28"/>
          <w:sz w:val="20"/>
          <w:rPrChange w:id="1480" w:author="Author" w:date="2015-07-30T15:37:00Z">
            <w:rPr>
              <w:rStyle w:val="Emphasis"/>
              <w:rFonts w:ascii="Times New Roman" w:hAnsi="Times New Roman"/>
              <w:sz w:val="20"/>
            </w:rPr>
          </w:rPrChange>
        </w:rPr>
        <w:t xml:space="preserve"> </w:t>
      </w:r>
      <w:r>
        <w:rPr>
          <w:rFonts w:ascii="Times New Roman" w:hAnsi="Times New Roman"/>
          <w:sz w:val="20"/>
          <w:rPrChange w:id="1481" w:author="Author" w:date="2015-07-30T15:37:00Z">
            <w:rPr>
              <w:rStyle w:val="Emphasis"/>
              <w:rFonts w:ascii="Times New Roman" w:hAnsi="Times New Roman"/>
              <w:b w:val="0"/>
              <w:sz w:val="20"/>
            </w:rPr>
          </w:rPrChange>
        </w:rPr>
        <w:t>Developing</w:t>
      </w:r>
      <w:r>
        <w:rPr>
          <w:rFonts w:ascii="Times New Roman" w:hAnsi="Times New Roman"/>
          <w:spacing w:val="24"/>
          <w:sz w:val="20"/>
          <w:rPrChange w:id="1482" w:author="Author" w:date="2015-07-30T15:37:00Z">
            <w:rPr>
              <w:rStyle w:val="Emphasis"/>
              <w:rFonts w:ascii="Times New Roman" w:hAnsi="Times New Roman"/>
              <w:sz w:val="20"/>
            </w:rPr>
          </w:rPrChange>
        </w:rPr>
        <w:t xml:space="preserve"> </w:t>
      </w:r>
      <w:r>
        <w:rPr>
          <w:rFonts w:ascii="Times New Roman" w:hAnsi="Times New Roman"/>
          <w:sz w:val="20"/>
          <w:rPrChange w:id="1483" w:author="Author" w:date="2015-07-30T15:37:00Z">
            <w:rPr>
              <w:rStyle w:val="Emphasis"/>
              <w:rFonts w:ascii="Times New Roman" w:hAnsi="Times New Roman"/>
              <w:b w:val="0"/>
              <w:sz w:val="20"/>
            </w:rPr>
          </w:rPrChange>
        </w:rPr>
        <w:t>Countries</w:t>
      </w:r>
      <w:ins w:id="1484" w:author="Author" w:date="2015-07-30T15:37:00Z">
        <w:r>
          <w:rPr>
            <w:rFonts w:ascii="Times New Roman" w:eastAsia="Times New Roman" w:hAnsi="Times New Roman" w:cs="Times New Roman"/>
            <w:sz w:val="20"/>
            <w:szCs w:val="20"/>
          </w:rPr>
          <w:t>;</w:t>
        </w:r>
      </w:ins>
      <w:r>
        <w:rPr>
          <w:rFonts w:ascii="Times New Roman" w:hAnsi="Times New Roman"/>
          <w:spacing w:val="26"/>
          <w:sz w:val="20"/>
          <w:rPrChange w:id="1485" w:author="Author" w:date="2015-07-30T15:37:00Z">
            <w:rPr>
              <w:rStyle w:val="Emphasis"/>
              <w:rFonts w:ascii="Times New Roman" w:hAnsi="Times New Roman"/>
              <w:sz w:val="20"/>
            </w:rPr>
          </w:rPrChange>
        </w:rPr>
        <w:t xml:space="preserve"> </w:t>
      </w:r>
      <w:r>
        <w:rPr>
          <w:rFonts w:ascii="Times New Roman" w:hAnsi="Times New Roman"/>
          <w:sz w:val="20"/>
          <w:rPrChange w:id="1486" w:author="Author" w:date="2015-07-30T15:37:00Z">
            <w:rPr>
              <w:rStyle w:val="Emphasis"/>
              <w:rFonts w:ascii="Times New Roman" w:hAnsi="Times New Roman"/>
              <w:b w:val="0"/>
              <w:sz w:val="20"/>
            </w:rPr>
          </w:rPrChange>
        </w:rPr>
        <w:t>and</w:t>
      </w:r>
      <w:r>
        <w:rPr>
          <w:rFonts w:ascii="Times New Roman" w:hAnsi="Times New Roman"/>
          <w:spacing w:val="26"/>
          <w:sz w:val="20"/>
          <w:rPrChange w:id="148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25"/>
          <w:sz w:val="20"/>
          <w:rPrChange w:id="148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Sendai</w:t>
      </w:r>
      <w:r>
        <w:rPr>
          <w:rFonts w:ascii="Times New Roman" w:hAnsi="Times New Roman"/>
          <w:w w:val="99"/>
          <w:sz w:val="20"/>
          <w:rPrChange w:id="148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Conference on Disaster Risk</w:t>
      </w:r>
      <w:r>
        <w:rPr>
          <w:rFonts w:ascii="Times New Roman" w:hAnsi="Times New Roman"/>
          <w:spacing w:val="2"/>
          <w:sz w:val="20"/>
          <w:rPrChange w:id="149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Reduction.</w:t>
      </w:r>
      <w:del w:id="1491" w:author="Author" w:date="2015-07-30T15:37:00Z">
        <w:r w:rsidR="00F3349C" w:rsidRPr="003B0A3A">
          <w:rPr>
            <w:rFonts w:ascii="Times New Roman" w:hAnsi="Times New Roman"/>
            <w:sz w:val="20"/>
            <w:szCs w:val="20"/>
          </w:rPr>
          <w:delText xml:space="preserve"> </w:delText>
        </w:r>
      </w:del>
    </w:p>
    <w:p w14:paraId="14E0F86F" w14:textId="77777777" w:rsidR="00804791" w:rsidRDefault="00804791">
      <w:pPr>
        <w:spacing w:before="8"/>
        <w:rPr>
          <w:rFonts w:ascii="Times New Roman" w:hAnsi="Times New Roman"/>
          <w:sz w:val="21"/>
          <w:rPrChange w:id="1492" w:author="Author" w:date="2015-07-30T15:37:00Z">
            <w:rPr>
              <w:rFonts w:ascii="Times New Roman" w:hAnsi="Times New Roman"/>
              <w:sz w:val="20"/>
            </w:rPr>
          </w:rPrChange>
        </w:rPr>
        <w:pPrChange w:id="1493" w:author="Author" w:date="2015-07-30T15:37:00Z">
          <w:pPr>
            <w:pStyle w:val="ListParagraph"/>
          </w:pPr>
        </w:pPrChange>
      </w:pPr>
    </w:p>
    <w:p w14:paraId="15A77885" w14:textId="34808172" w:rsidR="00804791" w:rsidRDefault="006514D0">
      <w:pPr>
        <w:pStyle w:val="ListParagraph"/>
        <w:numPr>
          <w:ilvl w:val="0"/>
          <w:numId w:val="35"/>
        </w:numPr>
        <w:tabs>
          <w:tab w:val="left" w:pos="461"/>
        </w:tabs>
        <w:spacing w:line="256" w:lineRule="auto"/>
        <w:ind w:right="129"/>
        <w:jc w:val="both"/>
        <w:rPr>
          <w:rFonts w:ascii="Times New Roman" w:eastAsia="Times New Roman" w:hAnsi="Times New Roman" w:cs="Times New Roman"/>
          <w:sz w:val="20"/>
          <w:szCs w:val="20"/>
        </w:rPr>
        <w:pPrChange w:id="1494" w:author="Author" w:date="2015-07-30T15:37:00Z">
          <w:pPr>
            <w:pStyle w:val="ListParagraph"/>
            <w:numPr>
              <w:numId w:val="38"/>
            </w:numPr>
            <w:ind w:left="360" w:hanging="360"/>
            <w:jc w:val="both"/>
          </w:pPr>
        </w:pPrChange>
      </w:pPr>
      <w:r>
        <w:rPr>
          <w:rFonts w:ascii="Times New Roman"/>
          <w:sz w:val="20"/>
          <w:rPrChange w:id="1495" w:author="Author" w:date="2015-07-30T15:37:00Z">
            <w:rPr>
              <w:rFonts w:ascii="Times New Roman" w:hAnsi="Times New Roman"/>
              <w:sz w:val="20"/>
            </w:rPr>
          </w:rPrChange>
        </w:rPr>
        <w:t>We</w:t>
      </w:r>
      <w:r>
        <w:rPr>
          <w:rFonts w:ascii="Times New Roman"/>
          <w:spacing w:val="16"/>
          <w:sz w:val="20"/>
          <w:rPrChange w:id="1496" w:author="Author" w:date="2015-07-30T15:37:00Z">
            <w:rPr>
              <w:rFonts w:ascii="Times New Roman" w:hAnsi="Times New Roman"/>
              <w:sz w:val="20"/>
            </w:rPr>
          </w:rPrChange>
        </w:rPr>
        <w:t xml:space="preserve"> </w:t>
      </w:r>
      <w:r>
        <w:rPr>
          <w:rFonts w:ascii="Times New Roman"/>
          <w:sz w:val="20"/>
          <w:rPrChange w:id="1497" w:author="Author" w:date="2015-07-30T15:37:00Z">
            <w:rPr>
              <w:rFonts w:ascii="Times New Roman" w:hAnsi="Times New Roman"/>
              <w:sz w:val="20"/>
            </w:rPr>
          </w:rPrChange>
        </w:rPr>
        <w:t>reaffirm</w:t>
      </w:r>
      <w:r>
        <w:rPr>
          <w:rFonts w:ascii="Times New Roman"/>
          <w:spacing w:val="12"/>
          <w:sz w:val="20"/>
          <w:rPrChange w:id="1498" w:author="Author" w:date="2015-07-30T15:37:00Z">
            <w:rPr>
              <w:rFonts w:ascii="Times New Roman" w:hAnsi="Times New Roman"/>
              <w:sz w:val="20"/>
            </w:rPr>
          </w:rPrChange>
        </w:rPr>
        <w:t xml:space="preserve"> </w:t>
      </w:r>
      <w:r>
        <w:rPr>
          <w:rFonts w:ascii="Times New Roman"/>
          <w:sz w:val="20"/>
          <w:rPrChange w:id="1499" w:author="Author" w:date="2015-07-30T15:37:00Z">
            <w:rPr>
              <w:rFonts w:ascii="Times New Roman" w:hAnsi="Times New Roman"/>
              <w:sz w:val="20"/>
            </w:rPr>
          </w:rPrChange>
        </w:rPr>
        <w:t>all</w:t>
      </w:r>
      <w:r>
        <w:rPr>
          <w:rFonts w:ascii="Times New Roman"/>
          <w:spacing w:val="16"/>
          <w:sz w:val="20"/>
          <w:rPrChange w:id="1500" w:author="Author" w:date="2015-07-30T15:37:00Z">
            <w:rPr>
              <w:rFonts w:ascii="Times New Roman" w:hAnsi="Times New Roman"/>
              <w:sz w:val="20"/>
            </w:rPr>
          </w:rPrChange>
        </w:rPr>
        <w:t xml:space="preserve"> </w:t>
      </w:r>
      <w:r>
        <w:rPr>
          <w:rFonts w:ascii="Times New Roman"/>
          <w:sz w:val="20"/>
          <w:rPrChange w:id="1501" w:author="Author" w:date="2015-07-30T15:37:00Z">
            <w:rPr>
              <w:rFonts w:ascii="Times New Roman" w:hAnsi="Times New Roman"/>
              <w:sz w:val="20"/>
            </w:rPr>
          </w:rPrChange>
        </w:rPr>
        <w:t>the</w:t>
      </w:r>
      <w:r>
        <w:rPr>
          <w:rFonts w:ascii="Times New Roman"/>
          <w:spacing w:val="16"/>
          <w:sz w:val="20"/>
          <w:rPrChange w:id="1502" w:author="Author" w:date="2015-07-30T15:37:00Z">
            <w:rPr>
              <w:rFonts w:ascii="Times New Roman" w:hAnsi="Times New Roman"/>
              <w:sz w:val="20"/>
            </w:rPr>
          </w:rPrChange>
        </w:rPr>
        <w:t xml:space="preserve"> </w:t>
      </w:r>
      <w:r>
        <w:rPr>
          <w:rFonts w:ascii="Times New Roman"/>
          <w:sz w:val="20"/>
          <w:rPrChange w:id="1503" w:author="Author" w:date="2015-07-30T15:37:00Z">
            <w:rPr>
              <w:rFonts w:ascii="Times New Roman" w:hAnsi="Times New Roman"/>
              <w:sz w:val="20"/>
            </w:rPr>
          </w:rPrChange>
        </w:rPr>
        <w:t>principles</w:t>
      </w:r>
      <w:r>
        <w:rPr>
          <w:rFonts w:ascii="Times New Roman"/>
          <w:spacing w:val="17"/>
          <w:sz w:val="20"/>
          <w:rPrChange w:id="1504" w:author="Author" w:date="2015-07-30T15:37:00Z">
            <w:rPr>
              <w:rFonts w:ascii="Times New Roman" w:hAnsi="Times New Roman"/>
              <w:sz w:val="20"/>
            </w:rPr>
          </w:rPrChange>
        </w:rPr>
        <w:t xml:space="preserve"> </w:t>
      </w:r>
      <w:r>
        <w:rPr>
          <w:rFonts w:ascii="Times New Roman"/>
          <w:sz w:val="20"/>
          <w:rPrChange w:id="1505" w:author="Author" w:date="2015-07-30T15:37:00Z">
            <w:rPr>
              <w:rFonts w:ascii="Times New Roman" w:hAnsi="Times New Roman"/>
              <w:sz w:val="20"/>
            </w:rPr>
          </w:rPrChange>
        </w:rPr>
        <w:t>of</w:t>
      </w:r>
      <w:r>
        <w:rPr>
          <w:rFonts w:ascii="Times New Roman"/>
          <w:spacing w:val="14"/>
          <w:sz w:val="20"/>
          <w:rPrChange w:id="1506" w:author="Author" w:date="2015-07-30T15:37:00Z">
            <w:rPr>
              <w:rFonts w:ascii="Times New Roman" w:hAnsi="Times New Roman"/>
              <w:sz w:val="20"/>
            </w:rPr>
          </w:rPrChange>
        </w:rPr>
        <w:t xml:space="preserve"> </w:t>
      </w:r>
      <w:r>
        <w:rPr>
          <w:rFonts w:ascii="Times New Roman"/>
          <w:sz w:val="20"/>
          <w:rPrChange w:id="1507" w:author="Author" w:date="2015-07-30T15:37:00Z">
            <w:rPr>
              <w:rFonts w:ascii="Times New Roman" w:hAnsi="Times New Roman"/>
              <w:sz w:val="20"/>
            </w:rPr>
          </w:rPrChange>
        </w:rPr>
        <w:t>the</w:t>
      </w:r>
      <w:r>
        <w:rPr>
          <w:rFonts w:ascii="Times New Roman"/>
          <w:spacing w:val="16"/>
          <w:sz w:val="20"/>
          <w:rPrChange w:id="1508" w:author="Author" w:date="2015-07-30T15:37:00Z">
            <w:rPr>
              <w:rFonts w:ascii="Times New Roman" w:hAnsi="Times New Roman"/>
              <w:sz w:val="20"/>
            </w:rPr>
          </w:rPrChange>
        </w:rPr>
        <w:t xml:space="preserve"> </w:t>
      </w:r>
      <w:r>
        <w:rPr>
          <w:rFonts w:ascii="Times New Roman"/>
          <w:sz w:val="20"/>
          <w:rPrChange w:id="1509" w:author="Author" w:date="2015-07-30T15:37:00Z">
            <w:rPr>
              <w:rFonts w:ascii="Times New Roman" w:hAnsi="Times New Roman"/>
              <w:sz w:val="20"/>
            </w:rPr>
          </w:rPrChange>
        </w:rPr>
        <w:t>Rio</w:t>
      </w:r>
      <w:r>
        <w:rPr>
          <w:rFonts w:ascii="Times New Roman"/>
          <w:spacing w:val="17"/>
          <w:sz w:val="20"/>
          <w:rPrChange w:id="1510" w:author="Author" w:date="2015-07-30T15:37:00Z">
            <w:rPr>
              <w:rFonts w:ascii="Times New Roman" w:hAnsi="Times New Roman"/>
              <w:sz w:val="20"/>
            </w:rPr>
          </w:rPrChange>
        </w:rPr>
        <w:t xml:space="preserve"> </w:t>
      </w:r>
      <w:r>
        <w:rPr>
          <w:rFonts w:ascii="Times New Roman"/>
          <w:sz w:val="20"/>
          <w:rPrChange w:id="1511" w:author="Author" w:date="2015-07-30T15:37:00Z">
            <w:rPr>
              <w:rFonts w:ascii="Times New Roman" w:hAnsi="Times New Roman"/>
              <w:sz w:val="20"/>
            </w:rPr>
          </w:rPrChange>
        </w:rPr>
        <w:t>Declaration</w:t>
      </w:r>
      <w:r>
        <w:rPr>
          <w:rFonts w:ascii="Times New Roman"/>
          <w:spacing w:val="15"/>
          <w:sz w:val="20"/>
          <w:rPrChange w:id="1512" w:author="Author" w:date="2015-07-30T15:37:00Z">
            <w:rPr>
              <w:rFonts w:ascii="Times New Roman" w:hAnsi="Times New Roman"/>
              <w:sz w:val="20"/>
            </w:rPr>
          </w:rPrChange>
        </w:rPr>
        <w:t xml:space="preserve"> </w:t>
      </w:r>
      <w:r>
        <w:rPr>
          <w:rFonts w:ascii="Times New Roman"/>
          <w:sz w:val="20"/>
          <w:rPrChange w:id="1513" w:author="Author" w:date="2015-07-30T15:37:00Z">
            <w:rPr>
              <w:rFonts w:ascii="Times New Roman" w:hAnsi="Times New Roman"/>
              <w:sz w:val="20"/>
            </w:rPr>
          </w:rPrChange>
        </w:rPr>
        <w:t>on</w:t>
      </w:r>
      <w:r>
        <w:rPr>
          <w:rFonts w:ascii="Times New Roman"/>
          <w:spacing w:val="15"/>
          <w:sz w:val="20"/>
          <w:rPrChange w:id="1514" w:author="Author" w:date="2015-07-30T15:37:00Z">
            <w:rPr>
              <w:rFonts w:ascii="Times New Roman" w:hAnsi="Times New Roman"/>
              <w:sz w:val="20"/>
            </w:rPr>
          </w:rPrChange>
        </w:rPr>
        <w:t xml:space="preserve"> </w:t>
      </w:r>
      <w:r>
        <w:rPr>
          <w:rFonts w:ascii="Times New Roman"/>
          <w:sz w:val="20"/>
          <w:rPrChange w:id="1515" w:author="Author" w:date="2015-07-30T15:37:00Z">
            <w:rPr>
              <w:rFonts w:ascii="Times New Roman" w:hAnsi="Times New Roman"/>
              <w:sz w:val="20"/>
            </w:rPr>
          </w:rPrChange>
        </w:rPr>
        <w:t>Environment</w:t>
      </w:r>
      <w:r>
        <w:rPr>
          <w:rFonts w:ascii="Times New Roman"/>
          <w:spacing w:val="16"/>
          <w:sz w:val="20"/>
          <w:rPrChange w:id="1516" w:author="Author" w:date="2015-07-30T15:37:00Z">
            <w:rPr>
              <w:rFonts w:ascii="Times New Roman" w:hAnsi="Times New Roman"/>
              <w:sz w:val="20"/>
            </w:rPr>
          </w:rPrChange>
        </w:rPr>
        <w:t xml:space="preserve"> </w:t>
      </w:r>
      <w:r>
        <w:rPr>
          <w:rFonts w:ascii="Times New Roman"/>
          <w:sz w:val="20"/>
          <w:rPrChange w:id="1517" w:author="Author" w:date="2015-07-30T15:37:00Z">
            <w:rPr>
              <w:rFonts w:ascii="Times New Roman" w:hAnsi="Times New Roman"/>
              <w:sz w:val="20"/>
            </w:rPr>
          </w:rPrChange>
        </w:rPr>
        <w:t>and</w:t>
      </w:r>
      <w:r>
        <w:rPr>
          <w:rFonts w:ascii="Times New Roman"/>
          <w:spacing w:val="17"/>
          <w:sz w:val="20"/>
          <w:rPrChange w:id="1518" w:author="Author" w:date="2015-07-30T15:37:00Z">
            <w:rPr>
              <w:rFonts w:ascii="Times New Roman" w:hAnsi="Times New Roman"/>
              <w:sz w:val="20"/>
            </w:rPr>
          </w:rPrChange>
        </w:rPr>
        <w:t xml:space="preserve"> </w:t>
      </w:r>
      <w:r>
        <w:rPr>
          <w:rFonts w:ascii="Times New Roman"/>
          <w:sz w:val="20"/>
          <w:rPrChange w:id="1519" w:author="Author" w:date="2015-07-30T15:37:00Z">
            <w:rPr>
              <w:rFonts w:ascii="Times New Roman" w:hAnsi="Times New Roman"/>
              <w:sz w:val="20"/>
            </w:rPr>
          </w:rPrChange>
        </w:rPr>
        <w:t>Development,</w:t>
      </w:r>
      <w:r>
        <w:rPr>
          <w:rFonts w:ascii="Times New Roman"/>
          <w:spacing w:val="16"/>
          <w:sz w:val="20"/>
          <w:rPrChange w:id="1520" w:author="Author" w:date="2015-07-30T15:37:00Z">
            <w:rPr>
              <w:rFonts w:ascii="Times New Roman" w:hAnsi="Times New Roman"/>
              <w:sz w:val="20"/>
            </w:rPr>
          </w:rPrChange>
        </w:rPr>
        <w:t xml:space="preserve"> </w:t>
      </w:r>
      <w:r>
        <w:rPr>
          <w:rFonts w:ascii="Times New Roman"/>
          <w:sz w:val="20"/>
          <w:rPrChange w:id="1521" w:author="Author" w:date="2015-07-30T15:37:00Z">
            <w:rPr>
              <w:rFonts w:ascii="Times New Roman" w:hAnsi="Times New Roman"/>
              <w:sz w:val="20"/>
            </w:rPr>
          </w:rPrChange>
        </w:rPr>
        <w:t>including,</w:t>
      </w:r>
      <w:r>
        <w:rPr>
          <w:rFonts w:ascii="Times New Roman"/>
          <w:spacing w:val="16"/>
          <w:sz w:val="20"/>
          <w:rPrChange w:id="1522" w:author="Author" w:date="2015-07-30T15:37:00Z">
            <w:rPr>
              <w:rFonts w:ascii="Times New Roman" w:hAnsi="Times New Roman"/>
              <w:sz w:val="20"/>
            </w:rPr>
          </w:rPrChange>
        </w:rPr>
        <w:t xml:space="preserve"> </w:t>
      </w:r>
      <w:r>
        <w:rPr>
          <w:rFonts w:ascii="Times New Roman"/>
          <w:sz w:val="20"/>
          <w:rPrChange w:id="1523" w:author="Author" w:date="2015-07-30T15:37:00Z">
            <w:rPr>
              <w:rFonts w:ascii="Times New Roman" w:hAnsi="Times New Roman"/>
              <w:sz w:val="20"/>
            </w:rPr>
          </w:rPrChange>
        </w:rPr>
        <w:t>inter</w:t>
      </w:r>
      <w:r>
        <w:rPr>
          <w:rFonts w:ascii="Times New Roman"/>
          <w:spacing w:val="17"/>
          <w:sz w:val="20"/>
          <w:rPrChange w:id="1524" w:author="Author" w:date="2015-07-30T15:37:00Z">
            <w:rPr>
              <w:rFonts w:ascii="Times New Roman" w:hAnsi="Times New Roman"/>
              <w:sz w:val="20"/>
            </w:rPr>
          </w:rPrChange>
        </w:rPr>
        <w:t xml:space="preserve"> </w:t>
      </w:r>
      <w:r>
        <w:rPr>
          <w:rFonts w:ascii="Times New Roman"/>
          <w:sz w:val="20"/>
          <w:rPrChange w:id="1525" w:author="Author" w:date="2015-07-30T15:37:00Z">
            <w:rPr>
              <w:rFonts w:ascii="Times New Roman" w:hAnsi="Times New Roman"/>
              <w:sz w:val="20"/>
            </w:rPr>
          </w:rPrChange>
        </w:rPr>
        <w:t>alia,</w:t>
      </w:r>
      <w:r>
        <w:rPr>
          <w:rFonts w:ascii="Times New Roman"/>
          <w:w w:val="99"/>
          <w:sz w:val="20"/>
          <w:rPrChange w:id="1526" w:author="Author" w:date="2015-07-30T15:37:00Z">
            <w:rPr>
              <w:rFonts w:ascii="Times New Roman" w:hAnsi="Times New Roman"/>
              <w:sz w:val="20"/>
            </w:rPr>
          </w:rPrChange>
        </w:rPr>
        <w:t xml:space="preserve"> </w:t>
      </w:r>
      <w:r>
        <w:rPr>
          <w:rFonts w:ascii="Times New Roman"/>
          <w:sz w:val="20"/>
          <w:rPrChange w:id="1527" w:author="Author" w:date="2015-07-30T15:37:00Z">
            <w:rPr>
              <w:rFonts w:ascii="Times New Roman" w:hAnsi="Times New Roman"/>
              <w:sz w:val="20"/>
            </w:rPr>
          </w:rPrChange>
        </w:rPr>
        <w:t>the principle of common but differentiated responsibilities, as set out in principle 7</w:t>
      </w:r>
      <w:r>
        <w:rPr>
          <w:rFonts w:ascii="Times New Roman"/>
          <w:spacing w:val="-15"/>
          <w:sz w:val="20"/>
          <w:rPrChange w:id="1528" w:author="Author" w:date="2015-07-30T15:37:00Z">
            <w:rPr>
              <w:rFonts w:ascii="Times New Roman" w:hAnsi="Times New Roman"/>
              <w:sz w:val="20"/>
            </w:rPr>
          </w:rPrChange>
        </w:rPr>
        <w:t xml:space="preserve"> </w:t>
      </w:r>
      <w:r>
        <w:rPr>
          <w:rFonts w:ascii="Times New Roman"/>
          <w:sz w:val="20"/>
          <w:rPrChange w:id="1529" w:author="Author" w:date="2015-07-30T15:37:00Z">
            <w:rPr>
              <w:rFonts w:ascii="Times New Roman" w:hAnsi="Times New Roman"/>
              <w:sz w:val="20"/>
            </w:rPr>
          </w:rPrChange>
        </w:rPr>
        <w:t>thereof.</w:t>
      </w:r>
      <w:del w:id="1530" w:author="Author" w:date="2015-07-30T15:37:00Z">
        <w:r w:rsidR="00F3349C" w:rsidRPr="006F21CA">
          <w:rPr>
            <w:rFonts w:ascii="Times New Roman" w:hAnsi="Times New Roman"/>
            <w:sz w:val="20"/>
            <w:szCs w:val="20"/>
          </w:rPr>
          <w:delText xml:space="preserve"> </w:delText>
        </w:r>
      </w:del>
    </w:p>
    <w:p w14:paraId="54C730A6" w14:textId="77777777" w:rsidR="00804791" w:rsidRDefault="00804791">
      <w:pPr>
        <w:spacing w:before="10"/>
        <w:rPr>
          <w:ins w:id="1531" w:author="Author" w:date="2015-07-30T15:37:00Z"/>
          <w:rFonts w:ascii="Times New Roman" w:eastAsia="Times New Roman" w:hAnsi="Times New Roman" w:cs="Times New Roman"/>
          <w:sz w:val="21"/>
          <w:szCs w:val="21"/>
        </w:rPr>
      </w:pPr>
    </w:p>
    <w:p w14:paraId="78A24231" w14:textId="77777777" w:rsidR="00804791" w:rsidRDefault="006514D0">
      <w:pPr>
        <w:pStyle w:val="ListParagraph"/>
        <w:numPr>
          <w:ilvl w:val="0"/>
          <w:numId w:val="35"/>
        </w:numPr>
        <w:tabs>
          <w:tab w:val="left" w:pos="461"/>
        </w:tabs>
        <w:ind w:right="204"/>
        <w:rPr>
          <w:ins w:id="1532" w:author="Author" w:date="2015-07-30T15:37:00Z"/>
          <w:rFonts w:ascii="Times New Roman" w:eastAsia="Times New Roman" w:hAnsi="Times New Roman" w:cs="Times New Roman"/>
          <w:sz w:val="20"/>
          <w:szCs w:val="20"/>
        </w:rPr>
      </w:pPr>
      <w:ins w:id="1533" w:author="Author" w:date="2015-07-30T15:37:00Z">
        <w:r>
          <w:rPr>
            <w:rFonts w:ascii="Times New Roman"/>
            <w:sz w:val="20"/>
          </w:rPr>
          <w:t>We also reaffirm the values and principles of the Millennium</w:t>
        </w:r>
        <w:r>
          <w:rPr>
            <w:rFonts w:ascii="Times New Roman"/>
            <w:spacing w:val="-8"/>
            <w:sz w:val="20"/>
          </w:rPr>
          <w:t xml:space="preserve"> </w:t>
        </w:r>
        <w:r>
          <w:rPr>
            <w:rFonts w:ascii="Times New Roman"/>
            <w:sz w:val="20"/>
          </w:rPr>
          <w:t>Declaration.</w:t>
        </w:r>
      </w:ins>
    </w:p>
    <w:p w14:paraId="03D2559B" w14:textId="77777777" w:rsidR="00804791" w:rsidRDefault="00804791">
      <w:pPr>
        <w:spacing w:before="2"/>
        <w:rPr>
          <w:rFonts w:ascii="Times New Roman" w:hAnsi="Times New Roman"/>
          <w:sz w:val="23"/>
          <w:rPrChange w:id="1534" w:author="Author" w:date="2015-07-30T15:37:00Z">
            <w:rPr>
              <w:rFonts w:ascii="Times New Roman" w:hAnsi="Times New Roman"/>
              <w:sz w:val="20"/>
            </w:rPr>
          </w:rPrChange>
        </w:rPr>
        <w:pPrChange w:id="1535" w:author="Author" w:date="2015-07-30T15:37:00Z">
          <w:pPr>
            <w:pStyle w:val="ListParagraph"/>
          </w:pPr>
        </w:pPrChange>
      </w:pPr>
    </w:p>
    <w:p w14:paraId="372ABBE7" w14:textId="77777777" w:rsidR="00804791" w:rsidRDefault="006514D0">
      <w:pPr>
        <w:pStyle w:val="ListParagraph"/>
        <w:numPr>
          <w:ilvl w:val="0"/>
          <w:numId w:val="35"/>
        </w:numPr>
        <w:tabs>
          <w:tab w:val="left" w:pos="461"/>
        </w:tabs>
        <w:spacing w:line="259" w:lineRule="auto"/>
        <w:ind w:right="118"/>
        <w:jc w:val="both"/>
        <w:rPr>
          <w:rFonts w:ascii="Times New Roman" w:eastAsia="Times New Roman" w:hAnsi="Times New Roman" w:cs="Times New Roman"/>
          <w:sz w:val="20"/>
          <w:szCs w:val="20"/>
        </w:rPr>
        <w:pPrChange w:id="1536" w:author="Author" w:date="2015-07-30T15:37:00Z">
          <w:pPr>
            <w:pStyle w:val="ListParagraph"/>
            <w:numPr>
              <w:numId w:val="38"/>
            </w:numPr>
            <w:ind w:left="360" w:hanging="360"/>
            <w:jc w:val="both"/>
          </w:pPr>
        </w:pPrChange>
      </w:pPr>
      <w:r>
        <w:rPr>
          <w:rFonts w:ascii="Times New Roman"/>
          <w:sz w:val="20"/>
          <w:rPrChange w:id="1537" w:author="Author" w:date="2015-07-30T15:37:00Z">
            <w:rPr>
              <w:rFonts w:ascii="Times New Roman" w:hAnsi="Times New Roman"/>
              <w:sz w:val="20"/>
            </w:rPr>
          </w:rPrChange>
        </w:rPr>
        <w:t>The challenges and commitments contained in these major conferences and summits are interrelated and call</w:t>
      </w:r>
      <w:r>
        <w:rPr>
          <w:rFonts w:ascii="Times New Roman"/>
          <w:spacing w:val="-22"/>
          <w:sz w:val="20"/>
          <w:rPrChange w:id="1538" w:author="Author" w:date="2015-07-30T15:37:00Z">
            <w:rPr>
              <w:rFonts w:ascii="Times New Roman" w:hAnsi="Times New Roman"/>
              <w:sz w:val="20"/>
            </w:rPr>
          </w:rPrChange>
        </w:rPr>
        <w:t xml:space="preserve"> </w:t>
      </w:r>
      <w:r>
        <w:rPr>
          <w:rFonts w:ascii="Times New Roman"/>
          <w:sz w:val="20"/>
          <w:rPrChange w:id="1539" w:author="Author" w:date="2015-07-30T15:37:00Z">
            <w:rPr>
              <w:rFonts w:ascii="Times New Roman" w:hAnsi="Times New Roman"/>
              <w:sz w:val="20"/>
            </w:rPr>
          </w:rPrChange>
        </w:rPr>
        <w:t>for</w:t>
      </w:r>
      <w:r>
        <w:rPr>
          <w:rFonts w:ascii="Times New Roman"/>
          <w:w w:val="99"/>
          <w:sz w:val="20"/>
          <w:rPrChange w:id="1540" w:author="Author" w:date="2015-07-30T15:37:00Z">
            <w:rPr>
              <w:rFonts w:ascii="Times New Roman" w:hAnsi="Times New Roman"/>
              <w:sz w:val="20"/>
            </w:rPr>
          </w:rPrChange>
        </w:rPr>
        <w:t xml:space="preserve"> </w:t>
      </w:r>
      <w:r>
        <w:rPr>
          <w:rFonts w:ascii="Times New Roman"/>
          <w:sz w:val="20"/>
          <w:rPrChange w:id="1541" w:author="Author" w:date="2015-07-30T15:37:00Z">
            <w:rPr>
              <w:rFonts w:ascii="Times New Roman" w:hAnsi="Times New Roman"/>
              <w:sz w:val="20"/>
            </w:rPr>
          </w:rPrChange>
        </w:rPr>
        <w:t>integrated solutions. To address them effectively, a new approach is needed. Sustainable</w:t>
      </w:r>
      <w:r>
        <w:rPr>
          <w:rFonts w:ascii="Times New Roman"/>
          <w:spacing w:val="11"/>
          <w:sz w:val="20"/>
          <w:rPrChange w:id="1542" w:author="Author" w:date="2015-07-30T15:37:00Z">
            <w:rPr>
              <w:rFonts w:ascii="Times New Roman" w:hAnsi="Times New Roman"/>
              <w:sz w:val="20"/>
            </w:rPr>
          </w:rPrChange>
        </w:rPr>
        <w:t xml:space="preserve"> </w:t>
      </w:r>
      <w:r>
        <w:rPr>
          <w:rFonts w:ascii="Times New Roman"/>
          <w:sz w:val="20"/>
          <w:rPrChange w:id="1543" w:author="Author" w:date="2015-07-30T15:37:00Z">
            <w:rPr>
              <w:rFonts w:ascii="Times New Roman" w:hAnsi="Times New Roman"/>
              <w:sz w:val="20"/>
            </w:rPr>
          </w:rPrChange>
        </w:rPr>
        <w:t>development</w:t>
      </w:r>
      <w:r>
        <w:rPr>
          <w:rFonts w:ascii="Times New Roman"/>
          <w:w w:val="99"/>
          <w:sz w:val="20"/>
          <w:rPrChange w:id="1544" w:author="Author" w:date="2015-07-30T15:37:00Z">
            <w:rPr>
              <w:rFonts w:ascii="Times New Roman" w:hAnsi="Times New Roman"/>
              <w:sz w:val="20"/>
            </w:rPr>
          </w:rPrChange>
        </w:rPr>
        <w:t xml:space="preserve"> </w:t>
      </w:r>
      <w:r>
        <w:rPr>
          <w:rFonts w:ascii="Times New Roman"/>
          <w:sz w:val="20"/>
          <w:rPrChange w:id="1545" w:author="Author" w:date="2015-07-30T15:37:00Z">
            <w:rPr>
              <w:rFonts w:ascii="Times New Roman" w:hAnsi="Times New Roman"/>
              <w:sz w:val="20"/>
            </w:rPr>
          </w:rPrChange>
        </w:rPr>
        <w:t>recognizes</w:t>
      </w:r>
      <w:r>
        <w:rPr>
          <w:rFonts w:ascii="Times New Roman"/>
          <w:spacing w:val="21"/>
          <w:sz w:val="20"/>
          <w:rPrChange w:id="1546" w:author="Author" w:date="2015-07-30T15:37:00Z">
            <w:rPr>
              <w:rFonts w:ascii="Times New Roman" w:hAnsi="Times New Roman"/>
              <w:sz w:val="20"/>
            </w:rPr>
          </w:rPrChange>
        </w:rPr>
        <w:t xml:space="preserve"> </w:t>
      </w:r>
      <w:r>
        <w:rPr>
          <w:rFonts w:ascii="Times New Roman"/>
          <w:sz w:val="20"/>
          <w:rPrChange w:id="1547" w:author="Author" w:date="2015-07-30T15:37:00Z">
            <w:rPr>
              <w:rFonts w:ascii="Times New Roman" w:hAnsi="Times New Roman"/>
              <w:sz w:val="20"/>
            </w:rPr>
          </w:rPrChange>
        </w:rPr>
        <w:t>that</w:t>
      </w:r>
      <w:r>
        <w:rPr>
          <w:rFonts w:ascii="Times New Roman"/>
          <w:spacing w:val="22"/>
          <w:sz w:val="20"/>
          <w:rPrChange w:id="1548" w:author="Author" w:date="2015-07-30T15:37:00Z">
            <w:rPr>
              <w:rFonts w:ascii="Times New Roman" w:hAnsi="Times New Roman"/>
              <w:sz w:val="20"/>
            </w:rPr>
          </w:rPrChange>
        </w:rPr>
        <w:t xml:space="preserve"> </w:t>
      </w:r>
      <w:r>
        <w:rPr>
          <w:rFonts w:ascii="Times New Roman"/>
          <w:sz w:val="20"/>
          <w:rPrChange w:id="1549" w:author="Author" w:date="2015-07-30T15:37:00Z">
            <w:rPr>
              <w:rFonts w:ascii="Times New Roman" w:hAnsi="Times New Roman"/>
              <w:sz w:val="20"/>
            </w:rPr>
          </w:rPrChange>
        </w:rPr>
        <w:t>eradicating</w:t>
      </w:r>
      <w:r>
        <w:rPr>
          <w:rFonts w:ascii="Times New Roman"/>
          <w:spacing w:val="20"/>
          <w:sz w:val="20"/>
          <w:rPrChange w:id="1550" w:author="Author" w:date="2015-07-30T15:37:00Z">
            <w:rPr>
              <w:rFonts w:ascii="Times New Roman" w:hAnsi="Times New Roman"/>
              <w:sz w:val="20"/>
            </w:rPr>
          </w:rPrChange>
        </w:rPr>
        <w:t xml:space="preserve"> </w:t>
      </w:r>
      <w:r>
        <w:rPr>
          <w:rFonts w:ascii="Times New Roman"/>
          <w:sz w:val="20"/>
          <w:rPrChange w:id="1551" w:author="Author" w:date="2015-07-30T15:37:00Z">
            <w:rPr>
              <w:rFonts w:ascii="Times New Roman" w:hAnsi="Times New Roman"/>
              <w:sz w:val="20"/>
            </w:rPr>
          </w:rPrChange>
        </w:rPr>
        <w:t>poverty</w:t>
      </w:r>
      <w:r>
        <w:rPr>
          <w:rFonts w:ascii="Times New Roman"/>
          <w:spacing w:val="18"/>
          <w:sz w:val="20"/>
          <w:rPrChange w:id="1552" w:author="Author" w:date="2015-07-30T15:37:00Z">
            <w:rPr>
              <w:rFonts w:ascii="Times New Roman" w:hAnsi="Times New Roman"/>
              <w:sz w:val="20"/>
            </w:rPr>
          </w:rPrChange>
        </w:rPr>
        <w:t xml:space="preserve"> </w:t>
      </w:r>
      <w:r>
        <w:rPr>
          <w:rFonts w:ascii="Times New Roman"/>
          <w:sz w:val="20"/>
          <w:rPrChange w:id="1553" w:author="Author" w:date="2015-07-30T15:37:00Z">
            <w:rPr>
              <w:rFonts w:ascii="Times New Roman" w:hAnsi="Times New Roman"/>
              <w:sz w:val="20"/>
            </w:rPr>
          </w:rPrChange>
        </w:rPr>
        <w:t>in</w:t>
      </w:r>
      <w:r>
        <w:rPr>
          <w:rFonts w:ascii="Times New Roman"/>
          <w:spacing w:val="20"/>
          <w:sz w:val="20"/>
          <w:rPrChange w:id="1554" w:author="Author" w:date="2015-07-30T15:37:00Z">
            <w:rPr>
              <w:rFonts w:ascii="Times New Roman" w:hAnsi="Times New Roman"/>
              <w:sz w:val="20"/>
            </w:rPr>
          </w:rPrChange>
        </w:rPr>
        <w:t xml:space="preserve"> </w:t>
      </w:r>
      <w:r>
        <w:rPr>
          <w:rFonts w:ascii="Times New Roman"/>
          <w:sz w:val="20"/>
          <w:rPrChange w:id="1555" w:author="Author" w:date="2015-07-30T15:37:00Z">
            <w:rPr>
              <w:rFonts w:ascii="Times New Roman" w:hAnsi="Times New Roman"/>
              <w:sz w:val="20"/>
            </w:rPr>
          </w:rPrChange>
        </w:rPr>
        <w:t>all</w:t>
      </w:r>
      <w:r>
        <w:rPr>
          <w:rFonts w:ascii="Times New Roman"/>
          <w:spacing w:val="22"/>
          <w:sz w:val="20"/>
          <w:rPrChange w:id="1556" w:author="Author" w:date="2015-07-30T15:37:00Z">
            <w:rPr>
              <w:rFonts w:ascii="Times New Roman" w:hAnsi="Times New Roman"/>
              <w:sz w:val="20"/>
            </w:rPr>
          </w:rPrChange>
        </w:rPr>
        <w:t xml:space="preserve"> </w:t>
      </w:r>
      <w:r>
        <w:rPr>
          <w:rFonts w:ascii="Times New Roman"/>
          <w:sz w:val="20"/>
          <w:rPrChange w:id="1557" w:author="Author" w:date="2015-07-30T15:37:00Z">
            <w:rPr>
              <w:rFonts w:ascii="Times New Roman" w:hAnsi="Times New Roman"/>
              <w:sz w:val="20"/>
            </w:rPr>
          </w:rPrChange>
        </w:rPr>
        <w:t>its</w:t>
      </w:r>
      <w:r>
        <w:rPr>
          <w:rFonts w:ascii="Times New Roman"/>
          <w:spacing w:val="21"/>
          <w:sz w:val="20"/>
          <w:rPrChange w:id="1558" w:author="Author" w:date="2015-07-30T15:37:00Z">
            <w:rPr>
              <w:rFonts w:ascii="Times New Roman" w:hAnsi="Times New Roman"/>
              <w:sz w:val="20"/>
            </w:rPr>
          </w:rPrChange>
        </w:rPr>
        <w:t xml:space="preserve"> </w:t>
      </w:r>
      <w:r>
        <w:rPr>
          <w:rFonts w:ascii="Times New Roman"/>
          <w:sz w:val="20"/>
          <w:rPrChange w:id="1559" w:author="Author" w:date="2015-07-30T15:37:00Z">
            <w:rPr>
              <w:rFonts w:ascii="Times New Roman" w:hAnsi="Times New Roman"/>
              <w:sz w:val="20"/>
            </w:rPr>
          </w:rPrChange>
        </w:rPr>
        <w:t>forms</w:t>
      </w:r>
      <w:r>
        <w:rPr>
          <w:rFonts w:ascii="Times New Roman"/>
          <w:spacing w:val="21"/>
          <w:sz w:val="20"/>
          <w:rPrChange w:id="1560" w:author="Author" w:date="2015-07-30T15:37:00Z">
            <w:rPr>
              <w:rFonts w:ascii="Times New Roman" w:hAnsi="Times New Roman"/>
              <w:sz w:val="20"/>
            </w:rPr>
          </w:rPrChange>
        </w:rPr>
        <w:t xml:space="preserve"> </w:t>
      </w:r>
      <w:r>
        <w:rPr>
          <w:rFonts w:ascii="Times New Roman"/>
          <w:sz w:val="20"/>
          <w:rPrChange w:id="1561" w:author="Author" w:date="2015-07-30T15:37:00Z">
            <w:rPr>
              <w:rFonts w:ascii="Times New Roman" w:hAnsi="Times New Roman"/>
              <w:sz w:val="20"/>
            </w:rPr>
          </w:rPrChange>
        </w:rPr>
        <w:t>and</w:t>
      </w:r>
      <w:r>
        <w:rPr>
          <w:rFonts w:ascii="Times New Roman"/>
          <w:spacing w:val="23"/>
          <w:sz w:val="20"/>
          <w:rPrChange w:id="1562" w:author="Author" w:date="2015-07-30T15:37:00Z">
            <w:rPr>
              <w:rFonts w:ascii="Times New Roman" w:hAnsi="Times New Roman"/>
              <w:sz w:val="20"/>
            </w:rPr>
          </w:rPrChange>
        </w:rPr>
        <w:t xml:space="preserve"> </w:t>
      </w:r>
      <w:r>
        <w:rPr>
          <w:rFonts w:ascii="Times New Roman"/>
          <w:sz w:val="20"/>
          <w:rPrChange w:id="1563" w:author="Author" w:date="2015-07-30T15:37:00Z">
            <w:rPr>
              <w:rFonts w:ascii="Times New Roman" w:hAnsi="Times New Roman"/>
              <w:sz w:val="20"/>
            </w:rPr>
          </w:rPrChange>
        </w:rPr>
        <w:t>dimensions,</w:t>
      </w:r>
      <w:r>
        <w:rPr>
          <w:rFonts w:ascii="Times New Roman"/>
          <w:spacing w:val="22"/>
          <w:sz w:val="20"/>
          <w:rPrChange w:id="1564" w:author="Author" w:date="2015-07-30T15:37:00Z">
            <w:rPr>
              <w:rFonts w:ascii="Times New Roman" w:hAnsi="Times New Roman"/>
              <w:sz w:val="20"/>
            </w:rPr>
          </w:rPrChange>
        </w:rPr>
        <w:t xml:space="preserve"> </w:t>
      </w:r>
      <w:r>
        <w:rPr>
          <w:rFonts w:ascii="Times New Roman"/>
          <w:sz w:val="20"/>
          <w:rPrChange w:id="1565" w:author="Author" w:date="2015-07-30T15:37:00Z">
            <w:rPr>
              <w:rFonts w:ascii="Times New Roman" w:hAnsi="Times New Roman"/>
              <w:sz w:val="20"/>
            </w:rPr>
          </w:rPrChange>
        </w:rPr>
        <w:t>combatting</w:t>
      </w:r>
      <w:r>
        <w:rPr>
          <w:rFonts w:ascii="Times New Roman"/>
          <w:spacing w:val="20"/>
          <w:sz w:val="20"/>
          <w:rPrChange w:id="1566" w:author="Author" w:date="2015-07-30T15:37:00Z">
            <w:rPr>
              <w:rFonts w:ascii="Times New Roman" w:hAnsi="Times New Roman"/>
              <w:sz w:val="20"/>
            </w:rPr>
          </w:rPrChange>
        </w:rPr>
        <w:t xml:space="preserve"> </w:t>
      </w:r>
      <w:r>
        <w:rPr>
          <w:rFonts w:ascii="Times New Roman"/>
          <w:sz w:val="20"/>
          <w:rPrChange w:id="1567" w:author="Author" w:date="2015-07-30T15:37:00Z">
            <w:rPr>
              <w:rFonts w:ascii="Times New Roman" w:hAnsi="Times New Roman"/>
              <w:sz w:val="20"/>
            </w:rPr>
          </w:rPrChange>
        </w:rPr>
        <w:t>inequality</w:t>
      </w:r>
      <w:ins w:id="1568" w:author="Author" w:date="2015-07-30T15:37:00Z">
        <w:r>
          <w:rPr>
            <w:rFonts w:ascii="Times New Roman"/>
            <w:spacing w:val="21"/>
            <w:sz w:val="20"/>
          </w:rPr>
          <w:t xml:space="preserve"> </w:t>
        </w:r>
        <w:r>
          <w:rPr>
            <w:rFonts w:ascii="Times New Roman"/>
            <w:sz w:val="20"/>
          </w:rPr>
          <w:t>within</w:t>
        </w:r>
        <w:r>
          <w:rPr>
            <w:rFonts w:ascii="Times New Roman"/>
            <w:spacing w:val="20"/>
            <w:sz w:val="20"/>
          </w:rPr>
          <w:t xml:space="preserve"> </w:t>
        </w:r>
        <w:r>
          <w:rPr>
            <w:rFonts w:ascii="Times New Roman"/>
            <w:sz w:val="20"/>
          </w:rPr>
          <w:t>and</w:t>
        </w:r>
        <w:r>
          <w:rPr>
            <w:rFonts w:ascii="Times New Roman"/>
            <w:spacing w:val="23"/>
            <w:sz w:val="20"/>
          </w:rPr>
          <w:t xml:space="preserve"> </w:t>
        </w:r>
        <w:r>
          <w:rPr>
            <w:rFonts w:ascii="Times New Roman"/>
            <w:sz w:val="20"/>
          </w:rPr>
          <w:t>among</w:t>
        </w:r>
        <w:r>
          <w:rPr>
            <w:rFonts w:ascii="Times New Roman"/>
            <w:w w:val="99"/>
            <w:sz w:val="20"/>
          </w:rPr>
          <w:t xml:space="preserve"> </w:t>
        </w:r>
        <w:r>
          <w:rPr>
            <w:rFonts w:ascii="Times New Roman"/>
            <w:sz w:val="20"/>
          </w:rPr>
          <w:t>countries</w:t>
        </w:r>
      </w:ins>
      <w:r>
        <w:rPr>
          <w:rFonts w:ascii="Times New Roman"/>
          <w:sz w:val="20"/>
          <w:rPrChange w:id="1569" w:author="Author" w:date="2015-07-30T15:37:00Z">
            <w:rPr>
              <w:rFonts w:ascii="Times New Roman" w:hAnsi="Times New Roman"/>
              <w:sz w:val="20"/>
            </w:rPr>
          </w:rPrChange>
        </w:rPr>
        <w:t>, preserving the planet and creating sustained, inclusive and sustainable economic growth are linked</w:t>
      </w:r>
      <w:r>
        <w:rPr>
          <w:rFonts w:ascii="Times New Roman"/>
          <w:spacing w:val="27"/>
          <w:sz w:val="20"/>
          <w:rPrChange w:id="1570" w:author="Author" w:date="2015-07-30T15:37:00Z">
            <w:rPr>
              <w:rFonts w:ascii="Times New Roman" w:hAnsi="Times New Roman"/>
              <w:sz w:val="20"/>
            </w:rPr>
          </w:rPrChange>
        </w:rPr>
        <w:t xml:space="preserve"> </w:t>
      </w:r>
      <w:r>
        <w:rPr>
          <w:rFonts w:ascii="Times New Roman"/>
          <w:sz w:val="20"/>
          <w:rPrChange w:id="1571" w:author="Author" w:date="2015-07-30T15:37:00Z">
            <w:rPr>
              <w:rFonts w:ascii="Times New Roman" w:hAnsi="Times New Roman"/>
              <w:sz w:val="20"/>
            </w:rPr>
          </w:rPrChange>
        </w:rPr>
        <w:t>to</w:t>
      </w:r>
      <w:r>
        <w:rPr>
          <w:rFonts w:ascii="Times New Roman"/>
          <w:w w:val="99"/>
          <w:sz w:val="20"/>
          <w:rPrChange w:id="1572" w:author="Author" w:date="2015-07-30T15:37:00Z">
            <w:rPr>
              <w:rFonts w:ascii="Times New Roman" w:hAnsi="Times New Roman"/>
              <w:sz w:val="20"/>
            </w:rPr>
          </w:rPrChange>
        </w:rPr>
        <w:t xml:space="preserve"> </w:t>
      </w:r>
      <w:r>
        <w:rPr>
          <w:rFonts w:ascii="Times New Roman"/>
          <w:sz w:val="20"/>
          <w:rPrChange w:id="1573" w:author="Author" w:date="2015-07-30T15:37:00Z">
            <w:rPr>
              <w:rFonts w:ascii="Times New Roman" w:hAnsi="Times New Roman"/>
              <w:sz w:val="20"/>
            </w:rPr>
          </w:rPrChange>
        </w:rPr>
        <w:t>each other and are interdependent.</w:t>
      </w:r>
    </w:p>
    <w:p w14:paraId="7D776747" w14:textId="77777777" w:rsidR="00804791" w:rsidRDefault="00804791">
      <w:pPr>
        <w:rPr>
          <w:ins w:id="1574" w:author="Author" w:date="2015-07-30T15:37:00Z"/>
          <w:rFonts w:ascii="Times New Roman" w:eastAsia="Times New Roman" w:hAnsi="Times New Roman" w:cs="Times New Roman"/>
          <w:sz w:val="20"/>
          <w:szCs w:val="20"/>
        </w:rPr>
      </w:pPr>
    </w:p>
    <w:p w14:paraId="68C2113E" w14:textId="77777777" w:rsidR="00804791" w:rsidRDefault="00804791">
      <w:pPr>
        <w:rPr>
          <w:rFonts w:ascii="Times New Roman" w:eastAsia="Times New Roman" w:hAnsi="Times New Roman" w:cs="Times New Roman"/>
          <w:sz w:val="20"/>
          <w:szCs w:val="20"/>
        </w:rPr>
        <w:pPrChange w:id="1575" w:author="Author" w:date="2015-07-30T15:37:00Z">
          <w:pPr>
            <w:pStyle w:val="ListParagraph"/>
            <w:jc w:val="both"/>
          </w:pPr>
        </w:pPrChange>
      </w:pPr>
    </w:p>
    <w:p w14:paraId="781C5A80" w14:textId="77777777" w:rsidR="00804791" w:rsidRDefault="006514D0">
      <w:pPr>
        <w:pStyle w:val="Heading3"/>
        <w:spacing w:before="115"/>
        <w:ind w:right="204"/>
        <w:rPr>
          <w:b w:val="0"/>
          <w:i w:val="0"/>
          <w:rPrChange w:id="1576" w:author="Author" w:date="2015-07-30T15:37:00Z">
            <w:rPr>
              <w:rFonts w:ascii="Times New Roman" w:hAnsi="Times New Roman"/>
              <w:b/>
              <w:i/>
              <w:sz w:val="20"/>
            </w:rPr>
          </w:rPrChange>
        </w:rPr>
        <w:pPrChange w:id="1577" w:author="Author" w:date="2015-07-30T15:37:00Z">
          <w:pPr>
            <w:jc w:val="both"/>
          </w:pPr>
        </w:pPrChange>
      </w:pPr>
      <w:r w:rsidRPr="006514D0">
        <w:t>Our world</w:t>
      </w:r>
      <w:r>
        <w:rPr>
          <w:spacing w:val="-4"/>
          <w:rPrChange w:id="1578" w:author="Author" w:date="2015-07-30T15:37:00Z">
            <w:rPr>
              <w:rFonts w:ascii="Times New Roman" w:hAnsi="Times New Roman"/>
              <w:b/>
              <w:i/>
              <w:sz w:val="20"/>
            </w:rPr>
          </w:rPrChange>
        </w:rPr>
        <w:t xml:space="preserve"> </w:t>
      </w:r>
      <w:r w:rsidRPr="006514D0">
        <w:t>today</w:t>
      </w:r>
    </w:p>
    <w:p w14:paraId="72C8DEAD" w14:textId="3783AFFA" w:rsidR="00804791" w:rsidRDefault="006514D0">
      <w:pPr>
        <w:pStyle w:val="ListParagraph"/>
        <w:numPr>
          <w:ilvl w:val="0"/>
          <w:numId w:val="35"/>
        </w:numPr>
        <w:tabs>
          <w:tab w:val="left" w:pos="461"/>
        </w:tabs>
        <w:spacing w:before="174" w:line="259" w:lineRule="auto"/>
        <w:ind w:right="119"/>
        <w:jc w:val="both"/>
        <w:rPr>
          <w:ins w:id="1579" w:author="Author" w:date="2015-07-30T15:37:00Z"/>
          <w:rFonts w:ascii="Times New Roman" w:eastAsia="Times New Roman" w:hAnsi="Times New Roman" w:cs="Times New Roman"/>
          <w:sz w:val="20"/>
          <w:szCs w:val="20"/>
        </w:rPr>
      </w:pPr>
      <w:r>
        <w:rPr>
          <w:rFonts w:ascii="Times New Roman"/>
          <w:sz w:val="20"/>
          <w:rPrChange w:id="1580" w:author="Author" w:date="2015-07-30T15:37:00Z">
            <w:rPr>
              <w:rFonts w:ascii="Times New Roman" w:hAnsi="Times New Roman"/>
              <w:sz w:val="20"/>
            </w:rPr>
          </w:rPrChange>
        </w:rPr>
        <w:t>We are meeting at a time of immense challenges to sustainable development. Billions of our citizens continue</w:t>
      </w:r>
      <w:r>
        <w:rPr>
          <w:rFonts w:ascii="Times New Roman"/>
          <w:spacing w:val="-31"/>
          <w:sz w:val="20"/>
          <w:rPrChange w:id="1581" w:author="Author" w:date="2015-07-30T15:37:00Z">
            <w:rPr>
              <w:rFonts w:ascii="Times New Roman" w:hAnsi="Times New Roman"/>
              <w:sz w:val="20"/>
            </w:rPr>
          </w:rPrChange>
        </w:rPr>
        <w:t xml:space="preserve"> </w:t>
      </w:r>
      <w:r>
        <w:rPr>
          <w:rFonts w:ascii="Times New Roman"/>
          <w:sz w:val="20"/>
          <w:rPrChange w:id="1582" w:author="Author" w:date="2015-07-30T15:37:00Z">
            <w:rPr>
              <w:rFonts w:ascii="Times New Roman" w:hAnsi="Times New Roman"/>
              <w:sz w:val="20"/>
            </w:rPr>
          </w:rPrChange>
        </w:rPr>
        <w:t>to</w:t>
      </w:r>
      <w:r>
        <w:rPr>
          <w:rFonts w:ascii="Times New Roman"/>
          <w:w w:val="99"/>
          <w:sz w:val="20"/>
          <w:rPrChange w:id="1583" w:author="Author" w:date="2015-07-30T15:37:00Z">
            <w:rPr>
              <w:rFonts w:ascii="Times New Roman" w:hAnsi="Times New Roman"/>
              <w:sz w:val="20"/>
            </w:rPr>
          </w:rPrChange>
        </w:rPr>
        <w:t xml:space="preserve"> </w:t>
      </w:r>
      <w:r>
        <w:rPr>
          <w:rFonts w:ascii="Times New Roman"/>
          <w:sz w:val="20"/>
          <w:rPrChange w:id="1584" w:author="Author" w:date="2015-07-30T15:37:00Z">
            <w:rPr>
              <w:rFonts w:ascii="Times New Roman" w:hAnsi="Times New Roman"/>
              <w:sz w:val="20"/>
            </w:rPr>
          </w:rPrChange>
        </w:rPr>
        <w:t xml:space="preserve">live in poverty and are denied a life of dignity. There are rising inequalities within and </w:t>
      </w:r>
      <w:del w:id="1585" w:author="Author" w:date="2015-07-30T15:37:00Z">
        <w:r w:rsidR="00F3349C" w:rsidRPr="008F1853">
          <w:rPr>
            <w:rFonts w:ascii="Times New Roman" w:hAnsi="Times New Roman"/>
            <w:sz w:val="20"/>
            <w:szCs w:val="20"/>
          </w:rPr>
          <w:delText>between states.</w:delText>
        </w:r>
      </w:del>
      <w:ins w:id="1586" w:author="Author" w:date="2015-07-30T15:37:00Z">
        <w:r>
          <w:rPr>
            <w:rFonts w:ascii="Times New Roman"/>
            <w:sz w:val="20"/>
          </w:rPr>
          <w:t>among countries.</w:t>
        </w:r>
      </w:ins>
      <w:r>
        <w:rPr>
          <w:rFonts w:ascii="Times New Roman"/>
          <w:spacing w:val="6"/>
          <w:sz w:val="20"/>
          <w:rPrChange w:id="1587" w:author="Author" w:date="2015-07-30T15:37:00Z">
            <w:rPr>
              <w:rFonts w:ascii="Times New Roman" w:hAnsi="Times New Roman"/>
              <w:sz w:val="20"/>
            </w:rPr>
          </w:rPrChange>
        </w:rPr>
        <w:t xml:space="preserve"> </w:t>
      </w:r>
      <w:r>
        <w:rPr>
          <w:rFonts w:ascii="Times New Roman"/>
          <w:sz w:val="20"/>
          <w:rPrChange w:id="1588" w:author="Author" w:date="2015-07-30T15:37:00Z">
            <w:rPr>
              <w:rFonts w:ascii="Times New Roman" w:hAnsi="Times New Roman"/>
              <w:sz w:val="20"/>
            </w:rPr>
          </w:rPrChange>
        </w:rPr>
        <w:t>There</w:t>
      </w:r>
      <w:r>
        <w:rPr>
          <w:rFonts w:ascii="Times New Roman"/>
          <w:w w:val="99"/>
          <w:sz w:val="20"/>
          <w:rPrChange w:id="1589" w:author="Author" w:date="2015-07-30T15:37:00Z">
            <w:rPr>
              <w:rFonts w:ascii="Times New Roman" w:hAnsi="Times New Roman"/>
              <w:sz w:val="20"/>
            </w:rPr>
          </w:rPrChange>
        </w:rPr>
        <w:t xml:space="preserve"> </w:t>
      </w:r>
      <w:r>
        <w:rPr>
          <w:rFonts w:ascii="Times New Roman"/>
          <w:sz w:val="20"/>
          <w:rPrChange w:id="1590" w:author="Author" w:date="2015-07-30T15:37:00Z">
            <w:rPr>
              <w:rFonts w:ascii="Times New Roman" w:hAnsi="Times New Roman"/>
              <w:sz w:val="20"/>
            </w:rPr>
          </w:rPrChange>
        </w:rPr>
        <w:t xml:space="preserve">are enormous disparities of opportunity, wealth and power. </w:t>
      </w:r>
      <w:ins w:id="1591" w:author="Author" w:date="2015-07-30T15:37:00Z">
        <w:r>
          <w:rPr>
            <w:rFonts w:ascii="Times New Roman"/>
            <w:sz w:val="20"/>
          </w:rPr>
          <w:t>Gender inequality remains a key</w:t>
        </w:r>
        <w:r>
          <w:rPr>
            <w:rFonts w:ascii="Times New Roman"/>
            <w:spacing w:val="15"/>
            <w:sz w:val="20"/>
          </w:rPr>
          <w:t xml:space="preserve"> </w:t>
        </w:r>
        <w:r>
          <w:rPr>
            <w:rFonts w:ascii="Times New Roman"/>
            <w:sz w:val="20"/>
          </w:rPr>
          <w:t>challenge.</w:t>
        </w:r>
        <w:r>
          <w:rPr>
            <w:rFonts w:ascii="Times New Roman"/>
            <w:w w:val="99"/>
            <w:sz w:val="20"/>
          </w:rPr>
          <w:t xml:space="preserve"> </w:t>
        </w:r>
      </w:ins>
      <w:r>
        <w:rPr>
          <w:rFonts w:ascii="Times New Roman"/>
          <w:sz w:val="20"/>
          <w:rPrChange w:id="1592" w:author="Author" w:date="2015-07-30T15:37:00Z">
            <w:rPr>
              <w:rFonts w:ascii="Times New Roman" w:hAnsi="Times New Roman"/>
              <w:sz w:val="20"/>
            </w:rPr>
          </w:rPrChange>
        </w:rPr>
        <w:t xml:space="preserve">Unemployment, particularly youth unemployment, is a major concern. Global health threats, </w:t>
      </w:r>
      <w:ins w:id="1593" w:author="Author" w:date="2015-07-30T15:37:00Z">
        <w:r>
          <w:rPr>
            <w:rFonts w:ascii="Times New Roman"/>
            <w:sz w:val="20"/>
          </w:rPr>
          <w:t>more frequent</w:t>
        </w:r>
        <w:r>
          <w:rPr>
            <w:rFonts w:ascii="Times New Roman"/>
            <w:spacing w:val="32"/>
            <w:sz w:val="20"/>
          </w:rPr>
          <w:t xml:space="preserve"> </w:t>
        </w:r>
        <w:r>
          <w:rPr>
            <w:rFonts w:ascii="Times New Roman"/>
            <w:sz w:val="20"/>
          </w:rPr>
          <w:t>and</w:t>
        </w:r>
        <w:r>
          <w:rPr>
            <w:rFonts w:ascii="Times New Roman"/>
            <w:w w:val="99"/>
            <w:sz w:val="20"/>
          </w:rPr>
          <w:t xml:space="preserve"> </w:t>
        </w:r>
        <w:r>
          <w:rPr>
            <w:rFonts w:ascii="Times New Roman"/>
            <w:sz w:val="20"/>
          </w:rPr>
          <w:t>intense</w:t>
        </w:r>
        <w:r>
          <w:rPr>
            <w:rFonts w:ascii="Times New Roman"/>
            <w:spacing w:val="22"/>
            <w:sz w:val="20"/>
          </w:rPr>
          <w:t xml:space="preserve"> </w:t>
        </w:r>
      </w:ins>
      <w:r>
        <w:rPr>
          <w:rFonts w:ascii="Times New Roman"/>
          <w:sz w:val="20"/>
          <w:rPrChange w:id="1594" w:author="Author" w:date="2015-07-30T15:37:00Z">
            <w:rPr>
              <w:rFonts w:ascii="Times New Roman" w:hAnsi="Times New Roman"/>
              <w:sz w:val="20"/>
            </w:rPr>
          </w:rPrChange>
        </w:rPr>
        <w:t>natural</w:t>
      </w:r>
      <w:r>
        <w:rPr>
          <w:rFonts w:ascii="Times New Roman"/>
          <w:spacing w:val="22"/>
          <w:sz w:val="20"/>
          <w:rPrChange w:id="1595" w:author="Author" w:date="2015-07-30T15:37:00Z">
            <w:rPr>
              <w:rFonts w:ascii="Times New Roman" w:hAnsi="Times New Roman"/>
              <w:sz w:val="20"/>
            </w:rPr>
          </w:rPrChange>
        </w:rPr>
        <w:t xml:space="preserve"> </w:t>
      </w:r>
      <w:r>
        <w:rPr>
          <w:rFonts w:ascii="Times New Roman"/>
          <w:sz w:val="20"/>
          <w:rPrChange w:id="1596" w:author="Author" w:date="2015-07-30T15:37:00Z">
            <w:rPr>
              <w:rFonts w:ascii="Times New Roman" w:hAnsi="Times New Roman"/>
              <w:sz w:val="20"/>
            </w:rPr>
          </w:rPrChange>
        </w:rPr>
        <w:t>disasters,</w:t>
      </w:r>
      <w:r>
        <w:rPr>
          <w:rFonts w:ascii="Times New Roman"/>
          <w:spacing w:val="23"/>
          <w:sz w:val="20"/>
          <w:rPrChange w:id="1597" w:author="Author" w:date="2015-07-30T15:37:00Z">
            <w:rPr>
              <w:rFonts w:ascii="Times New Roman" w:hAnsi="Times New Roman"/>
              <w:sz w:val="20"/>
            </w:rPr>
          </w:rPrChange>
        </w:rPr>
        <w:t xml:space="preserve"> </w:t>
      </w:r>
      <w:r>
        <w:rPr>
          <w:rFonts w:ascii="Times New Roman"/>
          <w:sz w:val="20"/>
          <w:rPrChange w:id="1598" w:author="Author" w:date="2015-07-30T15:37:00Z">
            <w:rPr>
              <w:rFonts w:ascii="Times New Roman" w:hAnsi="Times New Roman"/>
              <w:sz w:val="20"/>
            </w:rPr>
          </w:rPrChange>
        </w:rPr>
        <w:t>spiralling</w:t>
      </w:r>
      <w:r>
        <w:rPr>
          <w:rFonts w:ascii="Times New Roman"/>
          <w:spacing w:val="21"/>
          <w:sz w:val="20"/>
          <w:rPrChange w:id="1599" w:author="Author" w:date="2015-07-30T15:37:00Z">
            <w:rPr>
              <w:rFonts w:ascii="Times New Roman" w:hAnsi="Times New Roman"/>
              <w:sz w:val="20"/>
            </w:rPr>
          </w:rPrChange>
        </w:rPr>
        <w:t xml:space="preserve"> </w:t>
      </w:r>
      <w:r>
        <w:rPr>
          <w:rFonts w:ascii="Times New Roman"/>
          <w:sz w:val="20"/>
          <w:rPrChange w:id="1600" w:author="Author" w:date="2015-07-30T15:37:00Z">
            <w:rPr>
              <w:rFonts w:ascii="Times New Roman" w:hAnsi="Times New Roman"/>
              <w:sz w:val="20"/>
            </w:rPr>
          </w:rPrChange>
        </w:rPr>
        <w:t>conflict,</w:t>
      </w:r>
      <w:r>
        <w:rPr>
          <w:rFonts w:ascii="Times New Roman"/>
          <w:spacing w:val="22"/>
          <w:sz w:val="20"/>
          <w:rPrChange w:id="1601" w:author="Author" w:date="2015-07-30T15:37:00Z">
            <w:rPr>
              <w:rFonts w:ascii="Times New Roman" w:hAnsi="Times New Roman"/>
              <w:sz w:val="20"/>
            </w:rPr>
          </w:rPrChange>
        </w:rPr>
        <w:t xml:space="preserve"> </w:t>
      </w:r>
      <w:r>
        <w:rPr>
          <w:rFonts w:ascii="Times New Roman"/>
          <w:sz w:val="20"/>
          <w:rPrChange w:id="1602" w:author="Author" w:date="2015-07-30T15:37:00Z">
            <w:rPr>
              <w:rFonts w:ascii="Times New Roman" w:hAnsi="Times New Roman"/>
              <w:sz w:val="20"/>
            </w:rPr>
          </w:rPrChange>
        </w:rPr>
        <w:t>violent</w:t>
      </w:r>
      <w:r>
        <w:rPr>
          <w:rFonts w:ascii="Times New Roman"/>
          <w:spacing w:val="22"/>
          <w:sz w:val="20"/>
          <w:rPrChange w:id="1603" w:author="Author" w:date="2015-07-30T15:37:00Z">
            <w:rPr>
              <w:rFonts w:ascii="Times New Roman" w:hAnsi="Times New Roman"/>
              <w:sz w:val="20"/>
            </w:rPr>
          </w:rPrChange>
        </w:rPr>
        <w:t xml:space="preserve"> </w:t>
      </w:r>
      <w:r>
        <w:rPr>
          <w:rFonts w:ascii="Times New Roman"/>
          <w:sz w:val="20"/>
          <w:rPrChange w:id="1604" w:author="Author" w:date="2015-07-30T15:37:00Z">
            <w:rPr>
              <w:rFonts w:ascii="Times New Roman" w:hAnsi="Times New Roman"/>
              <w:sz w:val="20"/>
            </w:rPr>
          </w:rPrChange>
        </w:rPr>
        <w:t>extremism,</w:t>
      </w:r>
      <w:r>
        <w:rPr>
          <w:rFonts w:ascii="Times New Roman"/>
          <w:spacing w:val="23"/>
          <w:sz w:val="20"/>
          <w:rPrChange w:id="1605" w:author="Author" w:date="2015-07-30T15:37:00Z">
            <w:rPr>
              <w:rFonts w:ascii="Times New Roman" w:hAnsi="Times New Roman"/>
              <w:sz w:val="20"/>
            </w:rPr>
          </w:rPrChange>
        </w:rPr>
        <w:t xml:space="preserve"> </w:t>
      </w:r>
      <w:ins w:id="1606" w:author="Author" w:date="2015-07-30T15:37:00Z">
        <w:r>
          <w:rPr>
            <w:rFonts w:ascii="Times New Roman"/>
            <w:sz w:val="20"/>
          </w:rPr>
          <w:t>terrorism</w:t>
        </w:r>
        <w:r>
          <w:rPr>
            <w:rFonts w:ascii="Times New Roman"/>
            <w:spacing w:val="18"/>
            <w:sz w:val="20"/>
          </w:rPr>
          <w:t xml:space="preserve"> </w:t>
        </w:r>
        <w:r>
          <w:rPr>
            <w:rFonts w:ascii="Times New Roman"/>
            <w:sz w:val="20"/>
          </w:rPr>
          <w:t>and</w:t>
        </w:r>
        <w:r>
          <w:rPr>
            <w:rFonts w:ascii="Times New Roman"/>
            <w:spacing w:val="23"/>
            <w:sz w:val="20"/>
          </w:rPr>
          <w:t xml:space="preserve"> </w:t>
        </w:r>
        <w:r>
          <w:rPr>
            <w:rFonts w:ascii="Times New Roman"/>
            <w:sz w:val="20"/>
          </w:rPr>
          <w:t>related</w:t>
        </w:r>
        <w:r>
          <w:rPr>
            <w:rFonts w:ascii="Times New Roman"/>
            <w:spacing w:val="23"/>
            <w:sz w:val="20"/>
          </w:rPr>
          <w:t xml:space="preserve"> </w:t>
        </w:r>
      </w:ins>
      <w:r>
        <w:rPr>
          <w:rFonts w:ascii="Times New Roman"/>
          <w:sz w:val="20"/>
          <w:rPrChange w:id="1607" w:author="Author" w:date="2015-07-30T15:37:00Z">
            <w:rPr>
              <w:rFonts w:ascii="Times New Roman" w:hAnsi="Times New Roman"/>
              <w:sz w:val="20"/>
            </w:rPr>
          </w:rPrChange>
        </w:rPr>
        <w:t>humanitarian</w:t>
      </w:r>
      <w:r>
        <w:rPr>
          <w:rFonts w:ascii="Times New Roman"/>
          <w:spacing w:val="21"/>
          <w:sz w:val="20"/>
          <w:rPrChange w:id="1608" w:author="Author" w:date="2015-07-30T15:37:00Z">
            <w:rPr>
              <w:rFonts w:ascii="Times New Roman" w:hAnsi="Times New Roman"/>
              <w:sz w:val="20"/>
            </w:rPr>
          </w:rPrChange>
        </w:rPr>
        <w:t xml:space="preserve"> </w:t>
      </w:r>
      <w:r>
        <w:rPr>
          <w:rFonts w:ascii="Times New Roman"/>
          <w:sz w:val="20"/>
          <w:rPrChange w:id="1609" w:author="Author" w:date="2015-07-30T15:37:00Z">
            <w:rPr>
              <w:rFonts w:ascii="Times New Roman" w:hAnsi="Times New Roman"/>
              <w:sz w:val="20"/>
            </w:rPr>
          </w:rPrChange>
        </w:rPr>
        <w:t>crises</w:t>
      </w:r>
      <w:r>
        <w:rPr>
          <w:rFonts w:ascii="Times New Roman"/>
          <w:spacing w:val="22"/>
          <w:sz w:val="20"/>
          <w:rPrChange w:id="1610" w:author="Author" w:date="2015-07-30T15:37:00Z">
            <w:rPr>
              <w:rFonts w:ascii="Times New Roman" w:hAnsi="Times New Roman"/>
              <w:sz w:val="20"/>
            </w:rPr>
          </w:rPrChange>
        </w:rPr>
        <w:t xml:space="preserve"> </w:t>
      </w:r>
      <w:r>
        <w:rPr>
          <w:rFonts w:ascii="Times New Roman"/>
          <w:sz w:val="20"/>
          <w:rPrChange w:id="1611" w:author="Author" w:date="2015-07-30T15:37:00Z">
            <w:rPr>
              <w:rFonts w:ascii="Times New Roman" w:hAnsi="Times New Roman"/>
              <w:sz w:val="20"/>
            </w:rPr>
          </w:rPrChange>
        </w:rPr>
        <w:t>and</w:t>
      </w:r>
      <w:r>
        <w:rPr>
          <w:rFonts w:ascii="Times New Roman"/>
          <w:w w:val="99"/>
          <w:sz w:val="20"/>
          <w:rPrChange w:id="1612" w:author="Author" w:date="2015-07-30T15:37:00Z">
            <w:rPr>
              <w:rFonts w:ascii="Times New Roman" w:hAnsi="Times New Roman"/>
              <w:sz w:val="20"/>
            </w:rPr>
          </w:rPrChange>
        </w:rPr>
        <w:t xml:space="preserve"> </w:t>
      </w:r>
      <w:r>
        <w:rPr>
          <w:rFonts w:ascii="Times New Roman"/>
          <w:sz w:val="20"/>
          <w:rPrChange w:id="1613" w:author="Author" w:date="2015-07-30T15:37:00Z">
            <w:rPr>
              <w:rFonts w:ascii="Times New Roman" w:hAnsi="Times New Roman"/>
              <w:sz w:val="20"/>
            </w:rPr>
          </w:rPrChange>
        </w:rPr>
        <w:t>forced</w:t>
      </w:r>
      <w:r>
        <w:rPr>
          <w:rFonts w:ascii="Times New Roman"/>
          <w:spacing w:val="17"/>
          <w:sz w:val="20"/>
          <w:rPrChange w:id="1614" w:author="Author" w:date="2015-07-30T15:37:00Z">
            <w:rPr>
              <w:rFonts w:ascii="Times New Roman" w:hAnsi="Times New Roman"/>
              <w:sz w:val="20"/>
            </w:rPr>
          </w:rPrChange>
        </w:rPr>
        <w:t xml:space="preserve"> </w:t>
      </w:r>
      <w:r>
        <w:rPr>
          <w:rFonts w:ascii="Times New Roman"/>
          <w:sz w:val="20"/>
          <w:rPrChange w:id="1615" w:author="Author" w:date="2015-07-30T15:37:00Z">
            <w:rPr>
              <w:rFonts w:ascii="Times New Roman" w:hAnsi="Times New Roman"/>
              <w:sz w:val="20"/>
            </w:rPr>
          </w:rPrChange>
        </w:rPr>
        <w:t>displacement</w:t>
      </w:r>
      <w:r>
        <w:rPr>
          <w:rFonts w:ascii="Times New Roman"/>
          <w:spacing w:val="16"/>
          <w:sz w:val="20"/>
          <w:rPrChange w:id="1616" w:author="Author" w:date="2015-07-30T15:37:00Z">
            <w:rPr>
              <w:rFonts w:ascii="Times New Roman" w:hAnsi="Times New Roman"/>
              <w:sz w:val="20"/>
            </w:rPr>
          </w:rPrChange>
        </w:rPr>
        <w:t xml:space="preserve"> </w:t>
      </w:r>
      <w:r>
        <w:rPr>
          <w:rFonts w:ascii="Times New Roman"/>
          <w:sz w:val="20"/>
          <w:rPrChange w:id="1617" w:author="Author" w:date="2015-07-30T15:37:00Z">
            <w:rPr>
              <w:rFonts w:ascii="Times New Roman" w:hAnsi="Times New Roman"/>
              <w:sz w:val="20"/>
            </w:rPr>
          </w:rPrChange>
        </w:rPr>
        <w:t>of</w:t>
      </w:r>
      <w:r>
        <w:rPr>
          <w:rFonts w:ascii="Times New Roman"/>
          <w:spacing w:val="14"/>
          <w:sz w:val="20"/>
          <w:rPrChange w:id="1618" w:author="Author" w:date="2015-07-30T15:37:00Z">
            <w:rPr>
              <w:rFonts w:ascii="Times New Roman" w:hAnsi="Times New Roman"/>
              <w:sz w:val="20"/>
            </w:rPr>
          </w:rPrChange>
        </w:rPr>
        <w:t xml:space="preserve"> </w:t>
      </w:r>
      <w:del w:id="1619" w:author="Author" w:date="2015-07-30T15:37:00Z">
        <w:r w:rsidR="00F3349C">
          <w:rPr>
            <w:rFonts w:ascii="Times New Roman" w:hAnsi="Times New Roman"/>
            <w:sz w:val="20"/>
            <w:szCs w:val="20"/>
          </w:rPr>
          <w:delText>persons</w:delText>
        </w:r>
      </w:del>
      <w:ins w:id="1620" w:author="Author" w:date="2015-07-30T15:37:00Z">
        <w:r>
          <w:rPr>
            <w:rFonts w:ascii="Times New Roman"/>
            <w:sz w:val="20"/>
          </w:rPr>
          <w:t>people</w:t>
        </w:r>
      </w:ins>
      <w:r>
        <w:rPr>
          <w:rFonts w:ascii="Times New Roman"/>
          <w:spacing w:val="16"/>
          <w:sz w:val="20"/>
          <w:rPrChange w:id="1621" w:author="Author" w:date="2015-07-30T15:37:00Z">
            <w:rPr>
              <w:rFonts w:ascii="Times New Roman" w:hAnsi="Times New Roman"/>
              <w:sz w:val="20"/>
            </w:rPr>
          </w:rPrChange>
        </w:rPr>
        <w:t xml:space="preserve"> </w:t>
      </w:r>
      <w:r>
        <w:rPr>
          <w:rFonts w:ascii="Times New Roman"/>
          <w:sz w:val="20"/>
          <w:rPrChange w:id="1622" w:author="Author" w:date="2015-07-30T15:37:00Z">
            <w:rPr>
              <w:rFonts w:ascii="Times New Roman" w:hAnsi="Times New Roman"/>
              <w:sz w:val="20"/>
            </w:rPr>
          </w:rPrChange>
        </w:rPr>
        <w:t>threaten</w:t>
      </w:r>
      <w:r>
        <w:rPr>
          <w:rFonts w:ascii="Times New Roman"/>
          <w:spacing w:val="15"/>
          <w:sz w:val="20"/>
          <w:rPrChange w:id="1623" w:author="Author" w:date="2015-07-30T15:37:00Z">
            <w:rPr>
              <w:rFonts w:ascii="Times New Roman" w:hAnsi="Times New Roman"/>
              <w:sz w:val="20"/>
            </w:rPr>
          </w:rPrChange>
        </w:rPr>
        <w:t xml:space="preserve"> </w:t>
      </w:r>
      <w:r>
        <w:rPr>
          <w:rFonts w:ascii="Times New Roman"/>
          <w:sz w:val="20"/>
          <w:rPrChange w:id="1624" w:author="Author" w:date="2015-07-30T15:37:00Z">
            <w:rPr>
              <w:rFonts w:ascii="Times New Roman" w:hAnsi="Times New Roman"/>
              <w:sz w:val="20"/>
            </w:rPr>
          </w:rPrChange>
        </w:rPr>
        <w:t>to</w:t>
      </w:r>
      <w:r>
        <w:rPr>
          <w:rFonts w:ascii="Times New Roman"/>
          <w:spacing w:val="17"/>
          <w:sz w:val="20"/>
          <w:rPrChange w:id="1625" w:author="Author" w:date="2015-07-30T15:37:00Z">
            <w:rPr>
              <w:rFonts w:ascii="Times New Roman" w:hAnsi="Times New Roman"/>
              <w:sz w:val="20"/>
            </w:rPr>
          </w:rPrChange>
        </w:rPr>
        <w:t xml:space="preserve"> </w:t>
      </w:r>
      <w:r>
        <w:rPr>
          <w:rFonts w:ascii="Times New Roman"/>
          <w:sz w:val="20"/>
          <w:rPrChange w:id="1626" w:author="Author" w:date="2015-07-30T15:37:00Z">
            <w:rPr>
              <w:rFonts w:ascii="Times New Roman" w:hAnsi="Times New Roman"/>
              <w:sz w:val="20"/>
            </w:rPr>
          </w:rPrChange>
        </w:rPr>
        <w:t>reverse</w:t>
      </w:r>
      <w:r>
        <w:rPr>
          <w:rFonts w:ascii="Times New Roman"/>
          <w:spacing w:val="19"/>
          <w:sz w:val="20"/>
          <w:rPrChange w:id="1627" w:author="Author" w:date="2015-07-30T15:37:00Z">
            <w:rPr>
              <w:rFonts w:ascii="Times New Roman" w:hAnsi="Times New Roman"/>
              <w:sz w:val="20"/>
            </w:rPr>
          </w:rPrChange>
        </w:rPr>
        <w:t xml:space="preserve"> </w:t>
      </w:r>
      <w:r>
        <w:rPr>
          <w:rFonts w:ascii="Times New Roman"/>
          <w:sz w:val="20"/>
          <w:rPrChange w:id="1628" w:author="Author" w:date="2015-07-30T15:37:00Z">
            <w:rPr>
              <w:rFonts w:ascii="Times New Roman" w:hAnsi="Times New Roman"/>
              <w:sz w:val="20"/>
            </w:rPr>
          </w:rPrChange>
        </w:rPr>
        <w:t>much</w:t>
      </w:r>
      <w:r>
        <w:rPr>
          <w:rFonts w:ascii="Times New Roman"/>
          <w:spacing w:val="15"/>
          <w:sz w:val="20"/>
          <w:rPrChange w:id="1629" w:author="Author" w:date="2015-07-30T15:37:00Z">
            <w:rPr>
              <w:rFonts w:ascii="Times New Roman" w:hAnsi="Times New Roman"/>
              <w:sz w:val="20"/>
            </w:rPr>
          </w:rPrChange>
        </w:rPr>
        <w:t xml:space="preserve"> </w:t>
      </w:r>
      <w:r>
        <w:rPr>
          <w:rFonts w:ascii="Times New Roman"/>
          <w:sz w:val="20"/>
          <w:rPrChange w:id="1630" w:author="Author" w:date="2015-07-30T15:37:00Z">
            <w:rPr>
              <w:rFonts w:ascii="Times New Roman" w:hAnsi="Times New Roman"/>
              <w:sz w:val="20"/>
            </w:rPr>
          </w:rPrChange>
        </w:rPr>
        <w:t>of</w:t>
      </w:r>
      <w:r>
        <w:rPr>
          <w:rFonts w:ascii="Times New Roman"/>
          <w:spacing w:val="16"/>
          <w:sz w:val="20"/>
          <w:rPrChange w:id="1631" w:author="Author" w:date="2015-07-30T15:37:00Z">
            <w:rPr>
              <w:rFonts w:ascii="Times New Roman" w:hAnsi="Times New Roman"/>
              <w:sz w:val="20"/>
            </w:rPr>
          </w:rPrChange>
        </w:rPr>
        <w:t xml:space="preserve"> </w:t>
      </w:r>
      <w:r>
        <w:rPr>
          <w:rFonts w:ascii="Times New Roman"/>
          <w:sz w:val="20"/>
          <w:rPrChange w:id="1632" w:author="Author" w:date="2015-07-30T15:37:00Z">
            <w:rPr>
              <w:rFonts w:ascii="Times New Roman" w:hAnsi="Times New Roman"/>
              <w:sz w:val="20"/>
            </w:rPr>
          </w:rPrChange>
        </w:rPr>
        <w:t>the</w:t>
      </w:r>
      <w:r>
        <w:rPr>
          <w:rFonts w:ascii="Times New Roman"/>
          <w:spacing w:val="16"/>
          <w:sz w:val="20"/>
          <w:rPrChange w:id="1633" w:author="Author" w:date="2015-07-30T15:37:00Z">
            <w:rPr>
              <w:rFonts w:ascii="Times New Roman" w:hAnsi="Times New Roman"/>
              <w:sz w:val="20"/>
            </w:rPr>
          </w:rPrChange>
        </w:rPr>
        <w:t xml:space="preserve"> </w:t>
      </w:r>
      <w:r>
        <w:rPr>
          <w:rFonts w:ascii="Times New Roman"/>
          <w:sz w:val="20"/>
          <w:rPrChange w:id="1634" w:author="Author" w:date="2015-07-30T15:37:00Z">
            <w:rPr>
              <w:rFonts w:ascii="Times New Roman" w:hAnsi="Times New Roman"/>
              <w:sz w:val="20"/>
            </w:rPr>
          </w:rPrChange>
        </w:rPr>
        <w:t>development</w:t>
      </w:r>
      <w:r>
        <w:rPr>
          <w:rFonts w:ascii="Times New Roman"/>
          <w:spacing w:val="16"/>
          <w:sz w:val="20"/>
          <w:rPrChange w:id="1635" w:author="Author" w:date="2015-07-30T15:37:00Z">
            <w:rPr>
              <w:rFonts w:ascii="Times New Roman" w:hAnsi="Times New Roman"/>
              <w:sz w:val="20"/>
            </w:rPr>
          </w:rPrChange>
        </w:rPr>
        <w:t xml:space="preserve"> </w:t>
      </w:r>
      <w:r>
        <w:rPr>
          <w:rFonts w:ascii="Times New Roman"/>
          <w:sz w:val="20"/>
          <w:rPrChange w:id="1636" w:author="Author" w:date="2015-07-30T15:37:00Z">
            <w:rPr>
              <w:rFonts w:ascii="Times New Roman" w:hAnsi="Times New Roman"/>
              <w:sz w:val="20"/>
            </w:rPr>
          </w:rPrChange>
        </w:rPr>
        <w:t>progress</w:t>
      </w:r>
      <w:r>
        <w:rPr>
          <w:rFonts w:ascii="Times New Roman"/>
          <w:spacing w:val="17"/>
          <w:sz w:val="20"/>
          <w:rPrChange w:id="1637" w:author="Author" w:date="2015-07-30T15:37:00Z">
            <w:rPr>
              <w:rFonts w:ascii="Times New Roman" w:hAnsi="Times New Roman"/>
              <w:sz w:val="20"/>
            </w:rPr>
          </w:rPrChange>
        </w:rPr>
        <w:t xml:space="preserve"> </w:t>
      </w:r>
      <w:r>
        <w:rPr>
          <w:rFonts w:ascii="Times New Roman"/>
          <w:sz w:val="20"/>
          <w:rPrChange w:id="1638" w:author="Author" w:date="2015-07-30T15:37:00Z">
            <w:rPr>
              <w:rFonts w:ascii="Times New Roman" w:hAnsi="Times New Roman"/>
              <w:sz w:val="20"/>
            </w:rPr>
          </w:rPrChange>
        </w:rPr>
        <w:t>made</w:t>
      </w:r>
      <w:r>
        <w:rPr>
          <w:rFonts w:ascii="Times New Roman"/>
          <w:spacing w:val="16"/>
          <w:sz w:val="20"/>
          <w:rPrChange w:id="1639" w:author="Author" w:date="2015-07-30T15:37:00Z">
            <w:rPr>
              <w:rFonts w:ascii="Times New Roman" w:hAnsi="Times New Roman"/>
              <w:sz w:val="20"/>
            </w:rPr>
          </w:rPrChange>
        </w:rPr>
        <w:t xml:space="preserve"> </w:t>
      </w:r>
      <w:r>
        <w:rPr>
          <w:rFonts w:ascii="Times New Roman"/>
          <w:sz w:val="20"/>
          <w:rPrChange w:id="1640" w:author="Author" w:date="2015-07-30T15:37:00Z">
            <w:rPr>
              <w:rFonts w:ascii="Times New Roman" w:hAnsi="Times New Roman"/>
              <w:sz w:val="20"/>
            </w:rPr>
          </w:rPrChange>
        </w:rPr>
        <w:t>in</w:t>
      </w:r>
      <w:r>
        <w:rPr>
          <w:rFonts w:ascii="Times New Roman"/>
          <w:spacing w:val="14"/>
          <w:sz w:val="20"/>
          <w:rPrChange w:id="1641" w:author="Author" w:date="2015-07-30T15:37:00Z">
            <w:rPr>
              <w:rFonts w:ascii="Times New Roman" w:hAnsi="Times New Roman"/>
              <w:sz w:val="20"/>
            </w:rPr>
          </w:rPrChange>
        </w:rPr>
        <w:t xml:space="preserve"> </w:t>
      </w:r>
      <w:r>
        <w:rPr>
          <w:rFonts w:ascii="Times New Roman"/>
          <w:sz w:val="20"/>
          <w:rPrChange w:id="1642" w:author="Author" w:date="2015-07-30T15:37:00Z">
            <w:rPr>
              <w:rFonts w:ascii="Times New Roman" w:hAnsi="Times New Roman"/>
              <w:sz w:val="20"/>
            </w:rPr>
          </w:rPrChange>
        </w:rPr>
        <w:t>recent</w:t>
      </w:r>
      <w:r>
        <w:rPr>
          <w:rFonts w:ascii="Times New Roman"/>
          <w:spacing w:val="16"/>
          <w:sz w:val="20"/>
          <w:rPrChange w:id="1643" w:author="Author" w:date="2015-07-30T15:37:00Z">
            <w:rPr>
              <w:rFonts w:ascii="Times New Roman" w:hAnsi="Times New Roman"/>
              <w:sz w:val="20"/>
            </w:rPr>
          </w:rPrChange>
        </w:rPr>
        <w:t xml:space="preserve"> </w:t>
      </w:r>
      <w:r>
        <w:rPr>
          <w:rFonts w:ascii="Times New Roman"/>
          <w:sz w:val="20"/>
          <w:rPrChange w:id="1644" w:author="Author" w:date="2015-07-30T15:37:00Z">
            <w:rPr>
              <w:rFonts w:ascii="Times New Roman" w:hAnsi="Times New Roman"/>
              <w:sz w:val="20"/>
            </w:rPr>
          </w:rPrChange>
        </w:rPr>
        <w:t>decades.</w:t>
      </w:r>
      <w:r>
        <w:rPr>
          <w:rFonts w:ascii="Times New Roman"/>
          <w:w w:val="99"/>
          <w:sz w:val="20"/>
          <w:rPrChange w:id="1645" w:author="Author" w:date="2015-07-30T15:37:00Z">
            <w:rPr>
              <w:rFonts w:ascii="Times New Roman" w:hAnsi="Times New Roman"/>
              <w:sz w:val="20"/>
            </w:rPr>
          </w:rPrChange>
        </w:rPr>
        <w:t xml:space="preserve"> </w:t>
      </w:r>
      <w:r>
        <w:rPr>
          <w:rFonts w:ascii="Times New Roman"/>
          <w:sz w:val="20"/>
          <w:rPrChange w:id="1646" w:author="Author" w:date="2015-07-30T15:37:00Z">
            <w:rPr>
              <w:rFonts w:ascii="Times New Roman" w:hAnsi="Times New Roman"/>
              <w:sz w:val="20"/>
            </w:rPr>
          </w:rPrChange>
        </w:rPr>
        <w:t xml:space="preserve">Natural resource depletion and adverse impacts of environmental degradation, including </w:t>
      </w:r>
      <w:ins w:id="1647" w:author="Author" w:date="2015-07-30T15:37:00Z">
        <w:r>
          <w:rPr>
            <w:rFonts w:ascii="Times New Roman"/>
            <w:spacing w:val="12"/>
            <w:sz w:val="20"/>
          </w:rPr>
          <w:t xml:space="preserve"> </w:t>
        </w:r>
      </w:ins>
      <w:r>
        <w:rPr>
          <w:rFonts w:ascii="Times New Roman"/>
          <w:sz w:val="20"/>
          <w:rPrChange w:id="1648" w:author="Author" w:date="2015-07-30T15:37:00Z">
            <w:rPr>
              <w:rFonts w:ascii="Times New Roman" w:hAnsi="Times New Roman"/>
              <w:sz w:val="20"/>
            </w:rPr>
          </w:rPrChange>
        </w:rPr>
        <w:t>desertification,</w:t>
      </w:r>
      <w:r>
        <w:rPr>
          <w:rFonts w:ascii="Times New Roman"/>
          <w:w w:val="99"/>
          <w:sz w:val="20"/>
          <w:rPrChange w:id="1649" w:author="Author" w:date="2015-07-30T15:37:00Z">
            <w:rPr>
              <w:rFonts w:ascii="Times New Roman" w:hAnsi="Times New Roman"/>
              <w:sz w:val="20"/>
            </w:rPr>
          </w:rPrChange>
        </w:rPr>
        <w:t xml:space="preserve"> </w:t>
      </w:r>
      <w:r>
        <w:rPr>
          <w:rFonts w:ascii="Times New Roman"/>
          <w:sz w:val="20"/>
          <w:rPrChange w:id="1650" w:author="Author" w:date="2015-07-30T15:37:00Z">
            <w:rPr>
              <w:rFonts w:ascii="Times New Roman" w:hAnsi="Times New Roman"/>
              <w:sz w:val="20"/>
            </w:rPr>
          </w:rPrChange>
        </w:rPr>
        <w:t>drought, land degradation</w:t>
      </w:r>
      <w:ins w:id="1651" w:author="Author" w:date="2015-07-30T15:37:00Z">
        <w:r>
          <w:rPr>
            <w:rFonts w:ascii="Times New Roman"/>
            <w:sz w:val="20"/>
          </w:rPr>
          <w:t>, freshwater scarcity</w:t>
        </w:r>
      </w:ins>
      <w:r>
        <w:rPr>
          <w:rFonts w:ascii="Times New Roman"/>
          <w:sz w:val="20"/>
          <w:rPrChange w:id="1652" w:author="Author" w:date="2015-07-30T15:37:00Z">
            <w:rPr>
              <w:rFonts w:ascii="Times New Roman" w:hAnsi="Times New Roman"/>
              <w:sz w:val="20"/>
            </w:rPr>
          </w:rPrChange>
        </w:rPr>
        <w:t xml:space="preserve"> and ocean acidification, add to and exacerbate the list</w:t>
      </w:r>
      <w:r>
        <w:rPr>
          <w:rFonts w:ascii="Times New Roman"/>
          <w:spacing w:val="36"/>
          <w:sz w:val="20"/>
          <w:rPrChange w:id="1653" w:author="Author" w:date="2015-07-30T15:37:00Z">
            <w:rPr>
              <w:rFonts w:ascii="Times New Roman" w:hAnsi="Times New Roman"/>
              <w:sz w:val="20"/>
            </w:rPr>
          </w:rPrChange>
        </w:rPr>
        <w:t xml:space="preserve"> </w:t>
      </w:r>
      <w:r>
        <w:rPr>
          <w:rFonts w:ascii="Times New Roman"/>
          <w:sz w:val="20"/>
          <w:rPrChange w:id="1654" w:author="Author" w:date="2015-07-30T15:37:00Z">
            <w:rPr>
              <w:rFonts w:ascii="Times New Roman" w:hAnsi="Times New Roman"/>
              <w:sz w:val="20"/>
            </w:rPr>
          </w:rPrChange>
        </w:rPr>
        <w:t>of</w:t>
      </w:r>
      <w:r>
        <w:rPr>
          <w:rFonts w:ascii="Times New Roman"/>
          <w:w w:val="99"/>
          <w:sz w:val="20"/>
          <w:rPrChange w:id="1655" w:author="Author" w:date="2015-07-30T15:37:00Z">
            <w:rPr>
              <w:rFonts w:ascii="Times New Roman" w:hAnsi="Times New Roman"/>
              <w:sz w:val="20"/>
            </w:rPr>
          </w:rPrChange>
        </w:rPr>
        <w:t xml:space="preserve"> </w:t>
      </w:r>
      <w:r>
        <w:rPr>
          <w:rFonts w:ascii="Times New Roman"/>
          <w:sz w:val="20"/>
          <w:rPrChange w:id="1656" w:author="Author" w:date="2015-07-30T15:37:00Z">
            <w:rPr>
              <w:rFonts w:ascii="Times New Roman" w:hAnsi="Times New Roman"/>
              <w:sz w:val="20"/>
            </w:rPr>
          </w:rPrChange>
        </w:rPr>
        <w:t>challenges</w:t>
      </w:r>
      <w:r>
        <w:rPr>
          <w:rFonts w:ascii="Times New Roman"/>
          <w:spacing w:val="11"/>
          <w:sz w:val="20"/>
          <w:rPrChange w:id="1657" w:author="Author" w:date="2015-07-30T15:37:00Z">
            <w:rPr>
              <w:rFonts w:ascii="Times New Roman" w:hAnsi="Times New Roman"/>
              <w:sz w:val="20"/>
            </w:rPr>
          </w:rPrChange>
        </w:rPr>
        <w:t xml:space="preserve"> </w:t>
      </w:r>
      <w:r>
        <w:rPr>
          <w:rFonts w:ascii="Times New Roman"/>
          <w:sz w:val="20"/>
          <w:rPrChange w:id="1658" w:author="Author" w:date="2015-07-30T15:37:00Z">
            <w:rPr>
              <w:rFonts w:ascii="Times New Roman" w:hAnsi="Times New Roman"/>
              <w:sz w:val="20"/>
            </w:rPr>
          </w:rPrChange>
        </w:rPr>
        <w:t>which</w:t>
      </w:r>
      <w:r>
        <w:rPr>
          <w:rFonts w:ascii="Times New Roman"/>
          <w:spacing w:val="11"/>
          <w:sz w:val="20"/>
          <w:rPrChange w:id="1659" w:author="Author" w:date="2015-07-30T15:37:00Z">
            <w:rPr>
              <w:rFonts w:ascii="Times New Roman" w:hAnsi="Times New Roman"/>
              <w:sz w:val="20"/>
            </w:rPr>
          </w:rPrChange>
        </w:rPr>
        <w:t xml:space="preserve"> </w:t>
      </w:r>
      <w:r>
        <w:rPr>
          <w:rFonts w:ascii="Times New Roman"/>
          <w:sz w:val="20"/>
          <w:rPrChange w:id="1660" w:author="Author" w:date="2015-07-30T15:37:00Z">
            <w:rPr>
              <w:rFonts w:ascii="Times New Roman" w:hAnsi="Times New Roman"/>
              <w:sz w:val="20"/>
            </w:rPr>
          </w:rPrChange>
        </w:rPr>
        <w:t>humanity</w:t>
      </w:r>
      <w:r>
        <w:rPr>
          <w:rFonts w:ascii="Times New Roman"/>
          <w:spacing w:val="11"/>
          <w:sz w:val="20"/>
          <w:rPrChange w:id="1661" w:author="Author" w:date="2015-07-30T15:37:00Z">
            <w:rPr>
              <w:rFonts w:ascii="Times New Roman" w:hAnsi="Times New Roman"/>
              <w:sz w:val="20"/>
            </w:rPr>
          </w:rPrChange>
        </w:rPr>
        <w:t xml:space="preserve"> </w:t>
      </w:r>
      <w:r>
        <w:rPr>
          <w:rFonts w:ascii="Times New Roman"/>
          <w:sz w:val="20"/>
          <w:rPrChange w:id="1662" w:author="Author" w:date="2015-07-30T15:37:00Z">
            <w:rPr>
              <w:rFonts w:ascii="Times New Roman" w:hAnsi="Times New Roman"/>
              <w:sz w:val="20"/>
            </w:rPr>
          </w:rPrChange>
        </w:rPr>
        <w:t>faces.</w:t>
      </w:r>
      <w:r>
        <w:rPr>
          <w:rFonts w:ascii="Times New Roman"/>
          <w:spacing w:val="10"/>
          <w:sz w:val="20"/>
          <w:rPrChange w:id="1663" w:author="Author" w:date="2015-07-30T15:37:00Z">
            <w:rPr>
              <w:rFonts w:ascii="Times New Roman" w:hAnsi="Times New Roman"/>
              <w:sz w:val="20"/>
            </w:rPr>
          </w:rPrChange>
        </w:rPr>
        <w:t xml:space="preserve"> </w:t>
      </w:r>
      <w:r>
        <w:rPr>
          <w:rFonts w:ascii="Times New Roman"/>
          <w:sz w:val="20"/>
          <w:rPrChange w:id="1664" w:author="Author" w:date="2015-07-30T15:37:00Z">
            <w:rPr>
              <w:rFonts w:ascii="Times New Roman" w:hAnsi="Times New Roman"/>
              <w:sz w:val="20"/>
            </w:rPr>
          </w:rPrChange>
        </w:rPr>
        <w:t>Climate</w:t>
      </w:r>
      <w:r>
        <w:rPr>
          <w:rFonts w:ascii="Times New Roman"/>
          <w:spacing w:val="11"/>
          <w:sz w:val="20"/>
          <w:rPrChange w:id="1665" w:author="Author" w:date="2015-07-30T15:37:00Z">
            <w:rPr>
              <w:rFonts w:ascii="Times New Roman" w:hAnsi="Times New Roman"/>
              <w:sz w:val="20"/>
            </w:rPr>
          </w:rPrChange>
        </w:rPr>
        <w:t xml:space="preserve"> </w:t>
      </w:r>
      <w:r>
        <w:rPr>
          <w:rFonts w:ascii="Times New Roman"/>
          <w:sz w:val="20"/>
          <w:rPrChange w:id="1666" w:author="Author" w:date="2015-07-30T15:37:00Z">
            <w:rPr>
              <w:rFonts w:ascii="Times New Roman" w:hAnsi="Times New Roman"/>
              <w:sz w:val="20"/>
            </w:rPr>
          </w:rPrChange>
        </w:rPr>
        <w:t>change</w:t>
      </w:r>
      <w:r>
        <w:rPr>
          <w:rFonts w:ascii="Times New Roman"/>
          <w:spacing w:val="10"/>
          <w:sz w:val="20"/>
          <w:rPrChange w:id="1667" w:author="Author" w:date="2015-07-30T15:37:00Z">
            <w:rPr>
              <w:rFonts w:ascii="Times New Roman" w:hAnsi="Times New Roman"/>
              <w:sz w:val="20"/>
            </w:rPr>
          </w:rPrChange>
        </w:rPr>
        <w:t xml:space="preserve"> </w:t>
      </w:r>
      <w:r>
        <w:rPr>
          <w:rFonts w:ascii="Times New Roman"/>
          <w:sz w:val="20"/>
          <w:rPrChange w:id="1668" w:author="Author" w:date="2015-07-30T15:37:00Z">
            <w:rPr>
              <w:rFonts w:ascii="Times New Roman" w:hAnsi="Times New Roman"/>
              <w:sz w:val="20"/>
            </w:rPr>
          </w:rPrChange>
        </w:rPr>
        <w:t>is</w:t>
      </w:r>
      <w:r>
        <w:rPr>
          <w:rFonts w:ascii="Times New Roman"/>
          <w:spacing w:val="9"/>
          <w:sz w:val="20"/>
          <w:rPrChange w:id="1669" w:author="Author" w:date="2015-07-30T15:37:00Z">
            <w:rPr>
              <w:rFonts w:ascii="Times New Roman" w:hAnsi="Times New Roman"/>
              <w:sz w:val="20"/>
            </w:rPr>
          </w:rPrChange>
        </w:rPr>
        <w:t xml:space="preserve"> </w:t>
      </w:r>
      <w:r>
        <w:rPr>
          <w:rFonts w:ascii="Times New Roman"/>
          <w:sz w:val="20"/>
          <w:rPrChange w:id="1670" w:author="Author" w:date="2015-07-30T15:37:00Z">
            <w:rPr>
              <w:rFonts w:ascii="Times New Roman" w:hAnsi="Times New Roman"/>
              <w:sz w:val="20"/>
            </w:rPr>
          </w:rPrChange>
        </w:rPr>
        <w:t>one</w:t>
      </w:r>
      <w:r>
        <w:rPr>
          <w:rFonts w:ascii="Times New Roman"/>
          <w:spacing w:val="11"/>
          <w:sz w:val="20"/>
          <w:rPrChange w:id="1671" w:author="Author" w:date="2015-07-30T15:37:00Z">
            <w:rPr>
              <w:rFonts w:ascii="Times New Roman" w:hAnsi="Times New Roman"/>
              <w:sz w:val="20"/>
            </w:rPr>
          </w:rPrChange>
        </w:rPr>
        <w:t xml:space="preserve"> </w:t>
      </w:r>
      <w:r>
        <w:rPr>
          <w:rFonts w:ascii="Times New Roman"/>
          <w:sz w:val="20"/>
          <w:rPrChange w:id="1672" w:author="Author" w:date="2015-07-30T15:37:00Z">
            <w:rPr>
              <w:rFonts w:ascii="Times New Roman" w:hAnsi="Times New Roman"/>
              <w:sz w:val="20"/>
            </w:rPr>
          </w:rPrChange>
        </w:rPr>
        <w:t>of</w:t>
      </w:r>
      <w:r>
        <w:rPr>
          <w:rFonts w:ascii="Times New Roman"/>
          <w:spacing w:val="10"/>
          <w:sz w:val="20"/>
          <w:rPrChange w:id="1673" w:author="Author" w:date="2015-07-30T15:37:00Z">
            <w:rPr>
              <w:rFonts w:ascii="Times New Roman" w:hAnsi="Times New Roman"/>
              <w:sz w:val="20"/>
            </w:rPr>
          </w:rPrChange>
        </w:rPr>
        <w:t xml:space="preserve"> </w:t>
      </w:r>
      <w:r>
        <w:rPr>
          <w:rFonts w:ascii="Times New Roman"/>
          <w:sz w:val="20"/>
          <w:rPrChange w:id="1674" w:author="Author" w:date="2015-07-30T15:37:00Z">
            <w:rPr>
              <w:rFonts w:ascii="Times New Roman" w:hAnsi="Times New Roman"/>
              <w:sz w:val="20"/>
            </w:rPr>
          </w:rPrChange>
        </w:rPr>
        <w:t>the</w:t>
      </w:r>
      <w:r>
        <w:rPr>
          <w:rFonts w:ascii="Times New Roman"/>
          <w:spacing w:val="11"/>
          <w:sz w:val="20"/>
          <w:rPrChange w:id="1675" w:author="Author" w:date="2015-07-30T15:37:00Z">
            <w:rPr>
              <w:rFonts w:ascii="Times New Roman" w:hAnsi="Times New Roman"/>
              <w:sz w:val="20"/>
            </w:rPr>
          </w:rPrChange>
        </w:rPr>
        <w:t xml:space="preserve"> </w:t>
      </w:r>
      <w:r>
        <w:rPr>
          <w:rFonts w:ascii="Times New Roman"/>
          <w:sz w:val="20"/>
          <w:rPrChange w:id="1676" w:author="Author" w:date="2015-07-30T15:37:00Z">
            <w:rPr>
              <w:rFonts w:ascii="Times New Roman" w:hAnsi="Times New Roman"/>
              <w:sz w:val="20"/>
            </w:rPr>
          </w:rPrChange>
        </w:rPr>
        <w:t>greatest</w:t>
      </w:r>
      <w:r>
        <w:rPr>
          <w:rFonts w:ascii="Times New Roman"/>
          <w:spacing w:val="10"/>
          <w:sz w:val="20"/>
          <w:rPrChange w:id="1677" w:author="Author" w:date="2015-07-30T15:37:00Z">
            <w:rPr>
              <w:rFonts w:ascii="Times New Roman" w:hAnsi="Times New Roman"/>
              <w:sz w:val="20"/>
            </w:rPr>
          </w:rPrChange>
        </w:rPr>
        <w:t xml:space="preserve"> </w:t>
      </w:r>
      <w:r>
        <w:rPr>
          <w:rFonts w:ascii="Times New Roman"/>
          <w:sz w:val="20"/>
          <w:rPrChange w:id="1678" w:author="Author" w:date="2015-07-30T15:37:00Z">
            <w:rPr>
              <w:rFonts w:ascii="Times New Roman" w:hAnsi="Times New Roman"/>
              <w:sz w:val="20"/>
            </w:rPr>
          </w:rPrChange>
        </w:rPr>
        <w:t>challenges</w:t>
      </w:r>
      <w:r>
        <w:rPr>
          <w:rFonts w:ascii="Times New Roman"/>
          <w:spacing w:val="9"/>
          <w:sz w:val="20"/>
          <w:rPrChange w:id="1679" w:author="Author" w:date="2015-07-30T15:37:00Z">
            <w:rPr>
              <w:rFonts w:ascii="Times New Roman" w:hAnsi="Times New Roman"/>
              <w:sz w:val="20"/>
            </w:rPr>
          </w:rPrChange>
        </w:rPr>
        <w:t xml:space="preserve"> </w:t>
      </w:r>
      <w:r>
        <w:rPr>
          <w:rFonts w:ascii="Times New Roman"/>
          <w:sz w:val="20"/>
          <w:rPrChange w:id="1680" w:author="Author" w:date="2015-07-30T15:37:00Z">
            <w:rPr>
              <w:rFonts w:ascii="Times New Roman" w:hAnsi="Times New Roman"/>
              <w:sz w:val="20"/>
            </w:rPr>
          </w:rPrChange>
        </w:rPr>
        <w:t>of</w:t>
      </w:r>
      <w:r>
        <w:rPr>
          <w:rFonts w:ascii="Times New Roman"/>
          <w:spacing w:val="8"/>
          <w:sz w:val="20"/>
          <w:rPrChange w:id="1681" w:author="Author" w:date="2015-07-30T15:37:00Z">
            <w:rPr>
              <w:rFonts w:ascii="Times New Roman" w:hAnsi="Times New Roman"/>
              <w:sz w:val="20"/>
            </w:rPr>
          </w:rPrChange>
        </w:rPr>
        <w:t xml:space="preserve"> </w:t>
      </w:r>
      <w:r>
        <w:rPr>
          <w:rFonts w:ascii="Times New Roman"/>
          <w:sz w:val="20"/>
          <w:rPrChange w:id="1682" w:author="Author" w:date="2015-07-30T15:37:00Z">
            <w:rPr>
              <w:rFonts w:ascii="Times New Roman" w:hAnsi="Times New Roman"/>
              <w:sz w:val="20"/>
            </w:rPr>
          </w:rPrChange>
        </w:rPr>
        <w:t>our</w:t>
      </w:r>
      <w:r>
        <w:rPr>
          <w:rFonts w:ascii="Times New Roman"/>
          <w:spacing w:val="10"/>
          <w:sz w:val="20"/>
          <w:rPrChange w:id="1683" w:author="Author" w:date="2015-07-30T15:37:00Z">
            <w:rPr>
              <w:rFonts w:ascii="Times New Roman" w:hAnsi="Times New Roman"/>
              <w:sz w:val="20"/>
            </w:rPr>
          </w:rPrChange>
        </w:rPr>
        <w:t xml:space="preserve"> </w:t>
      </w:r>
      <w:r>
        <w:rPr>
          <w:rFonts w:ascii="Times New Roman"/>
          <w:sz w:val="20"/>
          <w:rPrChange w:id="1684" w:author="Author" w:date="2015-07-30T15:37:00Z">
            <w:rPr>
              <w:rFonts w:ascii="Times New Roman" w:hAnsi="Times New Roman"/>
              <w:sz w:val="20"/>
            </w:rPr>
          </w:rPrChange>
        </w:rPr>
        <w:t>time</w:t>
      </w:r>
      <w:r>
        <w:rPr>
          <w:rFonts w:ascii="Times New Roman"/>
          <w:spacing w:val="11"/>
          <w:sz w:val="20"/>
          <w:rPrChange w:id="1685" w:author="Author" w:date="2015-07-30T15:37:00Z">
            <w:rPr>
              <w:rFonts w:ascii="Times New Roman" w:hAnsi="Times New Roman"/>
              <w:sz w:val="20"/>
            </w:rPr>
          </w:rPrChange>
        </w:rPr>
        <w:t xml:space="preserve"> </w:t>
      </w:r>
      <w:r>
        <w:rPr>
          <w:rFonts w:ascii="Times New Roman"/>
          <w:sz w:val="20"/>
          <w:rPrChange w:id="1686" w:author="Author" w:date="2015-07-30T15:37:00Z">
            <w:rPr>
              <w:rFonts w:ascii="Times New Roman" w:hAnsi="Times New Roman"/>
              <w:sz w:val="20"/>
            </w:rPr>
          </w:rPrChange>
        </w:rPr>
        <w:t>and</w:t>
      </w:r>
      <w:r>
        <w:rPr>
          <w:rFonts w:ascii="Times New Roman"/>
          <w:spacing w:val="11"/>
          <w:sz w:val="20"/>
          <w:rPrChange w:id="1687" w:author="Author" w:date="2015-07-30T15:37:00Z">
            <w:rPr>
              <w:rFonts w:ascii="Times New Roman" w:hAnsi="Times New Roman"/>
              <w:sz w:val="20"/>
            </w:rPr>
          </w:rPrChange>
        </w:rPr>
        <w:t xml:space="preserve"> </w:t>
      </w:r>
      <w:r>
        <w:rPr>
          <w:rFonts w:ascii="Times New Roman"/>
          <w:sz w:val="20"/>
          <w:rPrChange w:id="1688" w:author="Author" w:date="2015-07-30T15:37:00Z">
            <w:rPr>
              <w:rFonts w:ascii="Times New Roman" w:hAnsi="Times New Roman"/>
              <w:sz w:val="20"/>
            </w:rPr>
          </w:rPrChange>
        </w:rPr>
        <w:t>its</w:t>
      </w:r>
      <w:r>
        <w:rPr>
          <w:rFonts w:ascii="Times New Roman"/>
          <w:spacing w:val="20"/>
          <w:sz w:val="20"/>
          <w:rPrChange w:id="1689" w:author="Author" w:date="2015-07-30T15:37:00Z">
            <w:rPr>
              <w:rFonts w:ascii="Times New Roman" w:hAnsi="Times New Roman"/>
              <w:sz w:val="20"/>
            </w:rPr>
          </w:rPrChange>
        </w:rPr>
        <w:t xml:space="preserve"> </w:t>
      </w:r>
      <w:del w:id="1690" w:author="Author" w:date="2015-07-30T15:37:00Z">
        <w:r w:rsidR="00F3349C">
          <w:rPr>
            <w:rFonts w:ascii="Times New Roman" w:hAnsi="Times New Roman"/>
            <w:sz w:val="20"/>
            <w:szCs w:val="20"/>
          </w:rPr>
          <w:delText xml:space="preserve">negative </w:delText>
        </w:r>
      </w:del>
      <w:ins w:id="1691" w:author="Author" w:date="2015-07-30T15:37:00Z">
        <w:r>
          <w:rPr>
            <w:rFonts w:ascii="Times New Roman"/>
            <w:sz w:val="20"/>
          </w:rPr>
          <w:t>adverse</w:t>
        </w:r>
      </w:ins>
    </w:p>
    <w:p w14:paraId="1F138E8E" w14:textId="77777777" w:rsidR="00804791" w:rsidRDefault="00804791">
      <w:pPr>
        <w:spacing w:line="259" w:lineRule="auto"/>
        <w:jc w:val="both"/>
        <w:rPr>
          <w:ins w:id="1692" w:author="Author" w:date="2015-07-30T15:37:00Z"/>
          <w:rFonts w:ascii="Times New Roman" w:eastAsia="Times New Roman" w:hAnsi="Times New Roman" w:cs="Times New Roman"/>
          <w:sz w:val="20"/>
          <w:szCs w:val="20"/>
        </w:rPr>
        <w:sectPr w:rsidR="00804791">
          <w:pgSz w:w="12240" w:h="15840"/>
          <w:pgMar w:top="1380" w:right="1320" w:bottom="1200" w:left="1340" w:header="0" w:footer="1015" w:gutter="0"/>
          <w:cols w:space="720"/>
        </w:sectPr>
      </w:pPr>
    </w:p>
    <w:p w14:paraId="4C50B33B" w14:textId="5202CC22" w:rsidR="00804791" w:rsidRPr="006514D0" w:rsidRDefault="006514D0">
      <w:pPr>
        <w:pStyle w:val="BodyText"/>
        <w:spacing w:before="53" w:line="259" w:lineRule="auto"/>
        <w:ind w:left="460" w:right="204" w:firstLine="0"/>
        <w:pPrChange w:id="1693" w:author="Author" w:date="2015-07-30T15:37:00Z">
          <w:pPr>
            <w:pStyle w:val="ListParagraph"/>
            <w:numPr>
              <w:numId w:val="38"/>
            </w:numPr>
            <w:ind w:left="360" w:hanging="360"/>
            <w:jc w:val="both"/>
          </w:pPr>
        </w:pPrChange>
      </w:pPr>
      <w:r w:rsidRPr="006514D0">
        <w:t>impacts undermine the ability of all countries to achieve sustainable development. The survival of</w:t>
      </w:r>
      <w:r>
        <w:rPr>
          <w:spacing w:val="31"/>
          <w:rPrChange w:id="1694" w:author="Author" w:date="2015-07-30T15:37:00Z">
            <w:rPr>
              <w:rFonts w:ascii="Times New Roman" w:hAnsi="Times New Roman"/>
              <w:sz w:val="20"/>
            </w:rPr>
          </w:rPrChange>
        </w:rPr>
        <w:t xml:space="preserve"> </w:t>
      </w:r>
      <w:r w:rsidRPr="006514D0">
        <w:t>many</w:t>
      </w:r>
      <w:r>
        <w:rPr>
          <w:w w:val="99"/>
          <w:rPrChange w:id="1695" w:author="Author" w:date="2015-07-30T15:37:00Z">
            <w:rPr>
              <w:rFonts w:ascii="Times New Roman" w:hAnsi="Times New Roman"/>
              <w:sz w:val="20"/>
            </w:rPr>
          </w:rPrChange>
        </w:rPr>
        <w:t xml:space="preserve"> </w:t>
      </w:r>
      <w:r w:rsidRPr="006514D0">
        <w:t xml:space="preserve">societies, and of the biological support systems of the planet, </w:t>
      </w:r>
      <w:del w:id="1696" w:author="Author" w:date="2015-07-30T15:37:00Z">
        <w:r w:rsidR="00F3349C">
          <w:delText>are</w:delText>
        </w:r>
      </w:del>
      <w:ins w:id="1697" w:author="Author" w:date="2015-07-30T15:37:00Z">
        <w:r>
          <w:t>is</w:t>
        </w:r>
      </w:ins>
      <w:r w:rsidRPr="006514D0">
        <w:t xml:space="preserve"> at</w:t>
      </w:r>
      <w:r>
        <w:rPr>
          <w:spacing w:val="-22"/>
          <w:rPrChange w:id="1698" w:author="Author" w:date="2015-07-30T15:37:00Z">
            <w:rPr>
              <w:rFonts w:ascii="Times New Roman" w:hAnsi="Times New Roman"/>
              <w:sz w:val="20"/>
            </w:rPr>
          </w:rPrChange>
        </w:rPr>
        <w:t xml:space="preserve"> </w:t>
      </w:r>
      <w:r w:rsidRPr="006514D0">
        <w:t>risk.</w:t>
      </w:r>
    </w:p>
    <w:p w14:paraId="4EF8A983" w14:textId="77777777" w:rsidR="00804791" w:rsidRDefault="00804791">
      <w:pPr>
        <w:spacing w:before="8"/>
        <w:rPr>
          <w:rFonts w:ascii="Times New Roman" w:hAnsi="Times New Roman"/>
          <w:sz w:val="21"/>
          <w:rPrChange w:id="1699" w:author="Author" w:date="2015-07-30T15:37:00Z">
            <w:rPr>
              <w:rFonts w:ascii="Times New Roman" w:hAnsi="Times New Roman"/>
              <w:sz w:val="20"/>
            </w:rPr>
          </w:rPrChange>
        </w:rPr>
        <w:pPrChange w:id="1700" w:author="Author" w:date="2015-07-30T15:37:00Z">
          <w:pPr>
            <w:pStyle w:val="ListParagraph"/>
            <w:ind w:left="360"/>
            <w:jc w:val="both"/>
          </w:pPr>
        </w:pPrChange>
      </w:pPr>
    </w:p>
    <w:p w14:paraId="348BE094" w14:textId="77777777" w:rsidR="00804791" w:rsidRDefault="006514D0">
      <w:pPr>
        <w:pStyle w:val="ListParagraph"/>
        <w:numPr>
          <w:ilvl w:val="0"/>
          <w:numId w:val="35"/>
        </w:numPr>
        <w:tabs>
          <w:tab w:val="left" w:pos="461"/>
        </w:tabs>
        <w:spacing w:line="259" w:lineRule="auto"/>
        <w:ind w:right="115"/>
        <w:jc w:val="both"/>
        <w:rPr>
          <w:rFonts w:ascii="Times New Roman" w:eastAsia="Times New Roman" w:hAnsi="Times New Roman" w:cs="Times New Roman"/>
          <w:sz w:val="20"/>
          <w:szCs w:val="20"/>
        </w:rPr>
        <w:pPrChange w:id="1701" w:author="Author" w:date="2015-07-30T15:37:00Z">
          <w:pPr>
            <w:pStyle w:val="ListParagraph"/>
            <w:numPr>
              <w:numId w:val="38"/>
            </w:numPr>
            <w:ind w:left="360" w:hanging="360"/>
            <w:jc w:val="both"/>
          </w:pPr>
        </w:pPrChange>
      </w:pPr>
      <w:r>
        <w:rPr>
          <w:rFonts w:ascii="Times New Roman"/>
          <w:sz w:val="20"/>
          <w:rPrChange w:id="1702" w:author="Author" w:date="2015-07-30T15:37:00Z">
            <w:rPr>
              <w:rFonts w:ascii="Times New Roman" w:hAnsi="Times New Roman"/>
              <w:sz w:val="20"/>
            </w:rPr>
          </w:rPrChange>
        </w:rPr>
        <w:t>It</w:t>
      </w:r>
      <w:r>
        <w:rPr>
          <w:rFonts w:ascii="Times New Roman"/>
          <w:spacing w:val="37"/>
          <w:sz w:val="20"/>
          <w:rPrChange w:id="1703" w:author="Author" w:date="2015-07-30T15:37:00Z">
            <w:rPr>
              <w:rFonts w:ascii="Times New Roman" w:hAnsi="Times New Roman"/>
              <w:sz w:val="20"/>
            </w:rPr>
          </w:rPrChange>
        </w:rPr>
        <w:t xml:space="preserve"> </w:t>
      </w:r>
      <w:r>
        <w:rPr>
          <w:rFonts w:ascii="Times New Roman"/>
          <w:sz w:val="20"/>
          <w:rPrChange w:id="1704" w:author="Author" w:date="2015-07-30T15:37:00Z">
            <w:rPr>
              <w:rFonts w:ascii="Times New Roman" w:hAnsi="Times New Roman"/>
              <w:sz w:val="20"/>
            </w:rPr>
          </w:rPrChange>
        </w:rPr>
        <w:t>is</w:t>
      </w:r>
      <w:r>
        <w:rPr>
          <w:rFonts w:ascii="Times New Roman"/>
          <w:spacing w:val="37"/>
          <w:sz w:val="20"/>
          <w:rPrChange w:id="1705" w:author="Author" w:date="2015-07-30T15:37:00Z">
            <w:rPr>
              <w:rFonts w:ascii="Times New Roman" w:hAnsi="Times New Roman"/>
              <w:sz w:val="20"/>
            </w:rPr>
          </w:rPrChange>
        </w:rPr>
        <w:t xml:space="preserve"> </w:t>
      </w:r>
      <w:r>
        <w:rPr>
          <w:rFonts w:ascii="Times New Roman"/>
          <w:sz w:val="20"/>
          <w:rPrChange w:id="1706" w:author="Author" w:date="2015-07-30T15:37:00Z">
            <w:rPr>
              <w:rFonts w:ascii="Times New Roman" w:hAnsi="Times New Roman"/>
              <w:sz w:val="20"/>
            </w:rPr>
          </w:rPrChange>
        </w:rPr>
        <w:t>also,</w:t>
      </w:r>
      <w:r>
        <w:rPr>
          <w:rFonts w:ascii="Times New Roman"/>
          <w:spacing w:val="38"/>
          <w:sz w:val="20"/>
          <w:rPrChange w:id="1707" w:author="Author" w:date="2015-07-30T15:37:00Z">
            <w:rPr>
              <w:rFonts w:ascii="Times New Roman" w:hAnsi="Times New Roman"/>
              <w:sz w:val="20"/>
            </w:rPr>
          </w:rPrChange>
        </w:rPr>
        <w:t xml:space="preserve"> </w:t>
      </w:r>
      <w:r>
        <w:rPr>
          <w:rFonts w:ascii="Times New Roman"/>
          <w:sz w:val="20"/>
          <w:rPrChange w:id="1708" w:author="Author" w:date="2015-07-30T15:37:00Z">
            <w:rPr>
              <w:rFonts w:ascii="Times New Roman" w:hAnsi="Times New Roman"/>
              <w:sz w:val="20"/>
            </w:rPr>
          </w:rPrChange>
        </w:rPr>
        <w:t>however,</w:t>
      </w:r>
      <w:r>
        <w:rPr>
          <w:rFonts w:ascii="Times New Roman"/>
          <w:spacing w:val="38"/>
          <w:sz w:val="20"/>
          <w:rPrChange w:id="1709" w:author="Author" w:date="2015-07-30T15:37:00Z">
            <w:rPr>
              <w:rFonts w:ascii="Times New Roman" w:hAnsi="Times New Roman"/>
              <w:sz w:val="20"/>
            </w:rPr>
          </w:rPrChange>
        </w:rPr>
        <w:t xml:space="preserve"> </w:t>
      </w:r>
      <w:r>
        <w:rPr>
          <w:rFonts w:ascii="Times New Roman"/>
          <w:sz w:val="20"/>
          <w:rPrChange w:id="1710" w:author="Author" w:date="2015-07-30T15:37:00Z">
            <w:rPr>
              <w:rFonts w:ascii="Times New Roman" w:hAnsi="Times New Roman"/>
              <w:sz w:val="20"/>
            </w:rPr>
          </w:rPrChange>
        </w:rPr>
        <w:t>a</w:t>
      </w:r>
      <w:r>
        <w:rPr>
          <w:rFonts w:ascii="Times New Roman"/>
          <w:spacing w:val="38"/>
          <w:sz w:val="20"/>
          <w:rPrChange w:id="1711" w:author="Author" w:date="2015-07-30T15:37:00Z">
            <w:rPr>
              <w:rFonts w:ascii="Times New Roman" w:hAnsi="Times New Roman"/>
              <w:sz w:val="20"/>
            </w:rPr>
          </w:rPrChange>
        </w:rPr>
        <w:t xml:space="preserve"> </w:t>
      </w:r>
      <w:r>
        <w:rPr>
          <w:rFonts w:ascii="Times New Roman"/>
          <w:sz w:val="20"/>
          <w:rPrChange w:id="1712" w:author="Author" w:date="2015-07-30T15:37:00Z">
            <w:rPr>
              <w:rFonts w:ascii="Times New Roman" w:hAnsi="Times New Roman"/>
              <w:sz w:val="20"/>
            </w:rPr>
          </w:rPrChange>
        </w:rPr>
        <w:t>time</w:t>
      </w:r>
      <w:r>
        <w:rPr>
          <w:rFonts w:ascii="Times New Roman"/>
          <w:spacing w:val="38"/>
          <w:sz w:val="20"/>
          <w:rPrChange w:id="1713" w:author="Author" w:date="2015-07-30T15:37:00Z">
            <w:rPr>
              <w:rFonts w:ascii="Times New Roman" w:hAnsi="Times New Roman"/>
              <w:sz w:val="20"/>
            </w:rPr>
          </w:rPrChange>
        </w:rPr>
        <w:t xml:space="preserve"> </w:t>
      </w:r>
      <w:r>
        <w:rPr>
          <w:rFonts w:ascii="Times New Roman"/>
          <w:sz w:val="20"/>
          <w:rPrChange w:id="1714" w:author="Author" w:date="2015-07-30T15:37:00Z">
            <w:rPr>
              <w:rFonts w:ascii="Times New Roman" w:hAnsi="Times New Roman"/>
              <w:sz w:val="20"/>
            </w:rPr>
          </w:rPrChange>
        </w:rPr>
        <w:t>of</w:t>
      </w:r>
      <w:r>
        <w:rPr>
          <w:rFonts w:ascii="Times New Roman"/>
          <w:spacing w:val="36"/>
          <w:sz w:val="20"/>
          <w:rPrChange w:id="1715" w:author="Author" w:date="2015-07-30T15:37:00Z">
            <w:rPr>
              <w:rFonts w:ascii="Times New Roman" w:hAnsi="Times New Roman"/>
              <w:sz w:val="20"/>
            </w:rPr>
          </w:rPrChange>
        </w:rPr>
        <w:t xml:space="preserve"> </w:t>
      </w:r>
      <w:r>
        <w:rPr>
          <w:rFonts w:ascii="Times New Roman"/>
          <w:sz w:val="20"/>
          <w:rPrChange w:id="1716" w:author="Author" w:date="2015-07-30T15:37:00Z">
            <w:rPr>
              <w:rFonts w:ascii="Times New Roman" w:hAnsi="Times New Roman"/>
              <w:sz w:val="20"/>
            </w:rPr>
          </w:rPrChange>
        </w:rPr>
        <w:t>immense</w:t>
      </w:r>
      <w:r>
        <w:rPr>
          <w:rFonts w:ascii="Times New Roman"/>
          <w:spacing w:val="38"/>
          <w:sz w:val="20"/>
          <w:rPrChange w:id="1717" w:author="Author" w:date="2015-07-30T15:37:00Z">
            <w:rPr>
              <w:rFonts w:ascii="Times New Roman" w:hAnsi="Times New Roman"/>
              <w:sz w:val="20"/>
            </w:rPr>
          </w:rPrChange>
        </w:rPr>
        <w:t xml:space="preserve"> </w:t>
      </w:r>
      <w:r>
        <w:rPr>
          <w:rFonts w:ascii="Times New Roman"/>
          <w:sz w:val="20"/>
          <w:rPrChange w:id="1718" w:author="Author" w:date="2015-07-30T15:37:00Z">
            <w:rPr>
              <w:rFonts w:ascii="Times New Roman" w:hAnsi="Times New Roman"/>
              <w:sz w:val="20"/>
            </w:rPr>
          </w:rPrChange>
        </w:rPr>
        <w:t>opportunity.</w:t>
      </w:r>
      <w:r>
        <w:rPr>
          <w:rFonts w:ascii="Times New Roman"/>
          <w:spacing w:val="38"/>
          <w:sz w:val="20"/>
          <w:rPrChange w:id="1719" w:author="Author" w:date="2015-07-30T15:37:00Z">
            <w:rPr>
              <w:rFonts w:ascii="Times New Roman" w:hAnsi="Times New Roman"/>
              <w:sz w:val="20"/>
            </w:rPr>
          </w:rPrChange>
        </w:rPr>
        <w:t xml:space="preserve"> </w:t>
      </w:r>
      <w:r>
        <w:rPr>
          <w:rFonts w:ascii="Times New Roman"/>
          <w:sz w:val="20"/>
          <w:rPrChange w:id="1720" w:author="Author" w:date="2015-07-30T15:37:00Z">
            <w:rPr>
              <w:rFonts w:ascii="Times New Roman" w:hAnsi="Times New Roman"/>
              <w:sz w:val="20"/>
            </w:rPr>
          </w:rPrChange>
        </w:rPr>
        <w:t>Significant</w:t>
      </w:r>
      <w:r>
        <w:rPr>
          <w:rFonts w:ascii="Times New Roman"/>
          <w:spacing w:val="37"/>
          <w:sz w:val="20"/>
          <w:rPrChange w:id="1721" w:author="Author" w:date="2015-07-30T15:37:00Z">
            <w:rPr>
              <w:rFonts w:ascii="Times New Roman" w:hAnsi="Times New Roman"/>
              <w:sz w:val="20"/>
            </w:rPr>
          </w:rPrChange>
        </w:rPr>
        <w:t xml:space="preserve"> </w:t>
      </w:r>
      <w:r>
        <w:rPr>
          <w:rFonts w:ascii="Times New Roman"/>
          <w:sz w:val="20"/>
          <w:rPrChange w:id="1722" w:author="Author" w:date="2015-07-30T15:37:00Z">
            <w:rPr>
              <w:rFonts w:ascii="Times New Roman" w:hAnsi="Times New Roman"/>
              <w:sz w:val="20"/>
            </w:rPr>
          </w:rPrChange>
        </w:rPr>
        <w:t>progress</w:t>
      </w:r>
      <w:r>
        <w:rPr>
          <w:rFonts w:ascii="Times New Roman"/>
          <w:spacing w:val="36"/>
          <w:sz w:val="20"/>
          <w:rPrChange w:id="1723" w:author="Author" w:date="2015-07-30T15:37:00Z">
            <w:rPr>
              <w:rFonts w:ascii="Times New Roman" w:hAnsi="Times New Roman"/>
              <w:sz w:val="20"/>
            </w:rPr>
          </w:rPrChange>
        </w:rPr>
        <w:t xml:space="preserve"> </w:t>
      </w:r>
      <w:r>
        <w:rPr>
          <w:rFonts w:ascii="Times New Roman"/>
          <w:sz w:val="20"/>
          <w:rPrChange w:id="1724" w:author="Author" w:date="2015-07-30T15:37:00Z">
            <w:rPr>
              <w:rFonts w:ascii="Times New Roman" w:hAnsi="Times New Roman"/>
              <w:sz w:val="20"/>
            </w:rPr>
          </w:rPrChange>
        </w:rPr>
        <w:t>has</w:t>
      </w:r>
      <w:r>
        <w:rPr>
          <w:rFonts w:ascii="Times New Roman"/>
          <w:spacing w:val="37"/>
          <w:sz w:val="20"/>
          <w:rPrChange w:id="1725" w:author="Author" w:date="2015-07-30T15:37:00Z">
            <w:rPr>
              <w:rFonts w:ascii="Times New Roman" w:hAnsi="Times New Roman"/>
              <w:sz w:val="20"/>
            </w:rPr>
          </w:rPrChange>
        </w:rPr>
        <w:t xml:space="preserve"> </w:t>
      </w:r>
      <w:r>
        <w:rPr>
          <w:rFonts w:ascii="Times New Roman"/>
          <w:sz w:val="20"/>
          <w:rPrChange w:id="1726" w:author="Author" w:date="2015-07-30T15:37:00Z">
            <w:rPr>
              <w:rFonts w:ascii="Times New Roman" w:hAnsi="Times New Roman"/>
              <w:sz w:val="20"/>
            </w:rPr>
          </w:rPrChange>
        </w:rPr>
        <w:t>been</w:t>
      </w:r>
      <w:r>
        <w:rPr>
          <w:rFonts w:ascii="Times New Roman"/>
          <w:spacing w:val="39"/>
          <w:sz w:val="20"/>
          <w:rPrChange w:id="1727" w:author="Author" w:date="2015-07-30T15:37:00Z">
            <w:rPr>
              <w:rFonts w:ascii="Times New Roman" w:hAnsi="Times New Roman"/>
              <w:sz w:val="20"/>
            </w:rPr>
          </w:rPrChange>
        </w:rPr>
        <w:t xml:space="preserve"> </w:t>
      </w:r>
      <w:r>
        <w:rPr>
          <w:rFonts w:ascii="Times New Roman"/>
          <w:sz w:val="20"/>
          <w:rPrChange w:id="1728" w:author="Author" w:date="2015-07-30T15:37:00Z">
            <w:rPr>
              <w:rFonts w:ascii="Times New Roman" w:hAnsi="Times New Roman"/>
              <w:sz w:val="20"/>
            </w:rPr>
          </w:rPrChange>
        </w:rPr>
        <w:t>made</w:t>
      </w:r>
      <w:r>
        <w:rPr>
          <w:rFonts w:ascii="Times New Roman"/>
          <w:spacing w:val="38"/>
          <w:sz w:val="20"/>
          <w:rPrChange w:id="1729" w:author="Author" w:date="2015-07-30T15:37:00Z">
            <w:rPr>
              <w:rFonts w:ascii="Times New Roman" w:hAnsi="Times New Roman"/>
              <w:sz w:val="20"/>
            </w:rPr>
          </w:rPrChange>
        </w:rPr>
        <w:t xml:space="preserve"> </w:t>
      </w:r>
      <w:r>
        <w:rPr>
          <w:rFonts w:ascii="Times New Roman"/>
          <w:sz w:val="20"/>
          <w:rPrChange w:id="1730" w:author="Author" w:date="2015-07-30T15:37:00Z">
            <w:rPr>
              <w:rFonts w:ascii="Times New Roman" w:hAnsi="Times New Roman"/>
              <w:sz w:val="20"/>
            </w:rPr>
          </w:rPrChange>
        </w:rPr>
        <w:t>in</w:t>
      </w:r>
      <w:r>
        <w:rPr>
          <w:rFonts w:ascii="Times New Roman"/>
          <w:spacing w:val="36"/>
          <w:sz w:val="20"/>
          <w:rPrChange w:id="1731" w:author="Author" w:date="2015-07-30T15:37:00Z">
            <w:rPr>
              <w:rFonts w:ascii="Times New Roman" w:hAnsi="Times New Roman"/>
              <w:sz w:val="20"/>
            </w:rPr>
          </w:rPrChange>
        </w:rPr>
        <w:t xml:space="preserve"> </w:t>
      </w:r>
      <w:r>
        <w:rPr>
          <w:rFonts w:ascii="Times New Roman"/>
          <w:sz w:val="20"/>
          <w:rPrChange w:id="1732" w:author="Author" w:date="2015-07-30T15:37:00Z">
            <w:rPr>
              <w:rFonts w:ascii="Times New Roman" w:hAnsi="Times New Roman"/>
              <w:sz w:val="20"/>
            </w:rPr>
          </w:rPrChange>
        </w:rPr>
        <w:t>meeting</w:t>
      </w:r>
      <w:r>
        <w:rPr>
          <w:rFonts w:ascii="Times New Roman"/>
          <w:spacing w:val="39"/>
          <w:sz w:val="20"/>
          <w:rPrChange w:id="1733" w:author="Author" w:date="2015-07-30T15:37:00Z">
            <w:rPr>
              <w:rFonts w:ascii="Times New Roman" w:hAnsi="Times New Roman"/>
              <w:sz w:val="20"/>
            </w:rPr>
          </w:rPrChange>
        </w:rPr>
        <w:t xml:space="preserve"> </w:t>
      </w:r>
      <w:r>
        <w:rPr>
          <w:rFonts w:ascii="Times New Roman"/>
          <w:spacing w:val="2"/>
          <w:sz w:val="20"/>
          <w:rPrChange w:id="1734" w:author="Author" w:date="2015-07-30T15:37:00Z">
            <w:rPr>
              <w:rFonts w:ascii="Times New Roman" w:hAnsi="Times New Roman"/>
              <w:sz w:val="20"/>
            </w:rPr>
          </w:rPrChange>
        </w:rPr>
        <w:t>many</w:t>
      </w:r>
      <w:r>
        <w:rPr>
          <w:rFonts w:ascii="Times New Roman"/>
          <w:w w:val="99"/>
          <w:sz w:val="20"/>
          <w:rPrChange w:id="1735" w:author="Author" w:date="2015-07-30T15:37:00Z">
            <w:rPr>
              <w:rFonts w:ascii="Times New Roman" w:hAnsi="Times New Roman"/>
              <w:sz w:val="20"/>
            </w:rPr>
          </w:rPrChange>
        </w:rPr>
        <w:t xml:space="preserve"> </w:t>
      </w:r>
      <w:r>
        <w:rPr>
          <w:rFonts w:ascii="Times New Roman"/>
          <w:sz w:val="20"/>
          <w:rPrChange w:id="1736" w:author="Author" w:date="2015-07-30T15:37:00Z">
            <w:rPr>
              <w:rFonts w:ascii="Times New Roman" w:hAnsi="Times New Roman"/>
              <w:sz w:val="20"/>
            </w:rPr>
          </w:rPrChange>
        </w:rPr>
        <w:t>development challenges. Within the past generation, hundreds of millions of people have emerged from</w:t>
      </w:r>
      <w:r>
        <w:rPr>
          <w:rFonts w:ascii="Times New Roman"/>
          <w:spacing w:val="-34"/>
          <w:sz w:val="20"/>
          <w:rPrChange w:id="1737" w:author="Author" w:date="2015-07-30T15:37:00Z">
            <w:rPr>
              <w:rFonts w:ascii="Times New Roman" w:hAnsi="Times New Roman"/>
              <w:sz w:val="20"/>
            </w:rPr>
          </w:rPrChange>
        </w:rPr>
        <w:t xml:space="preserve"> </w:t>
      </w:r>
      <w:r>
        <w:rPr>
          <w:rFonts w:ascii="Times New Roman"/>
          <w:sz w:val="20"/>
          <w:rPrChange w:id="1738" w:author="Author" w:date="2015-07-30T15:37:00Z">
            <w:rPr>
              <w:rFonts w:ascii="Times New Roman" w:hAnsi="Times New Roman"/>
              <w:sz w:val="20"/>
            </w:rPr>
          </w:rPrChange>
        </w:rPr>
        <w:t>extreme</w:t>
      </w:r>
      <w:r>
        <w:rPr>
          <w:rFonts w:ascii="Times New Roman"/>
          <w:w w:val="99"/>
          <w:sz w:val="20"/>
          <w:rPrChange w:id="1739" w:author="Author" w:date="2015-07-30T15:37:00Z">
            <w:rPr>
              <w:rFonts w:ascii="Times New Roman" w:hAnsi="Times New Roman"/>
              <w:sz w:val="20"/>
            </w:rPr>
          </w:rPrChange>
        </w:rPr>
        <w:t xml:space="preserve"> </w:t>
      </w:r>
      <w:r>
        <w:rPr>
          <w:rFonts w:ascii="Times New Roman"/>
          <w:sz w:val="20"/>
          <w:rPrChange w:id="1740" w:author="Author" w:date="2015-07-30T15:37:00Z">
            <w:rPr>
              <w:rFonts w:ascii="Times New Roman" w:hAnsi="Times New Roman"/>
              <w:sz w:val="20"/>
            </w:rPr>
          </w:rPrChange>
        </w:rPr>
        <w:t>poverty.</w:t>
      </w:r>
      <w:r>
        <w:rPr>
          <w:rFonts w:ascii="Times New Roman"/>
          <w:spacing w:val="36"/>
          <w:sz w:val="20"/>
          <w:rPrChange w:id="1741" w:author="Author" w:date="2015-07-30T15:37:00Z">
            <w:rPr>
              <w:rFonts w:ascii="Times New Roman" w:hAnsi="Times New Roman"/>
              <w:sz w:val="20"/>
            </w:rPr>
          </w:rPrChange>
        </w:rPr>
        <w:t xml:space="preserve"> </w:t>
      </w:r>
      <w:r>
        <w:rPr>
          <w:rFonts w:ascii="Times New Roman"/>
          <w:sz w:val="20"/>
          <w:rPrChange w:id="1742" w:author="Author" w:date="2015-07-30T15:37:00Z">
            <w:rPr>
              <w:rFonts w:ascii="Times New Roman" w:hAnsi="Times New Roman"/>
              <w:sz w:val="20"/>
            </w:rPr>
          </w:rPrChange>
        </w:rPr>
        <w:t>Access</w:t>
      </w:r>
      <w:r>
        <w:rPr>
          <w:rFonts w:ascii="Times New Roman"/>
          <w:spacing w:val="35"/>
          <w:sz w:val="20"/>
          <w:rPrChange w:id="1743" w:author="Author" w:date="2015-07-30T15:37:00Z">
            <w:rPr>
              <w:rFonts w:ascii="Times New Roman" w:hAnsi="Times New Roman"/>
              <w:sz w:val="20"/>
            </w:rPr>
          </w:rPrChange>
        </w:rPr>
        <w:t xml:space="preserve"> </w:t>
      </w:r>
      <w:r>
        <w:rPr>
          <w:rFonts w:ascii="Times New Roman"/>
          <w:sz w:val="20"/>
          <w:rPrChange w:id="1744" w:author="Author" w:date="2015-07-30T15:37:00Z">
            <w:rPr>
              <w:rFonts w:ascii="Times New Roman" w:hAnsi="Times New Roman"/>
              <w:sz w:val="20"/>
            </w:rPr>
          </w:rPrChange>
        </w:rPr>
        <w:t>to</w:t>
      </w:r>
      <w:r>
        <w:rPr>
          <w:rFonts w:ascii="Times New Roman"/>
          <w:spacing w:val="36"/>
          <w:sz w:val="20"/>
          <w:rPrChange w:id="1745" w:author="Author" w:date="2015-07-30T15:37:00Z">
            <w:rPr>
              <w:rFonts w:ascii="Times New Roman" w:hAnsi="Times New Roman"/>
              <w:sz w:val="20"/>
            </w:rPr>
          </w:rPrChange>
        </w:rPr>
        <w:t xml:space="preserve"> </w:t>
      </w:r>
      <w:r>
        <w:rPr>
          <w:rFonts w:ascii="Times New Roman"/>
          <w:sz w:val="20"/>
          <w:rPrChange w:id="1746" w:author="Author" w:date="2015-07-30T15:37:00Z">
            <w:rPr>
              <w:rFonts w:ascii="Times New Roman" w:hAnsi="Times New Roman"/>
              <w:sz w:val="20"/>
            </w:rPr>
          </w:rPrChange>
        </w:rPr>
        <w:t>education</w:t>
      </w:r>
      <w:r>
        <w:rPr>
          <w:rFonts w:ascii="Times New Roman"/>
          <w:spacing w:val="36"/>
          <w:sz w:val="20"/>
          <w:rPrChange w:id="1747" w:author="Author" w:date="2015-07-30T15:37:00Z">
            <w:rPr>
              <w:rFonts w:ascii="Times New Roman" w:hAnsi="Times New Roman"/>
              <w:sz w:val="20"/>
            </w:rPr>
          </w:rPrChange>
        </w:rPr>
        <w:t xml:space="preserve"> </w:t>
      </w:r>
      <w:r>
        <w:rPr>
          <w:rFonts w:ascii="Times New Roman"/>
          <w:sz w:val="20"/>
          <w:rPrChange w:id="1748" w:author="Author" w:date="2015-07-30T15:37:00Z">
            <w:rPr>
              <w:rFonts w:ascii="Times New Roman" w:hAnsi="Times New Roman"/>
              <w:sz w:val="20"/>
            </w:rPr>
          </w:rPrChange>
        </w:rPr>
        <w:t>has</w:t>
      </w:r>
      <w:r>
        <w:rPr>
          <w:rFonts w:ascii="Times New Roman"/>
          <w:spacing w:val="35"/>
          <w:sz w:val="20"/>
          <w:rPrChange w:id="1749" w:author="Author" w:date="2015-07-30T15:37:00Z">
            <w:rPr>
              <w:rFonts w:ascii="Times New Roman" w:hAnsi="Times New Roman"/>
              <w:sz w:val="20"/>
            </w:rPr>
          </w:rPrChange>
        </w:rPr>
        <w:t xml:space="preserve"> </w:t>
      </w:r>
      <w:r>
        <w:rPr>
          <w:rFonts w:ascii="Times New Roman"/>
          <w:sz w:val="20"/>
          <w:rPrChange w:id="1750" w:author="Author" w:date="2015-07-30T15:37:00Z">
            <w:rPr>
              <w:rFonts w:ascii="Times New Roman" w:hAnsi="Times New Roman"/>
              <w:sz w:val="20"/>
            </w:rPr>
          </w:rPrChange>
        </w:rPr>
        <w:t>greatly</w:t>
      </w:r>
      <w:r>
        <w:rPr>
          <w:rFonts w:ascii="Times New Roman"/>
          <w:spacing w:val="32"/>
          <w:sz w:val="20"/>
          <w:rPrChange w:id="1751" w:author="Author" w:date="2015-07-30T15:37:00Z">
            <w:rPr>
              <w:rFonts w:ascii="Times New Roman" w:hAnsi="Times New Roman"/>
              <w:sz w:val="20"/>
            </w:rPr>
          </w:rPrChange>
        </w:rPr>
        <w:t xml:space="preserve"> </w:t>
      </w:r>
      <w:r>
        <w:rPr>
          <w:rFonts w:ascii="Times New Roman"/>
          <w:sz w:val="20"/>
          <w:rPrChange w:id="1752" w:author="Author" w:date="2015-07-30T15:37:00Z">
            <w:rPr>
              <w:rFonts w:ascii="Times New Roman" w:hAnsi="Times New Roman"/>
              <w:sz w:val="20"/>
            </w:rPr>
          </w:rPrChange>
        </w:rPr>
        <w:t>increased</w:t>
      </w:r>
      <w:r>
        <w:rPr>
          <w:rFonts w:ascii="Times New Roman"/>
          <w:spacing w:val="37"/>
          <w:sz w:val="20"/>
          <w:rPrChange w:id="1753" w:author="Author" w:date="2015-07-30T15:37:00Z">
            <w:rPr>
              <w:rFonts w:ascii="Times New Roman" w:hAnsi="Times New Roman"/>
              <w:sz w:val="20"/>
            </w:rPr>
          </w:rPrChange>
        </w:rPr>
        <w:t xml:space="preserve"> </w:t>
      </w:r>
      <w:r>
        <w:rPr>
          <w:rFonts w:ascii="Times New Roman"/>
          <w:sz w:val="20"/>
          <w:rPrChange w:id="1754" w:author="Author" w:date="2015-07-30T15:37:00Z">
            <w:rPr>
              <w:rFonts w:ascii="Times New Roman" w:hAnsi="Times New Roman"/>
              <w:sz w:val="20"/>
            </w:rPr>
          </w:rPrChange>
        </w:rPr>
        <w:t>for</w:t>
      </w:r>
      <w:r>
        <w:rPr>
          <w:rFonts w:ascii="Times New Roman"/>
          <w:spacing w:val="36"/>
          <w:sz w:val="20"/>
          <w:rPrChange w:id="1755" w:author="Author" w:date="2015-07-30T15:37:00Z">
            <w:rPr>
              <w:rFonts w:ascii="Times New Roman" w:hAnsi="Times New Roman"/>
              <w:sz w:val="20"/>
            </w:rPr>
          </w:rPrChange>
        </w:rPr>
        <w:t xml:space="preserve"> </w:t>
      </w:r>
      <w:r>
        <w:rPr>
          <w:rFonts w:ascii="Times New Roman"/>
          <w:sz w:val="20"/>
          <w:rPrChange w:id="1756" w:author="Author" w:date="2015-07-30T15:37:00Z">
            <w:rPr>
              <w:rFonts w:ascii="Times New Roman" w:hAnsi="Times New Roman"/>
              <w:sz w:val="20"/>
            </w:rPr>
          </w:rPrChange>
        </w:rPr>
        <w:t>both</w:t>
      </w:r>
      <w:r>
        <w:rPr>
          <w:rFonts w:ascii="Times New Roman"/>
          <w:spacing w:val="34"/>
          <w:sz w:val="20"/>
          <w:rPrChange w:id="1757" w:author="Author" w:date="2015-07-30T15:37:00Z">
            <w:rPr>
              <w:rFonts w:ascii="Times New Roman" w:hAnsi="Times New Roman"/>
              <w:sz w:val="20"/>
            </w:rPr>
          </w:rPrChange>
        </w:rPr>
        <w:t xml:space="preserve"> </w:t>
      </w:r>
      <w:r>
        <w:rPr>
          <w:rFonts w:ascii="Times New Roman"/>
          <w:sz w:val="20"/>
          <w:rPrChange w:id="1758" w:author="Author" w:date="2015-07-30T15:37:00Z">
            <w:rPr>
              <w:rFonts w:ascii="Times New Roman" w:hAnsi="Times New Roman"/>
              <w:sz w:val="20"/>
            </w:rPr>
          </w:rPrChange>
        </w:rPr>
        <w:t>boys</w:t>
      </w:r>
      <w:r>
        <w:rPr>
          <w:rFonts w:ascii="Times New Roman"/>
          <w:spacing w:val="35"/>
          <w:sz w:val="20"/>
          <w:rPrChange w:id="1759" w:author="Author" w:date="2015-07-30T15:37:00Z">
            <w:rPr>
              <w:rFonts w:ascii="Times New Roman" w:hAnsi="Times New Roman"/>
              <w:sz w:val="20"/>
            </w:rPr>
          </w:rPrChange>
        </w:rPr>
        <w:t xml:space="preserve"> </w:t>
      </w:r>
      <w:r>
        <w:rPr>
          <w:rFonts w:ascii="Times New Roman"/>
          <w:sz w:val="20"/>
          <w:rPrChange w:id="1760" w:author="Author" w:date="2015-07-30T15:37:00Z">
            <w:rPr>
              <w:rFonts w:ascii="Times New Roman" w:hAnsi="Times New Roman"/>
              <w:sz w:val="20"/>
            </w:rPr>
          </w:rPrChange>
        </w:rPr>
        <w:t>and</w:t>
      </w:r>
      <w:r>
        <w:rPr>
          <w:rFonts w:ascii="Times New Roman"/>
          <w:spacing w:val="36"/>
          <w:sz w:val="20"/>
          <w:rPrChange w:id="1761" w:author="Author" w:date="2015-07-30T15:37:00Z">
            <w:rPr>
              <w:rFonts w:ascii="Times New Roman" w:hAnsi="Times New Roman"/>
              <w:sz w:val="20"/>
            </w:rPr>
          </w:rPrChange>
        </w:rPr>
        <w:t xml:space="preserve"> </w:t>
      </w:r>
      <w:r>
        <w:rPr>
          <w:rFonts w:ascii="Times New Roman"/>
          <w:sz w:val="20"/>
          <w:rPrChange w:id="1762" w:author="Author" w:date="2015-07-30T15:37:00Z">
            <w:rPr>
              <w:rFonts w:ascii="Times New Roman" w:hAnsi="Times New Roman"/>
              <w:sz w:val="20"/>
            </w:rPr>
          </w:rPrChange>
        </w:rPr>
        <w:t>girls.</w:t>
      </w:r>
      <w:r>
        <w:rPr>
          <w:rFonts w:ascii="Times New Roman"/>
          <w:spacing w:val="36"/>
          <w:sz w:val="20"/>
          <w:rPrChange w:id="1763" w:author="Author" w:date="2015-07-30T15:37:00Z">
            <w:rPr>
              <w:rFonts w:ascii="Times New Roman" w:hAnsi="Times New Roman"/>
              <w:sz w:val="20"/>
            </w:rPr>
          </w:rPrChange>
        </w:rPr>
        <w:t xml:space="preserve"> </w:t>
      </w:r>
      <w:r>
        <w:rPr>
          <w:rFonts w:ascii="Times New Roman"/>
          <w:sz w:val="20"/>
          <w:rPrChange w:id="1764" w:author="Author" w:date="2015-07-30T15:37:00Z">
            <w:rPr>
              <w:rFonts w:ascii="Times New Roman" w:hAnsi="Times New Roman"/>
              <w:sz w:val="20"/>
            </w:rPr>
          </w:rPrChange>
        </w:rPr>
        <w:t>The</w:t>
      </w:r>
      <w:r>
        <w:rPr>
          <w:rFonts w:ascii="Times New Roman"/>
          <w:spacing w:val="36"/>
          <w:sz w:val="20"/>
          <w:rPrChange w:id="1765" w:author="Author" w:date="2015-07-30T15:37:00Z">
            <w:rPr>
              <w:rFonts w:ascii="Times New Roman" w:hAnsi="Times New Roman"/>
              <w:sz w:val="20"/>
            </w:rPr>
          </w:rPrChange>
        </w:rPr>
        <w:t xml:space="preserve"> </w:t>
      </w:r>
      <w:r>
        <w:rPr>
          <w:rFonts w:ascii="Times New Roman"/>
          <w:sz w:val="20"/>
          <w:rPrChange w:id="1766" w:author="Author" w:date="2015-07-30T15:37:00Z">
            <w:rPr>
              <w:rFonts w:ascii="Times New Roman" w:hAnsi="Times New Roman"/>
              <w:sz w:val="20"/>
            </w:rPr>
          </w:rPrChange>
        </w:rPr>
        <w:t>spread</w:t>
      </w:r>
      <w:r>
        <w:rPr>
          <w:rFonts w:ascii="Times New Roman"/>
          <w:spacing w:val="36"/>
          <w:sz w:val="20"/>
          <w:rPrChange w:id="1767" w:author="Author" w:date="2015-07-30T15:37:00Z">
            <w:rPr>
              <w:rFonts w:ascii="Times New Roman" w:hAnsi="Times New Roman"/>
              <w:sz w:val="20"/>
            </w:rPr>
          </w:rPrChange>
        </w:rPr>
        <w:t xml:space="preserve"> </w:t>
      </w:r>
      <w:r>
        <w:rPr>
          <w:rFonts w:ascii="Times New Roman"/>
          <w:sz w:val="20"/>
          <w:rPrChange w:id="1768" w:author="Author" w:date="2015-07-30T15:37:00Z">
            <w:rPr>
              <w:rFonts w:ascii="Times New Roman" w:hAnsi="Times New Roman"/>
              <w:sz w:val="20"/>
            </w:rPr>
          </w:rPrChange>
        </w:rPr>
        <w:t>of</w:t>
      </w:r>
      <w:r>
        <w:rPr>
          <w:rFonts w:ascii="Times New Roman"/>
          <w:spacing w:val="34"/>
          <w:sz w:val="20"/>
          <w:rPrChange w:id="1769" w:author="Author" w:date="2015-07-30T15:37:00Z">
            <w:rPr>
              <w:rFonts w:ascii="Times New Roman" w:hAnsi="Times New Roman"/>
              <w:sz w:val="20"/>
            </w:rPr>
          </w:rPrChange>
        </w:rPr>
        <w:t xml:space="preserve"> </w:t>
      </w:r>
      <w:r>
        <w:rPr>
          <w:rFonts w:ascii="Times New Roman"/>
          <w:sz w:val="20"/>
          <w:rPrChange w:id="1770" w:author="Author" w:date="2015-07-30T15:37:00Z">
            <w:rPr>
              <w:rFonts w:ascii="Times New Roman" w:hAnsi="Times New Roman"/>
              <w:sz w:val="20"/>
            </w:rPr>
          </w:rPrChange>
        </w:rPr>
        <w:t>ICT</w:t>
      </w:r>
      <w:r>
        <w:rPr>
          <w:rFonts w:ascii="Times New Roman"/>
          <w:spacing w:val="38"/>
          <w:sz w:val="20"/>
          <w:rPrChange w:id="1771" w:author="Author" w:date="2015-07-30T15:37:00Z">
            <w:rPr>
              <w:rFonts w:ascii="Times New Roman" w:hAnsi="Times New Roman"/>
              <w:sz w:val="20"/>
            </w:rPr>
          </w:rPrChange>
        </w:rPr>
        <w:t xml:space="preserve"> </w:t>
      </w:r>
      <w:r>
        <w:rPr>
          <w:rFonts w:ascii="Times New Roman"/>
          <w:sz w:val="20"/>
          <w:rPrChange w:id="1772" w:author="Author" w:date="2015-07-30T15:37:00Z">
            <w:rPr>
              <w:rFonts w:ascii="Times New Roman" w:hAnsi="Times New Roman"/>
              <w:sz w:val="20"/>
            </w:rPr>
          </w:rPrChange>
        </w:rPr>
        <w:t>and</w:t>
      </w:r>
      <w:r>
        <w:rPr>
          <w:rFonts w:ascii="Times New Roman"/>
          <w:spacing w:val="36"/>
          <w:sz w:val="20"/>
          <w:rPrChange w:id="1773" w:author="Author" w:date="2015-07-30T15:37:00Z">
            <w:rPr>
              <w:rFonts w:ascii="Times New Roman" w:hAnsi="Times New Roman"/>
              <w:sz w:val="20"/>
            </w:rPr>
          </w:rPrChange>
        </w:rPr>
        <w:t xml:space="preserve"> </w:t>
      </w:r>
      <w:r>
        <w:rPr>
          <w:rFonts w:ascii="Times New Roman"/>
          <w:sz w:val="20"/>
          <w:rPrChange w:id="1774" w:author="Author" w:date="2015-07-30T15:37:00Z">
            <w:rPr>
              <w:rFonts w:ascii="Times New Roman" w:hAnsi="Times New Roman"/>
              <w:sz w:val="20"/>
            </w:rPr>
          </w:rPrChange>
        </w:rPr>
        <w:t>global</w:t>
      </w:r>
      <w:r>
        <w:rPr>
          <w:rFonts w:ascii="Times New Roman"/>
          <w:w w:val="99"/>
          <w:sz w:val="20"/>
          <w:rPrChange w:id="1775" w:author="Author" w:date="2015-07-30T15:37:00Z">
            <w:rPr>
              <w:rFonts w:ascii="Times New Roman" w:hAnsi="Times New Roman"/>
              <w:sz w:val="20"/>
            </w:rPr>
          </w:rPrChange>
        </w:rPr>
        <w:t xml:space="preserve"> </w:t>
      </w:r>
      <w:r>
        <w:rPr>
          <w:rFonts w:ascii="Times New Roman"/>
          <w:sz w:val="20"/>
          <w:rPrChange w:id="1776" w:author="Author" w:date="2015-07-30T15:37:00Z">
            <w:rPr>
              <w:rFonts w:ascii="Times New Roman" w:hAnsi="Times New Roman"/>
              <w:sz w:val="20"/>
            </w:rPr>
          </w:rPrChange>
        </w:rPr>
        <w:t>interconnectedness has great potential to accelerate human progress, to bridge the digital divide and to</w:t>
      </w:r>
      <w:r>
        <w:rPr>
          <w:rFonts w:ascii="Times New Roman"/>
          <w:spacing w:val="4"/>
          <w:sz w:val="20"/>
          <w:rPrChange w:id="1777" w:author="Author" w:date="2015-07-30T15:37:00Z">
            <w:rPr>
              <w:rFonts w:ascii="Times New Roman" w:hAnsi="Times New Roman"/>
              <w:sz w:val="20"/>
            </w:rPr>
          </w:rPrChange>
        </w:rPr>
        <w:t xml:space="preserve"> </w:t>
      </w:r>
      <w:r>
        <w:rPr>
          <w:rFonts w:ascii="Times New Roman"/>
          <w:sz w:val="20"/>
          <w:rPrChange w:id="1778" w:author="Author" w:date="2015-07-30T15:37:00Z">
            <w:rPr>
              <w:rFonts w:ascii="Times New Roman" w:hAnsi="Times New Roman"/>
              <w:sz w:val="20"/>
            </w:rPr>
          </w:rPrChange>
        </w:rPr>
        <w:t>develop</w:t>
      </w:r>
      <w:r>
        <w:rPr>
          <w:rFonts w:ascii="Times New Roman"/>
          <w:w w:val="99"/>
          <w:sz w:val="20"/>
          <w:rPrChange w:id="1779" w:author="Author" w:date="2015-07-30T15:37:00Z">
            <w:rPr>
              <w:rFonts w:ascii="Times New Roman" w:hAnsi="Times New Roman"/>
              <w:sz w:val="20"/>
            </w:rPr>
          </w:rPrChange>
        </w:rPr>
        <w:t xml:space="preserve"> </w:t>
      </w:r>
      <w:r>
        <w:rPr>
          <w:rFonts w:ascii="Times New Roman"/>
          <w:sz w:val="20"/>
          <w:rPrChange w:id="1780" w:author="Author" w:date="2015-07-30T15:37:00Z">
            <w:rPr>
              <w:rFonts w:ascii="Times New Roman" w:hAnsi="Times New Roman"/>
              <w:sz w:val="20"/>
            </w:rPr>
          </w:rPrChange>
        </w:rPr>
        <w:t>knowledge</w:t>
      </w:r>
      <w:r>
        <w:rPr>
          <w:rFonts w:ascii="Times New Roman"/>
          <w:spacing w:val="21"/>
          <w:sz w:val="20"/>
          <w:rPrChange w:id="1781" w:author="Author" w:date="2015-07-30T15:37:00Z">
            <w:rPr>
              <w:rFonts w:ascii="Times New Roman" w:hAnsi="Times New Roman"/>
              <w:sz w:val="20"/>
            </w:rPr>
          </w:rPrChange>
        </w:rPr>
        <w:t xml:space="preserve"> </w:t>
      </w:r>
      <w:r>
        <w:rPr>
          <w:rFonts w:ascii="Times New Roman"/>
          <w:sz w:val="20"/>
          <w:rPrChange w:id="1782" w:author="Author" w:date="2015-07-30T15:37:00Z">
            <w:rPr>
              <w:rFonts w:ascii="Times New Roman" w:hAnsi="Times New Roman"/>
              <w:sz w:val="20"/>
            </w:rPr>
          </w:rPrChange>
        </w:rPr>
        <w:t>societies,</w:t>
      </w:r>
      <w:r>
        <w:rPr>
          <w:rFonts w:ascii="Times New Roman"/>
          <w:spacing w:val="21"/>
          <w:sz w:val="20"/>
          <w:rPrChange w:id="1783" w:author="Author" w:date="2015-07-30T15:37:00Z">
            <w:rPr>
              <w:rFonts w:ascii="Times New Roman" w:hAnsi="Times New Roman"/>
              <w:sz w:val="20"/>
            </w:rPr>
          </w:rPrChange>
        </w:rPr>
        <w:t xml:space="preserve"> </w:t>
      </w:r>
      <w:r>
        <w:rPr>
          <w:rFonts w:ascii="Times New Roman"/>
          <w:sz w:val="20"/>
          <w:rPrChange w:id="1784" w:author="Author" w:date="2015-07-30T15:37:00Z">
            <w:rPr>
              <w:rFonts w:ascii="Times New Roman" w:hAnsi="Times New Roman"/>
              <w:sz w:val="20"/>
            </w:rPr>
          </w:rPrChange>
        </w:rPr>
        <w:t>as</w:t>
      </w:r>
      <w:r>
        <w:rPr>
          <w:rFonts w:ascii="Times New Roman"/>
          <w:spacing w:val="20"/>
          <w:sz w:val="20"/>
          <w:rPrChange w:id="1785" w:author="Author" w:date="2015-07-30T15:37:00Z">
            <w:rPr>
              <w:rFonts w:ascii="Times New Roman" w:hAnsi="Times New Roman"/>
              <w:sz w:val="20"/>
            </w:rPr>
          </w:rPrChange>
        </w:rPr>
        <w:t xml:space="preserve"> </w:t>
      </w:r>
      <w:r>
        <w:rPr>
          <w:rFonts w:ascii="Times New Roman"/>
          <w:sz w:val="20"/>
          <w:rPrChange w:id="1786" w:author="Author" w:date="2015-07-30T15:37:00Z">
            <w:rPr>
              <w:rFonts w:ascii="Times New Roman" w:hAnsi="Times New Roman"/>
              <w:sz w:val="20"/>
            </w:rPr>
          </w:rPrChange>
        </w:rPr>
        <w:t>does</w:t>
      </w:r>
      <w:r>
        <w:rPr>
          <w:rFonts w:ascii="Times New Roman"/>
          <w:spacing w:val="23"/>
          <w:sz w:val="20"/>
          <w:rPrChange w:id="1787" w:author="Author" w:date="2015-07-30T15:37:00Z">
            <w:rPr>
              <w:rFonts w:ascii="Times New Roman" w:hAnsi="Times New Roman"/>
              <w:sz w:val="20"/>
            </w:rPr>
          </w:rPrChange>
        </w:rPr>
        <w:t xml:space="preserve"> </w:t>
      </w:r>
      <w:r>
        <w:rPr>
          <w:rFonts w:ascii="Times New Roman"/>
          <w:sz w:val="20"/>
          <w:rPrChange w:id="1788" w:author="Author" w:date="2015-07-30T15:37:00Z">
            <w:rPr>
              <w:rFonts w:ascii="Times New Roman" w:hAnsi="Times New Roman"/>
              <w:sz w:val="20"/>
            </w:rPr>
          </w:rPrChange>
        </w:rPr>
        <w:t>scientific</w:t>
      </w:r>
      <w:r>
        <w:rPr>
          <w:rFonts w:ascii="Times New Roman"/>
          <w:spacing w:val="23"/>
          <w:sz w:val="20"/>
          <w:rPrChange w:id="1789" w:author="Author" w:date="2015-07-30T15:37:00Z">
            <w:rPr>
              <w:rFonts w:ascii="Times New Roman" w:hAnsi="Times New Roman"/>
              <w:sz w:val="20"/>
            </w:rPr>
          </w:rPrChange>
        </w:rPr>
        <w:t xml:space="preserve"> </w:t>
      </w:r>
      <w:r>
        <w:rPr>
          <w:rFonts w:ascii="Times New Roman"/>
          <w:sz w:val="20"/>
          <w:rPrChange w:id="1790" w:author="Author" w:date="2015-07-30T15:37:00Z">
            <w:rPr>
              <w:rFonts w:ascii="Times New Roman" w:hAnsi="Times New Roman"/>
              <w:sz w:val="20"/>
            </w:rPr>
          </w:rPrChange>
        </w:rPr>
        <w:t>and</w:t>
      </w:r>
      <w:r>
        <w:rPr>
          <w:rFonts w:ascii="Times New Roman"/>
          <w:spacing w:val="24"/>
          <w:sz w:val="20"/>
          <w:rPrChange w:id="1791" w:author="Author" w:date="2015-07-30T15:37:00Z">
            <w:rPr>
              <w:rFonts w:ascii="Times New Roman" w:hAnsi="Times New Roman"/>
              <w:sz w:val="20"/>
            </w:rPr>
          </w:rPrChange>
        </w:rPr>
        <w:t xml:space="preserve"> </w:t>
      </w:r>
      <w:r>
        <w:rPr>
          <w:rFonts w:ascii="Times New Roman"/>
          <w:sz w:val="20"/>
          <w:rPrChange w:id="1792" w:author="Author" w:date="2015-07-30T15:37:00Z">
            <w:rPr>
              <w:rFonts w:ascii="Times New Roman" w:hAnsi="Times New Roman"/>
              <w:sz w:val="20"/>
            </w:rPr>
          </w:rPrChange>
        </w:rPr>
        <w:t>technological</w:t>
      </w:r>
      <w:r>
        <w:rPr>
          <w:rFonts w:ascii="Times New Roman"/>
          <w:spacing w:val="23"/>
          <w:sz w:val="20"/>
          <w:rPrChange w:id="1793" w:author="Author" w:date="2015-07-30T15:37:00Z">
            <w:rPr>
              <w:rFonts w:ascii="Times New Roman" w:hAnsi="Times New Roman"/>
              <w:sz w:val="20"/>
            </w:rPr>
          </w:rPrChange>
        </w:rPr>
        <w:t xml:space="preserve"> </w:t>
      </w:r>
      <w:r>
        <w:rPr>
          <w:rFonts w:ascii="Times New Roman"/>
          <w:sz w:val="20"/>
          <w:rPrChange w:id="1794" w:author="Author" w:date="2015-07-30T15:37:00Z">
            <w:rPr>
              <w:rFonts w:ascii="Times New Roman" w:hAnsi="Times New Roman"/>
              <w:sz w:val="20"/>
            </w:rPr>
          </w:rPrChange>
        </w:rPr>
        <w:t>innovation</w:t>
      </w:r>
      <w:r>
        <w:rPr>
          <w:rFonts w:ascii="Times New Roman"/>
          <w:spacing w:val="22"/>
          <w:sz w:val="20"/>
          <w:rPrChange w:id="1795" w:author="Author" w:date="2015-07-30T15:37:00Z">
            <w:rPr>
              <w:rFonts w:ascii="Times New Roman" w:hAnsi="Times New Roman"/>
              <w:sz w:val="20"/>
            </w:rPr>
          </w:rPrChange>
        </w:rPr>
        <w:t xml:space="preserve"> </w:t>
      </w:r>
      <w:r>
        <w:rPr>
          <w:rFonts w:ascii="Times New Roman"/>
          <w:sz w:val="20"/>
          <w:rPrChange w:id="1796" w:author="Author" w:date="2015-07-30T15:37:00Z">
            <w:rPr>
              <w:rFonts w:ascii="Times New Roman" w:hAnsi="Times New Roman"/>
              <w:sz w:val="20"/>
            </w:rPr>
          </w:rPrChange>
        </w:rPr>
        <w:t>across</w:t>
      </w:r>
      <w:r>
        <w:rPr>
          <w:rFonts w:ascii="Times New Roman"/>
          <w:spacing w:val="20"/>
          <w:sz w:val="20"/>
          <w:rPrChange w:id="1797" w:author="Author" w:date="2015-07-30T15:37:00Z">
            <w:rPr>
              <w:rFonts w:ascii="Times New Roman" w:hAnsi="Times New Roman"/>
              <w:sz w:val="20"/>
            </w:rPr>
          </w:rPrChange>
        </w:rPr>
        <w:t xml:space="preserve"> </w:t>
      </w:r>
      <w:r>
        <w:rPr>
          <w:rFonts w:ascii="Times New Roman"/>
          <w:sz w:val="20"/>
          <w:rPrChange w:id="1798" w:author="Author" w:date="2015-07-30T15:37:00Z">
            <w:rPr>
              <w:rFonts w:ascii="Times New Roman" w:hAnsi="Times New Roman"/>
              <w:sz w:val="20"/>
            </w:rPr>
          </w:rPrChange>
        </w:rPr>
        <w:t>areas</w:t>
      </w:r>
      <w:r>
        <w:rPr>
          <w:rFonts w:ascii="Times New Roman"/>
          <w:spacing w:val="22"/>
          <w:sz w:val="20"/>
          <w:rPrChange w:id="1799" w:author="Author" w:date="2015-07-30T15:37:00Z">
            <w:rPr>
              <w:rFonts w:ascii="Times New Roman" w:hAnsi="Times New Roman"/>
              <w:sz w:val="20"/>
            </w:rPr>
          </w:rPrChange>
        </w:rPr>
        <w:t xml:space="preserve"> </w:t>
      </w:r>
      <w:r>
        <w:rPr>
          <w:rFonts w:ascii="Times New Roman"/>
          <w:sz w:val="20"/>
          <w:rPrChange w:id="1800" w:author="Author" w:date="2015-07-30T15:37:00Z">
            <w:rPr>
              <w:rFonts w:ascii="Times New Roman" w:hAnsi="Times New Roman"/>
              <w:sz w:val="20"/>
            </w:rPr>
          </w:rPrChange>
        </w:rPr>
        <w:t>as</w:t>
      </w:r>
      <w:r>
        <w:rPr>
          <w:rFonts w:ascii="Times New Roman"/>
          <w:spacing w:val="22"/>
          <w:sz w:val="20"/>
          <w:rPrChange w:id="1801" w:author="Author" w:date="2015-07-30T15:37:00Z">
            <w:rPr>
              <w:rFonts w:ascii="Times New Roman" w:hAnsi="Times New Roman"/>
              <w:sz w:val="20"/>
            </w:rPr>
          </w:rPrChange>
        </w:rPr>
        <w:t xml:space="preserve"> </w:t>
      </w:r>
      <w:r>
        <w:rPr>
          <w:rFonts w:ascii="Times New Roman"/>
          <w:sz w:val="20"/>
          <w:rPrChange w:id="1802" w:author="Author" w:date="2015-07-30T15:37:00Z">
            <w:rPr>
              <w:rFonts w:ascii="Times New Roman" w:hAnsi="Times New Roman"/>
              <w:sz w:val="20"/>
            </w:rPr>
          </w:rPrChange>
        </w:rPr>
        <w:t>diverse</w:t>
      </w:r>
      <w:r>
        <w:rPr>
          <w:rFonts w:ascii="Times New Roman"/>
          <w:spacing w:val="21"/>
          <w:sz w:val="20"/>
          <w:rPrChange w:id="1803" w:author="Author" w:date="2015-07-30T15:37:00Z">
            <w:rPr>
              <w:rFonts w:ascii="Times New Roman" w:hAnsi="Times New Roman"/>
              <w:sz w:val="20"/>
            </w:rPr>
          </w:rPrChange>
        </w:rPr>
        <w:t xml:space="preserve"> </w:t>
      </w:r>
      <w:r>
        <w:rPr>
          <w:rFonts w:ascii="Times New Roman"/>
          <w:sz w:val="20"/>
          <w:rPrChange w:id="1804" w:author="Author" w:date="2015-07-30T15:37:00Z">
            <w:rPr>
              <w:rFonts w:ascii="Times New Roman" w:hAnsi="Times New Roman"/>
              <w:sz w:val="20"/>
            </w:rPr>
          </w:rPrChange>
        </w:rPr>
        <w:t>as</w:t>
      </w:r>
      <w:r>
        <w:rPr>
          <w:rFonts w:ascii="Times New Roman"/>
          <w:spacing w:val="23"/>
          <w:sz w:val="20"/>
          <w:rPrChange w:id="1805" w:author="Author" w:date="2015-07-30T15:37:00Z">
            <w:rPr>
              <w:rFonts w:ascii="Times New Roman" w:hAnsi="Times New Roman"/>
              <w:sz w:val="20"/>
            </w:rPr>
          </w:rPrChange>
        </w:rPr>
        <w:t xml:space="preserve"> </w:t>
      </w:r>
      <w:r>
        <w:rPr>
          <w:rFonts w:ascii="Times New Roman"/>
          <w:sz w:val="20"/>
          <w:rPrChange w:id="1806" w:author="Author" w:date="2015-07-30T15:37:00Z">
            <w:rPr>
              <w:rFonts w:ascii="Times New Roman" w:hAnsi="Times New Roman"/>
              <w:sz w:val="20"/>
            </w:rPr>
          </w:rPrChange>
        </w:rPr>
        <w:t>medicine</w:t>
      </w:r>
      <w:r>
        <w:rPr>
          <w:rFonts w:ascii="Times New Roman"/>
          <w:spacing w:val="21"/>
          <w:sz w:val="20"/>
          <w:rPrChange w:id="1807" w:author="Author" w:date="2015-07-30T15:37:00Z">
            <w:rPr>
              <w:rFonts w:ascii="Times New Roman" w:hAnsi="Times New Roman"/>
              <w:sz w:val="20"/>
            </w:rPr>
          </w:rPrChange>
        </w:rPr>
        <w:t xml:space="preserve"> </w:t>
      </w:r>
      <w:r>
        <w:rPr>
          <w:rFonts w:ascii="Times New Roman"/>
          <w:sz w:val="20"/>
          <w:rPrChange w:id="1808" w:author="Author" w:date="2015-07-30T15:37:00Z">
            <w:rPr>
              <w:rFonts w:ascii="Times New Roman" w:hAnsi="Times New Roman"/>
              <w:sz w:val="20"/>
            </w:rPr>
          </w:rPrChange>
        </w:rPr>
        <w:t>and</w:t>
      </w:r>
      <w:r>
        <w:rPr>
          <w:rFonts w:ascii="Times New Roman"/>
          <w:w w:val="99"/>
          <w:sz w:val="20"/>
          <w:rPrChange w:id="1809" w:author="Author" w:date="2015-07-30T15:37:00Z">
            <w:rPr>
              <w:rFonts w:ascii="Times New Roman" w:hAnsi="Times New Roman"/>
              <w:sz w:val="20"/>
            </w:rPr>
          </w:rPrChange>
        </w:rPr>
        <w:t xml:space="preserve"> </w:t>
      </w:r>
      <w:r>
        <w:rPr>
          <w:rFonts w:ascii="Times New Roman"/>
          <w:sz w:val="20"/>
          <w:rPrChange w:id="1810" w:author="Author" w:date="2015-07-30T15:37:00Z">
            <w:rPr>
              <w:rFonts w:ascii="Times New Roman" w:hAnsi="Times New Roman"/>
              <w:sz w:val="20"/>
            </w:rPr>
          </w:rPrChange>
        </w:rPr>
        <w:t>energy.</w:t>
      </w:r>
    </w:p>
    <w:p w14:paraId="75336D5F" w14:textId="77777777" w:rsidR="00804791" w:rsidRDefault="00804791">
      <w:pPr>
        <w:spacing w:before="8"/>
        <w:rPr>
          <w:rFonts w:ascii="Times New Roman" w:hAnsi="Times New Roman"/>
          <w:sz w:val="21"/>
          <w:rPrChange w:id="1811" w:author="Author" w:date="2015-07-30T15:37:00Z">
            <w:rPr>
              <w:rFonts w:ascii="Times New Roman" w:hAnsi="Times New Roman"/>
              <w:sz w:val="20"/>
            </w:rPr>
          </w:rPrChange>
        </w:rPr>
        <w:pPrChange w:id="1812" w:author="Author" w:date="2015-07-30T15:37:00Z">
          <w:pPr>
            <w:pStyle w:val="ListParagraph"/>
            <w:ind w:left="360"/>
            <w:jc w:val="both"/>
          </w:pPr>
        </w:pPrChange>
      </w:pPr>
    </w:p>
    <w:p w14:paraId="50F7CD06" w14:textId="41E62FE6" w:rsidR="00804791" w:rsidRDefault="006514D0">
      <w:pPr>
        <w:pStyle w:val="ListParagraph"/>
        <w:numPr>
          <w:ilvl w:val="0"/>
          <w:numId w:val="35"/>
        </w:numPr>
        <w:tabs>
          <w:tab w:val="left" w:pos="461"/>
        </w:tabs>
        <w:spacing w:line="259" w:lineRule="auto"/>
        <w:ind w:right="116"/>
        <w:jc w:val="both"/>
        <w:rPr>
          <w:rFonts w:ascii="Times New Roman" w:eastAsia="Times New Roman" w:hAnsi="Times New Roman" w:cs="Times New Roman"/>
          <w:sz w:val="20"/>
          <w:szCs w:val="20"/>
        </w:rPr>
        <w:pPrChange w:id="1813" w:author="Author" w:date="2015-07-30T15:37:00Z">
          <w:pPr>
            <w:pStyle w:val="ListParagraph"/>
            <w:numPr>
              <w:numId w:val="38"/>
            </w:numPr>
            <w:ind w:left="360" w:hanging="360"/>
            <w:jc w:val="both"/>
          </w:pPr>
        </w:pPrChange>
      </w:pPr>
      <w:r>
        <w:rPr>
          <w:rFonts w:ascii="Times New Roman"/>
          <w:sz w:val="20"/>
          <w:rPrChange w:id="1814" w:author="Author" w:date="2015-07-30T15:37:00Z">
            <w:rPr>
              <w:rFonts w:ascii="Times New Roman" w:hAnsi="Times New Roman"/>
              <w:sz w:val="20"/>
            </w:rPr>
          </w:rPrChange>
        </w:rPr>
        <w:t>Almost fifteen years ago, the Millennium Development Goals were agreed. These provided an</w:t>
      </w:r>
      <w:r>
        <w:rPr>
          <w:rFonts w:ascii="Times New Roman"/>
          <w:spacing w:val="-16"/>
          <w:sz w:val="20"/>
          <w:rPrChange w:id="1815" w:author="Author" w:date="2015-07-30T15:37:00Z">
            <w:rPr>
              <w:rFonts w:ascii="Times New Roman" w:hAnsi="Times New Roman"/>
              <w:sz w:val="20"/>
            </w:rPr>
          </w:rPrChange>
        </w:rPr>
        <w:t xml:space="preserve"> </w:t>
      </w:r>
      <w:r>
        <w:rPr>
          <w:rFonts w:ascii="Times New Roman"/>
          <w:sz w:val="20"/>
          <w:rPrChange w:id="1816" w:author="Author" w:date="2015-07-30T15:37:00Z">
            <w:rPr>
              <w:rFonts w:ascii="Times New Roman" w:hAnsi="Times New Roman"/>
              <w:sz w:val="20"/>
            </w:rPr>
          </w:rPrChange>
        </w:rPr>
        <w:t>important</w:t>
      </w:r>
      <w:r>
        <w:rPr>
          <w:rFonts w:ascii="Times New Roman"/>
          <w:w w:val="99"/>
          <w:sz w:val="20"/>
          <w:rPrChange w:id="1817" w:author="Author" w:date="2015-07-30T15:37:00Z">
            <w:rPr>
              <w:rFonts w:ascii="Times New Roman" w:hAnsi="Times New Roman"/>
              <w:sz w:val="20"/>
            </w:rPr>
          </w:rPrChange>
        </w:rPr>
        <w:t xml:space="preserve"> </w:t>
      </w:r>
      <w:r>
        <w:rPr>
          <w:rFonts w:ascii="Times New Roman"/>
          <w:sz w:val="20"/>
          <w:rPrChange w:id="1818" w:author="Author" w:date="2015-07-30T15:37:00Z">
            <w:rPr>
              <w:rFonts w:ascii="Times New Roman" w:hAnsi="Times New Roman"/>
              <w:sz w:val="20"/>
            </w:rPr>
          </w:rPrChange>
        </w:rPr>
        <w:t>framework for development and significant progress has been made in a number of areas. But the progress</w:t>
      </w:r>
      <w:r>
        <w:rPr>
          <w:rFonts w:ascii="Times New Roman"/>
          <w:spacing w:val="16"/>
          <w:sz w:val="20"/>
          <w:rPrChange w:id="1819" w:author="Author" w:date="2015-07-30T15:37:00Z">
            <w:rPr>
              <w:rFonts w:ascii="Times New Roman" w:hAnsi="Times New Roman"/>
              <w:sz w:val="20"/>
            </w:rPr>
          </w:rPrChange>
        </w:rPr>
        <w:t xml:space="preserve"> </w:t>
      </w:r>
      <w:r>
        <w:rPr>
          <w:rFonts w:ascii="Times New Roman"/>
          <w:sz w:val="20"/>
          <w:rPrChange w:id="1820" w:author="Author" w:date="2015-07-30T15:37:00Z">
            <w:rPr>
              <w:rFonts w:ascii="Times New Roman" w:hAnsi="Times New Roman"/>
              <w:sz w:val="20"/>
            </w:rPr>
          </w:rPrChange>
        </w:rPr>
        <w:t>has</w:t>
      </w:r>
      <w:r>
        <w:rPr>
          <w:rFonts w:ascii="Times New Roman"/>
          <w:w w:val="99"/>
          <w:sz w:val="20"/>
          <w:rPrChange w:id="1821" w:author="Author" w:date="2015-07-30T15:37:00Z">
            <w:rPr>
              <w:rFonts w:ascii="Times New Roman" w:hAnsi="Times New Roman"/>
              <w:sz w:val="20"/>
            </w:rPr>
          </w:rPrChange>
        </w:rPr>
        <w:t xml:space="preserve"> </w:t>
      </w:r>
      <w:r>
        <w:rPr>
          <w:rFonts w:ascii="Times New Roman"/>
          <w:sz w:val="20"/>
          <w:rPrChange w:id="1822" w:author="Author" w:date="2015-07-30T15:37:00Z">
            <w:rPr>
              <w:rFonts w:ascii="Times New Roman" w:hAnsi="Times New Roman"/>
              <w:sz w:val="20"/>
            </w:rPr>
          </w:rPrChange>
        </w:rPr>
        <w:t xml:space="preserve">been uneven, particularly in Africa, least developed countries, landlocked developing countries, and </w:t>
      </w:r>
      <w:ins w:id="1823" w:author="Author" w:date="2015-07-30T15:37:00Z">
        <w:r>
          <w:rPr>
            <w:rFonts w:ascii="Times New Roman"/>
            <w:spacing w:val="27"/>
            <w:sz w:val="20"/>
          </w:rPr>
          <w:t xml:space="preserve"> </w:t>
        </w:r>
      </w:ins>
      <w:r>
        <w:rPr>
          <w:rFonts w:ascii="Times New Roman"/>
          <w:sz w:val="20"/>
          <w:rPrChange w:id="1824" w:author="Author" w:date="2015-07-30T15:37:00Z">
            <w:rPr>
              <w:rFonts w:ascii="Times New Roman" w:hAnsi="Times New Roman"/>
              <w:sz w:val="20"/>
            </w:rPr>
          </w:rPrChange>
        </w:rPr>
        <w:t>small</w:t>
      </w:r>
      <w:r>
        <w:rPr>
          <w:rFonts w:ascii="Times New Roman"/>
          <w:w w:val="99"/>
          <w:sz w:val="20"/>
          <w:rPrChange w:id="1825" w:author="Author" w:date="2015-07-30T15:37:00Z">
            <w:rPr>
              <w:rFonts w:ascii="Times New Roman" w:hAnsi="Times New Roman"/>
              <w:sz w:val="20"/>
            </w:rPr>
          </w:rPrChange>
        </w:rPr>
        <w:t xml:space="preserve"> </w:t>
      </w:r>
      <w:r>
        <w:rPr>
          <w:rFonts w:ascii="Times New Roman"/>
          <w:sz w:val="20"/>
          <w:rPrChange w:id="1826" w:author="Author" w:date="2015-07-30T15:37:00Z">
            <w:rPr>
              <w:rFonts w:ascii="Times New Roman" w:hAnsi="Times New Roman"/>
              <w:sz w:val="20"/>
            </w:rPr>
          </w:rPrChange>
        </w:rPr>
        <w:t>island</w:t>
      </w:r>
      <w:r>
        <w:rPr>
          <w:rFonts w:ascii="Times New Roman"/>
          <w:spacing w:val="37"/>
          <w:sz w:val="20"/>
          <w:rPrChange w:id="1827" w:author="Author" w:date="2015-07-30T15:37:00Z">
            <w:rPr>
              <w:rFonts w:ascii="Times New Roman" w:hAnsi="Times New Roman"/>
              <w:sz w:val="20"/>
            </w:rPr>
          </w:rPrChange>
        </w:rPr>
        <w:t xml:space="preserve"> </w:t>
      </w:r>
      <w:r>
        <w:rPr>
          <w:rFonts w:ascii="Times New Roman"/>
          <w:sz w:val="20"/>
          <w:rPrChange w:id="1828" w:author="Author" w:date="2015-07-30T15:37:00Z">
            <w:rPr>
              <w:rFonts w:ascii="Times New Roman" w:hAnsi="Times New Roman"/>
              <w:sz w:val="20"/>
            </w:rPr>
          </w:rPrChange>
        </w:rPr>
        <w:t>developing</w:t>
      </w:r>
      <w:r>
        <w:rPr>
          <w:rFonts w:ascii="Times New Roman"/>
          <w:spacing w:val="35"/>
          <w:sz w:val="20"/>
          <w:rPrChange w:id="1829" w:author="Author" w:date="2015-07-30T15:37:00Z">
            <w:rPr>
              <w:rFonts w:ascii="Times New Roman" w:hAnsi="Times New Roman"/>
              <w:sz w:val="20"/>
            </w:rPr>
          </w:rPrChange>
        </w:rPr>
        <w:t xml:space="preserve"> </w:t>
      </w:r>
      <w:r>
        <w:rPr>
          <w:rFonts w:ascii="Times New Roman"/>
          <w:sz w:val="20"/>
          <w:rPrChange w:id="1830" w:author="Author" w:date="2015-07-30T15:37:00Z">
            <w:rPr>
              <w:rFonts w:ascii="Times New Roman" w:hAnsi="Times New Roman"/>
              <w:sz w:val="20"/>
            </w:rPr>
          </w:rPrChange>
        </w:rPr>
        <w:t>States,</w:t>
      </w:r>
      <w:r>
        <w:rPr>
          <w:rFonts w:ascii="Times New Roman"/>
          <w:spacing w:val="36"/>
          <w:sz w:val="20"/>
          <w:rPrChange w:id="1831" w:author="Author" w:date="2015-07-30T15:37:00Z">
            <w:rPr>
              <w:rFonts w:ascii="Times New Roman" w:hAnsi="Times New Roman"/>
              <w:sz w:val="20"/>
            </w:rPr>
          </w:rPrChange>
        </w:rPr>
        <w:t xml:space="preserve"> </w:t>
      </w:r>
      <w:r>
        <w:rPr>
          <w:rFonts w:ascii="Times New Roman"/>
          <w:sz w:val="20"/>
          <w:rPrChange w:id="1832" w:author="Author" w:date="2015-07-30T15:37:00Z">
            <w:rPr>
              <w:rFonts w:ascii="Times New Roman" w:hAnsi="Times New Roman"/>
              <w:sz w:val="20"/>
            </w:rPr>
          </w:rPrChange>
        </w:rPr>
        <w:t>and</w:t>
      </w:r>
      <w:r>
        <w:rPr>
          <w:rFonts w:ascii="Times New Roman"/>
          <w:spacing w:val="37"/>
          <w:sz w:val="20"/>
          <w:rPrChange w:id="1833" w:author="Author" w:date="2015-07-30T15:37:00Z">
            <w:rPr>
              <w:rFonts w:ascii="Times New Roman" w:hAnsi="Times New Roman"/>
              <w:sz w:val="20"/>
            </w:rPr>
          </w:rPrChange>
        </w:rPr>
        <w:t xml:space="preserve"> </w:t>
      </w:r>
      <w:r>
        <w:rPr>
          <w:rFonts w:ascii="Times New Roman"/>
          <w:sz w:val="20"/>
          <w:rPrChange w:id="1834" w:author="Author" w:date="2015-07-30T15:37:00Z">
            <w:rPr>
              <w:rFonts w:ascii="Times New Roman" w:hAnsi="Times New Roman"/>
              <w:sz w:val="20"/>
            </w:rPr>
          </w:rPrChange>
        </w:rPr>
        <w:t>some</w:t>
      </w:r>
      <w:r>
        <w:rPr>
          <w:rFonts w:ascii="Times New Roman"/>
          <w:spacing w:val="37"/>
          <w:sz w:val="20"/>
          <w:rPrChange w:id="1835" w:author="Author" w:date="2015-07-30T15:37:00Z">
            <w:rPr>
              <w:rFonts w:ascii="Times New Roman" w:hAnsi="Times New Roman"/>
              <w:sz w:val="20"/>
            </w:rPr>
          </w:rPrChange>
        </w:rPr>
        <w:t xml:space="preserve"> </w:t>
      </w:r>
      <w:r>
        <w:rPr>
          <w:rFonts w:ascii="Times New Roman"/>
          <w:sz w:val="20"/>
          <w:rPrChange w:id="1836" w:author="Author" w:date="2015-07-30T15:37:00Z">
            <w:rPr>
              <w:rFonts w:ascii="Times New Roman" w:hAnsi="Times New Roman"/>
              <w:sz w:val="20"/>
            </w:rPr>
          </w:rPrChange>
        </w:rPr>
        <w:t>of</w:t>
      </w:r>
      <w:r>
        <w:rPr>
          <w:rFonts w:ascii="Times New Roman"/>
          <w:spacing w:val="35"/>
          <w:sz w:val="20"/>
          <w:rPrChange w:id="1837" w:author="Author" w:date="2015-07-30T15:37:00Z">
            <w:rPr>
              <w:rFonts w:ascii="Times New Roman" w:hAnsi="Times New Roman"/>
              <w:sz w:val="20"/>
            </w:rPr>
          </w:rPrChange>
        </w:rPr>
        <w:t xml:space="preserve"> </w:t>
      </w:r>
      <w:r>
        <w:rPr>
          <w:rFonts w:ascii="Times New Roman"/>
          <w:sz w:val="20"/>
          <w:rPrChange w:id="1838" w:author="Author" w:date="2015-07-30T15:37:00Z">
            <w:rPr>
              <w:rFonts w:ascii="Times New Roman" w:hAnsi="Times New Roman"/>
              <w:sz w:val="20"/>
            </w:rPr>
          </w:rPrChange>
        </w:rPr>
        <w:t>the</w:t>
      </w:r>
      <w:r>
        <w:rPr>
          <w:rFonts w:ascii="Times New Roman"/>
          <w:spacing w:val="37"/>
          <w:sz w:val="20"/>
          <w:rPrChange w:id="1839" w:author="Author" w:date="2015-07-30T15:37:00Z">
            <w:rPr>
              <w:rFonts w:ascii="Times New Roman" w:hAnsi="Times New Roman"/>
              <w:sz w:val="20"/>
            </w:rPr>
          </w:rPrChange>
        </w:rPr>
        <w:t xml:space="preserve"> </w:t>
      </w:r>
      <w:r>
        <w:rPr>
          <w:rFonts w:ascii="Times New Roman"/>
          <w:sz w:val="20"/>
          <w:rPrChange w:id="1840" w:author="Author" w:date="2015-07-30T15:37:00Z">
            <w:rPr>
              <w:rFonts w:ascii="Times New Roman" w:hAnsi="Times New Roman"/>
              <w:sz w:val="20"/>
            </w:rPr>
          </w:rPrChange>
        </w:rPr>
        <w:t>MDGs</w:t>
      </w:r>
      <w:r>
        <w:rPr>
          <w:rFonts w:ascii="Times New Roman"/>
          <w:spacing w:val="36"/>
          <w:sz w:val="20"/>
          <w:rPrChange w:id="1841" w:author="Author" w:date="2015-07-30T15:37:00Z">
            <w:rPr>
              <w:rFonts w:ascii="Times New Roman" w:hAnsi="Times New Roman"/>
              <w:sz w:val="20"/>
            </w:rPr>
          </w:rPrChange>
        </w:rPr>
        <w:t xml:space="preserve"> </w:t>
      </w:r>
      <w:r>
        <w:rPr>
          <w:rFonts w:ascii="Times New Roman"/>
          <w:sz w:val="20"/>
          <w:rPrChange w:id="1842" w:author="Author" w:date="2015-07-30T15:37:00Z">
            <w:rPr>
              <w:rFonts w:ascii="Times New Roman" w:hAnsi="Times New Roman"/>
              <w:sz w:val="20"/>
            </w:rPr>
          </w:rPrChange>
        </w:rPr>
        <w:t>remain</w:t>
      </w:r>
      <w:r>
        <w:rPr>
          <w:rFonts w:ascii="Times New Roman"/>
          <w:spacing w:val="37"/>
          <w:sz w:val="20"/>
          <w:rPrChange w:id="1843" w:author="Author" w:date="2015-07-30T15:37:00Z">
            <w:rPr>
              <w:rFonts w:ascii="Times New Roman" w:hAnsi="Times New Roman"/>
              <w:sz w:val="20"/>
            </w:rPr>
          </w:rPrChange>
        </w:rPr>
        <w:t xml:space="preserve"> </w:t>
      </w:r>
      <w:r>
        <w:rPr>
          <w:rFonts w:ascii="Times New Roman"/>
          <w:sz w:val="20"/>
          <w:rPrChange w:id="1844" w:author="Author" w:date="2015-07-30T15:37:00Z">
            <w:rPr>
              <w:rFonts w:ascii="Times New Roman" w:hAnsi="Times New Roman"/>
              <w:sz w:val="20"/>
            </w:rPr>
          </w:rPrChange>
        </w:rPr>
        <w:t>off-track,</w:t>
      </w:r>
      <w:r>
        <w:rPr>
          <w:rFonts w:ascii="Times New Roman"/>
          <w:spacing w:val="37"/>
          <w:sz w:val="20"/>
          <w:rPrChange w:id="1845" w:author="Author" w:date="2015-07-30T15:37:00Z">
            <w:rPr>
              <w:rFonts w:ascii="Times New Roman" w:hAnsi="Times New Roman"/>
              <w:sz w:val="20"/>
            </w:rPr>
          </w:rPrChange>
        </w:rPr>
        <w:t xml:space="preserve"> </w:t>
      </w:r>
      <w:r>
        <w:rPr>
          <w:rFonts w:ascii="Times New Roman"/>
          <w:sz w:val="20"/>
          <w:rPrChange w:id="1846" w:author="Author" w:date="2015-07-30T15:37:00Z">
            <w:rPr>
              <w:rFonts w:ascii="Times New Roman" w:hAnsi="Times New Roman"/>
              <w:sz w:val="20"/>
            </w:rPr>
          </w:rPrChange>
        </w:rPr>
        <w:t>in</w:t>
      </w:r>
      <w:r>
        <w:rPr>
          <w:rFonts w:ascii="Times New Roman"/>
          <w:spacing w:val="35"/>
          <w:sz w:val="20"/>
          <w:rPrChange w:id="1847" w:author="Author" w:date="2015-07-30T15:37:00Z">
            <w:rPr>
              <w:rFonts w:ascii="Times New Roman" w:hAnsi="Times New Roman"/>
              <w:sz w:val="20"/>
            </w:rPr>
          </w:rPrChange>
        </w:rPr>
        <w:t xml:space="preserve"> </w:t>
      </w:r>
      <w:r>
        <w:rPr>
          <w:rFonts w:ascii="Times New Roman"/>
          <w:sz w:val="20"/>
          <w:rPrChange w:id="1848" w:author="Author" w:date="2015-07-30T15:37:00Z">
            <w:rPr>
              <w:rFonts w:ascii="Times New Roman" w:hAnsi="Times New Roman"/>
              <w:sz w:val="20"/>
            </w:rPr>
          </w:rPrChange>
        </w:rPr>
        <w:t>particular</w:t>
      </w:r>
      <w:r>
        <w:rPr>
          <w:rFonts w:ascii="Times New Roman"/>
          <w:spacing w:val="39"/>
          <w:sz w:val="20"/>
          <w:rPrChange w:id="1849" w:author="Author" w:date="2015-07-30T15:37:00Z">
            <w:rPr>
              <w:rFonts w:ascii="Times New Roman" w:hAnsi="Times New Roman"/>
              <w:sz w:val="20"/>
            </w:rPr>
          </w:rPrChange>
        </w:rPr>
        <w:t xml:space="preserve"> </w:t>
      </w:r>
      <w:r>
        <w:rPr>
          <w:rFonts w:ascii="Times New Roman"/>
          <w:sz w:val="20"/>
          <w:rPrChange w:id="1850" w:author="Author" w:date="2015-07-30T15:37:00Z">
            <w:rPr>
              <w:rFonts w:ascii="Times New Roman" w:hAnsi="Times New Roman"/>
              <w:sz w:val="20"/>
            </w:rPr>
          </w:rPrChange>
        </w:rPr>
        <w:t>those</w:t>
      </w:r>
      <w:r>
        <w:rPr>
          <w:rFonts w:ascii="Times New Roman"/>
          <w:spacing w:val="39"/>
          <w:sz w:val="20"/>
          <w:rPrChange w:id="1851" w:author="Author" w:date="2015-07-30T15:37:00Z">
            <w:rPr>
              <w:rFonts w:ascii="Times New Roman" w:hAnsi="Times New Roman"/>
              <w:sz w:val="20"/>
            </w:rPr>
          </w:rPrChange>
        </w:rPr>
        <w:t xml:space="preserve"> </w:t>
      </w:r>
      <w:r>
        <w:rPr>
          <w:rFonts w:ascii="Times New Roman"/>
          <w:sz w:val="20"/>
          <w:rPrChange w:id="1852" w:author="Author" w:date="2015-07-30T15:37:00Z">
            <w:rPr>
              <w:rFonts w:ascii="Times New Roman" w:hAnsi="Times New Roman"/>
              <w:sz w:val="20"/>
            </w:rPr>
          </w:rPrChange>
        </w:rPr>
        <w:t>related</w:t>
      </w:r>
      <w:r>
        <w:rPr>
          <w:rFonts w:ascii="Times New Roman"/>
          <w:spacing w:val="37"/>
          <w:sz w:val="20"/>
          <w:rPrChange w:id="1853" w:author="Author" w:date="2015-07-30T15:37:00Z">
            <w:rPr>
              <w:rFonts w:ascii="Times New Roman" w:hAnsi="Times New Roman"/>
              <w:sz w:val="20"/>
            </w:rPr>
          </w:rPrChange>
        </w:rPr>
        <w:t xml:space="preserve"> </w:t>
      </w:r>
      <w:r>
        <w:rPr>
          <w:rFonts w:ascii="Times New Roman"/>
          <w:sz w:val="20"/>
          <w:rPrChange w:id="1854" w:author="Author" w:date="2015-07-30T15:37:00Z">
            <w:rPr>
              <w:rFonts w:ascii="Times New Roman" w:hAnsi="Times New Roman"/>
              <w:sz w:val="20"/>
            </w:rPr>
          </w:rPrChange>
        </w:rPr>
        <w:t>to</w:t>
      </w:r>
      <w:r>
        <w:rPr>
          <w:rFonts w:ascii="Times New Roman"/>
          <w:spacing w:val="39"/>
          <w:sz w:val="20"/>
          <w:rPrChange w:id="1855" w:author="Author" w:date="2015-07-30T15:37:00Z">
            <w:rPr>
              <w:rFonts w:ascii="Times New Roman" w:hAnsi="Times New Roman"/>
              <w:sz w:val="20"/>
            </w:rPr>
          </w:rPrChange>
        </w:rPr>
        <w:t xml:space="preserve"> </w:t>
      </w:r>
      <w:r>
        <w:rPr>
          <w:rFonts w:ascii="Times New Roman"/>
          <w:sz w:val="20"/>
          <w:rPrChange w:id="1856" w:author="Author" w:date="2015-07-30T15:37:00Z">
            <w:rPr>
              <w:rFonts w:ascii="Times New Roman" w:hAnsi="Times New Roman"/>
              <w:sz w:val="20"/>
            </w:rPr>
          </w:rPrChange>
        </w:rPr>
        <w:t>maternal,</w:t>
      </w:r>
      <w:r>
        <w:rPr>
          <w:rFonts w:ascii="Times New Roman"/>
          <w:w w:val="99"/>
          <w:sz w:val="20"/>
          <w:rPrChange w:id="1857" w:author="Author" w:date="2015-07-30T15:37:00Z">
            <w:rPr>
              <w:rFonts w:ascii="Times New Roman" w:hAnsi="Times New Roman"/>
              <w:sz w:val="20"/>
            </w:rPr>
          </w:rPrChange>
        </w:rPr>
        <w:t xml:space="preserve"> </w:t>
      </w:r>
      <w:r>
        <w:rPr>
          <w:rFonts w:ascii="Times New Roman"/>
          <w:sz w:val="20"/>
          <w:rPrChange w:id="1858" w:author="Author" w:date="2015-07-30T15:37:00Z">
            <w:rPr>
              <w:rFonts w:ascii="Times New Roman" w:hAnsi="Times New Roman"/>
              <w:sz w:val="20"/>
            </w:rPr>
          </w:rPrChange>
        </w:rPr>
        <w:t>newborn</w:t>
      </w:r>
      <w:r>
        <w:rPr>
          <w:rFonts w:ascii="Times New Roman"/>
          <w:spacing w:val="16"/>
          <w:sz w:val="20"/>
          <w:rPrChange w:id="1859" w:author="Author" w:date="2015-07-30T15:37:00Z">
            <w:rPr>
              <w:rFonts w:ascii="Times New Roman" w:hAnsi="Times New Roman"/>
              <w:sz w:val="20"/>
            </w:rPr>
          </w:rPrChange>
        </w:rPr>
        <w:t xml:space="preserve"> </w:t>
      </w:r>
      <w:r>
        <w:rPr>
          <w:rFonts w:ascii="Times New Roman"/>
          <w:sz w:val="20"/>
          <w:rPrChange w:id="1860" w:author="Author" w:date="2015-07-30T15:37:00Z">
            <w:rPr>
              <w:rFonts w:ascii="Times New Roman" w:hAnsi="Times New Roman"/>
              <w:sz w:val="20"/>
            </w:rPr>
          </w:rPrChange>
        </w:rPr>
        <w:t>and</w:t>
      </w:r>
      <w:r>
        <w:rPr>
          <w:rFonts w:ascii="Times New Roman"/>
          <w:spacing w:val="18"/>
          <w:sz w:val="20"/>
          <w:rPrChange w:id="1861" w:author="Author" w:date="2015-07-30T15:37:00Z">
            <w:rPr>
              <w:rFonts w:ascii="Times New Roman" w:hAnsi="Times New Roman"/>
              <w:sz w:val="20"/>
            </w:rPr>
          </w:rPrChange>
        </w:rPr>
        <w:t xml:space="preserve"> </w:t>
      </w:r>
      <w:r>
        <w:rPr>
          <w:rFonts w:ascii="Times New Roman"/>
          <w:sz w:val="20"/>
          <w:rPrChange w:id="1862" w:author="Author" w:date="2015-07-30T15:37:00Z">
            <w:rPr>
              <w:rFonts w:ascii="Times New Roman" w:hAnsi="Times New Roman"/>
              <w:sz w:val="20"/>
            </w:rPr>
          </w:rPrChange>
        </w:rPr>
        <w:t>child</w:t>
      </w:r>
      <w:r>
        <w:rPr>
          <w:rFonts w:ascii="Times New Roman"/>
          <w:spacing w:val="18"/>
          <w:sz w:val="20"/>
          <w:rPrChange w:id="1863" w:author="Author" w:date="2015-07-30T15:37:00Z">
            <w:rPr>
              <w:rFonts w:ascii="Times New Roman" w:hAnsi="Times New Roman"/>
              <w:sz w:val="20"/>
            </w:rPr>
          </w:rPrChange>
        </w:rPr>
        <w:t xml:space="preserve"> </w:t>
      </w:r>
      <w:r>
        <w:rPr>
          <w:rFonts w:ascii="Times New Roman"/>
          <w:sz w:val="20"/>
          <w:rPrChange w:id="1864" w:author="Author" w:date="2015-07-30T15:37:00Z">
            <w:rPr>
              <w:rFonts w:ascii="Times New Roman" w:hAnsi="Times New Roman"/>
              <w:sz w:val="20"/>
            </w:rPr>
          </w:rPrChange>
        </w:rPr>
        <w:t>health</w:t>
      </w:r>
      <w:r>
        <w:rPr>
          <w:rFonts w:ascii="Times New Roman"/>
          <w:spacing w:val="18"/>
          <w:sz w:val="20"/>
          <w:rPrChange w:id="1865" w:author="Author" w:date="2015-07-30T15:37:00Z">
            <w:rPr>
              <w:rFonts w:ascii="Times New Roman" w:hAnsi="Times New Roman"/>
              <w:sz w:val="20"/>
            </w:rPr>
          </w:rPrChange>
        </w:rPr>
        <w:t xml:space="preserve"> </w:t>
      </w:r>
      <w:r>
        <w:rPr>
          <w:rFonts w:ascii="Times New Roman"/>
          <w:sz w:val="20"/>
          <w:rPrChange w:id="1866" w:author="Author" w:date="2015-07-30T15:37:00Z">
            <w:rPr>
              <w:rFonts w:ascii="Times New Roman" w:hAnsi="Times New Roman"/>
              <w:sz w:val="20"/>
            </w:rPr>
          </w:rPrChange>
        </w:rPr>
        <w:t>and</w:t>
      </w:r>
      <w:r>
        <w:rPr>
          <w:rFonts w:ascii="Times New Roman"/>
          <w:spacing w:val="20"/>
          <w:sz w:val="20"/>
          <w:rPrChange w:id="1867" w:author="Author" w:date="2015-07-30T15:37:00Z">
            <w:rPr>
              <w:rFonts w:ascii="Times New Roman" w:hAnsi="Times New Roman"/>
              <w:sz w:val="20"/>
            </w:rPr>
          </w:rPrChange>
        </w:rPr>
        <w:t xml:space="preserve"> </w:t>
      </w:r>
      <w:r>
        <w:rPr>
          <w:rFonts w:ascii="Times New Roman"/>
          <w:sz w:val="20"/>
          <w:rPrChange w:id="1868" w:author="Author" w:date="2015-07-30T15:37:00Z">
            <w:rPr>
              <w:rFonts w:ascii="Times New Roman" w:hAnsi="Times New Roman"/>
              <w:sz w:val="20"/>
            </w:rPr>
          </w:rPrChange>
        </w:rPr>
        <w:t>to</w:t>
      </w:r>
      <w:r>
        <w:rPr>
          <w:rFonts w:ascii="Times New Roman"/>
          <w:spacing w:val="18"/>
          <w:sz w:val="20"/>
          <w:rPrChange w:id="1869" w:author="Author" w:date="2015-07-30T15:37:00Z">
            <w:rPr>
              <w:rFonts w:ascii="Times New Roman" w:hAnsi="Times New Roman"/>
              <w:sz w:val="20"/>
            </w:rPr>
          </w:rPrChange>
        </w:rPr>
        <w:t xml:space="preserve"> </w:t>
      </w:r>
      <w:r>
        <w:rPr>
          <w:rFonts w:ascii="Times New Roman"/>
          <w:sz w:val="20"/>
          <w:rPrChange w:id="1870" w:author="Author" w:date="2015-07-30T15:37:00Z">
            <w:rPr>
              <w:rFonts w:ascii="Times New Roman" w:hAnsi="Times New Roman"/>
              <w:sz w:val="20"/>
            </w:rPr>
          </w:rPrChange>
        </w:rPr>
        <w:t>reproductive</w:t>
      </w:r>
      <w:r>
        <w:rPr>
          <w:rFonts w:ascii="Times New Roman"/>
          <w:spacing w:val="20"/>
          <w:sz w:val="20"/>
          <w:rPrChange w:id="1871" w:author="Author" w:date="2015-07-30T15:37:00Z">
            <w:rPr>
              <w:rFonts w:ascii="Times New Roman" w:hAnsi="Times New Roman"/>
              <w:sz w:val="20"/>
            </w:rPr>
          </w:rPrChange>
        </w:rPr>
        <w:t xml:space="preserve"> </w:t>
      </w:r>
      <w:r>
        <w:rPr>
          <w:rFonts w:ascii="Times New Roman"/>
          <w:sz w:val="20"/>
          <w:rPrChange w:id="1872" w:author="Author" w:date="2015-07-30T15:37:00Z">
            <w:rPr>
              <w:rFonts w:ascii="Times New Roman" w:hAnsi="Times New Roman"/>
              <w:sz w:val="20"/>
            </w:rPr>
          </w:rPrChange>
        </w:rPr>
        <w:t>health.</w:t>
      </w:r>
      <w:r>
        <w:rPr>
          <w:rFonts w:ascii="Times New Roman"/>
          <w:spacing w:val="17"/>
          <w:sz w:val="20"/>
          <w:rPrChange w:id="1873" w:author="Author" w:date="2015-07-30T15:37:00Z">
            <w:rPr>
              <w:rFonts w:ascii="Times New Roman" w:hAnsi="Times New Roman"/>
              <w:sz w:val="20"/>
            </w:rPr>
          </w:rPrChange>
        </w:rPr>
        <w:t xml:space="preserve"> </w:t>
      </w:r>
      <w:r>
        <w:rPr>
          <w:rFonts w:ascii="Times New Roman"/>
          <w:sz w:val="20"/>
          <w:rPrChange w:id="1874" w:author="Author" w:date="2015-07-30T15:37:00Z">
            <w:rPr>
              <w:rFonts w:ascii="Times New Roman" w:hAnsi="Times New Roman"/>
              <w:sz w:val="20"/>
            </w:rPr>
          </w:rPrChange>
        </w:rPr>
        <w:t>We</w:t>
      </w:r>
      <w:r>
        <w:rPr>
          <w:rFonts w:ascii="Times New Roman"/>
          <w:spacing w:val="17"/>
          <w:sz w:val="20"/>
          <w:rPrChange w:id="1875" w:author="Author" w:date="2015-07-30T15:37:00Z">
            <w:rPr>
              <w:rFonts w:ascii="Times New Roman" w:hAnsi="Times New Roman"/>
              <w:sz w:val="20"/>
            </w:rPr>
          </w:rPrChange>
        </w:rPr>
        <w:t xml:space="preserve"> </w:t>
      </w:r>
      <w:r>
        <w:rPr>
          <w:rFonts w:ascii="Times New Roman"/>
          <w:sz w:val="20"/>
          <w:rPrChange w:id="1876" w:author="Author" w:date="2015-07-30T15:37:00Z">
            <w:rPr>
              <w:rFonts w:ascii="Times New Roman" w:hAnsi="Times New Roman"/>
              <w:sz w:val="20"/>
            </w:rPr>
          </w:rPrChange>
        </w:rPr>
        <w:t>recommit</w:t>
      </w:r>
      <w:r>
        <w:rPr>
          <w:rFonts w:ascii="Times New Roman"/>
          <w:spacing w:val="17"/>
          <w:sz w:val="20"/>
          <w:rPrChange w:id="1877" w:author="Author" w:date="2015-07-30T15:37:00Z">
            <w:rPr>
              <w:rFonts w:ascii="Times New Roman" w:hAnsi="Times New Roman"/>
              <w:sz w:val="20"/>
            </w:rPr>
          </w:rPrChange>
        </w:rPr>
        <w:t xml:space="preserve"> </w:t>
      </w:r>
      <w:r>
        <w:rPr>
          <w:rFonts w:ascii="Times New Roman"/>
          <w:sz w:val="20"/>
          <w:rPrChange w:id="1878" w:author="Author" w:date="2015-07-30T15:37:00Z">
            <w:rPr>
              <w:rFonts w:ascii="Times New Roman" w:hAnsi="Times New Roman"/>
              <w:sz w:val="20"/>
            </w:rPr>
          </w:rPrChange>
        </w:rPr>
        <w:t>ourselves</w:t>
      </w:r>
      <w:r>
        <w:rPr>
          <w:rFonts w:ascii="Times New Roman"/>
          <w:spacing w:val="16"/>
          <w:sz w:val="20"/>
          <w:rPrChange w:id="1879" w:author="Author" w:date="2015-07-30T15:37:00Z">
            <w:rPr>
              <w:rFonts w:ascii="Times New Roman" w:hAnsi="Times New Roman"/>
              <w:sz w:val="20"/>
            </w:rPr>
          </w:rPrChange>
        </w:rPr>
        <w:t xml:space="preserve"> </w:t>
      </w:r>
      <w:r>
        <w:rPr>
          <w:rFonts w:ascii="Times New Roman"/>
          <w:sz w:val="20"/>
          <w:rPrChange w:id="1880" w:author="Author" w:date="2015-07-30T15:37:00Z">
            <w:rPr>
              <w:rFonts w:ascii="Times New Roman" w:hAnsi="Times New Roman"/>
              <w:sz w:val="20"/>
            </w:rPr>
          </w:rPrChange>
        </w:rPr>
        <w:t>to</w:t>
      </w:r>
      <w:r>
        <w:rPr>
          <w:rFonts w:ascii="Times New Roman"/>
          <w:spacing w:val="18"/>
          <w:sz w:val="20"/>
          <w:rPrChange w:id="1881" w:author="Author" w:date="2015-07-30T15:37:00Z">
            <w:rPr>
              <w:rFonts w:ascii="Times New Roman" w:hAnsi="Times New Roman"/>
              <w:sz w:val="20"/>
            </w:rPr>
          </w:rPrChange>
        </w:rPr>
        <w:t xml:space="preserve"> </w:t>
      </w:r>
      <w:r>
        <w:rPr>
          <w:rFonts w:ascii="Times New Roman"/>
          <w:sz w:val="20"/>
          <w:rPrChange w:id="1882" w:author="Author" w:date="2015-07-30T15:37:00Z">
            <w:rPr>
              <w:rFonts w:ascii="Times New Roman" w:hAnsi="Times New Roman"/>
              <w:sz w:val="20"/>
            </w:rPr>
          </w:rPrChange>
        </w:rPr>
        <w:t>the</w:t>
      </w:r>
      <w:r>
        <w:rPr>
          <w:rFonts w:ascii="Times New Roman"/>
          <w:spacing w:val="20"/>
          <w:sz w:val="20"/>
          <w:rPrChange w:id="1883" w:author="Author" w:date="2015-07-30T15:37:00Z">
            <w:rPr>
              <w:rFonts w:ascii="Times New Roman" w:hAnsi="Times New Roman"/>
              <w:sz w:val="20"/>
            </w:rPr>
          </w:rPrChange>
        </w:rPr>
        <w:t xml:space="preserve"> </w:t>
      </w:r>
      <w:r>
        <w:rPr>
          <w:rFonts w:ascii="Times New Roman"/>
          <w:sz w:val="20"/>
          <w:rPrChange w:id="1884" w:author="Author" w:date="2015-07-30T15:37:00Z">
            <w:rPr>
              <w:rFonts w:ascii="Times New Roman" w:hAnsi="Times New Roman"/>
              <w:sz w:val="20"/>
            </w:rPr>
          </w:rPrChange>
        </w:rPr>
        <w:t>full</w:t>
      </w:r>
      <w:r>
        <w:rPr>
          <w:rFonts w:ascii="Times New Roman"/>
          <w:spacing w:val="19"/>
          <w:sz w:val="20"/>
          <w:rPrChange w:id="1885" w:author="Author" w:date="2015-07-30T15:37:00Z">
            <w:rPr>
              <w:rFonts w:ascii="Times New Roman" w:hAnsi="Times New Roman"/>
              <w:sz w:val="20"/>
            </w:rPr>
          </w:rPrChange>
        </w:rPr>
        <w:t xml:space="preserve"> </w:t>
      </w:r>
      <w:r>
        <w:rPr>
          <w:rFonts w:ascii="Times New Roman"/>
          <w:sz w:val="20"/>
          <w:rPrChange w:id="1886" w:author="Author" w:date="2015-07-30T15:37:00Z">
            <w:rPr>
              <w:rFonts w:ascii="Times New Roman" w:hAnsi="Times New Roman"/>
              <w:sz w:val="20"/>
            </w:rPr>
          </w:rPrChange>
        </w:rPr>
        <w:t>realization</w:t>
      </w:r>
      <w:r>
        <w:rPr>
          <w:rFonts w:ascii="Times New Roman"/>
          <w:spacing w:val="16"/>
          <w:sz w:val="20"/>
          <w:rPrChange w:id="1887" w:author="Author" w:date="2015-07-30T15:37:00Z">
            <w:rPr>
              <w:rFonts w:ascii="Times New Roman" w:hAnsi="Times New Roman"/>
              <w:sz w:val="20"/>
            </w:rPr>
          </w:rPrChange>
        </w:rPr>
        <w:t xml:space="preserve"> </w:t>
      </w:r>
      <w:r>
        <w:rPr>
          <w:rFonts w:ascii="Times New Roman"/>
          <w:sz w:val="20"/>
          <w:rPrChange w:id="1888" w:author="Author" w:date="2015-07-30T15:37:00Z">
            <w:rPr>
              <w:rFonts w:ascii="Times New Roman" w:hAnsi="Times New Roman"/>
              <w:sz w:val="20"/>
            </w:rPr>
          </w:rPrChange>
        </w:rPr>
        <w:t>of</w:t>
      </w:r>
      <w:r>
        <w:rPr>
          <w:rFonts w:ascii="Times New Roman"/>
          <w:spacing w:val="15"/>
          <w:sz w:val="20"/>
          <w:rPrChange w:id="1889" w:author="Author" w:date="2015-07-30T15:37:00Z">
            <w:rPr>
              <w:rFonts w:ascii="Times New Roman" w:hAnsi="Times New Roman"/>
              <w:sz w:val="20"/>
            </w:rPr>
          </w:rPrChange>
        </w:rPr>
        <w:t xml:space="preserve"> </w:t>
      </w:r>
      <w:r>
        <w:rPr>
          <w:rFonts w:ascii="Times New Roman"/>
          <w:sz w:val="20"/>
          <w:rPrChange w:id="1890" w:author="Author" w:date="2015-07-30T15:37:00Z">
            <w:rPr>
              <w:rFonts w:ascii="Times New Roman" w:hAnsi="Times New Roman"/>
              <w:sz w:val="20"/>
            </w:rPr>
          </w:rPrChange>
        </w:rPr>
        <w:t>all</w:t>
      </w:r>
      <w:r>
        <w:rPr>
          <w:rFonts w:ascii="Times New Roman"/>
          <w:spacing w:val="19"/>
          <w:sz w:val="20"/>
          <w:rPrChange w:id="1891" w:author="Author" w:date="2015-07-30T15:37:00Z">
            <w:rPr>
              <w:rFonts w:ascii="Times New Roman" w:hAnsi="Times New Roman"/>
              <w:sz w:val="20"/>
            </w:rPr>
          </w:rPrChange>
        </w:rPr>
        <w:t xml:space="preserve"> </w:t>
      </w:r>
      <w:r>
        <w:rPr>
          <w:rFonts w:ascii="Times New Roman"/>
          <w:sz w:val="20"/>
          <w:rPrChange w:id="1892" w:author="Author" w:date="2015-07-30T15:37:00Z">
            <w:rPr>
              <w:rFonts w:ascii="Times New Roman" w:hAnsi="Times New Roman"/>
              <w:sz w:val="20"/>
            </w:rPr>
          </w:rPrChange>
        </w:rPr>
        <w:t>the</w:t>
      </w:r>
      <w:r>
        <w:rPr>
          <w:rFonts w:ascii="Times New Roman"/>
          <w:w w:val="99"/>
          <w:sz w:val="20"/>
          <w:rPrChange w:id="1893" w:author="Author" w:date="2015-07-30T15:37:00Z">
            <w:rPr>
              <w:rFonts w:ascii="Times New Roman" w:hAnsi="Times New Roman"/>
              <w:sz w:val="20"/>
            </w:rPr>
          </w:rPrChange>
        </w:rPr>
        <w:t xml:space="preserve"> </w:t>
      </w:r>
      <w:r>
        <w:rPr>
          <w:rFonts w:ascii="Times New Roman"/>
          <w:sz w:val="20"/>
          <w:rPrChange w:id="1894" w:author="Author" w:date="2015-07-30T15:37:00Z">
            <w:rPr>
              <w:rFonts w:ascii="Times New Roman" w:hAnsi="Times New Roman"/>
              <w:sz w:val="20"/>
            </w:rPr>
          </w:rPrChange>
        </w:rPr>
        <w:t>MDGs,</w:t>
      </w:r>
      <w:r>
        <w:rPr>
          <w:rFonts w:ascii="Times New Roman"/>
          <w:spacing w:val="29"/>
          <w:sz w:val="20"/>
          <w:rPrChange w:id="1895" w:author="Author" w:date="2015-07-30T15:37:00Z">
            <w:rPr>
              <w:rFonts w:ascii="Times New Roman" w:hAnsi="Times New Roman"/>
              <w:sz w:val="20"/>
            </w:rPr>
          </w:rPrChange>
        </w:rPr>
        <w:t xml:space="preserve"> </w:t>
      </w:r>
      <w:r>
        <w:rPr>
          <w:rFonts w:ascii="Times New Roman"/>
          <w:sz w:val="20"/>
          <w:rPrChange w:id="1896" w:author="Author" w:date="2015-07-30T15:37:00Z">
            <w:rPr>
              <w:rFonts w:ascii="Times New Roman" w:hAnsi="Times New Roman"/>
              <w:sz w:val="20"/>
            </w:rPr>
          </w:rPrChange>
        </w:rPr>
        <w:t>including</w:t>
      </w:r>
      <w:r>
        <w:rPr>
          <w:rFonts w:ascii="Times New Roman"/>
          <w:spacing w:val="28"/>
          <w:sz w:val="20"/>
          <w:rPrChange w:id="1897" w:author="Author" w:date="2015-07-30T15:37:00Z">
            <w:rPr>
              <w:rFonts w:ascii="Times New Roman" w:hAnsi="Times New Roman"/>
              <w:sz w:val="20"/>
            </w:rPr>
          </w:rPrChange>
        </w:rPr>
        <w:t xml:space="preserve"> </w:t>
      </w:r>
      <w:r>
        <w:rPr>
          <w:rFonts w:ascii="Times New Roman"/>
          <w:sz w:val="20"/>
          <w:rPrChange w:id="1898" w:author="Author" w:date="2015-07-30T15:37:00Z">
            <w:rPr>
              <w:rFonts w:ascii="Times New Roman" w:hAnsi="Times New Roman"/>
              <w:sz w:val="20"/>
            </w:rPr>
          </w:rPrChange>
        </w:rPr>
        <w:t>the</w:t>
      </w:r>
      <w:r>
        <w:rPr>
          <w:rFonts w:ascii="Times New Roman"/>
          <w:spacing w:val="29"/>
          <w:sz w:val="20"/>
          <w:rPrChange w:id="1899" w:author="Author" w:date="2015-07-30T15:37:00Z">
            <w:rPr>
              <w:rFonts w:ascii="Times New Roman" w:hAnsi="Times New Roman"/>
              <w:sz w:val="20"/>
            </w:rPr>
          </w:rPrChange>
        </w:rPr>
        <w:t xml:space="preserve"> </w:t>
      </w:r>
      <w:r>
        <w:rPr>
          <w:rFonts w:ascii="Times New Roman"/>
          <w:sz w:val="20"/>
          <w:rPrChange w:id="1900" w:author="Author" w:date="2015-07-30T15:37:00Z">
            <w:rPr>
              <w:rFonts w:ascii="Times New Roman" w:hAnsi="Times New Roman"/>
              <w:sz w:val="20"/>
            </w:rPr>
          </w:rPrChange>
        </w:rPr>
        <w:t>off-track</w:t>
      </w:r>
      <w:r>
        <w:rPr>
          <w:rFonts w:ascii="Times New Roman"/>
          <w:spacing w:val="28"/>
          <w:sz w:val="20"/>
          <w:rPrChange w:id="1901" w:author="Author" w:date="2015-07-30T15:37:00Z">
            <w:rPr>
              <w:rFonts w:ascii="Times New Roman" w:hAnsi="Times New Roman"/>
              <w:sz w:val="20"/>
            </w:rPr>
          </w:rPrChange>
        </w:rPr>
        <w:t xml:space="preserve"> </w:t>
      </w:r>
      <w:r>
        <w:rPr>
          <w:rFonts w:ascii="Times New Roman"/>
          <w:sz w:val="20"/>
          <w:rPrChange w:id="1902" w:author="Author" w:date="2015-07-30T15:37:00Z">
            <w:rPr>
              <w:rFonts w:ascii="Times New Roman" w:hAnsi="Times New Roman"/>
              <w:sz w:val="20"/>
            </w:rPr>
          </w:rPrChange>
        </w:rPr>
        <w:t>MDGs,</w:t>
      </w:r>
      <w:r>
        <w:rPr>
          <w:rFonts w:ascii="Times New Roman"/>
          <w:spacing w:val="29"/>
          <w:sz w:val="20"/>
          <w:rPrChange w:id="1903" w:author="Author" w:date="2015-07-30T15:37:00Z">
            <w:rPr>
              <w:rFonts w:ascii="Times New Roman" w:hAnsi="Times New Roman"/>
              <w:sz w:val="20"/>
            </w:rPr>
          </w:rPrChange>
        </w:rPr>
        <w:t xml:space="preserve"> </w:t>
      </w:r>
      <w:r>
        <w:rPr>
          <w:rFonts w:ascii="Times New Roman"/>
          <w:sz w:val="20"/>
          <w:rPrChange w:id="1904" w:author="Author" w:date="2015-07-30T15:37:00Z">
            <w:rPr>
              <w:rFonts w:ascii="Times New Roman" w:hAnsi="Times New Roman"/>
              <w:sz w:val="20"/>
            </w:rPr>
          </w:rPrChange>
        </w:rPr>
        <w:t>in</w:t>
      </w:r>
      <w:r>
        <w:rPr>
          <w:rFonts w:ascii="Times New Roman"/>
          <w:spacing w:val="28"/>
          <w:sz w:val="20"/>
          <w:rPrChange w:id="1905" w:author="Author" w:date="2015-07-30T15:37:00Z">
            <w:rPr>
              <w:rFonts w:ascii="Times New Roman" w:hAnsi="Times New Roman"/>
              <w:sz w:val="20"/>
            </w:rPr>
          </w:rPrChange>
        </w:rPr>
        <w:t xml:space="preserve"> </w:t>
      </w:r>
      <w:r>
        <w:rPr>
          <w:rFonts w:ascii="Times New Roman"/>
          <w:sz w:val="20"/>
          <w:rPrChange w:id="1906" w:author="Author" w:date="2015-07-30T15:37:00Z">
            <w:rPr>
              <w:rFonts w:ascii="Times New Roman" w:hAnsi="Times New Roman"/>
              <w:sz w:val="20"/>
            </w:rPr>
          </w:rPrChange>
        </w:rPr>
        <w:t>particular</w:t>
      </w:r>
      <w:r>
        <w:rPr>
          <w:rFonts w:ascii="Times New Roman"/>
          <w:spacing w:val="29"/>
          <w:sz w:val="20"/>
          <w:rPrChange w:id="1907" w:author="Author" w:date="2015-07-30T15:37:00Z">
            <w:rPr>
              <w:rFonts w:ascii="Times New Roman" w:hAnsi="Times New Roman"/>
              <w:sz w:val="20"/>
            </w:rPr>
          </w:rPrChange>
        </w:rPr>
        <w:t xml:space="preserve"> </w:t>
      </w:r>
      <w:r>
        <w:rPr>
          <w:rFonts w:ascii="Times New Roman"/>
          <w:sz w:val="20"/>
          <w:rPrChange w:id="1908" w:author="Author" w:date="2015-07-30T15:37:00Z">
            <w:rPr>
              <w:rFonts w:ascii="Times New Roman" w:hAnsi="Times New Roman"/>
              <w:sz w:val="20"/>
            </w:rPr>
          </w:rPrChange>
        </w:rPr>
        <w:t>by</w:t>
      </w:r>
      <w:r>
        <w:rPr>
          <w:rFonts w:ascii="Times New Roman"/>
          <w:spacing w:val="25"/>
          <w:sz w:val="20"/>
          <w:rPrChange w:id="1909" w:author="Author" w:date="2015-07-30T15:37:00Z">
            <w:rPr>
              <w:rFonts w:ascii="Times New Roman" w:hAnsi="Times New Roman"/>
              <w:sz w:val="20"/>
            </w:rPr>
          </w:rPrChange>
        </w:rPr>
        <w:t xml:space="preserve"> </w:t>
      </w:r>
      <w:r>
        <w:rPr>
          <w:rFonts w:ascii="Times New Roman"/>
          <w:sz w:val="20"/>
          <w:rPrChange w:id="1910" w:author="Author" w:date="2015-07-30T15:37:00Z">
            <w:rPr>
              <w:rFonts w:ascii="Times New Roman" w:hAnsi="Times New Roman"/>
              <w:sz w:val="20"/>
            </w:rPr>
          </w:rPrChange>
        </w:rPr>
        <w:t>providing</w:t>
      </w:r>
      <w:r>
        <w:rPr>
          <w:rFonts w:ascii="Times New Roman"/>
          <w:spacing w:val="28"/>
          <w:sz w:val="20"/>
          <w:rPrChange w:id="1911" w:author="Author" w:date="2015-07-30T15:37:00Z">
            <w:rPr>
              <w:rFonts w:ascii="Times New Roman" w:hAnsi="Times New Roman"/>
              <w:sz w:val="20"/>
            </w:rPr>
          </w:rPrChange>
        </w:rPr>
        <w:t xml:space="preserve"> </w:t>
      </w:r>
      <w:r>
        <w:rPr>
          <w:rFonts w:ascii="Times New Roman"/>
          <w:sz w:val="20"/>
          <w:rPrChange w:id="1912" w:author="Author" w:date="2015-07-30T15:37:00Z">
            <w:rPr>
              <w:rFonts w:ascii="Times New Roman" w:hAnsi="Times New Roman"/>
              <w:sz w:val="20"/>
            </w:rPr>
          </w:rPrChange>
        </w:rPr>
        <w:t>focussed</w:t>
      </w:r>
      <w:r>
        <w:rPr>
          <w:rFonts w:ascii="Times New Roman"/>
          <w:spacing w:val="29"/>
          <w:sz w:val="20"/>
          <w:rPrChange w:id="1913" w:author="Author" w:date="2015-07-30T15:37:00Z">
            <w:rPr>
              <w:rFonts w:ascii="Times New Roman" w:hAnsi="Times New Roman"/>
              <w:sz w:val="20"/>
            </w:rPr>
          </w:rPrChange>
        </w:rPr>
        <w:t xml:space="preserve"> </w:t>
      </w:r>
      <w:r>
        <w:rPr>
          <w:rFonts w:ascii="Times New Roman"/>
          <w:sz w:val="20"/>
          <w:rPrChange w:id="1914" w:author="Author" w:date="2015-07-30T15:37:00Z">
            <w:rPr>
              <w:rFonts w:ascii="Times New Roman" w:hAnsi="Times New Roman"/>
              <w:sz w:val="20"/>
            </w:rPr>
          </w:rPrChange>
        </w:rPr>
        <w:t>and</w:t>
      </w:r>
      <w:r>
        <w:rPr>
          <w:rFonts w:ascii="Times New Roman"/>
          <w:spacing w:val="29"/>
          <w:sz w:val="20"/>
          <w:rPrChange w:id="1915" w:author="Author" w:date="2015-07-30T15:37:00Z">
            <w:rPr>
              <w:rFonts w:ascii="Times New Roman" w:hAnsi="Times New Roman"/>
              <w:sz w:val="20"/>
            </w:rPr>
          </w:rPrChange>
        </w:rPr>
        <w:t xml:space="preserve"> </w:t>
      </w:r>
      <w:r>
        <w:rPr>
          <w:rFonts w:ascii="Times New Roman"/>
          <w:sz w:val="20"/>
          <w:rPrChange w:id="1916" w:author="Author" w:date="2015-07-30T15:37:00Z">
            <w:rPr>
              <w:rFonts w:ascii="Times New Roman" w:hAnsi="Times New Roman"/>
              <w:sz w:val="20"/>
            </w:rPr>
          </w:rPrChange>
        </w:rPr>
        <w:t>scaled-up</w:t>
      </w:r>
      <w:r>
        <w:rPr>
          <w:rFonts w:ascii="Times New Roman"/>
          <w:spacing w:val="29"/>
          <w:sz w:val="20"/>
          <w:rPrChange w:id="1917" w:author="Author" w:date="2015-07-30T15:37:00Z">
            <w:rPr>
              <w:rFonts w:ascii="Times New Roman" w:hAnsi="Times New Roman"/>
              <w:sz w:val="20"/>
            </w:rPr>
          </w:rPrChange>
        </w:rPr>
        <w:t xml:space="preserve"> </w:t>
      </w:r>
      <w:r>
        <w:rPr>
          <w:rFonts w:ascii="Times New Roman"/>
          <w:sz w:val="20"/>
          <w:rPrChange w:id="1918" w:author="Author" w:date="2015-07-30T15:37:00Z">
            <w:rPr>
              <w:rFonts w:ascii="Times New Roman" w:hAnsi="Times New Roman"/>
              <w:sz w:val="20"/>
            </w:rPr>
          </w:rPrChange>
        </w:rPr>
        <w:t>assistance</w:t>
      </w:r>
      <w:r>
        <w:rPr>
          <w:rFonts w:ascii="Times New Roman"/>
          <w:spacing w:val="29"/>
          <w:sz w:val="20"/>
          <w:rPrChange w:id="1919" w:author="Author" w:date="2015-07-30T15:37:00Z">
            <w:rPr>
              <w:rFonts w:ascii="Times New Roman" w:hAnsi="Times New Roman"/>
              <w:sz w:val="20"/>
            </w:rPr>
          </w:rPrChange>
        </w:rPr>
        <w:t xml:space="preserve"> </w:t>
      </w:r>
      <w:r>
        <w:rPr>
          <w:rFonts w:ascii="Times New Roman"/>
          <w:sz w:val="20"/>
          <w:rPrChange w:id="1920" w:author="Author" w:date="2015-07-30T15:37:00Z">
            <w:rPr>
              <w:rFonts w:ascii="Times New Roman" w:hAnsi="Times New Roman"/>
              <w:sz w:val="20"/>
            </w:rPr>
          </w:rPrChange>
        </w:rPr>
        <w:t>to</w:t>
      </w:r>
      <w:r>
        <w:rPr>
          <w:rFonts w:ascii="Times New Roman"/>
          <w:spacing w:val="29"/>
          <w:sz w:val="20"/>
          <w:rPrChange w:id="1921" w:author="Author" w:date="2015-07-30T15:37:00Z">
            <w:rPr>
              <w:rFonts w:ascii="Times New Roman" w:hAnsi="Times New Roman"/>
              <w:sz w:val="20"/>
            </w:rPr>
          </w:rPrChange>
        </w:rPr>
        <w:t xml:space="preserve"> </w:t>
      </w:r>
      <w:r>
        <w:rPr>
          <w:rFonts w:ascii="Times New Roman"/>
          <w:sz w:val="20"/>
          <w:rPrChange w:id="1922" w:author="Author" w:date="2015-07-30T15:37:00Z">
            <w:rPr>
              <w:rFonts w:ascii="Times New Roman" w:hAnsi="Times New Roman"/>
              <w:sz w:val="20"/>
            </w:rPr>
          </w:rPrChange>
        </w:rPr>
        <w:t>least</w:t>
      </w:r>
      <w:r>
        <w:rPr>
          <w:rFonts w:ascii="Times New Roman"/>
          <w:w w:val="99"/>
          <w:sz w:val="20"/>
          <w:rPrChange w:id="1923" w:author="Author" w:date="2015-07-30T15:37:00Z">
            <w:rPr>
              <w:rFonts w:ascii="Times New Roman" w:hAnsi="Times New Roman"/>
              <w:sz w:val="20"/>
            </w:rPr>
          </w:rPrChange>
        </w:rPr>
        <w:t xml:space="preserve"> </w:t>
      </w:r>
      <w:r>
        <w:rPr>
          <w:rFonts w:ascii="Times New Roman"/>
          <w:sz w:val="20"/>
          <w:rPrChange w:id="1924" w:author="Author" w:date="2015-07-30T15:37:00Z">
            <w:rPr>
              <w:rFonts w:ascii="Times New Roman" w:hAnsi="Times New Roman"/>
              <w:sz w:val="20"/>
            </w:rPr>
          </w:rPrChange>
        </w:rPr>
        <w:t>developed</w:t>
      </w:r>
      <w:r>
        <w:rPr>
          <w:rFonts w:ascii="Times New Roman"/>
          <w:spacing w:val="25"/>
          <w:sz w:val="20"/>
          <w:rPrChange w:id="1925" w:author="Author" w:date="2015-07-30T15:37:00Z">
            <w:rPr>
              <w:rFonts w:ascii="Times New Roman" w:hAnsi="Times New Roman"/>
              <w:sz w:val="20"/>
            </w:rPr>
          </w:rPrChange>
        </w:rPr>
        <w:t xml:space="preserve"> </w:t>
      </w:r>
      <w:r>
        <w:rPr>
          <w:rFonts w:ascii="Times New Roman"/>
          <w:sz w:val="20"/>
          <w:rPrChange w:id="1926" w:author="Author" w:date="2015-07-30T15:37:00Z">
            <w:rPr>
              <w:rFonts w:ascii="Times New Roman" w:hAnsi="Times New Roman"/>
              <w:sz w:val="20"/>
            </w:rPr>
          </w:rPrChange>
        </w:rPr>
        <w:t>countries</w:t>
      </w:r>
      <w:del w:id="1927" w:author="Author" w:date="2015-07-30T15:37:00Z">
        <w:r w:rsidR="00F3349C" w:rsidRPr="008F1853">
          <w:rPr>
            <w:rFonts w:ascii="Times New Roman" w:hAnsi="Times New Roman"/>
            <w:sz w:val="20"/>
            <w:szCs w:val="20"/>
          </w:rPr>
          <w:delText>.</w:delText>
        </w:r>
      </w:del>
      <w:ins w:id="1928" w:author="Author" w:date="2015-07-30T15:37:00Z">
        <w:r>
          <w:rPr>
            <w:rFonts w:ascii="Times New Roman"/>
            <w:spacing w:val="24"/>
            <w:sz w:val="20"/>
          </w:rPr>
          <w:t xml:space="preserve"> </w:t>
        </w:r>
        <w:r>
          <w:rPr>
            <w:rFonts w:ascii="Times New Roman"/>
            <w:sz w:val="20"/>
          </w:rPr>
          <w:t>and</w:t>
        </w:r>
        <w:r>
          <w:rPr>
            <w:rFonts w:ascii="Times New Roman"/>
            <w:spacing w:val="25"/>
            <w:sz w:val="20"/>
          </w:rPr>
          <w:t xml:space="preserve"> </w:t>
        </w:r>
        <w:r>
          <w:rPr>
            <w:rFonts w:ascii="Times New Roman"/>
            <w:sz w:val="20"/>
          </w:rPr>
          <w:t>other</w:t>
        </w:r>
        <w:r>
          <w:rPr>
            <w:rFonts w:ascii="Times New Roman"/>
            <w:spacing w:val="25"/>
            <w:sz w:val="20"/>
          </w:rPr>
          <w:t xml:space="preserve"> </w:t>
        </w:r>
        <w:r>
          <w:rPr>
            <w:rFonts w:ascii="Times New Roman"/>
            <w:sz w:val="20"/>
          </w:rPr>
          <w:t>countries</w:t>
        </w:r>
        <w:r>
          <w:rPr>
            <w:rFonts w:ascii="Times New Roman"/>
            <w:spacing w:val="24"/>
            <w:sz w:val="20"/>
          </w:rPr>
          <w:t xml:space="preserve"> </w:t>
        </w:r>
        <w:r>
          <w:rPr>
            <w:rFonts w:ascii="Times New Roman"/>
            <w:sz w:val="20"/>
          </w:rPr>
          <w:t>in</w:t>
        </w:r>
        <w:r>
          <w:rPr>
            <w:rFonts w:ascii="Times New Roman"/>
            <w:spacing w:val="23"/>
            <w:sz w:val="20"/>
          </w:rPr>
          <w:t xml:space="preserve"> </w:t>
        </w:r>
        <w:r>
          <w:rPr>
            <w:rFonts w:ascii="Times New Roman"/>
            <w:sz w:val="20"/>
          </w:rPr>
          <w:t>special</w:t>
        </w:r>
        <w:r>
          <w:rPr>
            <w:rFonts w:ascii="Times New Roman"/>
            <w:spacing w:val="24"/>
            <w:sz w:val="20"/>
          </w:rPr>
          <w:t xml:space="preserve"> </w:t>
        </w:r>
        <w:r>
          <w:rPr>
            <w:rFonts w:ascii="Times New Roman"/>
            <w:sz w:val="20"/>
          </w:rPr>
          <w:t>situations,</w:t>
        </w:r>
        <w:r>
          <w:rPr>
            <w:rFonts w:ascii="Times New Roman"/>
            <w:spacing w:val="25"/>
            <w:sz w:val="20"/>
          </w:rPr>
          <w:t xml:space="preserve"> </w:t>
        </w:r>
        <w:r>
          <w:rPr>
            <w:rFonts w:ascii="Times New Roman"/>
            <w:sz w:val="20"/>
          </w:rPr>
          <w:t>in</w:t>
        </w:r>
        <w:r>
          <w:rPr>
            <w:rFonts w:ascii="Times New Roman"/>
            <w:spacing w:val="23"/>
            <w:sz w:val="20"/>
          </w:rPr>
          <w:t xml:space="preserve"> </w:t>
        </w:r>
        <w:r>
          <w:rPr>
            <w:rFonts w:ascii="Times New Roman"/>
            <w:sz w:val="20"/>
          </w:rPr>
          <w:t>line</w:t>
        </w:r>
        <w:r>
          <w:rPr>
            <w:rFonts w:ascii="Times New Roman"/>
            <w:spacing w:val="26"/>
            <w:sz w:val="20"/>
          </w:rPr>
          <w:t xml:space="preserve"> </w:t>
        </w:r>
        <w:r>
          <w:rPr>
            <w:rFonts w:ascii="Times New Roman"/>
            <w:sz w:val="20"/>
          </w:rPr>
          <w:t>with</w:t>
        </w:r>
        <w:r>
          <w:rPr>
            <w:rFonts w:ascii="Times New Roman"/>
            <w:spacing w:val="23"/>
            <w:sz w:val="20"/>
          </w:rPr>
          <w:t xml:space="preserve"> </w:t>
        </w:r>
        <w:r>
          <w:rPr>
            <w:rFonts w:ascii="Times New Roman"/>
            <w:sz w:val="20"/>
          </w:rPr>
          <w:t>relevant</w:t>
        </w:r>
        <w:r>
          <w:rPr>
            <w:rFonts w:ascii="Times New Roman"/>
            <w:spacing w:val="24"/>
            <w:sz w:val="20"/>
          </w:rPr>
          <w:t xml:space="preserve"> </w:t>
        </w:r>
        <w:r>
          <w:rPr>
            <w:rFonts w:ascii="Times New Roman"/>
            <w:sz w:val="20"/>
          </w:rPr>
          <w:t>support</w:t>
        </w:r>
        <w:r>
          <w:rPr>
            <w:rFonts w:ascii="Times New Roman"/>
            <w:spacing w:val="24"/>
            <w:sz w:val="20"/>
          </w:rPr>
          <w:t xml:space="preserve"> </w:t>
        </w:r>
        <w:r>
          <w:rPr>
            <w:rFonts w:ascii="Times New Roman"/>
            <w:sz w:val="20"/>
          </w:rPr>
          <w:t>programmes.</w:t>
        </w:r>
      </w:ins>
      <w:r>
        <w:rPr>
          <w:rFonts w:ascii="Times New Roman"/>
          <w:spacing w:val="25"/>
          <w:sz w:val="20"/>
          <w:rPrChange w:id="1929" w:author="Author" w:date="2015-07-30T15:37:00Z">
            <w:rPr>
              <w:rFonts w:ascii="Times New Roman" w:hAnsi="Times New Roman"/>
              <w:sz w:val="20"/>
            </w:rPr>
          </w:rPrChange>
        </w:rPr>
        <w:t xml:space="preserve"> </w:t>
      </w:r>
      <w:r>
        <w:rPr>
          <w:rFonts w:ascii="Times New Roman"/>
          <w:sz w:val="20"/>
          <w:rPrChange w:id="1930" w:author="Author" w:date="2015-07-30T15:37:00Z">
            <w:rPr>
              <w:rFonts w:ascii="Times New Roman" w:hAnsi="Times New Roman"/>
              <w:sz w:val="20"/>
            </w:rPr>
          </w:rPrChange>
        </w:rPr>
        <w:t>The</w:t>
      </w:r>
      <w:r>
        <w:rPr>
          <w:rFonts w:ascii="Times New Roman"/>
          <w:w w:val="99"/>
          <w:sz w:val="20"/>
          <w:rPrChange w:id="1931" w:author="Author" w:date="2015-07-30T15:37:00Z">
            <w:rPr>
              <w:rFonts w:ascii="Times New Roman" w:hAnsi="Times New Roman"/>
              <w:sz w:val="20"/>
            </w:rPr>
          </w:rPrChange>
        </w:rPr>
        <w:t xml:space="preserve"> </w:t>
      </w:r>
      <w:r>
        <w:rPr>
          <w:rFonts w:ascii="Times New Roman"/>
          <w:sz w:val="20"/>
          <w:rPrChange w:id="1932" w:author="Author" w:date="2015-07-30T15:37:00Z">
            <w:rPr>
              <w:rFonts w:ascii="Times New Roman" w:hAnsi="Times New Roman"/>
              <w:sz w:val="20"/>
            </w:rPr>
          </w:rPrChange>
        </w:rPr>
        <w:t>new</w:t>
      </w:r>
      <w:r>
        <w:rPr>
          <w:rFonts w:ascii="Times New Roman"/>
          <w:spacing w:val="12"/>
          <w:sz w:val="20"/>
          <w:rPrChange w:id="1933" w:author="Author" w:date="2015-07-30T15:37:00Z">
            <w:rPr>
              <w:rFonts w:ascii="Times New Roman" w:hAnsi="Times New Roman"/>
              <w:sz w:val="20"/>
            </w:rPr>
          </w:rPrChange>
        </w:rPr>
        <w:t xml:space="preserve"> </w:t>
      </w:r>
      <w:r>
        <w:rPr>
          <w:rFonts w:ascii="Times New Roman"/>
          <w:sz w:val="20"/>
          <w:rPrChange w:id="1934" w:author="Author" w:date="2015-07-30T15:37:00Z">
            <w:rPr>
              <w:rFonts w:ascii="Times New Roman" w:hAnsi="Times New Roman"/>
              <w:sz w:val="20"/>
            </w:rPr>
          </w:rPrChange>
        </w:rPr>
        <w:t>Agenda</w:t>
      </w:r>
      <w:r>
        <w:rPr>
          <w:rFonts w:ascii="Times New Roman"/>
          <w:spacing w:val="12"/>
          <w:sz w:val="20"/>
          <w:rPrChange w:id="1935" w:author="Author" w:date="2015-07-30T15:37:00Z">
            <w:rPr>
              <w:rFonts w:ascii="Times New Roman" w:hAnsi="Times New Roman"/>
              <w:sz w:val="20"/>
            </w:rPr>
          </w:rPrChange>
        </w:rPr>
        <w:t xml:space="preserve"> </w:t>
      </w:r>
      <w:r>
        <w:rPr>
          <w:rFonts w:ascii="Times New Roman"/>
          <w:sz w:val="20"/>
          <w:rPrChange w:id="1936" w:author="Author" w:date="2015-07-30T15:37:00Z">
            <w:rPr>
              <w:rFonts w:ascii="Times New Roman" w:hAnsi="Times New Roman"/>
              <w:sz w:val="20"/>
            </w:rPr>
          </w:rPrChange>
        </w:rPr>
        <w:t>builds</w:t>
      </w:r>
      <w:r>
        <w:rPr>
          <w:rFonts w:ascii="Times New Roman"/>
          <w:spacing w:val="11"/>
          <w:sz w:val="20"/>
          <w:rPrChange w:id="1937" w:author="Author" w:date="2015-07-30T15:37:00Z">
            <w:rPr>
              <w:rFonts w:ascii="Times New Roman" w:hAnsi="Times New Roman"/>
              <w:sz w:val="20"/>
            </w:rPr>
          </w:rPrChange>
        </w:rPr>
        <w:t xml:space="preserve"> </w:t>
      </w:r>
      <w:r>
        <w:rPr>
          <w:rFonts w:ascii="Times New Roman"/>
          <w:sz w:val="20"/>
          <w:rPrChange w:id="1938" w:author="Author" w:date="2015-07-30T15:37:00Z">
            <w:rPr>
              <w:rFonts w:ascii="Times New Roman" w:hAnsi="Times New Roman"/>
              <w:sz w:val="20"/>
            </w:rPr>
          </w:rPrChange>
        </w:rPr>
        <w:t>on</w:t>
      </w:r>
      <w:r>
        <w:rPr>
          <w:rFonts w:ascii="Times New Roman"/>
          <w:spacing w:val="13"/>
          <w:sz w:val="20"/>
          <w:rPrChange w:id="1939" w:author="Author" w:date="2015-07-30T15:37:00Z">
            <w:rPr>
              <w:rFonts w:ascii="Times New Roman" w:hAnsi="Times New Roman"/>
              <w:sz w:val="20"/>
            </w:rPr>
          </w:rPrChange>
        </w:rPr>
        <w:t xml:space="preserve"> </w:t>
      </w:r>
      <w:r>
        <w:rPr>
          <w:rFonts w:ascii="Times New Roman"/>
          <w:sz w:val="20"/>
          <w:rPrChange w:id="1940" w:author="Author" w:date="2015-07-30T15:37:00Z">
            <w:rPr>
              <w:rFonts w:ascii="Times New Roman" w:hAnsi="Times New Roman"/>
              <w:sz w:val="20"/>
            </w:rPr>
          </w:rPrChange>
        </w:rPr>
        <w:t>the</w:t>
      </w:r>
      <w:r>
        <w:rPr>
          <w:rFonts w:ascii="Times New Roman"/>
          <w:spacing w:val="14"/>
          <w:sz w:val="20"/>
          <w:rPrChange w:id="1941" w:author="Author" w:date="2015-07-30T15:37:00Z">
            <w:rPr>
              <w:rFonts w:ascii="Times New Roman" w:hAnsi="Times New Roman"/>
              <w:sz w:val="20"/>
            </w:rPr>
          </w:rPrChange>
        </w:rPr>
        <w:t xml:space="preserve"> </w:t>
      </w:r>
      <w:r>
        <w:rPr>
          <w:rFonts w:ascii="Times New Roman"/>
          <w:sz w:val="20"/>
          <w:rPrChange w:id="1942" w:author="Author" w:date="2015-07-30T15:37:00Z">
            <w:rPr>
              <w:rFonts w:ascii="Times New Roman" w:hAnsi="Times New Roman"/>
              <w:sz w:val="20"/>
            </w:rPr>
          </w:rPrChange>
        </w:rPr>
        <w:t>Millennium</w:t>
      </w:r>
      <w:r>
        <w:rPr>
          <w:rFonts w:ascii="Times New Roman"/>
          <w:spacing w:val="13"/>
          <w:sz w:val="20"/>
          <w:rPrChange w:id="1943" w:author="Author" w:date="2015-07-30T15:37:00Z">
            <w:rPr>
              <w:rFonts w:ascii="Times New Roman" w:hAnsi="Times New Roman"/>
              <w:sz w:val="20"/>
            </w:rPr>
          </w:rPrChange>
        </w:rPr>
        <w:t xml:space="preserve"> </w:t>
      </w:r>
      <w:r>
        <w:rPr>
          <w:rFonts w:ascii="Times New Roman"/>
          <w:sz w:val="20"/>
          <w:rPrChange w:id="1944" w:author="Author" w:date="2015-07-30T15:37:00Z">
            <w:rPr>
              <w:rFonts w:ascii="Times New Roman" w:hAnsi="Times New Roman"/>
              <w:sz w:val="20"/>
            </w:rPr>
          </w:rPrChange>
        </w:rPr>
        <w:t>Development</w:t>
      </w:r>
      <w:r>
        <w:rPr>
          <w:rFonts w:ascii="Times New Roman"/>
          <w:spacing w:val="14"/>
          <w:sz w:val="20"/>
          <w:rPrChange w:id="1945" w:author="Author" w:date="2015-07-30T15:37:00Z">
            <w:rPr>
              <w:rFonts w:ascii="Times New Roman" w:hAnsi="Times New Roman"/>
              <w:sz w:val="20"/>
            </w:rPr>
          </w:rPrChange>
        </w:rPr>
        <w:t xml:space="preserve"> </w:t>
      </w:r>
      <w:r>
        <w:rPr>
          <w:rFonts w:ascii="Times New Roman"/>
          <w:sz w:val="20"/>
          <w:rPrChange w:id="1946" w:author="Author" w:date="2015-07-30T15:37:00Z">
            <w:rPr>
              <w:rFonts w:ascii="Times New Roman" w:hAnsi="Times New Roman"/>
              <w:sz w:val="20"/>
            </w:rPr>
          </w:rPrChange>
        </w:rPr>
        <w:t>Goals</w:t>
      </w:r>
      <w:r>
        <w:rPr>
          <w:rFonts w:ascii="Times New Roman"/>
          <w:spacing w:val="14"/>
          <w:sz w:val="20"/>
          <w:rPrChange w:id="1947" w:author="Author" w:date="2015-07-30T15:37:00Z">
            <w:rPr>
              <w:rFonts w:ascii="Times New Roman" w:hAnsi="Times New Roman"/>
              <w:sz w:val="20"/>
            </w:rPr>
          </w:rPrChange>
        </w:rPr>
        <w:t xml:space="preserve"> </w:t>
      </w:r>
      <w:r>
        <w:rPr>
          <w:rFonts w:ascii="Times New Roman"/>
          <w:sz w:val="20"/>
          <w:rPrChange w:id="1948" w:author="Author" w:date="2015-07-30T15:37:00Z">
            <w:rPr>
              <w:rFonts w:ascii="Times New Roman" w:hAnsi="Times New Roman"/>
              <w:sz w:val="20"/>
            </w:rPr>
          </w:rPrChange>
        </w:rPr>
        <w:t>and</w:t>
      </w:r>
      <w:r>
        <w:rPr>
          <w:rFonts w:ascii="Times New Roman"/>
          <w:spacing w:val="13"/>
          <w:sz w:val="20"/>
          <w:rPrChange w:id="1949" w:author="Author" w:date="2015-07-30T15:37:00Z">
            <w:rPr>
              <w:rFonts w:ascii="Times New Roman" w:hAnsi="Times New Roman"/>
              <w:sz w:val="20"/>
            </w:rPr>
          </w:rPrChange>
        </w:rPr>
        <w:t xml:space="preserve"> </w:t>
      </w:r>
      <w:r>
        <w:rPr>
          <w:rFonts w:ascii="Times New Roman"/>
          <w:sz w:val="20"/>
          <w:rPrChange w:id="1950" w:author="Author" w:date="2015-07-30T15:37:00Z">
            <w:rPr>
              <w:rFonts w:ascii="Times New Roman" w:hAnsi="Times New Roman"/>
              <w:sz w:val="20"/>
            </w:rPr>
          </w:rPrChange>
        </w:rPr>
        <w:t>seeks</w:t>
      </w:r>
      <w:r>
        <w:rPr>
          <w:rFonts w:ascii="Times New Roman"/>
          <w:spacing w:val="11"/>
          <w:sz w:val="20"/>
          <w:rPrChange w:id="1951" w:author="Author" w:date="2015-07-30T15:37:00Z">
            <w:rPr>
              <w:rFonts w:ascii="Times New Roman" w:hAnsi="Times New Roman"/>
              <w:sz w:val="20"/>
            </w:rPr>
          </w:rPrChange>
        </w:rPr>
        <w:t xml:space="preserve"> </w:t>
      </w:r>
      <w:r>
        <w:rPr>
          <w:rFonts w:ascii="Times New Roman"/>
          <w:sz w:val="20"/>
          <w:rPrChange w:id="1952" w:author="Author" w:date="2015-07-30T15:37:00Z">
            <w:rPr>
              <w:rFonts w:ascii="Times New Roman" w:hAnsi="Times New Roman"/>
              <w:sz w:val="20"/>
            </w:rPr>
          </w:rPrChange>
        </w:rPr>
        <w:t>to</w:t>
      </w:r>
      <w:r>
        <w:rPr>
          <w:rFonts w:ascii="Times New Roman"/>
          <w:spacing w:val="13"/>
          <w:sz w:val="20"/>
          <w:rPrChange w:id="1953" w:author="Author" w:date="2015-07-30T15:37:00Z">
            <w:rPr>
              <w:rFonts w:ascii="Times New Roman" w:hAnsi="Times New Roman"/>
              <w:sz w:val="20"/>
            </w:rPr>
          </w:rPrChange>
        </w:rPr>
        <w:t xml:space="preserve"> </w:t>
      </w:r>
      <w:r>
        <w:rPr>
          <w:rFonts w:ascii="Times New Roman"/>
          <w:sz w:val="20"/>
          <w:rPrChange w:id="1954" w:author="Author" w:date="2015-07-30T15:37:00Z">
            <w:rPr>
              <w:rFonts w:ascii="Times New Roman" w:hAnsi="Times New Roman"/>
              <w:sz w:val="20"/>
            </w:rPr>
          </w:rPrChange>
        </w:rPr>
        <w:t>complete</w:t>
      </w:r>
      <w:r>
        <w:rPr>
          <w:rFonts w:ascii="Times New Roman"/>
          <w:spacing w:val="16"/>
          <w:sz w:val="20"/>
          <w:rPrChange w:id="1955" w:author="Author" w:date="2015-07-30T15:37:00Z">
            <w:rPr>
              <w:rFonts w:ascii="Times New Roman" w:hAnsi="Times New Roman"/>
              <w:sz w:val="20"/>
            </w:rPr>
          </w:rPrChange>
        </w:rPr>
        <w:t xml:space="preserve"> </w:t>
      </w:r>
      <w:r>
        <w:rPr>
          <w:rFonts w:ascii="Times New Roman"/>
          <w:sz w:val="20"/>
          <w:rPrChange w:id="1956" w:author="Author" w:date="2015-07-30T15:37:00Z">
            <w:rPr>
              <w:rFonts w:ascii="Times New Roman" w:hAnsi="Times New Roman"/>
              <w:sz w:val="20"/>
            </w:rPr>
          </w:rPrChange>
        </w:rPr>
        <w:t>what</w:t>
      </w:r>
      <w:r>
        <w:rPr>
          <w:rFonts w:ascii="Times New Roman"/>
          <w:spacing w:val="12"/>
          <w:sz w:val="20"/>
          <w:rPrChange w:id="1957" w:author="Author" w:date="2015-07-30T15:37:00Z">
            <w:rPr>
              <w:rFonts w:ascii="Times New Roman" w:hAnsi="Times New Roman"/>
              <w:sz w:val="20"/>
            </w:rPr>
          </w:rPrChange>
        </w:rPr>
        <w:t xml:space="preserve"> </w:t>
      </w:r>
      <w:r>
        <w:rPr>
          <w:rFonts w:ascii="Times New Roman"/>
          <w:sz w:val="20"/>
          <w:rPrChange w:id="1958" w:author="Author" w:date="2015-07-30T15:37:00Z">
            <w:rPr>
              <w:rFonts w:ascii="Times New Roman" w:hAnsi="Times New Roman"/>
              <w:sz w:val="20"/>
            </w:rPr>
          </w:rPrChange>
        </w:rPr>
        <w:t>these</w:t>
      </w:r>
      <w:r>
        <w:rPr>
          <w:rFonts w:ascii="Times New Roman"/>
          <w:spacing w:val="12"/>
          <w:sz w:val="20"/>
          <w:rPrChange w:id="1959" w:author="Author" w:date="2015-07-30T15:37:00Z">
            <w:rPr>
              <w:rFonts w:ascii="Times New Roman" w:hAnsi="Times New Roman"/>
              <w:sz w:val="20"/>
            </w:rPr>
          </w:rPrChange>
        </w:rPr>
        <w:t xml:space="preserve"> </w:t>
      </w:r>
      <w:r>
        <w:rPr>
          <w:rFonts w:ascii="Times New Roman"/>
          <w:sz w:val="20"/>
          <w:rPrChange w:id="1960" w:author="Author" w:date="2015-07-30T15:37:00Z">
            <w:rPr>
              <w:rFonts w:ascii="Times New Roman" w:hAnsi="Times New Roman"/>
              <w:sz w:val="20"/>
            </w:rPr>
          </w:rPrChange>
        </w:rPr>
        <w:t>did</w:t>
      </w:r>
      <w:r>
        <w:rPr>
          <w:rFonts w:ascii="Times New Roman"/>
          <w:spacing w:val="13"/>
          <w:sz w:val="20"/>
          <w:rPrChange w:id="1961" w:author="Author" w:date="2015-07-30T15:37:00Z">
            <w:rPr>
              <w:rFonts w:ascii="Times New Roman" w:hAnsi="Times New Roman"/>
              <w:sz w:val="20"/>
            </w:rPr>
          </w:rPrChange>
        </w:rPr>
        <w:t xml:space="preserve"> </w:t>
      </w:r>
      <w:r>
        <w:rPr>
          <w:rFonts w:ascii="Times New Roman"/>
          <w:sz w:val="20"/>
          <w:rPrChange w:id="1962" w:author="Author" w:date="2015-07-30T15:37:00Z">
            <w:rPr>
              <w:rFonts w:ascii="Times New Roman" w:hAnsi="Times New Roman"/>
              <w:sz w:val="20"/>
            </w:rPr>
          </w:rPrChange>
        </w:rPr>
        <w:t>not</w:t>
      </w:r>
      <w:r>
        <w:rPr>
          <w:rFonts w:ascii="Times New Roman"/>
          <w:spacing w:val="12"/>
          <w:sz w:val="20"/>
          <w:rPrChange w:id="1963" w:author="Author" w:date="2015-07-30T15:37:00Z">
            <w:rPr>
              <w:rFonts w:ascii="Times New Roman" w:hAnsi="Times New Roman"/>
              <w:sz w:val="20"/>
            </w:rPr>
          </w:rPrChange>
        </w:rPr>
        <w:t xml:space="preserve"> </w:t>
      </w:r>
      <w:r>
        <w:rPr>
          <w:rFonts w:ascii="Times New Roman"/>
          <w:sz w:val="20"/>
          <w:rPrChange w:id="1964" w:author="Author" w:date="2015-07-30T15:37:00Z">
            <w:rPr>
              <w:rFonts w:ascii="Times New Roman" w:hAnsi="Times New Roman"/>
              <w:sz w:val="20"/>
            </w:rPr>
          </w:rPrChange>
        </w:rPr>
        <w:t>achieve,</w:t>
      </w:r>
      <w:r>
        <w:rPr>
          <w:rFonts w:ascii="Times New Roman"/>
          <w:w w:val="99"/>
          <w:sz w:val="20"/>
          <w:rPrChange w:id="1965" w:author="Author" w:date="2015-07-30T15:37:00Z">
            <w:rPr>
              <w:rFonts w:ascii="Times New Roman" w:hAnsi="Times New Roman"/>
              <w:sz w:val="20"/>
            </w:rPr>
          </w:rPrChange>
        </w:rPr>
        <w:t xml:space="preserve"> </w:t>
      </w:r>
      <w:r>
        <w:rPr>
          <w:rFonts w:ascii="Times New Roman"/>
          <w:sz w:val="20"/>
          <w:rPrChange w:id="1966" w:author="Author" w:date="2015-07-30T15:37:00Z">
            <w:rPr>
              <w:rFonts w:ascii="Times New Roman" w:hAnsi="Times New Roman"/>
              <w:sz w:val="20"/>
            </w:rPr>
          </w:rPrChange>
        </w:rPr>
        <w:t>particularly in reaching the most</w:t>
      </w:r>
      <w:r>
        <w:rPr>
          <w:rFonts w:ascii="Times New Roman"/>
          <w:spacing w:val="-5"/>
          <w:sz w:val="20"/>
          <w:rPrChange w:id="1967" w:author="Author" w:date="2015-07-30T15:37:00Z">
            <w:rPr>
              <w:rFonts w:ascii="Times New Roman" w:hAnsi="Times New Roman"/>
              <w:sz w:val="20"/>
            </w:rPr>
          </w:rPrChange>
        </w:rPr>
        <w:t xml:space="preserve"> </w:t>
      </w:r>
      <w:r>
        <w:rPr>
          <w:rFonts w:ascii="Times New Roman"/>
          <w:sz w:val="20"/>
          <w:rPrChange w:id="1968" w:author="Author" w:date="2015-07-30T15:37:00Z">
            <w:rPr>
              <w:rFonts w:ascii="Times New Roman" w:hAnsi="Times New Roman"/>
              <w:sz w:val="20"/>
            </w:rPr>
          </w:rPrChange>
        </w:rPr>
        <w:t>vulnerable.</w:t>
      </w:r>
      <w:del w:id="1969" w:author="Author" w:date="2015-07-30T15:37:00Z">
        <w:r w:rsidR="00F3349C">
          <w:rPr>
            <w:rFonts w:ascii="Times New Roman" w:hAnsi="Times New Roman"/>
            <w:sz w:val="20"/>
            <w:szCs w:val="20"/>
          </w:rPr>
          <w:delText xml:space="preserve"> </w:delText>
        </w:r>
      </w:del>
    </w:p>
    <w:p w14:paraId="4D812E3B" w14:textId="77777777" w:rsidR="00804791" w:rsidRDefault="00804791">
      <w:pPr>
        <w:spacing w:before="8"/>
        <w:rPr>
          <w:rFonts w:ascii="Times New Roman" w:hAnsi="Times New Roman"/>
          <w:sz w:val="21"/>
          <w:rPrChange w:id="1970" w:author="Author" w:date="2015-07-30T15:37:00Z">
            <w:rPr>
              <w:rFonts w:ascii="Times New Roman" w:hAnsi="Times New Roman"/>
              <w:sz w:val="20"/>
            </w:rPr>
          </w:rPrChange>
        </w:rPr>
        <w:pPrChange w:id="1971" w:author="Author" w:date="2015-07-30T15:37:00Z">
          <w:pPr>
            <w:pStyle w:val="ListParagraph"/>
            <w:ind w:left="360"/>
            <w:jc w:val="both"/>
          </w:pPr>
        </w:pPrChange>
      </w:pPr>
    </w:p>
    <w:p w14:paraId="6FD7591C" w14:textId="77777777" w:rsidR="00804791" w:rsidRDefault="006514D0">
      <w:pPr>
        <w:pStyle w:val="ListParagraph"/>
        <w:numPr>
          <w:ilvl w:val="0"/>
          <w:numId w:val="35"/>
        </w:numPr>
        <w:tabs>
          <w:tab w:val="left" w:pos="461"/>
        </w:tabs>
        <w:spacing w:line="259" w:lineRule="auto"/>
        <w:ind w:right="120"/>
        <w:jc w:val="both"/>
        <w:rPr>
          <w:rFonts w:ascii="Times New Roman" w:hAnsi="Times New Roman"/>
          <w:sz w:val="20"/>
          <w:rPrChange w:id="1972" w:author="Author" w:date="2015-07-30T15:37:00Z">
            <w:rPr>
              <w:rFonts w:ascii="Times New Roman" w:hAnsi="Times New Roman"/>
              <w:b/>
              <w:i/>
              <w:sz w:val="20"/>
            </w:rPr>
          </w:rPrChange>
        </w:rPr>
        <w:pPrChange w:id="1973" w:author="Author" w:date="2015-07-30T15:37:00Z">
          <w:pPr>
            <w:pStyle w:val="ListParagraph"/>
            <w:numPr>
              <w:numId w:val="38"/>
            </w:numPr>
            <w:spacing w:after="80"/>
            <w:ind w:left="360" w:hanging="360"/>
            <w:jc w:val="both"/>
          </w:pPr>
        </w:pPrChange>
      </w:pPr>
      <w:r>
        <w:rPr>
          <w:rFonts w:ascii="Times New Roman"/>
          <w:sz w:val="20"/>
          <w:rPrChange w:id="1974" w:author="Author" w:date="2015-07-30T15:37:00Z">
            <w:rPr>
              <w:rFonts w:ascii="Times New Roman" w:hAnsi="Times New Roman"/>
              <w:sz w:val="20"/>
            </w:rPr>
          </w:rPrChange>
        </w:rPr>
        <w:t>In its scope, however, the framework we are announcing today goes far beyond the MDGs.</w:t>
      </w:r>
      <w:r>
        <w:rPr>
          <w:rFonts w:ascii="Times New Roman"/>
          <w:spacing w:val="39"/>
          <w:sz w:val="20"/>
          <w:rPrChange w:id="1975" w:author="Author" w:date="2015-07-30T15:37:00Z">
            <w:rPr>
              <w:rFonts w:ascii="Times New Roman" w:hAnsi="Times New Roman"/>
              <w:sz w:val="20"/>
            </w:rPr>
          </w:rPrChange>
        </w:rPr>
        <w:t xml:space="preserve"> </w:t>
      </w:r>
      <w:r>
        <w:rPr>
          <w:rFonts w:ascii="Times New Roman"/>
          <w:sz w:val="20"/>
          <w:rPrChange w:id="1976" w:author="Author" w:date="2015-07-30T15:37:00Z">
            <w:rPr>
              <w:rFonts w:ascii="Times New Roman" w:hAnsi="Times New Roman"/>
              <w:sz w:val="20"/>
            </w:rPr>
          </w:rPrChange>
        </w:rPr>
        <w:t>Alongside</w:t>
      </w:r>
      <w:r>
        <w:rPr>
          <w:rFonts w:ascii="Times New Roman"/>
          <w:w w:val="99"/>
          <w:sz w:val="20"/>
          <w:rPrChange w:id="1977" w:author="Author" w:date="2015-07-30T15:37:00Z">
            <w:rPr>
              <w:rFonts w:ascii="Times New Roman" w:hAnsi="Times New Roman"/>
              <w:sz w:val="20"/>
            </w:rPr>
          </w:rPrChange>
        </w:rPr>
        <w:t xml:space="preserve"> </w:t>
      </w:r>
      <w:r>
        <w:rPr>
          <w:rFonts w:ascii="Times New Roman"/>
          <w:sz w:val="20"/>
          <w:rPrChange w:id="1978" w:author="Author" w:date="2015-07-30T15:37:00Z">
            <w:rPr>
              <w:rFonts w:ascii="Times New Roman" w:hAnsi="Times New Roman"/>
              <w:sz w:val="20"/>
            </w:rPr>
          </w:rPrChange>
        </w:rPr>
        <w:t>continuing development priorities such as poverty eradication, health, education and food security and</w:t>
      </w:r>
      <w:r>
        <w:rPr>
          <w:rFonts w:ascii="Times New Roman"/>
          <w:spacing w:val="-10"/>
          <w:sz w:val="20"/>
          <w:rPrChange w:id="1979" w:author="Author" w:date="2015-07-30T15:37:00Z">
            <w:rPr>
              <w:rFonts w:ascii="Times New Roman" w:hAnsi="Times New Roman"/>
              <w:sz w:val="20"/>
            </w:rPr>
          </w:rPrChange>
        </w:rPr>
        <w:t xml:space="preserve"> </w:t>
      </w:r>
      <w:r>
        <w:rPr>
          <w:rFonts w:ascii="Times New Roman"/>
          <w:sz w:val="20"/>
          <w:rPrChange w:id="1980" w:author="Author" w:date="2015-07-30T15:37:00Z">
            <w:rPr>
              <w:rFonts w:ascii="Times New Roman" w:hAnsi="Times New Roman"/>
              <w:sz w:val="20"/>
            </w:rPr>
          </w:rPrChange>
        </w:rPr>
        <w:t>nutrition,</w:t>
      </w:r>
      <w:r>
        <w:rPr>
          <w:rFonts w:ascii="Times New Roman"/>
          <w:w w:val="99"/>
          <w:sz w:val="20"/>
          <w:rPrChange w:id="1981" w:author="Author" w:date="2015-07-30T15:37:00Z">
            <w:rPr>
              <w:rFonts w:ascii="Times New Roman" w:hAnsi="Times New Roman"/>
              <w:sz w:val="20"/>
            </w:rPr>
          </w:rPrChange>
        </w:rPr>
        <w:t xml:space="preserve"> </w:t>
      </w:r>
      <w:r>
        <w:rPr>
          <w:rFonts w:ascii="Times New Roman"/>
          <w:sz w:val="20"/>
          <w:rPrChange w:id="1982" w:author="Author" w:date="2015-07-30T15:37:00Z">
            <w:rPr>
              <w:rFonts w:ascii="Times New Roman" w:hAnsi="Times New Roman"/>
              <w:sz w:val="20"/>
            </w:rPr>
          </w:rPrChange>
        </w:rPr>
        <w:t>it</w:t>
      </w:r>
      <w:r>
        <w:rPr>
          <w:rFonts w:ascii="Times New Roman"/>
          <w:spacing w:val="11"/>
          <w:sz w:val="20"/>
          <w:rPrChange w:id="1983" w:author="Author" w:date="2015-07-30T15:37:00Z">
            <w:rPr>
              <w:rFonts w:ascii="Times New Roman" w:hAnsi="Times New Roman"/>
              <w:sz w:val="20"/>
            </w:rPr>
          </w:rPrChange>
        </w:rPr>
        <w:t xml:space="preserve"> </w:t>
      </w:r>
      <w:r>
        <w:rPr>
          <w:rFonts w:ascii="Times New Roman"/>
          <w:sz w:val="20"/>
          <w:rPrChange w:id="1984" w:author="Author" w:date="2015-07-30T15:37:00Z">
            <w:rPr>
              <w:rFonts w:ascii="Times New Roman" w:hAnsi="Times New Roman"/>
              <w:sz w:val="20"/>
            </w:rPr>
          </w:rPrChange>
        </w:rPr>
        <w:t>sets</w:t>
      </w:r>
      <w:r>
        <w:rPr>
          <w:rFonts w:ascii="Times New Roman"/>
          <w:spacing w:val="11"/>
          <w:sz w:val="20"/>
          <w:rPrChange w:id="1985" w:author="Author" w:date="2015-07-30T15:37:00Z">
            <w:rPr>
              <w:rFonts w:ascii="Times New Roman" w:hAnsi="Times New Roman"/>
              <w:sz w:val="20"/>
            </w:rPr>
          </w:rPrChange>
        </w:rPr>
        <w:t xml:space="preserve"> </w:t>
      </w:r>
      <w:r>
        <w:rPr>
          <w:rFonts w:ascii="Times New Roman"/>
          <w:sz w:val="20"/>
          <w:rPrChange w:id="1986" w:author="Author" w:date="2015-07-30T15:37:00Z">
            <w:rPr>
              <w:rFonts w:ascii="Times New Roman" w:hAnsi="Times New Roman"/>
              <w:sz w:val="20"/>
            </w:rPr>
          </w:rPrChange>
        </w:rPr>
        <w:t>out</w:t>
      </w:r>
      <w:r>
        <w:rPr>
          <w:rFonts w:ascii="Times New Roman"/>
          <w:spacing w:val="11"/>
          <w:sz w:val="20"/>
          <w:rPrChange w:id="1987" w:author="Author" w:date="2015-07-30T15:37:00Z">
            <w:rPr>
              <w:rFonts w:ascii="Times New Roman" w:hAnsi="Times New Roman"/>
              <w:sz w:val="20"/>
            </w:rPr>
          </w:rPrChange>
        </w:rPr>
        <w:t xml:space="preserve"> </w:t>
      </w:r>
      <w:r>
        <w:rPr>
          <w:rFonts w:ascii="Times New Roman"/>
          <w:sz w:val="20"/>
          <w:rPrChange w:id="1988" w:author="Author" w:date="2015-07-30T15:37:00Z">
            <w:rPr>
              <w:rFonts w:ascii="Times New Roman" w:hAnsi="Times New Roman"/>
              <w:sz w:val="20"/>
            </w:rPr>
          </w:rPrChange>
        </w:rPr>
        <w:t>a</w:t>
      </w:r>
      <w:r>
        <w:rPr>
          <w:rFonts w:ascii="Times New Roman"/>
          <w:spacing w:val="14"/>
          <w:sz w:val="20"/>
          <w:rPrChange w:id="1989" w:author="Author" w:date="2015-07-30T15:37:00Z">
            <w:rPr>
              <w:rFonts w:ascii="Times New Roman" w:hAnsi="Times New Roman"/>
              <w:sz w:val="20"/>
            </w:rPr>
          </w:rPrChange>
        </w:rPr>
        <w:t xml:space="preserve"> </w:t>
      </w:r>
      <w:r>
        <w:rPr>
          <w:rFonts w:ascii="Times New Roman"/>
          <w:sz w:val="20"/>
          <w:rPrChange w:id="1990" w:author="Author" w:date="2015-07-30T15:37:00Z">
            <w:rPr>
              <w:rFonts w:ascii="Times New Roman" w:hAnsi="Times New Roman"/>
              <w:sz w:val="20"/>
            </w:rPr>
          </w:rPrChange>
        </w:rPr>
        <w:t>wide</w:t>
      </w:r>
      <w:r>
        <w:rPr>
          <w:rFonts w:ascii="Times New Roman"/>
          <w:spacing w:val="11"/>
          <w:sz w:val="20"/>
          <w:rPrChange w:id="1991" w:author="Author" w:date="2015-07-30T15:37:00Z">
            <w:rPr>
              <w:rFonts w:ascii="Times New Roman" w:hAnsi="Times New Roman"/>
              <w:sz w:val="20"/>
            </w:rPr>
          </w:rPrChange>
        </w:rPr>
        <w:t xml:space="preserve"> </w:t>
      </w:r>
      <w:r>
        <w:rPr>
          <w:rFonts w:ascii="Times New Roman"/>
          <w:sz w:val="20"/>
          <w:rPrChange w:id="1992" w:author="Author" w:date="2015-07-30T15:37:00Z">
            <w:rPr>
              <w:rFonts w:ascii="Times New Roman" w:hAnsi="Times New Roman"/>
              <w:sz w:val="20"/>
            </w:rPr>
          </w:rPrChange>
        </w:rPr>
        <w:t>range</w:t>
      </w:r>
      <w:r>
        <w:rPr>
          <w:rFonts w:ascii="Times New Roman"/>
          <w:spacing w:val="11"/>
          <w:sz w:val="20"/>
          <w:rPrChange w:id="1993" w:author="Author" w:date="2015-07-30T15:37:00Z">
            <w:rPr>
              <w:rFonts w:ascii="Times New Roman" w:hAnsi="Times New Roman"/>
              <w:sz w:val="20"/>
            </w:rPr>
          </w:rPrChange>
        </w:rPr>
        <w:t xml:space="preserve"> </w:t>
      </w:r>
      <w:r>
        <w:rPr>
          <w:rFonts w:ascii="Times New Roman"/>
          <w:sz w:val="20"/>
          <w:rPrChange w:id="1994" w:author="Author" w:date="2015-07-30T15:37:00Z">
            <w:rPr>
              <w:rFonts w:ascii="Times New Roman" w:hAnsi="Times New Roman"/>
              <w:sz w:val="20"/>
            </w:rPr>
          </w:rPrChange>
        </w:rPr>
        <w:t>of</w:t>
      </w:r>
      <w:r>
        <w:rPr>
          <w:rFonts w:ascii="Times New Roman"/>
          <w:spacing w:val="12"/>
          <w:sz w:val="20"/>
          <w:rPrChange w:id="1995" w:author="Author" w:date="2015-07-30T15:37:00Z">
            <w:rPr>
              <w:rFonts w:ascii="Times New Roman" w:hAnsi="Times New Roman"/>
              <w:sz w:val="20"/>
            </w:rPr>
          </w:rPrChange>
        </w:rPr>
        <w:t xml:space="preserve"> </w:t>
      </w:r>
      <w:r>
        <w:rPr>
          <w:rFonts w:ascii="Times New Roman"/>
          <w:sz w:val="20"/>
          <w:rPrChange w:id="1996" w:author="Author" w:date="2015-07-30T15:37:00Z">
            <w:rPr>
              <w:rFonts w:ascii="Times New Roman" w:hAnsi="Times New Roman"/>
              <w:sz w:val="20"/>
            </w:rPr>
          </w:rPrChange>
        </w:rPr>
        <w:t>economic,</w:t>
      </w:r>
      <w:r>
        <w:rPr>
          <w:rFonts w:ascii="Times New Roman"/>
          <w:spacing w:val="12"/>
          <w:sz w:val="20"/>
          <w:rPrChange w:id="1997" w:author="Author" w:date="2015-07-30T15:37:00Z">
            <w:rPr>
              <w:rFonts w:ascii="Times New Roman" w:hAnsi="Times New Roman"/>
              <w:sz w:val="20"/>
            </w:rPr>
          </w:rPrChange>
        </w:rPr>
        <w:t xml:space="preserve"> </w:t>
      </w:r>
      <w:r>
        <w:rPr>
          <w:rFonts w:ascii="Times New Roman"/>
          <w:sz w:val="20"/>
          <w:rPrChange w:id="1998" w:author="Author" w:date="2015-07-30T15:37:00Z">
            <w:rPr>
              <w:rFonts w:ascii="Times New Roman" w:hAnsi="Times New Roman"/>
              <w:sz w:val="20"/>
            </w:rPr>
          </w:rPrChange>
        </w:rPr>
        <w:t>social</w:t>
      </w:r>
      <w:r>
        <w:rPr>
          <w:rFonts w:ascii="Times New Roman"/>
          <w:spacing w:val="11"/>
          <w:sz w:val="20"/>
          <w:rPrChange w:id="1999" w:author="Author" w:date="2015-07-30T15:37:00Z">
            <w:rPr>
              <w:rFonts w:ascii="Times New Roman" w:hAnsi="Times New Roman"/>
              <w:sz w:val="20"/>
            </w:rPr>
          </w:rPrChange>
        </w:rPr>
        <w:t xml:space="preserve"> </w:t>
      </w:r>
      <w:r>
        <w:rPr>
          <w:rFonts w:ascii="Times New Roman"/>
          <w:sz w:val="20"/>
          <w:rPrChange w:id="2000" w:author="Author" w:date="2015-07-30T15:37:00Z">
            <w:rPr>
              <w:rFonts w:ascii="Times New Roman" w:hAnsi="Times New Roman"/>
              <w:sz w:val="20"/>
            </w:rPr>
          </w:rPrChange>
        </w:rPr>
        <w:t>and</w:t>
      </w:r>
      <w:r>
        <w:rPr>
          <w:rFonts w:ascii="Times New Roman"/>
          <w:spacing w:val="12"/>
          <w:sz w:val="20"/>
          <w:rPrChange w:id="2001" w:author="Author" w:date="2015-07-30T15:37:00Z">
            <w:rPr>
              <w:rFonts w:ascii="Times New Roman" w:hAnsi="Times New Roman"/>
              <w:sz w:val="20"/>
            </w:rPr>
          </w:rPrChange>
        </w:rPr>
        <w:t xml:space="preserve"> </w:t>
      </w:r>
      <w:r>
        <w:rPr>
          <w:rFonts w:ascii="Times New Roman"/>
          <w:sz w:val="20"/>
          <w:rPrChange w:id="2002" w:author="Author" w:date="2015-07-30T15:37:00Z">
            <w:rPr>
              <w:rFonts w:ascii="Times New Roman" w:hAnsi="Times New Roman"/>
              <w:sz w:val="20"/>
            </w:rPr>
          </w:rPrChange>
        </w:rPr>
        <w:t>environmental</w:t>
      </w:r>
      <w:r>
        <w:rPr>
          <w:rFonts w:ascii="Times New Roman"/>
          <w:spacing w:val="11"/>
          <w:sz w:val="20"/>
          <w:rPrChange w:id="2003" w:author="Author" w:date="2015-07-30T15:37:00Z">
            <w:rPr>
              <w:rFonts w:ascii="Times New Roman" w:hAnsi="Times New Roman"/>
              <w:sz w:val="20"/>
            </w:rPr>
          </w:rPrChange>
        </w:rPr>
        <w:t xml:space="preserve"> </w:t>
      </w:r>
      <w:r>
        <w:rPr>
          <w:rFonts w:ascii="Times New Roman"/>
          <w:sz w:val="20"/>
          <w:rPrChange w:id="2004" w:author="Author" w:date="2015-07-30T15:37:00Z">
            <w:rPr>
              <w:rFonts w:ascii="Times New Roman" w:hAnsi="Times New Roman"/>
              <w:sz w:val="20"/>
            </w:rPr>
          </w:rPrChange>
        </w:rPr>
        <w:t>objectives.</w:t>
      </w:r>
      <w:r>
        <w:rPr>
          <w:rFonts w:ascii="Times New Roman"/>
          <w:spacing w:val="11"/>
          <w:sz w:val="20"/>
          <w:rPrChange w:id="2005" w:author="Author" w:date="2015-07-30T15:37:00Z">
            <w:rPr>
              <w:rFonts w:ascii="Times New Roman" w:hAnsi="Times New Roman"/>
              <w:sz w:val="20"/>
            </w:rPr>
          </w:rPrChange>
        </w:rPr>
        <w:t xml:space="preserve"> </w:t>
      </w:r>
      <w:r>
        <w:rPr>
          <w:rFonts w:ascii="Times New Roman"/>
          <w:sz w:val="20"/>
          <w:rPrChange w:id="2006" w:author="Author" w:date="2015-07-30T15:37:00Z">
            <w:rPr>
              <w:rFonts w:ascii="Times New Roman" w:hAnsi="Times New Roman"/>
              <w:sz w:val="20"/>
            </w:rPr>
          </w:rPrChange>
        </w:rPr>
        <w:t>It</w:t>
      </w:r>
      <w:r>
        <w:rPr>
          <w:rFonts w:ascii="Times New Roman"/>
          <w:spacing w:val="11"/>
          <w:sz w:val="20"/>
          <w:rPrChange w:id="2007" w:author="Author" w:date="2015-07-30T15:37:00Z">
            <w:rPr>
              <w:rFonts w:ascii="Times New Roman" w:hAnsi="Times New Roman"/>
              <w:sz w:val="20"/>
            </w:rPr>
          </w:rPrChange>
        </w:rPr>
        <w:t xml:space="preserve"> </w:t>
      </w:r>
      <w:r>
        <w:rPr>
          <w:rFonts w:ascii="Times New Roman"/>
          <w:sz w:val="20"/>
          <w:rPrChange w:id="2008" w:author="Author" w:date="2015-07-30T15:37:00Z">
            <w:rPr>
              <w:rFonts w:ascii="Times New Roman" w:hAnsi="Times New Roman"/>
              <w:sz w:val="20"/>
            </w:rPr>
          </w:rPrChange>
        </w:rPr>
        <w:t>also</w:t>
      </w:r>
      <w:r>
        <w:rPr>
          <w:rFonts w:ascii="Times New Roman"/>
          <w:spacing w:val="11"/>
          <w:sz w:val="20"/>
          <w:rPrChange w:id="2009" w:author="Author" w:date="2015-07-30T15:37:00Z">
            <w:rPr>
              <w:rFonts w:ascii="Times New Roman" w:hAnsi="Times New Roman"/>
              <w:sz w:val="20"/>
            </w:rPr>
          </w:rPrChange>
        </w:rPr>
        <w:t xml:space="preserve"> </w:t>
      </w:r>
      <w:r>
        <w:rPr>
          <w:rFonts w:ascii="Times New Roman"/>
          <w:sz w:val="20"/>
          <w:rPrChange w:id="2010" w:author="Author" w:date="2015-07-30T15:37:00Z">
            <w:rPr>
              <w:rFonts w:ascii="Times New Roman" w:hAnsi="Times New Roman"/>
              <w:sz w:val="20"/>
            </w:rPr>
          </w:rPrChange>
        </w:rPr>
        <w:t>promises</w:t>
      </w:r>
      <w:r>
        <w:rPr>
          <w:rFonts w:ascii="Times New Roman"/>
          <w:spacing w:val="13"/>
          <w:sz w:val="20"/>
          <w:rPrChange w:id="2011" w:author="Author" w:date="2015-07-30T15:37:00Z">
            <w:rPr>
              <w:rFonts w:ascii="Times New Roman" w:hAnsi="Times New Roman"/>
              <w:sz w:val="20"/>
            </w:rPr>
          </w:rPrChange>
        </w:rPr>
        <w:t xml:space="preserve"> </w:t>
      </w:r>
      <w:r>
        <w:rPr>
          <w:rFonts w:ascii="Times New Roman"/>
          <w:sz w:val="20"/>
          <w:rPrChange w:id="2012" w:author="Author" w:date="2015-07-30T15:37:00Z">
            <w:rPr>
              <w:rFonts w:ascii="Times New Roman" w:hAnsi="Times New Roman"/>
              <w:sz w:val="20"/>
            </w:rPr>
          </w:rPrChange>
        </w:rPr>
        <w:t>more</w:t>
      </w:r>
      <w:r>
        <w:rPr>
          <w:rFonts w:ascii="Times New Roman"/>
          <w:spacing w:val="11"/>
          <w:sz w:val="20"/>
          <w:rPrChange w:id="2013" w:author="Author" w:date="2015-07-30T15:37:00Z">
            <w:rPr>
              <w:rFonts w:ascii="Times New Roman" w:hAnsi="Times New Roman"/>
              <w:sz w:val="20"/>
            </w:rPr>
          </w:rPrChange>
        </w:rPr>
        <w:t xml:space="preserve"> </w:t>
      </w:r>
      <w:r>
        <w:rPr>
          <w:rFonts w:ascii="Times New Roman"/>
          <w:sz w:val="20"/>
          <w:rPrChange w:id="2014" w:author="Author" w:date="2015-07-30T15:37:00Z">
            <w:rPr>
              <w:rFonts w:ascii="Times New Roman" w:hAnsi="Times New Roman"/>
              <w:sz w:val="20"/>
            </w:rPr>
          </w:rPrChange>
        </w:rPr>
        <w:t>peaceful</w:t>
      </w:r>
      <w:r>
        <w:rPr>
          <w:rFonts w:ascii="Times New Roman"/>
          <w:spacing w:val="11"/>
          <w:sz w:val="20"/>
          <w:rPrChange w:id="2015" w:author="Author" w:date="2015-07-30T15:37:00Z">
            <w:rPr>
              <w:rFonts w:ascii="Times New Roman" w:hAnsi="Times New Roman"/>
              <w:sz w:val="20"/>
            </w:rPr>
          </w:rPrChange>
        </w:rPr>
        <w:t xml:space="preserve"> </w:t>
      </w:r>
      <w:r>
        <w:rPr>
          <w:rFonts w:ascii="Times New Roman"/>
          <w:sz w:val="20"/>
          <w:rPrChange w:id="2016" w:author="Author" w:date="2015-07-30T15:37:00Z">
            <w:rPr>
              <w:rFonts w:ascii="Times New Roman" w:hAnsi="Times New Roman"/>
              <w:sz w:val="20"/>
            </w:rPr>
          </w:rPrChange>
        </w:rPr>
        <w:t>and</w:t>
      </w:r>
      <w:r>
        <w:rPr>
          <w:rFonts w:ascii="Times New Roman"/>
          <w:w w:val="99"/>
          <w:sz w:val="20"/>
          <w:rPrChange w:id="2017" w:author="Author" w:date="2015-07-30T15:37:00Z">
            <w:rPr>
              <w:rFonts w:ascii="Times New Roman" w:hAnsi="Times New Roman"/>
              <w:sz w:val="20"/>
            </w:rPr>
          </w:rPrChange>
        </w:rPr>
        <w:t xml:space="preserve"> </w:t>
      </w:r>
      <w:r>
        <w:rPr>
          <w:rFonts w:ascii="Times New Roman"/>
          <w:sz w:val="20"/>
          <w:rPrChange w:id="2018" w:author="Author" w:date="2015-07-30T15:37:00Z">
            <w:rPr>
              <w:rFonts w:ascii="Times New Roman" w:hAnsi="Times New Roman"/>
              <w:sz w:val="20"/>
            </w:rPr>
          </w:rPrChange>
        </w:rPr>
        <w:t>inclusive societies. It also, crucially, defines means of implementation. Reflecting the integrated approach</w:t>
      </w:r>
      <w:r>
        <w:rPr>
          <w:rFonts w:ascii="Times New Roman"/>
          <w:spacing w:val="31"/>
          <w:sz w:val="20"/>
          <w:rPrChange w:id="2019" w:author="Author" w:date="2015-07-30T15:37:00Z">
            <w:rPr>
              <w:rFonts w:ascii="Times New Roman" w:hAnsi="Times New Roman"/>
              <w:sz w:val="20"/>
            </w:rPr>
          </w:rPrChange>
        </w:rPr>
        <w:t xml:space="preserve"> </w:t>
      </w:r>
      <w:r>
        <w:rPr>
          <w:rFonts w:ascii="Times New Roman"/>
          <w:sz w:val="20"/>
          <w:rPrChange w:id="2020" w:author="Author" w:date="2015-07-30T15:37:00Z">
            <w:rPr>
              <w:rFonts w:ascii="Times New Roman" w:hAnsi="Times New Roman"/>
              <w:sz w:val="20"/>
            </w:rPr>
          </w:rPrChange>
        </w:rPr>
        <w:t>that</w:t>
      </w:r>
      <w:r>
        <w:rPr>
          <w:rFonts w:ascii="Times New Roman"/>
          <w:w w:val="99"/>
          <w:sz w:val="20"/>
          <w:rPrChange w:id="2021" w:author="Author" w:date="2015-07-30T15:37:00Z">
            <w:rPr>
              <w:rFonts w:ascii="Times New Roman" w:hAnsi="Times New Roman"/>
              <w:sz w:val="20"/>
            </w:rPr>
          </w:rPrChange>
        </w:rPr>
        <w:t xml:space="preserve"> </w:t>
      </w:r>
      <w:r>
        <w:rPr>
          <w:rFonts w:ascii="Times New Roman"/>
          <w:sz w:val="20"/>
          <w:rPrChange w:id="2022" w:author="Author" w:date="2015-07-30T15:37:00Z">
            <w:rPr>
              <w:rFonts w:ascii="Times New Roman" w:hAnsi="Times New Roman"/>
              <w:sz w:val="20"/>
            </w:rPr>
          </w:rPrChange>
        </w:rPr>
        <w:t>we have decided on, there are deep interconnections and many cross-cutting elements across the new Goals</w:t>
      </w:r>
      <w:r>
        <w:rPr>
          <w:rFonts w:ascii="Times New Roman"/>
          <w:spacing w:val="30"/>
          <w:sz w:val="20"/>
          <w:rPrChange w:id="2023" w:author="Author" w:date="2015-07-30T15:37:00Z">
            <w:rPr>
              <w:rFonts w:ascii="Times New Roman" w:hAnsi="Times New Roman"/>
              <w:sz w:val="20"/>
            </w:rPr>
          </w:rPrChange>
        </w:rPr>
        <w:t xml:space="preserve"> </w:t>
      </w:r>
      <w:r>
        <w:rPr>
          <w:rFonts w:ascii="Times New Roman"/>
          <w:sz w:val="20"/>
          <w:rPrChange w:id="2024" w:author="Author" w:date="2015-07-30T15:37:00Z">
            <w:rPr>
              <w:rFonts w:ascii="Times New Roman" w:hAnsi="Times New Roman"/>
              <w:sz w:val="20"/>
            </w:rPr>
          </w:rPrChange>
        </w:rPr>
        <w:t>and</w:t>
      </w:r>
      <w:r>
        <w:rPr>
          <w:rFonts w:ascii="Times New Roman"/>
          <w:w w:val="99"/>
          <w:sz w:val="20"/>
          <w:rPrChange w:id="2025" w:author="Author" w:date="2015-07-30T15:37:00Z">
            <w:rPr>
              <w:rFonts w:ascii="Times New Roman" w:hAnsi="Times New Roman"/>
              <w:sz w:val="20"/>
            </w:rPr>
          </w:rPrChange>
        </w:rPr>
        <w:t xml:space="preserve"> </w:t>
      </w:r>
      <w:r>
        <w:rPr>
          <w:rFonts w:ascii="Times New Roman"/>
          <w:sz w:val="20"/>
          <w:rPrChange w:id="2026" w:author="Author" w:date="2015-07-30T15:37:00Z">
            <w:rPr>
              <w:rFonts w:ascii="Times New Roman" w:hAnsi="Times New Roman"/>
              <w:sz w:val="20"/>
            </w:rPr>
          </w:rPrChange>
        </w:rPr>
        <w:t>targets.</w:t>
      </w:r>
    </w:p>
    <w:p w14:paraId="3382728C" w14:textId="77777777" w:rsidR="00804791" w:rsidRDefault="00804791">
      <w:pPr>
        <w:rPr>
          <w:rFonts w:ascii="Times New Roman" w:eastAsia="Times New Roman" w:hAnsi="Times New Roman" w:cs="Times New Roman"/>
          <w:sz w:val="20"/>
          <w:szCs w:val="20"/>
        </w:rPr>
        <w:pPrChange w:id="2027" w:author="Author" w:date="2015-07-30T15:37:00Z">
          <w:pPr>
            <w:pStyle w:val="ListParagraph"/>
          </w:pPr>
        </w:pPrChange>
      </w:pPr>
    </w:p>
    <w:p w14:paraId="2E712393" w14:textId="77777777" w:rsidR="00804791" w:rsidRDefault="00804791">
      <w:pPr>
        <w:spacing w:before="1"/>
        <w:rPr>
          <w:ins w:id="2028" w:author="Author" w:date="2015-07-30T15:37:00Z"/>
          <w:rFonts w:ascii="Times New Roman" w:eastAsia="Times New Roman" w:hAnsi="Times New Roman" w:cs="Times New Roman"/>
          <w:sz w:val="16"/>
          <w:szCs w:val="16"/>
        </w:rPr>
      </w:pPr>
    </w:p>
    <w:p w14:paraId="456E9984" w14:textId="77777777" w:rsidR="00804791" w:rsidRDefault="006514D0">
      <w:pPr>
        <w:pStyle w:val="Heading3"/>
        <w:ind w:right="204"/>
        <w:rPr>
          <w:b w:val="0"/>
          <w:i w:val="0"/>
          <w:rPrChange w:id="2029" w:author="Author" w:date="2015-07-30T15:37:00Z">
            <w:rPr>
              <w:rFonts w:ascii="Times New Roman" w:hAnsi="Times New Roman"/>
              <w:b/>
              <w:i/>
              <w:sz w:val="20"/>
            </w:rPr>
          </w:rPrChange>
        </w:rPr>
        <w:pPrChange w:id="2030" w:author="Author" w:date="2015-07-30T15:37:00Z">
          <w:pPr>
            <w:spacing w:after="80"/>
            <w:jc w:val="both"/>
          </w:pPr>
        </w:pPrChange>
      </w:pPr>
      <w:r w:rsidRPr="006514D0">
        <w:t>The new</w:t>
      </w:r>
      <w:r>
        <w:rPr>
          <w:spacing w:val="-10"/>
          <w:rPrChange w:id="2031" w:author="Author" w:date="2015-07-30T15:37:00Z">
            <w:rPr>
              <w:rFonts w:ascii="Times New Roman" w:hAnsi="Times New Roman"/>
              <w:b/>
              <w:i/>
              <w:sz w:val="20"/>
            </w:rPr>
          </w:rPrChange>
        </w:rPr>
        <w:t xml:space="preserve"> </w:t>
      </w:r>
      <w:r w:rsidRPr="006514D0">
        <w:t>Agenda</w:t>
      </w:r>
    </w:p>
    <w:p w14:paraId="36C8563C" w14:textId="77777777" w:rsidR="00F3349C" w:rsidRDefault="00F3349C" w:rsidP="00F3349C">
      <w:pPr>
        <w:pStyle w:val="ListParagraph"/>
        <w:ind w:left="360"/>
        <w:jc w:val="both"/>
        <w:rPr>
          <w:del w:id="2032" w:author="Author" w:date="2015-07-30T15:37:00Z"/>
          <w:rFonts w:ascii="Times New Roman" w:hAnsi="Times New Roman"/>
          <w:sz w:val="20"/>
          <w:szCs w:val="20"/>
        </w:rPr>
      </w:pPr>
    </w:p>
    <w:p w14:paraId="3F0431FF" w14:textId="026DE341" w:rsidR="00804791" w:rsidRDefault="006514D0">
      <w:pPr>
        <w:pStyle w:val="ListParagraph"/>
        <w:numPr>
          <w:ilvl w:val="0"/>
          <w:numId w:val="35"/>
        </w:numPr>
        <w:tabs>
          <w:tab w:val="left" w:pos="461"/>
        </w:tabs>
        <w:spacing w:before="94" w:line="259" w:lineRule="auto"/>
        <w:ind w:right="117"/>
        <w:jc w:val="both"/>
        <w:rPr>
          <w:rFonts w:ascii="Times New Roman" w:eastAsia="Times New Roman" w:hAnsi="Times New Roman" w:cs="Times New Roman"/>
          <w:sz w:val="20"/>
          <w:szCs w:val="20"/>
        </w:rPr>
        <w:pPrChange w:id="2033" w:author="Author" w:date="2015-07-30T15:37:00Z">
          <w:pPr>
            <w:pStyle w:val="ListParagraph"/>
            <w:numPr>
              <w:numId w:val="38"/>
            </w:numPr>
            <w:ind w:left="360" w:hanging="360"/>
            <w:jc w:val="both"/>
          </w:pPr>
        </w:pPrChange>
      </w:pPr>
      <w:r>
        <w:rPr>
          <w:rFonts w:ascii="Times New Roman" w:eastAsia="Times New Roman" w:hAnsi="Times New Roman" w:cs="Times New Roman"/>
          <w:sz w:val="20"/>
          <w:szCs w:val="20"/>
        </w:rPr>
        <w:t>We are announcing today 17 Sustainable Development Goals with 169 associated targets which are integrated</w:t>
      </w:r>
      <w:r>
        <w:rPr>
          <w:rFonts w:ascii="Times New Roman" w:hAnsi="Times New Roman"/>
          <w:w w:val="99"/>
          <w:sz w:val="20"/>
          <w:rPrChange w:id="203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8"/>
          <w:sz w:val="20"/>
          <w:rPrChange w:id="203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indivisible.</w:t>
      </w:r>
      <w:r>
        <w:rPr>
          <w:rFonts w:ascii="Times New Roman" w:hAnsi="Times New Roman"/>
          <w:spacing w:val="17"/>
          <w:sz w:val="20"/>
          <w:rPrChange w:id="203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Never</w:t>
      </w:r>
      <w:r>
        <w:rPr>
          <w:rFonts w:ascii="Times New Roman" w:hAnsi="Times New Roman"/>
          <w:spacing w:val="18"/>
          <w:sz w:val="20"/>
          <w:rPrChange w:id="203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before</w:t>
      </w:r>
      <w:r>
        <w:rPr>
          <w:rFonts w:ascii="Times New Roman" w:hAnsi="Times New Roman"/>
          <w:spacing w:val="17"/>
          <w:sz w:val="20"/>
          <w:rPrChange w:id="203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have</w:t>
      </w:r>
      <w:r>
        <w:rPr>
          <w:rFonts w:ascii="Times New Roman" w:hAnsi="Times New Roman"/>
          <w:spacing w:val="20"/>
          <w:sz w:val="20"/>
          <w:rPrChange w:id="203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world</w:t>
      </w:r>
      <w:r>
        <w:rPr>
          <w:rFonts w:ascii="Times New Roman" w:hAnsi="Times New Roman"/>
          <w:spacing w:val="18"/>
          <w:sz w:val="20"/>
          <w:rPrChange w:id="204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leaders</w:t>
      </w:r>
      <w:r>
        <w:rPr>
          <w:rFonts w:ascii="Times New Roman" w:hAnsi="Times New Roman"/>
          <w:spacing w:val="16"/>
          <w:sz w:val="20"/>
          <w:rPrChange w:id="204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pledged</w:t>
      </w:r>
      <w:r>
        <w:rPr>
          <w:rFonts w:ascii="Times New Roman" w:hAnsi="Times New Roman"/>
          <w:spacing w:val="21"/>
          <w:sz w:val="20"/>
          <w:rPrChange w:id="204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common</w:t>
      </w:r>
      <w:r>
        <w:rPr>
          <w:rFonts w:ascii="Times New Roman" w:hAnsi="Times New Roman"/>
          <w:spacing w:val="16"/>
          <w:sz w:val="20"/>
          <w:rPrChange w:id="204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action</w:t>
      </w:r>
      <w:r>
        <w:rPr>
          <w:rFonts w:ascii="Times New Roman" w:hAnsi="Times New Roman"/>
          <w:spacing w:val="16"/>
          <w:sz w:val="20"/>
          <w:rPrChange w:id="204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8"/>
          <w:sz w:val="20"/>
          <w:rPrChange w:id="204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endeavour</w:t>
      </w:r>
      <w:r>
        <w:rPr>
          <w:rFonts w:ascii="Times New Roman" w:hAnsi="Times New Roman"/>
          <w:spacing w:val="17"/>
          <w:sz w:val="20"/>
          <w:rPrChange w:id="204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across</w:t>
      </w:r>
      <w:r>
        <w:rPr>
          <w:rFonts w:ascii="Times New Roman" w:hAnsi="Times New Roman"/>
          <w:spacing w:val="16"/>
          <w:sz w:val="20"/>
          <w:rPrChange w:id="204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such</w:t>
      </w:r>
      <w:r>
        <w:rPr>
          <w:rFonts w:ascii="Times New Roman" w:hAnsi="Times New Roman"/>
          <w:spacing w:val="18"/>
          <w:sz w:val="20"/>
          <w:rPrChange w:id="204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w:t>
      </w:r>
      <w:r>
        <w:rPr>
          <w:rFonts w:ascii="Times New Roman" w:hAnsi="Times New Roman"/>
          <w:spacing w:val="17"/>
          <w:sz w:val="20"/>
          <w:rPrChange w:id="204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broad</w:t>
      </w:r>
      <w:r>
        <w:rPr>
          <w:rFonts w:ascii="Times New Roman" w:hAnsi="Times New Roman"/>
          <w:w w:val="99"/>
          <w:sz w:val="20"/>
          <w:rPrChange w:id="205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 universal policy agenda. We are setting out together on the path towards sustainable development,</w:t>
      </w:r>
      <w:r>
        <w:rPr>
          <w:rFonts w:ascii="Times New Roman" w:hAnsi="Times New Roman"/>
          <w:spacing w:val="19"/>
          <w:sz w:val="20"/>
          <w:rPrChange w:id="205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devoting</w:t>
      </w:r>
      <w:r>
        <w:rPr>
          <w:rFonts w:ascii="Times New Roman" w:hAnsi="Times New Roman"/>
          <w:w w:val="99"/>
          <w:sz w:val="20"/>
          <w:rPrChange w:id="205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ourselves collectively to the pursuit of global development and of “win-win” cooperation which can bring</w:t>
      </w:r>
      <w:r>
        <w:rPr>
          <w:rFonts w:ascii="Times New Roman" w:hAnsi="Times New Roman"/>
          <w:spacing w:val="4"/>
          <w:sz w:val="20"/>
          <w:rPrChange w:id="205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huge</w:t>
      </w:r>
      <w:r>
        <w:rPr>
          <w:rFonts w:ascii="Times New Roman" w:hAnsi="Times New Roman"/>
          <w:w w:val="99"/>
          <w:sz w:val="20"/>
          <w:rPrChange w:id="205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gains</w:t>
      </w:r>
      <w:r>
        <w:rPr>
          <w:rFonts w:ascii="Times New Roman" w:hAnsi="Times New Roman"/>
          <w:spacing w:val="7"/>
          <w:sz w:val="20"/>
          <w:rPrChange w:id="205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spacing w:val="8"/>
          <w:sz w:val="20"/>
          <w:rPrChange w:id="205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all</w:t>
      </w:r>
      <w:r>
        <w:rPr>
          <w:rFonts w:ascii="Times New Roman" w:hAnsi="Times New Roman"/>
          <w:spacing w:val="10"/>
          <w:sz w:val="20"/>
          <w:rPrChange w:id="205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countries</w:t>
      </w:r>
      <w:r>
        <w:rPr>
          <w:rFonts w:ascii="Times New Roman" w:hAnsi="Times New Roman"/>
          <w:spacing w:val="7"/>
          <w:sz w:val="20"/>
          <w:rPrChange w:id="205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8"/>
          <w:sz w:val="20"/>
          <w:rPrChange w:id="205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all</w:t>
      </w:r>
      <w:r>
        <w:rPr>
          <w:rFonts w:ascii="Times New Roman" w:hAnsi="Times New Roman"/>
          <w:spacing w:val="10"/>
          <w:sz w:val="20"/>
          <w:rPrChange w:id="206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parts</w:t>
      </w:r>
      <w:r>
        <w:rPr>
          <w:rFonts w:ascii="Times New Roman" w:hAnsi="Times New Roman"/>
          <w:spacing w:val="6"/>
          <w:sz w:val="20"/>
          <w:rPrChange w:id="206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6"/>
          <w:sz w:val="20"/>
          <w:rPrChange w:id="206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10"/>
          <w:sz w:val="20"/>
          <w:rPrChange w:id="206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world.</w:t>
      </w:r>
      <w:r>
        <w:rPr>
          <w:rFonts w:ascii="Times New Roman" w:hAnsi="Times New Roman"/>
          <w:spacing w:val="8"/>
          <w:sz w:val="20"/>
          <w:rPrChange w:id="206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We</w:t>
      </w:r>
      <w:r>
        <w:rPr>
          <w:rFonts w:ascii="Times New Roman" w:hAnsi="Times New Roman"/>
          <w:spacing w:val="8"/>
          <w:sz w:val="20"/>
          <w:rPrChange w:id="2065" w:author="Author" w:date="2015-07-30T15:37:00Z">
            <w:rPr>
              <w:rFonts w:ascii="Times New Roman" w:hAnsi="Times New Roman"/>
              <w:sz w:val="20"/>
            </w:rPr>
          </w:rPrChange>
        </w:rPr>
        <w:t xml:space="preserve"> </w:t>
      </w:r>
      <w:del w:id="2066" w:author="Author" w:date="2015-07-30T15:37:00Z">
        <w:r w:rsidR="00F3349C">
          <w:rPr>
            <w:rFonts w:ascii="Times New Roman" w:hAnsi="Times New Roman"/>
            <w:sz w:val="20"/>
            <w:szCs w:val="20"/>
          </w:rPr>
          <w:delText>reiterate</w:delText>
        </w:r>
      </w:del>
      <w:ins w:id="2067" w:author="Author" w:date="2015-07-30T15:37:00Z">
        <w:r>
          <w:rPr>
            <w:rFonts w:ascii="Times New Roman" w:eastAsia="Times New Roman" w:hAnsi="Times New Roman" w:cs="Times New Roman"/>
            <w:sz w:val="20"/>
            <w:szCs w:val="20"/>
          </w:rPr>
          <w:t>reaffirm</w:t>
        </w:r>
      </w:ins>
      <w:r>
        <w:rPr>
          <w:rFonts w:ascii="Times New Roman" w:hAnsi="Times New Roman"/>
          <w:spacing w:val="6"/>
          <w:sz w:val="20"/>
          <w:rPrChange w:id="206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that</w:t>
      </w:r>
      <w:r>
        <w:rPr>
          <w:rFonts w:ascii="Times New Roman" w:hAnsi="Times New Roman"/>
          <w:spacing w:val="7"/>
          <w:sz w:val="20"/>
          <w:rPrChange w:id="206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every</w:t>
      </w:r>
      <w:r>
        <w:rPr>
          <w:rFonts w:ascii="Times New Roman" w:hAnsi="Times New Roman"/>
          <w:spacing w:val="6"/>
          <w:sz w:val="20"/>
          <w:rPrChange w:id="207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state</w:t>
      </w:r>
      <w:r>
        <w:rPr>
          <w:rFonts w:ascii="Times New Roman" w:hAnsi="Times New Roman"/>
          <w:spacing w:val="10"/>
          <w:sz w:val="20"/>
          <w:rPrChange w:id="207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has,</w:t>
      </w:r>
      <w:r>
        <w:rPr>
          <w:rFonts w:ascii="Times New Roman" w:hAnsi="Times New Roman"/>
          <w:spacing w:val="8"/>
          <w:sz w:val="20"/>
          <w:rPrChange w:id="207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8"/>
          <w:sz w:val="20"/>
          <w:rPrChange w:id="207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shall</w:t>
      </w:r>
      <w:r>
        <w:rPr>
          <w:rFonts w:ascii="Times New Roman" w:hAnsi="Times New Roman"/>
          <w:spacing w:val="7"/>
          <w:sz w:val="20"/>
          <w:rPrChange w:id="207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freely</w:t>
      </w:r>
      <w:r>
        <w:rPr>
          <w:rFonts w:ascii="Times New Roman" w:hAnsi="Times New Roman"/>
          <w:spacing w:val="6"/>
          <w:sz w:val="20"/>
          <w:rPrChange w:id="207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exercise,</w:t>
      </w:r>
      <w:r>
        <w:rPr>
          <w:rFonts w:ascii="Times New Roman" w:hAnsi="Times New Roman"/>
          <w:spacing w:val="10"/>
          <w:sz w:val="20"/>
          <w:rPrChange w:id="207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full</w:t>
      </w:r>
      <w:r>
        <w:rPr>
          <w:rFonts w:ascii="Times New Roman" w:hAnsi="Times New Roman"/>
          <w:w w:val="99"/>
          <w:sz w:val="20"/>
          <w:rPrChange w:id="207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permanent sovereignty over its wealth</w:t>
      </w:r>
      <w:del w:id="2078" w:author="Author" w:date="2015-07-30T15:37:00Z">
        <w:r w:rsidR="00F3349C">
          <w:rPr>
            <w:rFonts w:ascii="Times New Roman" w:hAnsi="Times New Roman"/>
            <w:sz w:val="20"/>
            <w:szCs w:val="20"/>
          </w:rPr>
          <w:delText xml:space="preserve"> and</w:delText>
        </w:r>
      </w:del>
      <w:ins w:id="2079" w:author="Author" w:date="2015-07-30T15:37:00Z">
        <w:r>
          <w:rPr>
            <w:rFonts w:ascii="Times New Roman" w:eastAsia="Times New Roman" w:hAnsi="Times New Roman" w:cs="Times New Roman"/>
            <w:sz w:val="20"/>
            <w:szCs w:val="20"/>
          </w:rPr>
          <w:t>,</w:t>
        </w:r>
      </w:ins>
      <w:r>
        <w:rPr>
          <w:rFonts w:ascii="Times New Roman" w:eastAsia="Times New Roman" w:hAnsi="Times New Roman" w:cs="Times New Roman"/>
          <w:sz w:val="20"/>
          <w:szCs w:val="20"/>
        </w:rPr>
        <w:t xml:space="preserve"> natural resources</w:t>
      </w:r>
      <w:ins w:id="2080" w:author="Author" w:date="2015-07-30T15:37:00Z">
        <w:r>
          <w:rPr>
            <w:rFonts w:ascii="Times New Roman" w:eastAsia="Times New Roman" w:hAnsi="Times New Roman" w:cs="Times New Roman"/>
            <w:sz w:val="20"/>
            <w:szCs w:val="20"/>
          </w:rPr>
          <w:t xml:space="preserve"> and economic activity</w:t>
        </w:r>
      </w:ins>
      <w:r>
        <w:rPr>
          <w:rFonts w:ascii="Times New Roman" w:eastAsia="Times New Roman" w:hAnsi="Times New Roman" w:cs="Times New Roman"/>
          <w:sz w:val="20"/>
          <w:szCs w:val="20"/>
        </w:rPr>
        <w:t>. We will implement the</w:t>
      </w:r>
      <w:r>
        <w:rPr>
          <w:rFonts w:ascii="Times New Roman" w:hAnsi="Times New Roman"/>
          <w:spacing w:val="21"/>
          <w:sz w:val="20"/>
          <w:rPrChange w:id="208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Agenda</w:t>
      </w:r>
      <w:r>
        <w:rPr>
          <w:rFonts w:ascii="Times New Roman" w:hAnsi="Times New Roman"/>
          <w:w w:val="99"/>
          <w:sz w:val="20"/>
          <w:rPrChange w:id="208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for</w:t>
      </w:r>
      <w:r>
        <w:rPr>
          <w:rFonts w:ascii="Times New Roman" w:hAnsi="Times New Roman"/>
          <w:spacing w:val="39"/>
          <w:sz w:val="20"/>
          <w:rPrChange w:id="208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39"/>
          <w:sz w:val="20"/>
          <w:rPrChange w:id="208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full</w:t>
      </w:r>
      <w:r>
        <w:rPr>
          <w:rFonts w:ascii="Times New Roman" w:hAnsi="Times New Roman"/>
          <w:spacing w:val="38"/>
          <w:sz w:val="20"/>
          <w:rPrChange w:id="208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benefit</w:t>
      </w:r>
      <w:r>
        <w:rPr>
          <w:rFonts w:ascii="Times New Roman" w:hAnsi="Times New Roman"/>
          <w:spacing w:val="38"/>
          <w:sz w:val="20"/>
          <w:rPrChange w:id="208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37"/>
          <w:sz w:val="20"/>
          <w:rPrChange w:id="208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all,</w:t>
      </w:r>
      <w:r>
        <w:rPr>
          <w:rFonts w:ascii="Times New Roman" w:hAnsi="Times New Roman"/>
          <w:spacing w:val="39"/>
          <w:sz w:val="20"/>
          <w:rPrChange w:id="208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for</w:t>
      </w:r>
      <w:r>
        <w:rPr>
          <w:rFonts w:ascii="Times New Roman" w:hAnsi="Times New Roman"/>
          <w:spacing w:val="39"/>
          <w:sz w:val="20"/>
          <w:rPrChange w:id="208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today’s</w:t>
      </w:r>
      <w:r>
        <w:rPr>
          <w:rFonts w:ascii="Times New Roman" w:hAnsi="Times New Roman"/>
          <w:spacing w:val="38"/>
          <w:sz w:val="20"/>
          <w:rPrChange w:id="209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generation</w:t>
      </w:r>
      <w:r>
        <w:rPr>
          <w:rFonts w:ascii="Times New Roman" w:hAnsi="Times New Roman"/>
          <w:spacing w:val="37"/>
          <w:sz w:val="20"/>
          <w:rPrChange w:id="209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39"/>
          <w:sz w:val="20"/>
          <w:rPrChange w:id="209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for</w:t>
      </w:r>
      <w:r>
        <w:rPr>
          <w:rFonts w:ascii="Times New Roman" w:hAnsi="Times New Roman"/>
          <w:spacing w:val="39"/>
          <w:sz w:val="20"/>
          <w:rPrChange w:id="209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future</w:t>
      </w:r>
      <w:r>
        <w:rPr>
          <w:rFonts w:ascii="Times New Roman" w:hAnsi="Times New Roman"/>
          <w:spacing w:val="39"/>
          <w:sz w:val="20"/>
          <w:rPrChange w:id="209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generations.</w:t>
      </w:r>
      <w:r>
        <w:rPr>
          <w:rFonts w:ascii="Times New Roman" w:hAnsi="Times New Roman"/>
          <w:spacing w:val="39"/>
          <w:sz w:val="20"/>
          <w:rPrChange w:id="209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w:t>
      </w:r>
      <w:r>
        <w:rPr>
          <w:rFonts w:ascii="Times New Roman" w:hAnsi="Times New Roman"/>
          <w:spacing w:val="37"/>
          <w:sz w:val="20"/>
          <w:rPrChange w:id="209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doing</w:t>
      </w:r>
      <w:r>
        <w:rPr>
          <w:rFonts w:ascii="Times New Roman" w:hAnsi="Times New Roman"/>
          <w:spacing w:val="39"/>
          <w:sz w:val="20"/>
          <w:rPrChange w:id="209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so,</w:t>
      </w:r>
      <w:r>
        <w:rPr>
          <w:rFonts w:ascii="Times New Roman" w:hAnsi="Times New Roman"/>
          <w:spacing w:val="40"/>
          <w:sz w:val="20"/>
          <w:rPrChange w:id="2098" w:author="Author" w:date="2015-07-30T15:37:00Z">
            <w:rPr>
              <w:rFonts w:ascii="Times New Roman" w:hAnsi="Times New Roman"/>
              <w:sz w:val="20"/>
            </w:rPr>
          </w:rPrChange>
        </w:rPr>
        <w:t xml:space="preserve"> </w:t>
      </w:r>
      <w:r>
        <w:rPr>
          <w:rFonts w:ascii="Times New Roman" w:hAnsi="Times New Roman"/>
          <w:spacing w:val="-3"/>
          <w:sz w:val="20"/>
          <w:rPrChange w:id="2099" w:author="Author" w:date="2015-07-30T15:37:00Z">
            <w:rPr>
              <w:rFonts w:ascii="Times New Roman" w:hAnsi="Times New Roman"/>
              <w:sz w:val="20"/>
            </w:rPr>
          </w:rPrChange>
        </w:rPr>
        <w:t>we</w:t>
      </w:r>
      <w:r>
        <w:rPr>
          <w:rFonts w:ascii="Times New Roman" w:hAnsi="Times New Roman"/>
          <w:spacing w:val="39"/>
          <w:sz w:val="20"/>
          <w:rPrChange w:id="210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reaffirm</w:t>
      </w:r>
      <w:r>
        <w:rPr>
          <w:rFonts w:ascii="Times New Roman" w:hAnsi="Times New Roman"/>
          <w:spacing w:val="35"/>
          <w:sz w:val="20"/>
          <w:rPrChange w:id="210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our</w:t>
      </w:r>
      <w:r>
        <w:rPr>
          <w:rFonts w:ascii="Times New Roman" w:hAnsi="Times New Roman"/>
          <w:w w:val="99"/>
          <w:sz w:val="20"/>
          <w:rPrChange w:id="210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commitment</w:t>
      </w:r>
      <w:r>
        <w:rPr>
          <w:rFonts w:ascii="Times New Roman" w:hAnsi="Times New Roman"/>
          <w:spacing w:val="34"/>
          <w:sz w:val="20"/>
          <w:rPrChange w:id="210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spacing w:val="32"/>
          <w:sz w:val="20"/>
          <w:rPrChange w:id="210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international</w:t>
      </w:r>
      <w:r>
        <w:rPr>
          <w:rFonts w:ascii="Times New Roman" w:hAnsi="Times New Roman"/>
          <w:spacing w:val="34"/>
          <w:sz w:val="20"/>
          <w:rPrChange w:id="210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law</w:t>
      </w:r>
      <w:r>
        <w:rPr>
          <w:rFonts w:ascii="Times New Roman" w:hAnsi="Times New Roman"/>
          <w:spacing w:val="29"/>
          <w:sz w:val="20"/>
          <w:rPrChange w:id="210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32"/>
          <w:sz w:val="20"/>
          <w:rPrChange w:id="210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emphasize</w:t>
      </w:r>
      <w:r>
        <w:rPr>
          <w:rFonts w:ascii="Times New Roman" w:hAnsi="Times New Roman"/>
          <w:spacing w:val="32"/>
          <w:sz w:val="20"/>
          <w:rPrChange w:id="210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that</w:t>
      </w:r>
      <w:r>
        <w:rPr>
          <w:rFonts w:ascii="Times New Roman" w:hAnsi="Times New Roman"/>
          <w:spacing w:val="32"/>
          <w:sz w:val="20"/>
          <w:rPrChange w:id="210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34"/>
          <w:sz w:val="20"/>
          <w:rPrChange w:id="211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Agenda</w:t>
      </w:r>
      <w:r>
        <w:rPr>
          <w:rFonts w:ascii="Times New Roman" w:hAnsi="Times New Roman"/>
          <w:spacing w:val="32"/>
          <w:sz w:val="20"/>
          <w:rPrChange w:id="211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is</w:t>
      </w:r>
      <w:r>
        <w:rPr>
          <w:rFonts w:ascii="Times New Roman" w:hAnsi="Times New Roman"/>
          <w:spacing w:val="31"/>
          <w:sz w:val="20"/>
          <w:rPrChange w:id="211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spacing w:val="32"/>
          <w:sz w:val="20"/>
          <w:rPrChange w:id="211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be</w:t>
      </w:r>
      <w:r>
        <w:rPr>
          <w:rFonts w:ascii="Times New Roman" w:hAnsi="Times New Roman"/>
          <w:spacing w:val="32"/>
          <w:sz w:val="20"/>
          <w:rPrChange w:id="211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implemented</w:t>
      </w:r>
      <w:r>
        <w:rPr>
          <w:rFonts w:ascii="Times New Roman" w:hAnsi="Times New Roman"/>
          <w:spacing w:val="32"/>
          <w:sz w:val="20"/>
          <w:rPrChange w:id="211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w:t>
      </w:r>
      <w:r>
        <w:rPr>
          <w:rFonts w:ascii="Times New Roman" w:hAnsi="Times New Roman"/>
          <w:spacing w:val="30"/>
          <w:sz w:val="20"/>
          <w:rPrChange w:id="211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w:t>
      </w:r>
      <w:r>
        <w:rPr>
          <w:rFonts w:ascii="Times New Roman" w:hAnsi="Times New Roman"/>
          <w:spacing w:val="34"/>
          <w:sz w:val="20"/>
          <w:rPrChange w:id="211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manner</w:t>
      </w:r>
      <w:r>
        <w:rPr>
          <w:rFonts w:ascii="Times New Roman" w:hAnsi="Times New Roman"/>
          <w:spacing w:val="32"/>
          <w:sz w:val="20"/>
          <w:rPrChange w:id="211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that</w:t>
      </w:r>
      <w:r>
        <w:rPr>
          <w:rFonts w:ascii="Times New Roman" w:hAnsi="Times New Roman"/>
          <w:spacing w:val="32"/>
          <w:sz w:val="20"/>
          <w:rPrChange w:id="211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is</w:t>
      </w:r>
      <w:r>
        <w:rPr>
          <w:rFonts w:ascii="Times New Roman" w:hAnsi="Times New Roman"/>
          <w:w w:val="99"/>
          <w:sz w:val="20"/>
          <w:rPrChange w:id="212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consistent with the rights and obligations of states under international</w:t>
      </w:r>
      <w:r>
        <w:rPr>
          <w:rFonts w:ascii="Times New Roman" w:hAnsi="Times New Roman"/>
          <w:spacing w:val="-2"/>
          <w:sz w:val="20"/>
          <w:rPrChange w:id="212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law</w:t>
      </w:r>
      <w:del w:id="2122" w:author="Author" w:date="2015-07-30T15:37:00Z">
        <w:r w:rsidR="00F3349C">
          <w:rPr>
            <w:rFonts w:ascii="Times New Roman" w:hAnsi="Times New Roman"/>
            <w:sz w:val="20"/>
            <w:szCs w:val="20"/>
          </w:rPr>
          <w:delText>, taking into account different national circumstances, capacities and priorities</w:delText>
        </w:r>
      </w:del>
      <w:r>
        <w:rPr>
          <w:rFonts w:ascii="Times New Roman" w:eastAsia="Times New Roman" w:hAnsi="Times New Roman" w:cs="Times New Roman"/>
          <w:sz w:val="20"/>
          <w:szCs w:val="20"/>
        </w:rPr>
        <w:t>.</w:t>
      </w:r>
    </w:p>
    <w:p w14:paraId="1EFEE3B2" w14:textId="77777777" w:rsidR="00804791" w:rsidRDefault="00804791">
      <w:pPr>
        <w:spacing w:before="8"/>
        <w:rPr>
          <w:rFonts w:ascii="Times New Roman" w:hAnsi="Times New Roman"/>
          <w:sz w:val="21"/>
          <w:rPrChange w:id="2123" w:author="Author" w:date="2015-07-30T15:37:00Z">
            <w:rPr>
              <w:rFonts w:ascii="Times New Roman" w:hAnsi="Times New Roman"/>
              <w:sz w:val="20"/>
            </w:rPr>
          </w:rPrChange>
        </w:rPr>
        <w:pPrChange w:id="2124" w:author="Author" w:date="2015-07-30T15:37:00Z">
          <w:pPr>
            <w:pStyle w:val="ListParagraph"/>
            <w:ind w:left="360"/>
            <w:jc w:val="both"/>
          </w:pPr>
        </w:pPrChange>
      </w:pPr>
    </w:p>
    <w:p w14:paraId="3371F842" w14:textId="77777777" w:rsidR="00804791" w:rsidRDefault="006514D0">
      <w:pPr>
        <w:pStyle w:val="ListParagraph"/>
        <w:numPr>
          <w:ilvl w:val="0"/>
          <w:numId w:val="35"/>
        </w:numPr>
        <w:tabs>
          <w:tab w:val="left" w:pos="461"/>
        </w:tabs>
        <w:spacing w:line="259" w:lineRule="auto"/>
        <w:ind w:right="118"/>
        <w:jc w:val="both"/>
        <w:rPr>
          <w:rFonts w:ascii="Times New Roman" w:hAnsi="Times New Roman"/>
          <w:sz w:val="20"/>
          <w:rPrChange w:id="2125" w:author="Author" w:date="2015-07-30T15:37:00Z">
            <w:rPr>
              <w:rFonts w:ascii="Times New Roman" w:hAnsi="Times New Roman"/>
              <w:b/>
              <w:i/>
              <w:sz w:val="20"/>
            </w:rPr>
          </w:rPrChange>
        </w:rPr>
        <w:pPrChange w:id="2126" w:author="Author" w:date="2015-07-30T15:37:00Z">
          <w:pPr>
            <w:pStyle w:val="ListParagraph"/>
            <w:numPr>
              <w:numId w:val="38"/>
            </w:numPr>
            <w:ind w:left="360" w:hanging="360"/>
            <w:jc w:val="both"/>
          </w:pPr>
        </w:pPrChange>
      </w:pPr>
      <w:r>
        <w:rPr>
          <w:rFonts w:ascii="Times New Roman"/>
          <w:sz w:val="20"/>
          <w:rPrChange w:id="2127" w:author="Author" w:date="2015-07-30T15:37:00Z">
            <w:rPr>
              <w:rFonts w:ascii="Times New Roman" w:hAnsi="Times New Roman"/>
              <w:sz w:val="20"/>
            </w:rPr>
          </w:rPrChange>
        </w:rPr>
        <w:t>This</w:t>
      </w:r>
      <w:r>
        <w:rPr>
          <w:rFonts w:ascii="Times New Roman"/>
          <w:spacing w:val="17"/>
          <w:sz w:val="20"/>
          <w:rPrChange w:id="2128" w:author="Author" w:date="2015-07-30T15:37:00Z">
            <w:rPr>
              <w:rFonts w:ascii="Times New Roman" w:hAnsi="Times New Roman"/>
              <w:sz w:val="20"/>
            </w:rPr>
          </w:rPrChange>
        </w:rPr>
        <w:t xml:space="preserve"> </w:t>
      </w:r>
      <w:r>
        <w:rPr>
          <w:rFonts w:ascii="Times New Roman"/>
          <w:sz w:val="20"/>
          <w:rPrChange w:id="2129" w:author="Author" w:date="2015-07-30T15:37:00Z">
            <w:rPr>
              <w:rFonts w:ascii="Times New Roman" w:hAnsi="Times New Roman"/>
              <w:sz w:val="20"/>
            </w:rPr>
          </w:rPrChange>
        </w:rPr>
        <w:t>is</w:t>
      </w:r>
      <w:r>
        <w:rPr>
          <w:rFonts w:ascii="Times New Roman"/>
          <w:spacing w:val="17"/>
          <w:sz w:val="20"/>
          <w:rPrChange w:id="2130" w:author="Author" w:date="2015-07-30T15:37:00Z">
            <w:rPr>
              <w:rFonts w:ascii="Times New Roman" w:hAnsi="Times New Roman"/>
              <w:sz w:val="20"/>
            </w:rPr>
          </w:rPrChange>
        </w:rPr>
        <w:t xml:space="preserve"> </w:t>
      </w:r>
      <w:r>
        <w:rPr>
          <w:rFonts w:ascii="Times New Roman"/>
          <w:sz w:val="20"/>
          <w:rPrChange w:id="2131" w:author="Author" w:date="2015-07-30T15:37:00Z">
            <w:rPr>
              <w:rFonts w:ascii="Times New Roman" w:hAnsi="Times New Roman"/>
              <w:sz w:val="20"/>
            </w:rPr>
          </w:rPrChange>
        </w:rPr>
        <w:t>an</w:t>
      </w:r>
      <w:r>
        <w:rPr>
          <w:rFonts w:ascii="Times New Roman"/>
          <w:spacing w:val="20"/>
          <w:sz w:val="20"/>
          <w:rPrChange w:id="2132" w:author="Author" w:date="2015-07-30T15:37:00Z">
            <w:rPr>
              <w:rFonts w:ascii="Times New Roman" w:hAnsi="Times New Roman"/>
              <w:sz w:val="20"/>
            </w:rPr>
          </w:rPrChange>
        </w:rPr>
        <w:t xml:space="preserve"> </w:t>
      </w:r>
      <w:r>
        <w:rPr>
          <w:rFonts w:ascii="Times New Roman"/>
          <w:sz w:val="20"/>
          <w:rPrChange w:id="2133" w:author="Author" w:date="2015-07-30T15:37:00Z">
            <w:rPr>
              <w:rFonts w:ascii="Times New Roman" w:hAnsi="Times New Roman"/>
              <w:sz w:val="20"/>
            </w:rPr>
          </w:rPrChange>
        </w:rPr>
        <w:t>Agenda</w:t>
      </w:r>
      <w:r>
        <w:rPr>
          <w:rFonts w:ascii="Times New Roman"/>
          <w:spacing w:val="21"/>
          <w:sz w:val="20"/>
          <w:rPrChange w:id="2134" w:author="Author" w:date="2015-07-30T15:37:00Z">
            <w:rPr>
              <w:rFonts w:ascii="Times New Roman" w:hAnsi="Times New Roman"/>
              <w:sz w:val="20"/>
            </w:rPr>
          </w:rPrChange>
        </w:rPr>
        <w:t xml:space="preserve"> </w:t>
      </w:r>
      <w:r>
        <w:rPr>
          <w:rFonts w:ascii="Times New Roman"/>
          <w:sz w:val="20"/>
          <w:rPrChange w:id="2135" w:author="Author" w:date="2015-07-30T15:37:00Z">
            <w:rPr>
              <w:rFonts w:ascii="Times New Roman" w:hAnsi="Times New Roman"/>
              <w:sz w:val="20"/>
            </w:rPr>
          </w:rPrChange>
        </w:rPr>
        <w:t>which</w:t>
      </w:r>
      <w:r>
        <w:rPr>
          <w:rFonts w:ascii="Times New Roman"/>
          <w:spacing w:val="17"/>
          <w:sz w:val="20"/>
          <w:rPrChange w:id="2136" w:author="Author" w:date="2015-07-30T15:37:00Z">
            <w:rPr>
              <w:rFonts w:ascii="Times New Roman" w:hAnsi="Times New Roman"/>
              <w:sz w:val="20"/>
            </w:rPr>
          </w:rPrChange>
        </w:rPr>
        <w:t xml:space="preserve"> </w:t>
      </w:r>
      <w:r>
        <w:rPr>
          <w:rFonts w:ascii="Times New Roman"/>
          <w:sz w:val="20"/>
          <w:rPrChange w:id="2137" w:author="Author" w:date="2015-07-30T15:37:00Z">
            <w:rPr>
              <w:rFonts w:ascii="Times New Roman" w:hAnsi="Times New Roman"/>
              <w:sz w:val="20"/>
            </w:rPr>
          </w:rPrChange>
        </w:rPr>
        <w:t>seeks</w:t>
      </w:r>
      <w:r>
        <w:rPr>
          <w:rFonts w:ascii="Times New Roman"/>
          <w:spacing w:val="18"/>
          <w:sz w:val="20"/>
          <w:rPrChange w:id="2138" w:author="Author" w:date="2015-07-30T15:37:00Z">
            <w:rPr>
              <w:rFonts w:ascii="Times New Roman" w:hAnsi="Times New Roman"/>
              <w:sz w:val="20"/>
            </w:rPr>
          </w:rPrChange>
        </w:rPr>
        <w:t xml:space="preserve"> </w:t>
      </w:r>
      <w:r>
        <w:rPr>
          <w:rFonts w:ascii="Times New Roman"/>
          <w:sz w:val="20"/>
          <w:rPrChange w:id="2139" w:author="Author" w:date="2015-07-30T15:37:00Z">
            <w:rPr>
              <w:rFonts w:ascii="Times New Roman" w:hAnsi="Times New Roman"/>
              <w:sz w:val="20"/>
            </w:rPr>
          </w:rPrChange>
        </w:rPr>
        <w:t>to</w:t>
      </w:r>
      <w:r>
        <w:rPr>
          <w:rFonts w:ascii="Times New Roman"/>
          <w:spacing w:val="19"/>
          <w:sz w:val="20"/>
          <w:rPrChange w:id="2140" w:author="Author" w:date="2015-07-30T15:37:00Z">
            <w:rPr>
              <w:rFonts w:ascii="Times New Roman" w:hAnsi="Times New Roman"/>
              <w:sz w:val="20"/>
            </w:rPr>
          </w:rPrChange>
        </w:rPr>
        <w:t xml:space="preserve"> </w:t>
      </w:r>
      <w:r>
        <w:rPr>
          <w:rFonts w:ascii="Times New Roman"/>
          <w:sz w:val="20"/>
          <w:rPrChange w:id="2141" w:author="Author" w:date="2015-07-30T15:37:00Z">
            <w:rPr>
              <w:rFonts w:ascii="Times New Roman" w:hAnsi="Times New Roman"/>
              <w:sz w:val="20"/>
            </w:rPr>
          </w:rPrChange>
        </w:rPr>
        <w:t>respect,</w:t>
      </w:r>
      <w:r>
        <w:rPr>
          <w:rFonts w:ascii="Times New Roman"/>
          <w:spacing w:val="19"/>
          <w:sz w:val="20"/>
          <w:rPrChange w:id="2142" w:author="Author" w:date="2015-07-30T15:37:00Z">
            <w:rPr>
              <w:rFonts w:ascii="Times New Roman" w:hAnsi="Times New Roman"/>
              <w:sz w:val="20"/>
            </w:rPr>
          </w:rPrChange>
        </w:rPr>
        <w:t xml:space="preserve"> </w:t>
      </w:r>
      <w:r>
        <w:rPr>
          <w:rFonts w:ascii="Times New Roman"/>
          <w:sz w:val="20"/>
          <w:rPrChange w:id="2143" w:author="Author" w:date="2015-07-30T15:37:00Z">
            <w:rPr>
              <w:rFonts w:ascii="Times New Roman" w:hAnsi="Times New Roman"/>
              <w:sz w:val="20"/>
            </w:rPr>
          </w:rPrChange>
        </w:rPr>
        <w:t>protect</w:t>
      </w:r>
      <w:r>
        <w:rPr>
          <w:rFonts w:ascii="Times New Roman"/>
          <w:spacing w:val="19"/>
          <w:sz w:val="20"/>
          <w:rPrChange w:id="2144" w:author="Author" w:date="2015-07-30T15:37:00Z">
            <w:rPr>
              <w:rFonts w:ascii="Times New Roman" w:hAnsi="Times New Roman"/>
              <w:sz w:val="20"/>
            </w:rPr>
          </w:rPrChange>
        </w:rPr>
        <w:t xml:space="preserve"> </w:t>
      </w:r>
      <w:r>
        <w:rPr>
          <w:rFonts w:ascii="Times New Roman"/>
          <w:sz w:val="20"/>
          <w:rPrChange w:id="2145" w:author="Author" w:date="2015-07-30T15:37:00Z">
            <w:rPr>
              <w:rFonts w:ascii="Times New Roman" w:hAnsi="Times New Roman"/>
              <w:sz w:val="20"/>
            </w:rPr>
          </w:rPrChange>
        </w:rPr>
        <w:t>and</w:t>
      </w:r>
      <w:r>
        <w:rPr>
          <w:rFonts w:ascii="Times New Roman"/>
          <w:spacing w:val="19"/>
          <w:sz w:val="20"/>
          <w:rPrChange w:id="2146" w:author="Author" w:date="2015-07-30T15:37:00Z">
            <w:rPr>
              <w:rFonts w:ascii="Times New Roman" w:hAnsi="Times New Roman"/>
              <w:sz w:val="20"/>
            </w:rPr>
          </w:rPrChange>
        </w:rPr>
        <w:t xml:space="preserve"> </w:t>
      </w:r>
      <w:r>
        <w:rPr>
          <w:rFonts w:ascii="Times New Roman"/>
          <w:sz w:val="20"/>
          <w:rPrChange w:id="2147" w:author="Author" w:date="2015-07-30T15:37:00Z">
            <w:rPr>
              <w:rFonts w:ascii="Times New Roman" w:hAnsi="Times New Roman"/>
              <w:sz w:val="20"/>
            </w:rPr>
          </w:rPrChange>
        </w:rPr>
        <w:t>fulfil</w:t>
      </w:r>
      <w:r>
        <w:rPr>
          <w:rFonts w:ascii="Times New Roman"/>
          <w:spacing w:val="18"/>
          <w:sz w:val="20"/>
          <w:rPrChange w:id="2148" w:author="Author" w:date="2015-07-30T15:37:00Z">
            <w:rPr>
              <w:rFonts w:ascii="Times New Roman" w:hAnsi="Times New Roman"/>
              <w:sz w:val="20"/>
            </w:rPr>
          </w:rPrChange>
        </w:rPr>
        <w:t xml:space="preserve"> </w:t>
      </w:r>
      <w:r>
        <w:rPr>
          <w:rFonts w:ascii="Times New Roman"/>
          <w:sz w:val="20"/>
          <w:rPrChange w:id="2149" w:author="Author" w:date="2015-07-30T15:37:00Z">
            <w:rPr>
              <w:rFonts w:ascii="Times New Roman" w:hAnsi="Times New Roman"/>
              <w:sz w:val="20"/>
            </w:rPr>
          </w:rPrChange>
        </w:rPr>
        <w:t>all</w:t>
      </w:r>
      <w:r>
        <w:rPr>
          <w:rFonts w:ascii="Times New Roman"/>
          <w:spacing w:val="18"/>
          <w:sz w:val="20"/>
          <w:rPrChange w:id="2150" w:author="Author" w:date="2015-07-30T15:37:00Z">
            <w:rPr>
              <w:rFonts w:ascii="Times New Roman" w:hAnsi="Times New Roman"/>
              <w:sz w:val="20"/>
            </w:rPr>
          </w:rPrChange>
        </w:rPr>
        <w:t xml:space="preserve"> </w:t>
      </w:r>
      <w:r>
        <w:rPr>
          <w:rFonts w:ascii="Times New Roman"/>
          <w:sz w:val="20"/>
          <w:rPrChange w:id="2151" w:author="Author" w:date="2015-07-30T15:37:00Z">
            <w:rPr>
              <w:rFonts w:ascii="Times New Roman" w:hAnsi="Times New Roman"/>
              <w:sz w:val="20"/>
            </w:rPr>
          </w:rPrChange>
        </w:rPr>
        <w:t>human</w:t>
      </w:r>
      <w:r>
        <w:rPr>
          <w:rFonts w:ascii="Times New Roman"/>
          <w:spacing w:val="17"/>
          <w:sz w:val="20"/>
          <w:rPrChange w:id="2152" w:author="Author" w:date="2015-07-30T15:37:00Z">
            <w:rPr>
              <w:rFonts w:ascii="Times New Roman" w:hAnsi="Times New Roman"/>
              <w:sz w:val="20"/>
            </w:rPr>
          </w:rPrChange>
        </w:rPr>
        <w:t xml:space="preserve"> </w:t>
      </w:r>
      <w:r>
        <w:rPr>
          <w:rFonts w:ascii="Times New Roman"/>
          <w:sz w:val="20"/>
          <w:rPrChange w:id="2153" w:author="Author" w:date="2015-07-30T15:37:00Z">
            <w:rPr>
              <w:rFonts w:ascii="Times New Roman" w:hAnsi="Times New Roman"/>
              <w:sz w:val="20"/>
            </w:rPr>
          </w:rPrChange>
        </w:rPr>
        <w:t>rights.</w:t>
      </w:r>
      <w:r>
        <w:rPr>
          <w:rFonts w:ascii="Times New Roman"/>
          <w:spacing w:val="19"/>
          <w:sz w:val="20"/>
          <w:rPrChange w:id="2154" w:author="Author" w:date="2015-07-30T15:37:00Z">
            <w:rPr>
              <w:rFonts w:ascii="Times New Roman" w:hAnsi="Times New Roman"/>
              <w:sz w:val="20"/>
            </w:rPr>
          </w:rPrChange>
        </w:rPr>
        <w:t xml:space="preserve"> </w:t>
      </w:r>
      <w:r>
        <w:rPr>
          <w:rFonts w:ascii="Times New Roman"/>
          <w:sz w:val="20"/>
          <w:rPrChange w:id="2155" w:author="Author" w:date="2015-07-30T15:37:00Z">
            <w:rPr>
              <w:rFonts w:ascii="Times New Roman" w:hAnsi="Times New Roman"/>
              <w:sz w:val="20"/>
            </w:rPr>
          </w:rPrChange>
        </w:rPr>
        <w:t>It</w:t>
      </w:r>
      <w:r>
        <w:rPr>
          <w:rFonts w:ascii="Times New Roman"/>
          <w:spacing w:val="21"/>
          <w:sz w:val="20"/>
          <w:rPrChange w:id="2156" w:author="Author" w:date="2015-07-30T15:37:00Z">
            <w:rPr>
              <w:rFonts w:ascii="Times New Roman" w:hAnsi="Times New Roman"/>
              <w:sz w:val="20"/>
            </w:rPr>
          </w:rPrChange>
        </w:rPr>
        <w:t xml:space="preserve"> </w:t>
      </w:r>
      <w:r>
        <w:rPr>
          <w:rFonts w:ascii="Times New Roman"/>
          <w:sz w:val="20"/>
          <w:rPrChange w:id="2157" w:author="Author" w:date="2015-07-30T15:37:00Z">
            <w:rPr>
              <w:rFonts w:ascii="Times New Roman" w:hAnsi="Times New Roman"/>
              <w:sz w:val="20"/>
            </w:rPr>
          </w:rPrChange>
        </w:rPr>
        <w:t>will</w:t>
      </w:r>
      <w:r>
        <w:rPr>
          <w:rFonts w:ascii="Times New Roman"/>
          <w:spacing w:val="20"/>
          <w:sz w:val="20"/>
          <w:rPrChange w:id="2158" w:author="Author" w:date="2015-07-30T15:37:00Z">
            <w:rPr>
              <w:rFonts w:ascii="Times New Roman" w:hAnsi="Times New Roman"/>
              <w:sz w:val="20"/>
            </w:rPr>
          </w:rPrChange>
        </w:rPr>
        <w:t xml:space="preserve"> </w:t>
      </w:r>
      <w:r>
        <w:rPr>
          <w:rFonts w:ascii="Times New Roman"/>
          <w:sz w:val="20"/>
          <w:rPrChange w:id="2159" w:author="Author" w:date="2015-07-30T15:37:00Z">
            <w:rPr>
              <w:rFonts w:ascii="Times New Roman" w:hAnsi="Times New Roman"/>
              <w:sz w:val="20"/>
            </w:rPr>
          </w:rPrChange>
        </w:rPr>
        <w:t>work</w:t>
      </w:r>
      <w:r>
        <w:rPr>
          <w:rFonts w:ascii="Times New Roman"/>
          <w:spacing w:val="17"/>
          <w:sz w:val="20"/>
          <w:rPrChange w:id="2160" w:author="Author" w:date="2015-07-30T15:37:00Z">
            <w:rPr>
              <w:rFonts w:ascii="Times New Roman" w:hAnsi="Times New Roman"/>
              <w:sz w:val="20"/>
            </w:rPr>
          </w:rPrChange>
        </w:rPr>
        <w:t xml:space="preserve"> </w:t>
      </w:r>
      <w:r>
        <w:rPr>
          <w:rFonts w:ascii="Times New Roman"/>
          <w:sz w:val="20"/>
          <w:rPrChange w:id="2161" w:author="Author" w:date="2015-07-30T15:37:00Z">
            <w:rPr>
              <w:rFonts w:ascii="Times New Roman" w:hAnsi="Times New Roman"/>
              <w:sz w:val="20"/>
            </w:rPr>
          </w:rPrChange>
        </w:rPr>
        <w:t>to</w:t>
      </w:r>
      <w:r>
        <w:rPr>
          <w:rFonts w:ascii="Times New Roman"/>
          <w:spacing w:val="19"/>
          <w:sz w:val="20"/>
          <w:rPrChange w:id="2162" w:author="Author" w:date="2015-07-30T15:37:00Z">
            <w:rPr>
              <w:rFonts w:ascii="Times New Roman" w:hAnsi="Times New Roman"/>
              <w:sz w:val="20"/>
            </w:rPr>
          </w:rPrChange>
        </w:rPr>
        <w:t xml:space="preserve"> </w:t>
      </w:r>
      <w:r>
        <w:rPr>
          <w:rFonts w:ascii="Times New Roman"/>
          <w:sz w:val="20"/>
          <w:rPrChange w:id="2163" w:author="Author" w:date="2015-07-30T15:37:00Z">
            <w:rPr>
              <w:rFonts w:ascii="Times New Roman" w:hAnsi="Times New Roman"/>
              <w:sz w:val="20"/>
            </w:rPr>
          </w:rPrChange>
        </w:rPr>
        <w:t>ensure</w:t>
      </w:r>
      <w:r>
        <w:rPr>
          <w:rFonts w:ascii="Times New Roman"/>
          <w:spacing w:val="19"/>
          <w:sz w:val="20"/>
          <w:rPrChange w:id="2164" w:author="Author" w:date="2015-07-30T15:37:00Z">
            <w:rPr>
              <w:rFonts w:ascii="Times New Roman" w:hAnsi="Times New Roman"/>
              <w:sz w:val="20"/>
            </w:rPr>
          </w:rPrChange>
        </w:rPr>
        <w:t xml:space="preserve"> </w:t>
      </w:r>
      <w:r>
        <w:rPr>
          <w:rFonts w:ascii="Times New Roman"/>
          <w:sz w:val="20"/>
          <w:rPrChange w:id="2165" w:author="Author" w:date="2015-07-30T15:37:00Z">
            <w:rPr>
              <w:rFonts w:ascii="Times New Roman" w:hAnsi="Times New Roman"/>
              <w:sz w:val="20"/>
            </w:rPr>
          </w:rPrChange>
        </w:rPr>
        <w:t>that</w:t>
      </w:r>
      <w:ins w:id="2166" w:author="Author" w:date="2015-07-30T15:37:00Z">
        <w:r>
          <w:rPr>
            <w:rFonts w:ascii="Times New Roman"/>
            <w:spacing w:val="18"/>
            <w:sz w:val="20"/>
          </w:rPr>
          <w:t xml:space="preserve"> </w:t>
        </w:r>
        <w:r>
          <w:rPr>
            <w:rFonts w:ascii="Times New Roman"/>
            <w:sz w:val="20"/>
          </w:rPr>
          <w:t>[all</w:t>
        </w:r>
        <w:r>
          <w:rPr>
            <w:rFonts w:ascii="Times New Roman"/>
            <w:w w:val="99"/>
            <w:sz w:val="20"/>
          </w:rPr>
          <w:t xml:space="preserve"> </w:t>
        </w:r>
        <w:r>
          <w:rPr>
            <w:rFonts w:ascii="Times New Roman"/>
            <w:sz w:val="20"/>
          </w:rPr>
          <w:t>internationally</w:t>
        </w:r>
        <w:r>
          <w:rPr>
            <w:rFonts w:ascii="Times New Roman"/>
            <w:spacing w:val="12"/>
            <w:sz w:val="20"/>
          </w:rPr>
          <w:t xml:space="preserve"> </w:t>
        </w:r>
        <w:r>
          <w:rPr>
            <w:rFonts w:ascii="Times New Roman"/>
            <w:sz w:val="20"/>
          </w:rPr>
          <w:t>recognized]</w:t>
        </w:r>
      </w:ins>
      <w:r>
        <w:rPr>
          <w:rFonts w:ascii="Times New Roman"/>
          <w:spacing w:val="14"/>
          <w:sz w:val="20"/>
          <w:rPrChange w:id="2167" w:author="Author" w:date="2015-07-30T15:37:00Z">
            <w:rPr>
              <w:rFonts w:ascii="Times New Roman" w:hAnsi="Times New Roman"/>
              <w:sz w:val="20"/>
            </w:rPr>
          </w:rPrChange>
        </w:rPr>
        <w:t xml:space="preserve"> </w:t>
      </w:r>
      <w:r>
        <w:rPr>
          <w:rFonts w:ascii="Times New Roman"/>
          <w:sz w:val="20"/>
          <w:rPrChange w:id="2168" w:author="Author" w:date="2015-07-30T15:37:00Z">
            <w:rPr>
              <w:rFonts w:ascii="Times New Roman" w:hAnsi="Times New Roman"/>
              <w:sz w:val="20"/>
            </w:rPr>
          </w:rPrChange>
        </w:rPr>
        <w:t>human</w:t>
      </w:r>
      <w:r>
        <w:rPr>
          <w:rFonts w:ascii="Times New Roman"/>
          <w:spacing w:val="15"/>
          <w:sz w:val="20"/>
          <w:rPrChange w:id="2169" w:author="Author" w:date="2015-07-30T15:37:00Z">
            <w:rPr>
              <w:rFonts w:ascii="Times New Roman" w:hAnsi="Times New Roman"/>
              <w:sz w:val="20"/>
            </w:rPr>
          </w:rPrChange>
        </w:rPr>
        <w:t xml:space="preserve"> </w:t>
      </w:r>
      <w:r>
        <w:rPr>
          <w:rFonts w:ascii="Times New Roman"/>
          <w:sz w:val="20"/>
          <w:rPrChange w:id="2170" w:author="Author" w:date="2015-07-30T15:37:00Z">
            <w:rPr>
              <w:rFonts w:ascii="Times New Roman" w:hAnsi="Times New Roman"/>
              <w:sz w:val="20"/>
            </w:rPr>
          </w:rPrChange>
        </w:rPr>
        <w:t>rights</w:t>
      </w:r>
      <w:r>
        <w:rPr>
          <w:rFonts w:ascii="Times New Roman"/>
          <w:spacing w:val="13"/>
          <w:sz w:val="20"/>
          <w:rPrChange w:id="2171" w:author="Author" w:date="2015-07-30T15:37:00Z">
            <w:rPr>
              <w:rFonts w:ascii="Times New Roman" w:hAnsi="Times New Roman"/>
              <w:sz w:val="20"/>
            </w:rPr>
          </w:rPrChange>
        </w:rPr>
        <w:t xml:space="preserve"> </w:t>
      </w:r>
      <w:r>
        <w:rPr>
          <w:rFonts w:ascii="Times New Roman"/>
          <w:sz w:val="20"/>
          <w:rPrChange w:id="2172" w:author="Author" w:date="2015-07-30T15:37:00Z">
            <w:rPr>
              <w:rFonts w:ascii="Times New Roman" w:hAnsi="Times New Roman"/>
              <w:sz w:val="20"/>
            </w:rPr>
          </w:rPrChange>
        </w:rPr>
        <w:t>and</w:t>
      </w:r>
      <w:r>
        <w:rPr>
          <w:rFonts w:ascii="Times New Roman"/>
          <w:spacing w:val="17"/>
          <w:sz w:val="20"/>
          <w:rPrChange w:id="2173" w:author="Author" w:date="2015-07-30T15:37:00Z">
            <w:rPr>
              <w:rFonts w:ascii="Times New Roman" w:hAnsi="Times New Roman"/>
              <w:sz w:val="20"/>
            </w:rPr>
          </w:rPrChange>
        </w:rPr>
        <w:t xml:space="preserve"> </w:t>
      </w:r>
      <w:r>
        <w:rPr>
          <w:rFonts w:ascii="Times New Roman"/>
          <w:sz w:val="20"/>
          <w:rPrChange w:id="2174" w:author="Author" w:date="2015-07-30T15:37:00Z">
            <w:rPr>
              <w:rFonts w:ascii="Times New Roman" w:hAnsi="Times New Roman"/>
              <w:sz w:val="20"/>
            </w:rPr>
          </w:rPrChange>
        </w:rPr>
        <w:t>fundamental</w:t>
      </w:r>
      <w:r>
        <w:rPr>
          <w:rFonts w:ascii="Times New Roman"/>
          <w:spacing w:val="16"/>
          <w:sz w:val="20"/>
          <w:rPrChange w:id="2175" w:author="Author" w:date="2015-07-30T15:37:00Z">
            <w:rPr>
              <w:rFonts w:ascii="Times New Roman" w:hAnsi="Times New Roman"/>
              <w:sz w:val="20"/>
            </w:rPr>
          </w:rPrChange>
        </w:rPr>
        <w:t xml:space="preserve"> </w:t>
      </w:r>
      <w:r>
        <w:rPr>
          <w:rFonts w:ascii="Times New Roman"/>
          <w:sz w:val="20"/>
          <w:rPrChange w:id="2176" w:author="Author" w:date="2015-07-30T15:37:00Z">
            <w:rPr>
              <w:rFonts w:ascii="Times New Roman" w:hAnsi="Times New Roman"/>
              <w:sz w:val="20"/>
            </w:rPr>
          </w:rPrChange>
        </w:rPr>
        <w:t>freedoms</w:t>
      </w:r>
      <w:r>
        <w:rPr>
          <w:rFonts w:ascii="Times New Roman"/>
          <w:spacing w:val="15"/>
          <w:sz w:val="20"/>
          <w:rPrChange w:id="2177" w:author="Author" w:date="2015-07-30T15:37:00Z">
            <w:rPr>
              <w:rFonts w:ascii="Times New Roman" w:hAnsi="Times New Roman"/>
              <w:sz w:val="20"/>
            </w:rPr>
          </w:rPrChange>
        </w:rPr>
        <w:t xml:space="preserve"> </w:t>
      </w:r>
      <w:r>
        <w:rPr>
          <w:rFonts w:ascii="Times New Roman"/>
          <w:sz w:val="20"/>
          <w:rPrChange w:id="2178" w:author="Author" w:date="2015-07-30T15:37:00Z">
            <w:rPr>
              <w:rFonts w:ascii="Times New Roman" w:hAnsi="Times New Roman"/>
              <w:sz w:val="20"/>
            </w:rPr>
          </w:rPrChange>
        </w:rPr>
        <w:t>are</w:t>
      </w:r>
      <w:r>
        <w:rPr>
          <w:rFonts w:ascii="Times New Roman"/>
          <w:spacing w:val="14"/>
          <w:sz w:val="20"/>
          <w:rPrChange w:id="2179" w:author="Author" w:date="2015-07-30T15:37:00Z">
            <w:rPr>
              <w:rFonts w:ascii="Times New Roman" w:hAnsi="Times New Roman"/>
              <w:sz w:val="20"/>
            </w:rPr>
          </w:rPrChange>
        </w:rPr>
        <w:t xml:space="preserve"> </w:t>
      </w:r>
      <w:r>
        <w:rPr>
          <w:rFonts w:ascii="Times New Roman"/>
          <w:sz w:val="20"/>
          <w:rPrChange w:id="2180" w:author="Author" w:date="2015-07-30T15:37:00Z">
            <w:rPr>
              <w:rFonts w:ascii="Times New Roman" w:hAnsi="Times New Roman"/>
              <w:sz w:val="20"/>
            </w:rPr>
          </w:rPrChange>
        </w:rPr>
        <w:t>enjoyed</w:t>
      </w:r>
      <w:r>
        <w:rPr>
          <w:rFonts w:ascii="Times New Roman"/>
          <w:spacing w:val="15"/>
          <w:sz w:val="20"/>
          <w:rPrChange w:id="2181" w:author="Author" w:date="2015-07-30T15:37:00Z">
            <w:rPr>
              <w:rFonts w:ascii="Times New Roman" w:hAnsi="Times New Roman"/>
              <w:sz w:val="20"/>
            </w:rPr>
          </w:rPrChange>
        </w:rPr>
        <w:t xml:space="preserve"> </w:t>
      </w:r>
      <w:r>
        <w:rPr>
          <w:rFonts w:ascii="Times New Roman"/>
          <w:sz w:val="20"/>
          <w:rPrChange w:id="2182" w:author="Author" w:date="2015-07-30T15:37:00Z">
            <w:rPr>
              <w:rFonts w:ascii="Times New Roman" w:hAnsi="Times New Roman"/>
              <w:sz w:val="20"/>
            </w:rPr>
          </w:rPrChange>
        </w:rPr>
        <w:t>by</w:t>
      </w:r>
      <w:r>
        <w:rPr>
          <w:rFonts w:ascii="Times New Roman"/>
          <w:spacing w:val="10"/>
          <w:sz w:val="20"/>
          <w:rPrChange w:id="2183" w:author="Author" w:date="2015-07-30T15:37:00Z">
            <w:rPr>
              <w:rFonts w:ascii="Times New Roman" w:hAnsi="Times New Roman"/>
              <w:sz w:val="20"/>
            </w:rPr>
          </w:rPrChange>
        </w:rPr>
        <w:t xml:space="preserve"> </w:t>
      </w:r>
      <w:r>
        <w:rPr>
          <w:rFonts w:ascii="Times New Roman"/>
          <w:sz w:val="20"/>
          <w:rPrChange w:id="2184" w:author="Author" w:date="2015-07-30T15:37:00Z">
            <w:rPr>
              <w:rFonts w:ascii="Times New Roman" w:hAnsi="Times New Roman"/>
              <w:sz w:val="20"/>
            </w:rPr>
          </w:rPrChange>
        </w:rPr>
        <w:t>all</w:t>
      </w:r>
      <w:r>
        <w:rPr>
          <w:rFonts w:ascii="Times New Roman"/>
          <w:spacing w:val="16"/>
          <w:sz w:val="20"/>
          <w:rPrChange w:id="2185" w:author="Author" w:date="2015-07-30T15:37:00Z">
            <w:rPr>
              <w:rFonts w:ascii="Times New Roman" w:hAnsi="Times New Roman"/>
              <w:sz w:val="20"/>
            </w:rPr>
          </w:rPrChange>
        </w:rPr>
        <w:t xml:space="preserve"> </w:t>
      </w:r>
      <w:r>
        <w:rPr>
          <w:rFonts w:ascii="Times New Roman"/>
          <w:sz w:val="20"/>
          <w:rPrChange w:id="2186" w:author="Author" w:date="2015-07-30T15:37:00Z">
            <w:rPr>
              <w:rFonts w:ascii="Times New Roman" w:hAnsi="Times New Roman"/>
              <w:sz w:val="20"/>
            </w:rPr>
          </w:rPrChange>
        </w:rPr>
        <w:t>without</w:t>
      </w:r>
      <w:r>
        <w:rPr>
          <w:rFonts w:ascii="Times New Roman"/>
          <w:spacing w:val="15"/>
          <w:sz w:val="20"/>
          <w:rPrChange w:id="2187" w:author="Author" w:date="2015-07-30T15:37:00Z">
            <w:rPr>
              <w:rFonts w:ascii="Times New Roman" w:hAnsi="Times New Roman"/>
              <w:sz w:val="20"/>
            </w:rPr>
          </w:rPrChange>
        </w:rPr>
        <w:t xml:space="preserve"> </w:t>
      </w:r>
      <w:r>
        <w:rPr>
          <w:rFonts w:ascii="Times New Roman"/>
          <w:sz w:val="20"/>
          <w:rPrChange w:id="2188" w:author="Author" w:date="2015-07-30T15:37:00Z">
            <w:rPr>
              <w:rFonts w:ascii="Times New Roman" w:hAnsi="Times New Roman"/>
              <w:sz w:val="20"/>
            </w:rPr>
          </w:rPrChange>
        </w:rPr>
        <w:t>discrimination</w:t>
      </w:r>
      <w:r>
        <w:rPr>
          <w:rFonts w:ascii="Times New Roman"/>
          <w:w w:val="99"/>
          <w:sz w:val="20"/>
          <w:rPrChange w:id="2189" w:author="Author" w:date="2015-07-30T15:37:00Z">
            <w:rPr>
              <w:rFonts w:ascii="Times New Roman" w:hAnsi="Times New Roman"/>
              <w:sz w:val="20"/>
            </w:rPr>
          </w:rPrChange>
        </w:rPr>
        <w:t xml:space="preserve"> </w:t>
      </w:r>
      <w:r>
        <w:rPr>
          <w:rFonts w:ascii="Times New Roman"/>
          <w:sz w:val="20"/>
          <w:rPrChange w:id="2190" w:author="Author" w:date="2015-07-30T15:37:00Z">
            <w:rPr>
              <w:rFonts w:ascii="Times New Roman" w:hAnsi="Times New Roman"/>
              <w:sz w:val="20"/>
            </w:rPr>
          </w:rPrChange>
        </w:rPr>
        <w:t>on</w:t>
      </w:r>
      <w:r>
        <w:rPr>
          <w:rFonts w:ascii="Times New Roman"/>
          <w:spacing w:val="17"/>
          <w:sz w:val="20"/>
          <w:rPrChange w:id="2191" w:author="Author" w:date="2015-07-30T15:37:00Z">
            <w:rPr>
              <w:rFonts w:ascii="Times New Roman" w:hAnsi="Times New Roman"/>
              <w:sz w:val="20"/>
            </w:rPr>
          </w:rPrChange>
        </w:rPr>
        <w:t xml:space="preserve"> </w:t>
      </w:r>
      <w:r>
        <w:rPr>
          <w:rFonts w:ascii="Times New Roman"/>
          <w:sz w:val="20"/>
          <w:rPrChange w:id="2192" w:author="Author" w:date="2015-07-30T15:37:00Z">
            <w:rPr>
              <w:rFonts w:ascii="Times New Roman" w:hAnsi="Times New Roman"/>
              <w:sz w:val="20"/>
            </w:rPr>
          </w:rPrChange>
        </w:rPr>
        <w:t>grounds</w:t>
      </w:r>
      <w:r>
        <w:rPr>
          <w:rFonts w:ascii="Times New Roman"/>
          <w:spacing w:val="18"/>
          <w:sz w:val="20"/>
          <w:rPrChange w:id="2193" w:author="Author" w:date="2015-07-30T15:37:00Z">
            <w:rPr>
              <w:rFonts w:ascii="Times New Roman" w:hAnsi="Times New Roman"/>
              <w:sz w:val="20"/>
            </w:rPr>
          </w:rPrChange>
        </w:rPr>
        <w:t xml:space="preserve"> </w:t>
      </w:r>
      <w:r>
        <w:rPr>
          <w:rFonts w:ascii="Times New Roman"/>
          <w:sz w:val="20"/>
          <w:rPrChange w:id="2194" w:author="Author" w:date="2015-07-30T15:37:00Z">
            <w:rPr>
              <w:rFonts w:ascii="Times New Roman" w:hAnsi="Times New Roman"/>
              <w:sz w:val="20"/>
            </w:rPr>
          </w:rPrChange>
        </w:rPr>
        <w:t>of</w:t>
      </w:r>
      <w:r>
        <w:rPr>
          <w:rFonts w:ascii="Times New Roman"/>
          <w:spacing w:val="17"/>
          <w:sz w:val="20"/>
          <w:rPrChange w:id="2195" w:author="Author" w:date="2015-07-30T15:37:00Z">
            <w:rPr>
              <w:rFonts w:ascii="Times New Roman" w:hAnsi="Times New Roman"/>
              <w:sz w:val="20"/>
            </w:rPr>
          </w:rPrChange>
        </w:rPr>
        <w:t xml:space="preserve"> </w:t>
      </w:r>
      <w:r>
        <w:rPr>
          <w:rFonts w:ascii="Times New Roman"/>
          <w:sz w:val="20"/>
          <w:rPrChange w:id="2196" w:author="Author" w:date="2015-07-30T15:37:00Z">
            <w:rPr>
              <w:rFonts w:ascii="Times New Roman" w:hAnsi="Times New Roman"/>
              <w:sz w:val="20"/>
            </w:rPr>
          </w:rPrChange>
        </w:rPr>
        <w:t>race,</w:t>
      </w:r>
      <w:r>
        <w:rPr>
          <w:rFonts w:ascii="Times New Roman"/>
          <w:spacing w:val="19"/>
          <w:sz w:val="20"/>
          <w:rPrChange w:id="2197" w:author="Author" w:date="2015-07-30T15:37:00Z">
            <w:rPr>
              <w:rFonts w:ascii="Times New Roman" w:hAnsi="Times New Roman"/>
              <w:sz w:val="20"/>
            </w:rPr>
          </w:rPrChange>
        </w:rPr>
        <w:t xml:space="preserve"> </w:t>
      </w:r>
      <w:r>
        <w:rPr>
          <w:rFonts w:ascii="Times New Roman"/>
          <w:sz w:val="20"/>
          <w:rPrChange w:id="2198" w:author="Author" w:date="2015-07-30T15:37:00Z">
            <w:rPr>
              <w:rFonts w:ascii="Times New Roman" w:hAnsi="Times New Roman"/>
              <w:sz w:val="20"/>
            </w:rPr>
          </w:rPrChange>
        </w:rPr>
        <w:t>ethnicity,</w:t>
      </w:r>
      <w:r>
        <w:rPr>
          <w:rFonts w:ascii="Times New Roman"/>
          <w:spacing w:val="21"/>
          <w:sz w:val="20"/>
          <w:rPrChange w:id="2199" w:author="Author" w:date="2015-07-30T15:37:00Z">
            <w:rPr>
              <w:rFonts w:ascii="Times New Roman" w:hAnsi="Times New Roman"/>
              <w:sz w:val="20"/>
            </w:rPr>
          </w:rPrChange>
        </w:rPr>
        <w:t xml:space="preserve"> </w:t>
      </w:r>
      <w:r>
        <w:rPr>
          <w:rFonts w:ascii="Times New Roman"/>
          <w:sz w:val="20"/>
          <w:rPrChange w:id="2200" w:author="Author" w:date="2015-07-30T15:37:00Z">
            <w:rPr>
              <w:rFonts w:ascii="Times New Roman" w:hAnsi="Times New Roman"/>
              <w:sz w:val="20"/>
            </w:rPr>
          </w:rPrChange>
        </w:rPr>
        <w:t>colour,</w:t>
      </w:r>
      <w:r>
        <w:rPr>
          <w:rFonts w:ascii="Times New Roman"/>
          <w:spacing w:val="19"/>
          <w:sz w:val="20"/>
          <w:rPrChange w:id="2201" w:author="Author" w:date="2015-07-30T15:37:00Z">
            <w:rPr>
              <w:rFonts w:ascii="Times New Roman" w:hAnsi="Times New Roman"/>
              <w:sz w:val="20"/>
            </w:rPr>
          </w:rPrChange>
        </w:rPr>
        <w:t xml:space="preserve"> </w:t>
      </w:r>
      <w:r>
        <w:rPr>
          <w:rFonts w:ascii="Times New Roman"/>
          <w:sz w:val="20"/>
          <w:rPrChange w:id="2202" w:author="Author" w:date="2015-07-30T15:37:00Z">
            <w:rPr>
              <w:rFonts w:ascii="Times New Roman" w:hAnsi="Times New Roman"/>
              <w:sz w:val="20"/>
            </w:rPr>
          </w:rPrChange>
        </w:rPr>
        <w:t>sex,</w:t>
      </w:r>
      <w:r>
        <w:rPr>
          <w:rFonts w:ascii="Times New Roman"/>
          <w:spacing w:val="19"/>
          <w:sz w:val="20"/>
          <w:rPrChange w:id="2203" w:author="Author" w:date="2015-07-30T15:37:00Z">
            <w:rPr>
              <w:rFonts w:ascii="Times New Roman" w:hAnsi="Times New Roman"/>
              <w:sz w:val="20"/>
            </w:rPr>
          </w:rPrChange>
        </w:rPr>
        <w:t xml:space="preserve"> </w:t>
      </w:r>
      <w:r>
        <w:rPr>
          <w:rFonts w:ascii="Times New Roman"/>
          <w:sz w:val="20"/>
          <w:rPrChange w:id="2204" w:author="Author" w:date="2015-07-30T15:37:00Z">
            <w:rPr>
              <w:rFonts w:ascii="Times New Roman" w:hAnsi="Times New Roman"/>
              <w:sz w:val="20"/>
            </w:rPr>
          </w:rPrChange>
        </w:rPr>
        <w:t>age,</w:t>
      </w:r>
      <w:r>
        <w:rPr>
          <w:rFonts w:ascii="Times New Roman"/>
          <w:spacing w:val="19"/>
          <w:sz w:val="20"/>
          <w:rPrChange w:id="2205" w:author="Author" w:date="2015-07-30T15:37:00Z">
            <w:rPr>
              <w:rFonts w:ascii="Times New Roman" w:hAnsi="Times New Roman"/>
              <w:sz w:val="20"/>
            </w:rPr>
          </w:rPrChange>
        </w:rPr>
        <w:t xml:space="preserve"> </w:t>
      </w:r>
      <w:r>
        <w:rPr>
          <w:rFonts w:ascii="Times New Roman"/>
          <w:sz w:val="20"/>
          <w:rPrChange w:id="2206" w:author="Author" w:date="2015-07-30T15:37:00Z">
            <w:rPr>
              <w:rFonts w:ascii="Times New Roman" w:hAnsi="Times New Roman"/>
              <w:sz w:val="20"/>
            </w:rPr>
          </w:rPrChange>
        </w:rPr>
        <w:t>language,</w:t>
      </w:r>
      <w:r>
        <w:rPr>
          <w:rFonts w:ascii="Times New Roman"/>
          <w:spacing w:val="19"/>
          <w:sz w:val="20"/>
          <w:rPrChange w:id="2207" w:author="Author" w:date="2015-07-30T15:37:00Z">
            <w:rPr>
              <w:rFonts w:ascii="Times New Roman" w:hAnsi="Times New Roman"/>
              <w:sz w:val="20"/>
            </w:rPr>
          </w:rPrChange>
        </w:rPr>
        <w:t xml:space="preserve"> </w:t>
      </w:r>
      <w:r>
        <w:rPr>
          <w:rFonts w:ascii="Times New Roman"/>
          <w:sz w:val="20"/>
          <w:rPrChange w:id="2208" w:author="Author" w:date="2015-07-30T15:37:00Z">
            <w:rPr>
              <w:rFonts w:ascii="Times New Roman" w:hAnsi="Times New Roman"/>
              <w:sz w:val="20"/>
            </w:rPr>
          </w:rPrChange>
        </w:rPr>
        <w:t>religion,</w:t>
      </w:r>
      <w:r>
        <w:rPr>
          <w:rFonts w:ascii="Times New Roman"/>
          <w:spacing w:val="19"/>
          <w:sz w:val="20"/>
          <w:rPrChange w:id="2209" w:author="Author" w:date="2015-07-30T15:37:00Z">
            <w:rPr>
              <w:rFonts w:ascii="Times New Roman" w:hAnsi="Times New Roman"/>
              <w:sz w:val="20"/>
            </w:rPr>
          </w:rPrChange>
        </w:rPr>
        <w:t xml:space="preserve"> </w:t>
      </w:r>
      <w:r>
        <w:rPr>
          <w:rFonts w:ascii="Times New Roman"/>
          <w:sz w:val="20"/>
          <w:rPrChange w:id="2210" w:author="Author" w:date="2015-07-30T15:37:00Z">
            <w:rPr>
              <w:rFonts w:ascii="Times New Roman" w:hAnsi="Times New Roman"/>
              <w:sz w:val="20"/>
            </w:rPr>
          </w:rPrChange>
        </w:rPr>
        <w:t>culture,</w:t>
      </w:r>
      <w:r>
        <w:rPr>
          <w:rFonts w:ascii="Times New Roman"/>
          <w:spacing w:val="21"/>
          <w:sz w:val="20"/>
          <w:rPrChange w:id="2211" w:author="Author" w:date="2015-07-30T15:37:00Z">
            <w:rPr>
              <w:rFonts w:ascii="Times New Roman" w:hAnsi="Times New Roman"/>
              <w:sz w:val="20"/>
            </w:rPr>
          </w:rPrChange>
        </w:rPr>
        <w:t xml:space="preserve"> </w:t>
      </w:r>
      <w:r>
        <w:rPr>
          <w:rFonts w:ascii="Times New Roman"/>
          <w:sz w:val="20"/>
          <w:rPrChange w:id="2212" w:author="Author" w:date="2015-07-30T15:37:00Z">
            <w:rPr>
              <w:rFonts w:ascii="Times New Roman" w:hAnsi="Times New Roman"/>
              <w:sz w:val="20"/>
            </w:rPr>
          </w:rPrChange>
        </w:rPr>
        <w:t>migration</w:t>
      </w:r>
      <w:r>
        <w:rPr>
          <w:rFonts w:ascii="Times New Roman"/>
          <w:spacing w:val="17"/>
          <w:sz w:val="20"/>
          <w:rPrChange w:id="2213" w:author="Author" w:date="2015-07-30T15:37:00Z">
            <w:rPr>
              <w:rFonts w:ascii="Times New Roman" w:hAnsi="Times New Roman"/>
              <w:sz w:val="20"/>
            </w:rPr>
          </w:rPrChange>
        </w:rPr>
        <w:t xml:space="preserve"> </w:t>
      </w:r>
      <w:r>
        <w:rPr>
          <w:rFonts w:ascii="Times New Roman"/>
          <w:sz w:val="20"/>
          <w:rPrChange w:id="2214" w:author="Author" w:date="2015-07-30T15:37:00Z">
            <w:rPr>
              <w:rFonts w:ascii="Times New Roman" w:hAnsi="Times New Roman"/>
              <w:sz w:val="20"/>
            </w:rPr>
          </w:rPrChange>
        </w:rPr>
        <w:t>status,</w:t>
      </w:r>
      <w:r>
        <w:rPr>
          <w:rFonts w:ascii="Times New Roman"/>
          <w:spacing w:val="19"/>
          <w:sz w:val="20"/>
          <w:rPrChange w:id="2215" w:author="Author" w:date="2015-07-30T15:37:00Z">
            <w:rPr>
              <w:rFonts w:ascii="Times New Roman" w:hAnsi="Times New Roman"/>
              <w:sz w:val="20"/>
            </w:rPr>
          </w:rPrChange>
        </w:rPr>
        <w:t xml:space="preserve"> </w:t>
      </w:r>
      <w:r>
        <w:rPr>
          <w:rFonts w:ascii="Times New Roman"/>
          <w:sz w:val="20"/>
          <w:rPrChange w:id="2216" w:author="Author" w:date="2015-07-30T15:37:00Z">
            <w:rPr>
              <w:rFonts w:ascii="Times New Roman" w:hAnsi="Times New Roman"/>
              <w:sz w:val="20"/>
            </w:rPr>
          </w:rPrChange>
        </w:rPr>
        <w:t>political</w:t>
      </w:r>
      <w:r>
        <w:rPr>
          <w:rFonts w:ascii="Times New Roman"/>
          <w:spacing w:val="20"/>
          <w:sz w:val="20"/>
          <w:rPrChange w:id="2217" w:author="Author" w:date="2015-07-30T15:37:00Z">
            <w:rPr>
              <w:rFonts w:ascii="Times New Roman" w:hAnsi="Times New Roman"/>
              <w:sz w:val="20"/>
            </w:rPr>
          </w:rPrChange>
        </w:rPr>
        <w:t xml:space="preserve"> </w:t>
      </w:r>
      <w:r>
        <w:rPr>
          <w:rFonts w:ascii="Times New Roman"/>
          <w:sz w:val="20"/>
          <w:rPrChange w:id="2218" w:author="Author" w:date="2015-07-30T15:37:00Z">
            <w:rPr>
              <w:rFonts w:ascii="Times New Roman" w:hAnsi="Times New Roman"/>
              <w:sz w:val="20"/>
            </w:rPr>
          </w:rPrChange>
        </w:rPr>
        <w:t>or</w:t>
      </w:r>
      <w:r>
        <w:rPr>
          <w:rFonts w:ascii="Times New Roman"/>
          <w:spacing w:val="19"/>
          <w:sz w:val="20"/>
          <w:rPrChange w:id="2219" w:author="Author" w:date="2015-07-30T15:37:00Z">
            <w:rPr>
              <w:rFonts w:ascii="Times New Roman" w:hAnsi="Times New Roman"/>
              <w:sz w:val="20"/>
            </w:rPr>
          </w:rPrChange>
        </w:rPr>
        <w:t xml:space="preserve"> </w:t>
      </w:r>
      <w:r>
        <w:rPr>
          <w:rFonts w:ascii="Times New Roman"/>
          <w:sz w:val="20"/>
          <w:rPrChange w:id="2220" w:author="Author" w:date="2015-07-30T15:37:00Z">
            <w:rPr>
              <w:rFonts w:ascii="Times New Roman" w:hAnsi="Times New Roman"/>
              <w:sz w:val="20"/>
            </w:rPr>
          </w:rPrChange>
        </w:rPr>
        <w:t>other</w:t>
      </w:r>
      <w:r>
        <w:rPr>
          <w:rFonts w:ascii="Times New Roman"/>
          <w:w w:val="99"/>
          <w:sz w:val="20"/>
          <w:rPrChange w:id="2221" w:author="Author" w:date="2015-07-30T15:37:00Z">
            <w:rPr>
              <w:rFonts w:ascii="Times New Roman" w:hAnsi="Times New Roman"/>
              <w:sz w:val="20"/>
            </w:rPr>
          </w:rPrChange>
        </w:rPr>
        <w:t xml:space="preserve"> </w:t>
      </w:r>
      <w:r>
        <w:rPr>
          <w:rFonts w:ascii="Times New Roman"/>
          <w:sz w:val="20"/>
          <w:rPrChange w:id="2222" w:author="Author" w:date="2015-07-30T15:37:00Z">
            <w:rPr>
              <w:rFonts w:ascii="Times New Roman" w:hAnsi="Times New Roman"/>
              <w:sz w:val="20"/>
            </w:rPr>
          </w:rPrChange>
        </w:rPr>
        <w:t>opinion, national or social origin, economic situation, birth, disability or other</w:t>
      </w:r>
      <w:r>
        <w:rPr>
          <w:rFonts w:ascii="Times New Roman"/>
          <w:spacing w:val="-5"/>
          <w:sz w:val="20"/>
          <w:rPrChange w:id="2223" w:author="Author" w:date="2015-07-30T15:37:00Z">
            <w:rPr>
              <w:rFonts w:ascii="Times New Roman" w:hAnsi="Times New Roman"/>
              <w:sz w:val="20"/>
            </w:rPr>
          </w:rPrChange>
        </w:rPr>
        <w:t xml:space="preserve"> </w:t>
      </w:r>
      <w:r>
        <w:rPr>
          <w:rFonts w:ascii="Times New Roman"/>
          <w:sz w:val="20"/>
          <w:rPrChange w:id="2224" w:author="Author" w:date="2015-07-30T15:37:00Z">
            <w:rPr>
              <w:rFonts w:ascii="Times New Roman" w:hAnsi="Times New Roman"/>
              <w:sz w:val="20"/>
            </w:rPr>
          </w:rPrChange>
        </w:rPr>
        <w:t>status</w:t>
      </w:r>
      <w:r>
        <w:rPr>
          <w:rFonts w:ascii="Times New Roman"/>
          <w:b/>
          <w:i/>
          <w:sz w:val="20"/>
          <w:rPrChange w:id="2225" w:author="Author" w:date="2015-07-30T15:37:00Z">
            <w:rPr>
              <w:rFonts w:ascii="Times New Roman" w:hAnsi="Times New Roman"/>
              <w:b/>
              <w:i/>
              <w:sz w:val="20"/>
            </w:rPr>
          </w:rPrChange>
        </w:rPr>
        <w:t>.</w:t>
      </w:r>
    </w:p>
    <w:p w14:paraId="364DD897" w14:textId="77777777" w:rsidR="00804791" w:rsidRDefault="00804791">
      <w:pPr>
        <w:spacing w:before="8"/>
        <w:rPr>
          <w:rFonts w:ascii="Times New Roman" w:hAnsi="Times New Roman"/>
          <w:b/>
          <w:i/>
          <w:sz w:val="21"/>
          <w:rPrChange w:id="2226" w:author="Author" w:date="2015-07-30T15:37:00Z">
            <w:rPr>
              <w:rFonts w:ascii="Times New Roman" w:hAnsi="Times New Roman"/>
              <w:b/>
              <w:i/>
              <w:sz w:val="20"/>
            </w:rPr>
          </w:rPrChange>
        </w:rPr>
        <w:pPrChange w:id="2227" w:author="Author" w:date="2015-07-30T15:37:00Z">
          <w:pPr>
            <w:pStyle w:val="ListParagraph"/>
            <w:ind w:left="360"/>
            <w:jc w:val="both"/>
          </w:pPr>
        </w:pPrChange>
      </w:pPr>
    </w:p>
    <w:p w14:paraId="637ADFD0" w14:textId="1D1E1FEC" w:rsidR="00804791" w:rsidRDefault="006514D0">
      <w:pPr>
        <w:pStyle w:val="ListParagraph"/>
        <w:numPr>
          <w:ilvl w:val="0"/>
          <w:numId w:val="35"/>
        </w:numPr>
        <w:tabs>
          <w:tab w:val="left" w:pos="461"/>
        </w:tabs>
        <w:spacing w:line="259" w:lineRule="auto"/>
        <w:ind w:right="117"/>
        <w:jc w:val="both"/>
        <w:rPr>
          <w:ins w:id="2228" w:author="Author" w:date="2015-07-30T15:37:00Z"/>
          <w:rFonts w:ascii="Times New Roman" w:eastAsia="Times New Roman" w:hAnsi="Times New Roman" w:cs="Times New Roman"/>
          <w:sz w:val="20"/>
          <w:szCs w:val="20"/>
        </w:rPr>
      </w:pPr>
      <w:r>
        <w:rPr>
          <w:rFonts w:ascii="Times New Roman"/>
          <w:sz w:val="20"/>
          <w:rPrChange w:id="2229" w:author="Author" w:date="2015-07-30T15:37:00Z">
            <w:rPr>
              <w:rFonts w:ascii="Times New Roman" w:hAnsi="Times New Roman"/>
              <w:sz w:val="20"/>
            </w:rPr>
          </w:rPrChange>
        </w:rPr>
        <w:t xml:space="preserve">Realizing gender equality and the empowerment of women and girls will make a crucial contribution </w:t>
      </w:r>
      <w:ins w:id="2230" w:author="Author" w:date="2015-07-30T15:37:00Z">
        <w:r>
          <w:rPr>
            <w:rFonts w:ascii="Times New Roman"/>
            <w:spacing w:val="26"/>
            <w:sz w:val="20"/>
          </w:rPr>
          <w:t xml:space="preserve"> </w:t>
        </w:r>
      </w:ins>
      <w:r>
        <w:rPr>
          <w:rFonts w:ascii="Times New Roman"/>
          <w:sz w:val="20"/>
          <w:rPrChange w:id="2231" w:author="Author" w:date="2015-07-30T15:37:00Z">
            <w:rPr>
              <w:rFonts w:ascii="Times New Roman" w:hAnsi="Times New Roman"/>
              <w:sz w:val="20"/>
            </w:rPr>
          </w:rPrChange>
        </w:rPr>
        <w:t>to</w:t>
      </w:r>
      <w:r>
        <w:rPr>
          <w:rFonts w:ascii="Times New Roman"/>
          <w:w w:val="99"/>
          <w:sz w:val="20"/>
          <w:rPrChange w:id="2232" w:author="Author" w:date="2015-07-30T15:37:00Z">
            <w:rPr>
              <w:rFonts w:ascii="Times New Roman" w:hAnsi="Times New Roman"/>
              <w:sz w:val="20"/>
            </w:rPr>
          </w:rPrChange>
        </w:rPr>
        <w:t xml:space="preserve"> </w:t>
      </w:r>
      <w:r>
        <w:rPr>
          <w:rFonts w:ascii="Times New Roman"/>
          <w:sz w:val="20"/>
          <w:rPrChange w:id="2233" w:author="Author" w:date="2015-07-30T15:37:00Z">
            <w:rPr>
              <w:rFonts w:ascii="Times New Roman" w:hAnsi="Times New Roman"/>
              <w:sz w:val="20"/>
            </w:rPr>
          </w:rPrChange>
        </w:rPr>
        <w:t>progress across all the Goals and targets. The achievement of full human potential and of</w:t>
      </w:r>
      <w:r>
        <w:rPr>
          <w:rFonts w:ascii="Times New Roman"/>
          <w:spacing w:val="44"/>
          <w:sz w:val="20"/>
          <w:rPrChange w:id="2234" w:author="Author" w:date="2015-07-30T15:37:00Z">
            <w:rPr>
              <w:rFonts w:ascii="Times New Roman" w:hAnsi="Times New Roman"/>
              <w:sz w:val="20"/>
            </w:rPr>
          </w:rPrChange>
        </w:rPr>
        <w:t xml:space="preserve"> </w:t>
      </w:r>
      <w:r>
        <w:rPr>
          <w:rFonts w:ascii="Times New Roman"/>
          <w:sz w:val="20"/>
          <w:rPrChange w:id="2235" w:author="Author" w:date="2015-07-30T15:37:00Z">
            <w:rPr>
              <w:rFonts w:ascii="Times New Roman" w:hAnsi="Times New Roman"/>
              <w:sz w:val="20"/>
            </w:rPr>
          </w:rPrChange>
        </w:rPr>
        <w:t>sustainable</w:t>
      </w:r>
      <w:r>
        <w:rPr>
          <w:rFonts w:ascii="Times New Roman"/>
          <w:w w:val="99"/>
          <w:sz w:val="20"/>
          <w:rPrChange w:id="2236" w:author="Author" w:date="2015-07-30T15:37:00Z">
            <w:rPr>
              <w:rFonts w:ascii="Times New Roman" w:hAnsi="Times New Roman"/>
              <w:sz w:val="20"/>
            </w:rPr>
          </w:rPrChange>
        </w:rPr>
        <w:t xml:space="preserve"> </w:t>
      </w:r>
      <w:r>
        <w:rPr>
          <w:rFonts w:ascii="Times New Roman"/>
          <w:sz w:val="20"/>
          <w:rPrChange w:id="2237" w:author="Author" w:date="2015-07-30T15:37:00Z">
            <w:rPr>
              <w:rFonts w:ascii="Times New Roman" w:hAnsi="Times New Roman"/>
              <w:sz w:val="20"/>
            </w:rPr>
          </w:rPrChange>
        </w:rPr>
        <w:t>development is not possible if one half of humanity continues to be denied its full human rights</w:t>
      </w:r>
      <w:r>
        <w:rPr>
          <w:rFonts w:ascii="Times New Roman"/>
          <w:spacing w:val="48"/>
          <w:sz w:val="20"/>
          <w:rPrChange w:id="2238" w:author="Author" w:date="2015-07-30T15:37:00Z">
            <w:rPr>
              <w:rFonts w:ascii="Times New Roman" w:hAnsi="Times New Roman"/>
              <w:sz w:val="20"/>
            </w:rPr>
          </w:rPrChange>
        </w:rPr>
        <w:t xml:space="preserve"> </w:t>
      </w:r>
      <w:r>
        <w:rPr>
          <w:rFonts w:ascii="Times New Roman"/>
          <w:sz w:val="20"/>
          <w:rPrChange w:id="2239" w:author="Author" w:date="2015-07-30T15:37:00Z">
            <w:rPr>
              <w:rFonts w:ascii="Times New Roman" w:hAnsi="Times New Roman"/>
              <w:sz w:val="20"/>
            </w:rPr>
          </w:rPrChange>
        </w:rPr>
        <w:t>and</w:t>
      </w:r>
      <w:r>
        <w:rPr>
          <w:rFonts w:ascii="Times New Roman"/>
          <w:w w:val="99"/>
          <w:sz w:val="20"/>
          <w:rPrChange w:id="2240" w:author="Author" w:date="2015-07-30T15:37:00Z">
            <w:rPr>
              <w:rFonts w:ascii="Times New Roman" w:hAnsi="Times New Roman"/>
              <w:sz w:val="20"/>
            </w:rPr>
          </w:rPrChange>
        </w:rPr>
        <w:t xml:space="preserve"> </w:t>
      </w:r>
      <w:r>
        <w:rPr>
          <w:rFonts w:ascii="Times New Roman"/>
          <w:sz w:val="20"/>
          <w:rPrChange w:id="2241" w:author="Author" w:date="2015-07-30T15:37:00Z">
            <w:rPr>
              <w:rFonts w:ascii="Times New Roman" w:hAnsi="Times New Roman"/>
              <w:sz w:val="20"/>
            </w:rPr>
          </w:rPrChange>
        </w:rPr>
        <w:t>opportunities. Women and girls must enjoy equal access to quality education, economic resources and</w:t>
      </w:r>
      <w:r>
        <w:rPr>
          <w:rFonts w:ascii="Times New Roman"/>
          <w:spacing w:val="37"/>
          <w:sz w:val="20"/>
          <w:rPrChange w:id="2242" w:author="Author" w:date="2015-07-30T15:37:00Z">
            <w:rPr>
              <w:rFonts w:ascii="Times New Roman" w:hAnsi="Times New Roman"/>
              <w:sz w:val="20"/>
            </w:rPr>
          </w:rPrChange>
        </w:rPr>
        <w:t xml:space="preserve"> </w:t>
      </w:r>
      <w:r>
        <w:rPr>
          <w:rFonts w:ascii="Times New Roman"/>
          <w:sz w:val="20"/>
          <w:rPrChange w:id="2243" w:author="Author" w:date="2015-07-30T15:37:00Z">
            <w:rPr>
              <w:rFonts w:ascii="Times New Roman" w:hAnsi="Times New Roman"/>
              <w:sz w:val="20"/>
            </w:rPr>
          </w:rPrChange>
        </w:rPr>
        <w:t>political</w:t>
      </w:r>
      <w:r>
        <w:rPr>
          <w:rFonts w:ascii="Times New Roman"/>
          <w:w w:val="99"/>
          <w:sz w:val="20"/>
          <w:rPrChange w:id="2244" w:author="Author" w:date="2015-07-30T15:37:00Z">
            <w:rPr>
              <w:rFonts w:ascii="Times New Roman" w:hAnsi="Times New Roman"/>
              <w:sz w:val="20"/>
            </w:rPr>
          </w:rPrChange>
        </w:rPr>
        <w:t xml:space="preserve"> </w:t>
      </w:r>
      <w:r>
        <w:rPr>
          <w:rFonts w:ascii="Times New Roman"/>
          <w:sz w:val="20"/>
          <w:rPrChange w:id="2245" w:author="Author" w:date="2015-07-30T15:37:00Z">
            <w:rPr>
              <w:rFonts w:ascii="Times New Roman" w:hAnsi="Times New Roman"/>
              <w:sz w:val="20"/>
            </w:rPr>
          </w:rPrChange>
        </w:rPr>
        <w:t>participation as well as equal opportunities with men and boys for employment, leadership and</w:t>
      </w:r>
      <w:r>
        <w:rPr>
          <w:rFonts w:ascii="Times New Roman"/>
          <w:spacing w:val="2"/>
          <w:sz w:val="20"/>
          <w:rPrChange w:id="2246" w:author="Author" w:date="2015-07-30T15:37:00Z">
            <w:rPr>
              <w:rFonts w:ascii="Times New Roman" w:hAnsi="Times New Roman"/>
              <w:sz w:val="20"/>
            </w:rPr>
          </w:rPrChange>
        </w:rPr>
        <w:t xml:space="preserve"> </w:t>
      </w:r>
      <w:r>
        <w:rPr>
          <w:rFonts w:ascii="Times New Roman"/>
          <w:sz w:val="20"/>
          <w:rPrChange w:id="2247" w:author="Author" w:date="2015-07-30T15:37:00Z">
            <w:rPr>
              <w:rFonts w:ascii="Times New Roman" w:hAnsi="Times New Roman"/>
              <w:sz w:val="20"/>
            </w:rPr>
          </w:rPrChange>
        </w:rPr>
        <w:t>decision-making</w:t>
      </w:r>
      <w:r>
        <w:rPr>
          <w:rFonts w:ascii="Times New Roman"/>
          <w:w w:val="99"/>
          <w:sz w:val="20"/>
          <w:rPrChange w:id="2248" w:author="Author" w:date="2015-07-30T15:37:00Z">
            <w:rPr>
              <w:rFonts w:ascii="Times New Roman" w:hAnsi="Times New Roman"/>
              <w:sz w:val="20"/>
            </w:rPr>
          </w:rPrChange>
        </w:rPr>
        <w:t xml:space="preserve"> </w:t>
      </w:r>
      <w:r>
        <w:rPr>
          <w:rFonts w:ascii="Times New Roman"/>
          <w:sz w:val="20"/>
          <w:rPrChange w:id="2249" w:author="Author" w:date="2015-07-30T15:37:00Z">
            <w:rPr>
              <w:rFonts w:ascii="Times New Roman" w:hAnsi="Times New Roman"/>
              <w:sz w:val="20"/>
            </w:rPr>
          </w:rPrChange>
        </w:rPr>
        <w:t>at</w:t>
      </w:r>
      <w:r>
        <w:rPr>
          <w:rFonts w:ascii="Times New Roman"/>
          <w:spacing w:val="26"/>
          <w:sz w:val="20"/>
          <w:rPrChange w:id="2250" w:author="Author" w:date="2015-07-30T15:37:00Z">
            <w:rPr>
              <w:rFonts w:ascii="Times New Roman" w:hAnsi="Times New Roman"/>
              <w:sz w:val="20"/>
            </w:rPr>
          </w:rPrChange>
        </w:rPr>
        <w:t xml:space="preserve"> </w:t>
      </w:r>
      <w:r>
        <w:rPr>
          <w:rFonts w:ascii="Times New Roman"/>
          <w:sz w:val="20"/>
          <w:rPrChange w:id="2251" w:author="Author" w:date="2015-07-30T15:37:00Z">
            <w:rPr>
              <w:rFonts w:ascii="Times New Roman" w:hAnsi="Times New Roman"/>
              <w:sz w:val="20"/>
            </w:rPr>
          </w:rPrChange>
        </w:rPr>
        <w:t>all</w:t>
      </w:r>
      <w:r>
        <w:rPr>
          <w:rFonts w:ascii="Times New Roman"/>
          <w:spacing w:val="26"/>
          <w:sz w:val="20"/>
          <w:rPrChange w:id="2252" w:author="Author" w:date="2015-07-30T15:37:00Z">
            <w:rPr>
              <w:rFonts w:ascii="Times New Roman" w:hAnsi="Times New Roman"/>
              <w:sz w:val="20"/>
            </w:rPr>
          </w:rPrChange>
        </w:rPr>
        <w:t xml:space="preserve"> </w:t>
      </w:r>
      <w:r>
        <w:rPr>
          <w:rFonts w:ascii="Times New Roman"/>
          <w:sz w:val="20"/>
          <w:rPrChange w:id="2253" w:author="Author" w:date="2015-07-30T15:37:00Z">
            <w:rPr>
              <w:rFonts w:ascii="Times New Roman" w:hAnsi="Times New Roman"/>
              <w:sz w:val="20"/>
            </w:rPr>
          </w:rPrChange>
        </w:rPr>
        <w:t>levels.</w:t>
      </w:r>
      <w:r>
        <w:rPr>
          <w:rFonts w:ascii="Times New Roman"/>
          <w:spacing w:val="26"/>
          <w:sz w:val="20"/>
          <w:rPrChange w:id="2254" w:author="Author" w:date="2015-07-30T15:37:00Z">
            <w:rPr>
              <w:rFonts w:ascii="Times New Roman" w:hAnsi="Times New Roman"/>
              <w:sz w:val="20"/>
            </w:rPr>
          </w:rPrChange>
        </w:rPr>
        <w:t xml:space="preserve"> </w:t>
      </w:r>
      <w:r>
        <w:rPr>
          <w:rFonts w:ascii="Times New Roman"/>
          <w:sz w:val="20"/>
          <w:rPrChange w:id="2255" w:author="Author" w:date="2015-07-30T15:37:00Z">
            <w:rPr>
              <w:rFonts w:ascii="Times New Roman" w:hAnsi="Times New Roman"/>
              <w:sz w:val="20"/>
            </w:rPr>
          </w:rPrChange>
        </w:rPr>
        <w:t>We</w:t>
      </w:r>
      <w:r>
        <w:rPr>
          <w:rFonts w:ascii="Times New Roman"/>
          <w:spacing w:val="28"/>
          <w:sz w:val="20"/>
          <w:rPrChange w:id="2256" w:author="Author" w:date="2015-07-30T15:37:00Z">
            <w:rPr>
              <w:rFonts w:ascii="Times New Roman" w:hAnsi="Times New Roman"/>
              <w:sz w:val="20"/>
            </w:rPr>
          </w:rPrChange>
        </w:rPr>
        <w:t xml:space="preserve"> </w:t>
      </w:r>
      <w:r>
        <w:rPr>
          <w:rFonts w:ascii="Times New Roman"/>
          <w:sz w:val="20"/>
          <w:rPrChange w:id="2257" w:author="Author" w:date="2015-07-30T15:37:00Z">
            <w:rPr>
              <w:rFonts w:ascii="Times New Roman" w:hAnsi="Times New Roman"/>
              <w:sz w:val="20"/>
            </w:rPr>
          </w:rPrChange>
        </w:rPr>
        <w:t>will</w:t>
      </w:r>
      <w:r>
        <w:rPr>
          <w:rFonts w:ascii="Times New Roman"/>
          <w:spacing w:val="31"/>
          <w:sz w:val="20"/>
          <w:rPrChange w:id="2258" w:author="Author" w:date="2015-07-30T15:37:00Z">
            <w:rPr>
              <w:rFonts w:ascii="Times New Roman" w:hAnsi="Times New Roman"/>
              <w:sz w:val="20"/>
            </w:rPr>
          </w:rPrChange>
        </w:rPr>
        <w:t xml:space="preserve"> </w:t>
      </w:r>
      <w:r>
        <w:rPr>
          <w:rFonts w:ascii="Times New Roman"/>
          <w:sz w:val="20"/>
          <w:rPrChange w:id="2259" w:author="Author" w:date="2015-07-30T15:37:00Z">
            <w:rPr>
              <w:rFonts w:ascii="Times New Roman" w:hAnsi="Times New Roman"/>
              <w:sz w:val="20"/>
            </w:rPr>
          </w:rPrChange>
        </w:rPr>
        <w:t>work</w:t>
      </w:r>
      <w:r>
        <w:rPr>
          <w:rFonts w:ascii="Times New Roman"/>
          <w:spacing w:val="27"/>
          <w:sz w:val="20"/>
          <w:rPrChange w:id="2260" w:author="Author" w:date="2015-07-30T15:37:00Z">
            <w:rPr>
              <w:rFonts w:ascii="Times New Roman" w:hAnsi="Times New Roman"/>
              <w:sz w:val="20"/>
            </w:rPr>
          </w:rPrChange>
        </w:rPr>
        <w:t xml:space="preserve"> </w:t>
      </w:r>
      <w:r>
        <w:rPr>
          <w:rFonts w:ascii="Times New Roman"/>
          <w:sz w:val="20"/>
          <w:rPrChange w:id="2261" w:author="Author" w:date="2015-07-30T15:37:00Z">
            <w:rPr>
              <w:rFonts w:ascii="Times New Roman" w:hAnsi="Times New Roman"/>
              <w:sz w:val="20"/>
            </w:rPr>
          </w:rPrChange>
        </w:rPr>
        <w:t>for</w:t>
      </w:r>
      <w:r>
        <w:rPr>
          <w:rFonts w:ascii="Times New Roman"/>
          <w:spacing w:val="26"/>
          <w:sz w:val="20"/>
          <w:rPrChange w:id="2262" w:author="Author" w:date="2015-07-30T15:37:00Z">
            <w:rPr>
              <w:rFonts w:ascii="Times New Roman" w:hAnsi="Times New Roman"/>
              <w:sz w:val="20"/>
            </w:rPr>
          </w:rPrChange>
        </w:rPr>
        <w:t xml:space="preserve"> </w:t>
      </w:r>
      <w:r>
        <w:rPr>
          <w:rFonts w:ascii="Times New Roman"/>
          <w:sz w:val="20"/>
          <w:rPrChange w:id="2263" w:author="Author" w:date="2015-07-30T15:37:00Z">
            <w:rPr>
              <w:rFonts w:ascii="Times New Roman" w:hAnsi="Times New Roman"/>
              <w:sz w:val="20"/>
            </w:rPr>
          </w:rPrChange>
        </w:rPr>
        <w:t>a</w:t>
      </w:r>
      <w:r>
        <w:rPr>
          <w:rFonts w:ascii="Times New Roman"/>
          <w:spacing w:val="26"/>
          <w:sz w:val="20"/>
          <w:rPrChange w:id="2264" w:author="Author" w:date="2015-07-30T15:37:00Z">
            <w:rPr>
              <w:rFonts w:ascii="Times New Roman" w:hAnsi="Times New Roman"/>
              <w:sz w:val="20"/>
            </w:rPr>
          </w:rPrChange>
        </w:rPr>
        <w:t xml:space="preserve"> </w:t>
      </w:r>
      <w:r>
        <w:rPr>
          <w:rFonts w:ascii="Times New Roman"/>
          <w:sz w:val="20"/>
          <w:rPrChange w:id="2265" w:author="Author" w:date="2015-07-30T15:37:00Z">
            <w:rPr>
              <w:rFonts w:ascii="Times New Roman" w:hAnsi="Times New Roman"/>
              <w:sz w:val="20"/>
            </w:rPr>
          </w:rPrChange>
        </w:rPr>
        <w:t>significant</w:t>
      </w:r>
      <w:r>
        <w:rPr>
          <w:rFonts w:ascii="Times New Roman"/>
          <w:spacing w:val="25"/>
          <w:sz w:val="20"/>
          <w:rPrChange w:id="2266" w:author="Author" w:date="2015-07-30T15:37:00Z">
            <w:rPr>
              <w:rFonts w:ascii="Times New Roman" w:hAnsi="Times New Roman"/>
              <w:sz w:val="20"/>
            </w:rPr>
          </w:rPrChange>
        </w:rPr>
        <w:t xml:space="preserve"> </w:t>
      </w:r>
      <w:r>
        <w:rPr>
          <w:rFonts w:ascii="Times New Roman"/>
          <w:sz w:val="20"/>
          <w:rPrChange w:id="2267" w:author="Author" w:date="2015-07-30T15:37:00Z">
            <w:rPr>
              <w:rFonts w:ascii="Times New Roman" w:hAnsi="Times New Roman"/>
              <w:sz w:val="20"/>
            </w:rPr>
          </w:rPrChange>
        </w:rPr>
        <w:t>increase</w:t>
      </w:r>
      <w:r>
        <w:rPr>
          <w:rFonts w:ascii="Times New Roman"/>
          <w:spacing w:val="28"/>
          <w:sz w:val="20"/>
          <w:rPrChange w:id="2268" w:author="Author" w:date="2015-07-30T15:37:00Z">
            <w:rPr>
              <w:rFonts w:ascii="Times New Roman" w:hAnsi="Times New Roman"/>
              <w:sz w:val="20"/>
            </w:rPr>
          </w:rPrChange>
        </w:rPr>
        <w:t xml:space="preserve"> </w:t>
      </w:r>
      <w:r>
        <w:rPr>
          <w:rFonts w:ascii="Times New Roman"/>
          <w:sz w:val="20"/>
          <w:rPrChange w:id="2269" w:author="Author" w:date="2015-07-30T15:37:00Z">
            <w:rPr>
              <w:rFonts w:ascii="Times New Roman" w:hAnsi="Times New Roman"/>
              <w:sz w:val="20"/>
            </w:rPr>
          </w:rPrChange>
        </w:rPr>
        <w:t>in</w:t>
      </w:r>
      <w:r>
        <w:rPr>
          <w:rFonts w:ascii="Times New Roman"/>
          <w:spacing w:val="26"/>
          <w:sz w:val="20"/>
          <w:rPrChange w:id="2270" w:author="Author" w:date="2015-07-30T15:37:00Z">
            <w:rPr>
              <w:rFonts w:ascii="Times New Roman" w:hAnsi="Times New Roman"/>
              <w:sz w:val="20"/>
            </w:rPr>
          </w:rPrChange>
        </w:rPr>
        <w:t xml:space="preserve"> </w:t>
      </w:r>
      <w:r>
        <w:rPr>
          <w:rFonts w:ascii="Times New Roman"/>
          <w:sz w:val="20"/>
          <w:rPrChange w:id="2271" w:author="Author" w:date="2015-07-30T15:37:00Z">
            <w:rPr>
              <w:rFonts w:ascii="Times New Roman" w:hAnsi="Times New Roman"/>
              <w:sz w:val="20"/>
            </w:rPr>
          </w:rPrChange>
        </w:rPr>
        <w:t>investments</w:t>
      </w:r>
      <w:r>
        <w:rPr>
          <w:rFonts w:ascii="Times New Roman"/>
          <w:spacing w:val="27"/>
          <w:sz w:val="20"/>
          <w:rPrChange w:id="2272" w:author="Author" w:date="2015-07-30T15:37:00Z">
            <w:rPr>
              <w:rFonts w:ascii="Times New Roman" w:hAnsi="Times New Roman"/>
              <w:sz w:val="20"/>
            </w:rPr>
          </w:rPrChange>
        </w:rPr>
        <w:t xml:space="preserve"> </w:t>
      </w:r>
      <w:r>
        <w:rPr>
          <w:rFonts w:ascii="Times New Roman"/>
          <w:sz w:val="20"/>
          <w:rPrChange w:id="2273" w:author="Author" w:date="2015-07-30T15:37:00Z">
            <w:rPr>
              <w:rFonts w:ascii="Times New Roman" w:hAnsi="Times New Roman"/>
              <w:sz w:val="20"/>
            </w:rPr>
          </w:rPrChange>
        </w:rPr>
        <w:t>to</w:t>
      </w:r>
      <w:r>
        <w:rPr>
          <w:rFonts w:ascii="Times New Roman"/>
          <w:spacing w:val="26"/>
          <w:sz w:val="20"/>
          <w:rPrChange w:id="2274" w:author="Author" w:date="2015-07-30T15:37:00Z">
            <w:rPr>
              <w:rFonts w:ascii="Times New Roman" w:hAnsi="Times New Roman"/>
              <w:sz w:val="20"/>
            </w:rPr>
          </w:rPrChange>
        </w:rPr>
        <w:t xml:space="preserve"> </w:t>
      </w:r>
      <w:r>
        <w:rPr>
          <w:rFonts w:ascii="Times New Roman"/>
          <w:sz w:val="20"/>
          <w:rPrChange w:id="2275" w:author="Author" w:date="2015-07-30T15:37:00Z">
            <w:rPr>
              <w:rFonts w:ascii="Times New Roman" w:hAnsi="Times New Roman"/>
              <w:sz w:val="20"/>
            </w:rPr>
          </w:rPrChange>
        </w:rPr>
        <w:t>close</w:t>
      </w:r>
      <w:r>
        <w:rPr>
          <w:rFonts w:ascii="Times New Roman"/>
          <w:spacing w:val="26"/>
          <w:sz w:val="20"/>
          <w:rPrChange w:id="2276" w:author="Author" w:date="2015-07-30T15:37:00Z">
            <w:rPr>
              <w:rFonts w:ascii="Times New Roman" w:hAnsi="Times New Roman"/>
              <w:sz w:val="20"/>
            </w:rPr>
          </w:rPrChange>
        </w:rPr>
        <w:t xml:space="preserve"> </w:t>
      </w:r>
      <w:r>
        <w:rPr>
          <w:rFonts w:ascii="Times New Roman"/>
          <w:sz w:val="20"/>
          <w:rPrChange w:id="2277" w:author="Author" w:date="2015-07-30T15:37:00Z">
            <w:rPr>
              <w:rFonts w:ascii="Times New Roman" w:hAnsi="Times New Roman"/>
              <w:sz w:val="20"/>
            </w:rPr>
          </w:rPrChange>
        </w:rPr>
        <w:t>the</w:t>
      </w:r>
      <w:r>
        <w:rPr>
          <w:rFonts w:ascii="Times New Roman"/>
          <w:spacing w:val="28"/>
          <w:sz w:val="20"/>
          <w:rPrChange w:id="2278" w:author="Author" w:date="2015-07-30T15:37:00Z">
            <w:rPr>
              <w:rFonts w:ascii="Times New Roman" w:hAnsi="Times New Roman"/>
              <w:sz w:val="20"/>
            </w:rPr>
          </w:rPrChange>
        </w:rPr>
        <w:t xml:space="preserve"> </w:t>
      </w:r>
      <w:r>
        <w:rPr>
          <w:rFonts w:ascii="Times New Roman"/>
          <w:sz w:val="20"/>
          <w:rPrChange w:id="2279" w:author="Author" w:date="2015-07-30T15:37:00Z">
            <w:rPr>
              <w:rFonts w:ascii="Times New Roman" w:hAnsi="Times New Roman"/>
              <w:sz w:val="20"/>
            </w:rPr>
          </w:rPrChange>
        </w:rPr>
        <w:t>gender</w:t>
      </w:r>
      <w:r>
        <w:rPr>
          <w:rFonts w:ascii="Times New Roman"/>
          <w:spacing w:val="27"/>
          <w:sz w:val="20"/>
          <w:rPrChange w:id="2280" w:author="Author" w:date="2015-07-30T15:37:00Z">
            <w:rPr>
              <w:rFonts w:ascii="Times New Roman" w:hAnsi="Times New Roman"/>
              <w:sz w:val="20"/>
            </w:rPr>
          </w:rPrChange>
        </w:rPr>
        <w:t xml:space="preserve"> </w:t>
      </w:r>
      <w:r>
        <w:rPr>
          <w:rFonts w:ascii="Times New Roman"/>
          <w:sz w:val="20"/>
          <w:rPrChange w:id="2281" w:author="Author" w:date="2015-07-30T15:37:00Z">
            <w:rPr>
              <w:rFonts w:ascii="Times New Roman" w:hAnsi="Times New Roman"/>
              <w:sz w:val="20"/>
            </w:rPr>
          </w:rPrChange>
        </w:rPr>
        <w:t>gap</w:t>
      </w:r>
      <w:r>
        <w:rPr>
          <w:rFonts w:ascii="Times New Roman"/>
          <w:spacing w:val="27"/>
          <w:sz w:val="20"/>
          <w:rPrChange w:id="2282" w:author="Author" w:date="2015-07-30T15:37:00Z">
            <w:rPr>
              <w:rFonts w:ascii="Times New Roman" w:hAnsi="Times New Roman"/>
              <w:sz w:val="20"/>
            </w:rPr>
          </w:rPrChange>
        </w:rPr>
        <w:t xml:space="preserve"> </w:t>
      </w:r>
      <w:r>
        <w:rPr>
          <w:rFonts w:ascii="Times New Roman"/>
          <w:sz w:val="20"/>
          <w:rPrChange w:id="2283" w:author="Author" w:date="2015-07-30T15:37:00Z">
            <w:rPr>
              <w:rFonts w:ascii="Times New Roman" w:hAnsi="Times New Roman"/>
              <w:sz w:val="20"/>
            </w:rPr>
          </w:rPrChange>
        </w:rPr>
        <w:t>and</w:t>
      </w:r>
      <w:r>
        <w:rPr>
          <w:rFonts w:ascii="Times New Roman"/>
          <w:spacing w:val="29"/>
          <w:sz w:val="20"/>
          <w:rPrChange w:id="2284" w:author="Author" w:date="2015-07-30T15:37:00Z">
            <w:rPr>
              <w:rFonts w:ascii="Times New Roman" w:hAnsi="Times New Roman"/>
              <w:sz w:val="20"/>
            </w:rPr>
          </w:rPrChange>
        </w:rPr>
        <w:t xml:space="preserve"> </w:t>
      </w:r>
      <w:r>
        <w:rPr>
          <w:rFonts w:ascii="Times New Roman"/>
          <w:sz w:val="20"/>
          <w:rPrChange w:id="2285" w:author="Author" w:date="2015-07-30T15:37:00Z">
            <w:rPr>
              <w:rFonts w:ascii="Times New Roman" w:hAnsi="Times New Roman"/>
              <w:sz w:val="20"/>
            </w:rPr>
          </w:rPrChange>
        </w:rPr>
        <w:t>strengthen</w:t>
      </w:r>
      <w:r>
        <w:rPr>
          <w:rFonts w:ascii="Times New Roman"/>
          <w:w w:val="99"/>
          <w:sz w:val="20"/>
          <w:rPrChange w:id="2286" w:author="Author" w:date="2015-07-30T15:37:00Z">
            <w:rPr>
              <w:rFonts w:ascii="Times New Roman" w:hAnsi="Times New Roman"/>
              <w:sz w:val="20"/>
            </w:rPr>
          </w:rPrChange>
        </w:rPr>
        <w:t xml:space="preserve"> </w:t>
      </w:r>
      <w:r>
        <w:rPr>
          <w:rFonts w:ascii="Times New Roman"/>
          <w:sz w:val="20"/>
          <w:rPrChange w:id="2287" w:author="Author" w:date="2015-07-30T15:37:00Z">
            <w:rPr>
              <w:rFonts w:ascii="Times New Roman" w:hAnsi="Times New Roman"/>
              <w:sz w:val="20"/>
            </w:rPr>
          </w:rPrChange>
        </w:rPr>
        <w:t>support</w:t>
      </w:r>
      <w:r>
        <w:rPr>
          <w:rFonts w:ascii="Times New Roman"/>
          <w:spacing w:val="-4"/>
          <w:sz w:val="20"/>
          <w:rPrChange w:id="2288" w:author="Author" w:date="2015-07-30T15:37:00Z">
            <w:rPr>
              <w:rFonts w:ascii="Times New Roman" w:hAnsi="Times New Roman"/>
              <w:sz w:val="20"/>
            </w:rPr>
          </w:rPrChange>
        </w:rPr>
        <w:t xml:space="preserve"> </w:t>
      </w:r>
      <w:r>
        <w:rPr>
          <w:rFonts w:ascii="Times New Roman"/>
          <w:sz w:val="20"/>
          <w:rPrChange w:id="2289" w:author="Author" w:date="2015-07-30T15:37:00Z">
            <w:rPr>
              <w:rFonts w:ascii="Times New Roman" w:hAnsi="Times New Roman"/>
              <w:sz w:val="20"/>
            </w:rPr>
          </w:rPrChange>
        </w:rPr>
        <w:t>for</w:t>
      </w:r>
      <w:r>
        <w:rPr>
          <w:rFonts w:ascii="Times New Roman"/>
          <w:spacing w:val="-3"/>
          <w:sz w:val="20"/>
          <w:rPrChange w:id="2290" w:author="Author" w:date="2015-07-30T15:37:00Z">
            <w:rPr>
              <w:rFonts w:ascii="Times New Roman" w:hAnsi="Times New Roman"/>
              <w:sz w:val="20"/>
            </w:rPr>
          </w:rPrChange>
        </w:rPr>
        <w:t xml:space="preserve"> </w:t>
      </w:r>
      <w:r>
        <w:rPr>
          <w:rFonts w:ascii="Times New Roman"/>
          <w:sz w:val="20"/>
          <w:rPrChange w:id="2291" w:author="Author" w:date="2015-07-30T15:37:00Z">
            <w:rPr>
              <w:rFonts w:ascii="Times New Roman" w:hAnsi="Times New Roman"/>
              <w:sz w:val="20"/>
            </w:rPr>
          </w:rPrChange>
        </w:rPr>
        <w:t>institutions</w:t>
      </w:r>
      <w:r>
        <w:rPr>
          <w:rFonts w:ascii="Times New Roman"/>
          <w:spacing w:val="-4"/>
          <w:sz w:val="20"/>
          <w:rPrChange w:id="2292" w:author="Author" w:date="2015-07-30T15:37:00Z">
            <w:rPr>
              <w:rFonts w:ascii="Times New Roman" w:hAnsi="Times New Roman"/>
              <w:sz w:val="20"/>
            </w:rPr>
          </w:rPrChange>
        </w:rPr>
        <w:t xml:space="preserve"> </w:t>
      </w:r>
      <w:r>
        <w:rPr>
          <w:rFonts w:ascii="Times New Roman"/>
          <w:sz w:val="20"/>
          <w:rPrChange w:id="2293" w:author="Author" w:date="2015-07-30T15:37:00Z">
            <w:rPr>
              <w:rFonts w:ascii="Times New Roman" w:hAnsi="Times New Roman"/>
              <w:sz w:val="20"/>
            </w:rPr>
          </w:rPrChange>
        </w:rPr>
        <w:t>in</w:t>
      </w:r>
      <w:r>
        <w:rPr>
          <w:rFonts w:ascii="Times New Roman"/>
          <w:spacing w:val="-4"/>
          <w:sz w:val="20"/>
          <w:rPrChange w:id="2294" w:author="Author" w:date="2015-07-30T15:37:00Z">
            <w:rPr>
              <w:rFonts w:ascii="Times New Roman" w:hAnsi="Times New Roman"/>
              <w:sz w:val="20"/>
            </w:rPr>
          </w:rPrChange>
        </w:rPr>
        <w:t xml:space="preserve"> </w:t>
      </w:r>
      <w:r>
        <w:rPr>
          <w:rFonts w:ascii="Times New Roman"/>
          <w:sz w:val="20"/>
          <w:rPrChange w:id="2295" w:author="Author" w:date="2015-07-30T15:37:00Z">
            <w:rPr>
              <w:rFonts w:ascii="Times New Roman" w:hAnsi="Times New Roman"/>
              <w:sz w:val="20"/>
            </w:rPr>
          </w:rPrChange>
        </w:rPr>
        <w:t>relation</w:t>
      </w:r>
      <w:r>
        <w:rPr>
          <w:rFonts w:ascii="Times New Roman"/>
          <w:spacing w:val="-4"/>
          <w:sz w:val="20"/>
          <w:rPrChange w:id="2296" w:author="Author" w:date="2015-07-30T15:37:00Z">
            <w:rPr>
              <w:rFonts w:ascii="Times New Roman" w:hAnsi="Times New Roman"/>
              <w:sz w:val="20"/>
            </w:rPr>
          </w:rPrChange>
        </w:rPr>
        <w:t xml:space="preserve"> </w:t>
      </w:r>
      <w:r>
        <w:rPr>
          <w:rFonts w:ascii="Times New Roman"/>
          <w:sz w:val="20"/>
          <w:rPrChange w:id="2297" w:author="Author" w:date="2015-07-30T15:37:00Z">
            <w:rPr>
              <w:rFonts w:ascii="Times New Roman" w:hAnsi="Times New Roman"/>
              <w:sz w:val="20"/>
            </w:rPr>
          </w:rPrChange>
        </w:rPr>
        <w:t>to</w:t>
      </w:r>
      <w:r>
        <w:rPr>
          <w:rFonts w:ascii="Times New Roman"/>
          <w:spacing w:val="-2"/>
          <w:sz w:val="20"/>
          <w:rPrChange w:id="2298" w:author="Author" w:date="2015-07-30T15:37:00Z">
            <w:rPr>
              <w:rFonts w:ascii="Times New Roman" w:hAnsi="Times New Roman"/>
              <w:sz w:val="20"/>
            </w:rPr>
          </w:rPrChange>
        </w:rPr>
        <w:t xml:space="preserve"> </w:t>
      </w:r>
      <w:r>
        <w:rPr>
          <w:rFonts w:ascii="Times New Roman"/>
          <w:sz w:val="20"/>
          <w:rPrChange w:id="2299" w:author="Author" w:date="2015-07-30T15:37:00Z">
            <w:rPr>
              <w:rFonts w:ascii="Times New Roman" w:hAnsi="Times New Roman"/>
              <w:sz w:val="20"/>
            </w:rPr>
          </w:rPrChange>
        </w:rPr>
        <w:t>gender</w:t>
      </w:r>
      <w:r>
        <w:rPr>
          <w:rFonts w:ascii="Times New Roman"/>
          <w:spacing w:val="-2"/>
          <w:sz w:val="20"/>
          <w:rPrChange w:id="2300" w:author="Author" w:date="2015-07-30T15:37:00Z">
            <w:rPr>
              <w:rFonts w:ascii="Times New Roman" w:hAnsi="Times New Roman"/>
              <w:sz w:val="20"/>
            </w:rPr>
          </w:rPrChange>
        </w:rPr>
        <w:t xml:space="preserve"> </w:t>
      </w:r>
      <w:r>
        <w:rPr>
          <w:rFonts w:ascii="Times New Roman"/>
          <w:sz w:val="20"/>
          <w:rPrChange w:id="2301" w:author="Author" w:date="2015-07-30T15:37:00Z">
            <w:rPr>
              <w:rFonts w:ascii="Times New Roman" w:hAnsi="Times New Roman"/>
              <w:sz w:val="20"/>
            </w:rPr>
          </w:rPrChange>
        </w:rPr>
        <w:t>equality</w:t>
      </w:r>
      <w:r>
        <w:rPr>
          <w:rFonts w:ascii="Times New Roman"/>
          <w:spacing w:val="-6"/>
          <w:sz w:val="20"/>
          <w:rPrChange w:id="2302" w:author="Author" w:date="2015-07-30T15:37:00Z">
            <w:rPr>
              <w:rFonts w:ascii="Times New Roman" w:hAnsi="Times New Roman"/>
              <w:sz w:val="20"/>
            </w:rPr>
          </w:rPrChange>
        </w:rPr>
        <w:t xml:space="preserve"> </w:t>
      </w:r>
      <w:r>
        <w:rPr>
          <w:rFonts w:ascii="Times New Roman"/>
          <w:sz w:val="20"/>
          <w:rPrChange w:id="2303" w:author="Author" w:date="2015-07-30T15:37:00Z">
            <w:rPr>
              <w:rFonts w:ascii="Times New Roman" w:hAnsi="Times New Roman"/>
              <w:sz w:val="20"/>
            </w:rPr>
          </w:rPrChange>
        </w:rPr>
        <w:t>and</w:t>
      </w:r>
      <w:r>
        <w:rPr>
          <w:rFonts w:ascii="Times New Roman"/>
          <w:spacing w:val="-2"/>
          <w:sz w:val="20"/>
          <w:rPrChange w:id="2304" w:author="Author" w:date="2015-07-30T15:37:00Z">
            <w:rPr>
              <w:rFonts w:ascii="Times New Roman" w:hAnsi="Times New Roman"/>
              <w:sz w:val="20"/>
            </w:rPr>
          </w:rPrChange>
        </w:rPr>
        <w:t xml:space="preserve"> </w:t>
      </w:r>
      <w:r>
        <w:rPr>
          <w:rFonts w:ascii="Times New Roman"/>
          <w:sz w:val="20"/>
          <w:rPrChange w:id="2305" w:author="Author" w:date="2015-07-30T15:37:00Z">
            <w:rPr>
              <w:rFonts w:ascii="Times New Roman" w:hAnsi="Times New Roman"/>
              <w:sz w:val="20"/>
            </w:rPr>
          </w:rPrChange>
        </w:rPr>
        <w:t>the empowerment</w:t>
      </w:r>
      <w:r>
        <w:rPr>
          <w:rFonts w:ascii="Times New Roman"/>
          <w:spacing w:val="-4"/>
          <w:sz w:val="20"/>
          <w:rPrChange w:id="2306" w:author="Author" w:date="2015-07-30T15:37:00Z">
            <w:rPr>
              <w:rFonts w:ascii="Times New Roman" w:hAnsi="Times New Roman"/>
              <w:sz w:val="20"/>
            </w:rPr>
          </w:rPrChange>
        </w:rPr>
        <w:t xml:space="preserve"> </w:t>
      </w:r>
      <w:r>
        <w:rPr>
          <w:rFonts w:ascii="Times New Roman"/>
          <w:sz w:val="20"/>
          <w:rPrChange w:id="2307" w:author="Author" w:date="2015-07-30T15:37:00Z">
            <w:rPr>
              <w:rFonts w:ascii="Times New Roman" w:hAnsi="Times New Roman"/>
              <w:sz w:val="20"/>
            </w:rPr>
          </w:rPrChange>
        </w:rPr>
        <w:t>of</w:t>
      </w:r>
      <w:r>
        <w:rPr>
          <w:rFonts w:ascii="Times New Roman"/>
          <w:spacing w:val="-2"/>
          <w:sz w:val="20"/>
          <w:rPrChange w:id="2308" w:author="Author" w:date="2015-07-30T15:37:00Z">
            <w:rPr>
              <w:rFonts w:ascii="Times New Roman" w:hAnsi="Times New Roman"/>
              <w:sz w:val="20"/>
            </w:rPr>
          </w:rPrChange>
        </w:rPr>
        <w:t xml:space="preserve"> </w:t>
      </w:r>
      <w:r>
        <w:rPr>
          <w:rFonts w:ascii="Times New Roman"/>
          <w:sz w:val="20"/>
          <w:rPrChange w:id="2309" w:author="Author" w:date="2015-07-30T15:37:00Z">
            <w:rPr>
              <w:rFonts w:ascii="Times New Roman" w:hAnsi="Times New Roman"/>
              <w:sz w:val="20"/>
            </w:rPr>
          </w:rPrChange>
        </w:rPr>
        <w:t>women</w:t>
      </w:r>
      <w:r>
        <w:rPr>
          <w:rFonts w:ascii="Times New Roman"/>
          <w:spacing w:val="-4"/>
          <w:sz w:val="20"/>
          <w:rPrChange w:id="2310" w:author="Author" w:date="2015-07-30T15:37:00Z">
            <w:rPr>
              <w:rFonts w:ascii="Times New Roman" w:hAnsi="Times New Roman"/>
              <w:sz w:val="20"/>
            </w:rPr>
          </w:rPrChange>
        </w:rPr>
        <w:t xml:space="preserve"> </w:t>
      </w:r>
      <w:r>
        <w:rPr>
          <w:rFonts w:ascii="Times New Roman"/>
          <w:sz w:val="20"/>
          <w:rPrChange w:id="2311" w:author="Author" w:date="2015-07-30T15:37:00Z">
            <w:rPr>
              <w:rFonts w:ascii="Times New Roman" w:hAnsi="Times New Roman"/>
              <w:sz w:val="20"/>
            </w:rPr>
          </w:rPrChange>
        </w:rPr>
        <w:t>at</w:t>
      </w:r>
      <w:r>
        <w:rPr>
          <w:rFonts w:ascii="Times New Roman"/>
          <w:spacing w:val="-3"/>
          <w:sz w:val="20"/>
          <w:rPrChange w:id="2312" w:author="Author" w:date="2015-07-30T15:37:00Z">
            <w:rPr>
              <w:rFonts w:ascii="Times New Roman" w:hAnsi="Times New Roman"/>
              <w:sz w:val="20"/>
            </w:rPr>
          </w:rPrChange>
        </w:rPr>
        <w:t xml:space="preserve"> </w:t>
      </w:r>
      <w:r>
        <w:rPr>
          <w:rFonts w:ascii="Times New Roman"/>
          <w:sz w:val="20"/>
          <w:rPrChange w:id="2313" w:author="Author" w:date="2015-07-30T15:37:00Z">
            <w:rPr>
              <w:rFonts w:ascii="Times New Roman" w:hAnsi="Times New Roman"/>
              <w:sz w:val="20"/>
            </w:rPr>
          </w:rPrChange>
        </w:rPr>
        <w:t>the</w:t>
      </w:r>
      <w:r>
        <w:rPr>
          <w:rFonts w:ascii="Times New Roman"/>
          <w:spacing w:val="-3"/>
          <w:sz w:val="20"/>
          <w:rPrChange w:id="2314" w:author="Author" w:date="2015-07-30T15:37:00Z">
            <w:rPr>
              <w:rFonts w:ascii="Times New Roman" w:hAnsi="Times New Roman"/>
              <w:sz w:val="20"/>
            </w:rPr>
          </w:rPrChange>
        </w:rPr>
        <w:t xml:space="preserve"> </w:t>
      </w:r>
      <w:r>
        <w:rPr>
          <w:rFonts w:ascii="Times New Roman"/>
          <w:sz w:val="20"/>
          <w:rPrChange w:id="2315" w:author="Author" w:date="2015-07-30T15:37:00Z">
            <w:rPr>
              <w:rFonts w:ascii="Times New Roman" w:hAnsi="Times New Roman"/>
              <w:sz w:val="20"/>
            </w:rPr>
          </w:rPrChange>
        </w:rPr>
        <w:t>global,</w:t>
      </w:r>
      <w:r>
        <w:rPr>
          <w:rFonts w:ascii="Times New Roman"/>
          <w:spacing w:val="-3"/>
          <w:sz w:val="20"/>
          <w:rPrChange w:id="2316" w:author="Author" w:date="2015-07-30T15:37:00Z">
            <w:rPr>
              <w:rFonts w:ascii="Times New Roman" w:hAnsi="Times New Roman"/>
              <w:sz w:val="20"/>
            </w:rPr>
          </w:rPrChange>
        </w:rPr>
        <w:t xml:space="preserve"> </w:t>
      </w:r>
      <w:r>
        <w:rPr>
          <w:rFonts w:ascii="Times New Roman"/>
          <w:sz w:val="20"/>
          <w:rPrChange w:id="2317" w:author="Author" w:date="2015-07-30T15:37:00Z">
            <w:rPr>
              <w:rFonts w:ascii="Times New Roman" w:hAnsi="Times New Roman"/>
              <w:sz w:val="20"/>
            </w:rPr>
          </w:rPrChange>
        </w:rPr>
        <w:t>regional</w:t>
      </w:r>
      <w:r>
        <w:rPr>
          <w:rFonts w:ascii="Times New Roman"/>
          <w:spacing w:val="-3"/>
          <w:sz w:val="20"/>
          <w:rPrChange w:id="2318" w:author="Author" w:date="2015-07-30T15:37:00Z">
            <w:rPr>
              <w:rFonts w:ascii="Times New Roman" w:hAnsi="Times New Roman"/>
              <w:sz w:val="20"/>
            </w:rPr>
          </w:rPrChange>
        </w:rPr>
        <w:t xml:space="preserve"> </w:t>
      </w:r>
      <w:r>
        <w:rPr>
          <w:rFonts w:ascii="Times New Roman"/>
          <w:sz w:val="20"/>
          <w:rPrChange w:id="2319" w:author="Author" w:date="2015-07-30T15:37:00Z">
            <w:rPr>
              <w:rFonts w:ascii="Times New Roman" w:hAnsi="Times New Roman"/>
              <w:sz w:val="20"/>
            </w:rPr>
          </w:rPrChange>
        </w:rPr>
        <w:t>and</w:t>
      </w:r>
      <w:r>
        <w:rPr>
          <w:rFonts w:ascii="Times New Roman"/>
          <w:w w:val="99"/>
          <w:sz w:val="20"/>
          <w:rPrChange w:id="2320" w:author="Author" w:date="2015-07-30T15:37:00Z">
            <w:rPr>
              <w:rFonts w:ascii="Times New Roman" w:hAnsi="Times New Roman"/>
              <w:sz w:val="20"/>
            </w:rPr>
          </w:rPrChange>
        </w:rPr>
        <w:t xml:space="preserve"> </w:t>
      </w:r>
      <w:r>
        <w:rPr>
          <w:rFonts w:ascii="Times New Roman"/>
          <w:sz w:val="20"/>
          <w:rPrChange w:id="2321" w:author="Author" w:date="2015-07-30T15:37:00Z">
            <w:rPr>
              <w:rFonts w:ascii="Times New Roman" w:hAnsi="Times New Roman"/>
              <w:sz w:val="20"/>
            </w:rPr>
          </w:rPrChange>
        </w:rPr>
        <w:t xml:space="preserve">national levels. All forms of </w:t>
      </w:r>
      <w:del w:id="2322" w:author="Author" w:date="2015-07-30T15:37:00Z">
        <w:r w:rsidR="00F3349C" w:rsidRPr="008F1853">
          <w:rPr>
            <w:rFonts w:ascii="Times New Roman" w:hAnsi="Times New Roman"/>
            <w:sz w:val="20"/>
            <w:szCs w:val="20"/>
          </w:rPr>
          <w:delText xml:space="preserve">gender-based </w:delText>
        </w:r>
      </w:del>
      <w:r>
        <w:rPr>
          <w:rFonts w:ascii="Times New Roman"/>
          <w:sz w:val="20"/>
          <w:rPrChange w:id="2323" w:author="Author" w:date="2015-07-30T15:37:00Z">
            <w:rPr>
              <w:rFonts w:ascii="Times New Roman" w:hAnsi="Times New Roman"/>
              <w:sz w:val="20"/>
            </w:rPr>
          </w:rPrChange>
        </w:rPr>
        <w:t xml:space="preserve">discrimination and violence against women and </w:t>
      </w:r>
      <w:del w:id="2324" w:author="Author" w:date="2015-07-30T15:37:00Z">
        <w:r w:rsidR="00F3349C" w:rsidRPr="008F1853">
          <w:rPr>
            <w:rFonts w:ascii="Times New Roman" w:hAnsi="Times New Roman"/>
            <w:sz w:val="20"/>
            <w:szCs w:val="20"/>
          </w:rPr>
          <w:delText>children</w:delText>
        </w:r>
      </w:del>
      <w:ins w:id="2325" w:author="Author" w:date="2015-07-30T15:37:00Z">
        <w:r>
          <w:rPr>
            <w:rFonts w:ascii="Times New Roman"/>
            <w:sz w:val="20"/>
          </w:rPr>
          <w:t>girls</w:t>
        </w:r>
      </w:ins>
      <w:r>
        <w:rPr>
          <w:rFonts w:ascii="Times New Roman"/>
          <w:sz w:val="20"/>
          <w:rPrChange w:id="2326" w:author="Author" w:date="2015-07-30T15:37:00Z">
            <w:rPr>
              <w:rFonts w:ascii="Times New Roman" w:hAnsi="Times New Roman"/>
              <w:sz w:val="20"/>
            </w:rPr>
          </w:rPrChange>
        </w:rPr>
        <w:t xml:space="preserve"> will be eliminated,</w:t>
      </w:r>
      <w:r>
        <w:rPr>
          <w:rFonts w:ascii="Times New Roman"/>
          <w:spacing w:val="44"/>
          <w:sz w:val="20"/>
          <w:rPrChange w:id="2327" w:author="Author" w:date="2015-07-30T15:37:00Z">
            <w:rPr>
              <w:rFonts w:ascii="Times New Roman" w:hAnsi="Times New Roman"/>
              <w:sz w:val="20"/>
            </w:rPr>
          </w:rPrChange>
        </w:rPr>
        <w:t xml:space="preserve"> </w:t>
      </w:r>
      <w:r>
        <w:rPr>
          <w:rFonts w:ascii="Times New Roman"/>
          <w:sz w:val="20"/>
          <w:rPrChange w:id="2328" w:author="Author" w:date="2015-07-30T15:37:00Z">
            <w:rPr>
              <w:rFonts w:ascii="Times New Roman" w:hAnsi="Times New Roman"/>
              <w:sz w:val="20"/>
            </w:rPr>
          </w:rPrChange>
        </w:rPr>
        <w:t>including</w:t>
      </w:r>
      <w:del w:id="2329" w:author="Author" w:date="2015-07-30T15:37:00Z">
        <w:r w:rsidR="00F3349C">
          <w:rPr>
            <w:rFonts w:ascii="Times New Roman" w:hAnsi="Times New Roman"/>
            <w:sz w:val="20"/>
            <w:szCs w:val="20"/>
          </w:rPr>
          <w:delText xml:space="preserve"> </w:delText>
        </w:r>
      </w:del>
    </w:p>
    <w:p w14:paraId="7BE908EC" w14:textId="77777777" w:rsidR="00804791" w:rsidRDefault="00804791">
      <w:pPr>
        <w:spacing w:line="259" w:lineRule="auto"/>
        <w:jc w:val="both"/>
        <w:rPr>
          <w:ins w:id="2330" w:author="Author" w:date="2015-07-30T15:37:00Z"/>
          <w:rFonts w:ascii="Times New Roman" w:eastAsia="Times New Roman" w:hAnsi="Times New Roman" w:cs="Times New Roman"/>
          <w:sz w:val="20"/>
          <w:szCs w:val="20"/>
        </w:rPr>
        <w:sectPr w:rsidR="00804791">
          <w:pgSz w:w="12240" w:h="15840"/>
          <w:pgMar w:top="1380" w:right="1320" w:bottom="1200" w:left="1340" w:header="0" w:footer="1015" w:gutter="0"/>
          <w:cols w:space="720"/>
        </w:sectPr>
      </w:pPr>
    </w:p>
    <w:p w14:paraId="3608482F" w14:textId="27BB6286" w:rsidR="00804791" w:rsidRPr="006514D0" w:rsidRDefault="006514D0">
      <w:pPr>
        <w:pStyle w:val="BodyText"/>
        <w:spacing w:before="53" w:line="259" w:lineRule="auto"/>
        <w:ind w:left="460" w:right="204" w:firstLine="0"/>
        <w:pPrChange w:id="2331" w:author="Author" w:date="2015-07-30T15:37:00Z">
          <w:pPr>
            <w:pStyle w:val="ListParagraph"/>
            <w:numPr>
              <w:numId w:val="38"/>
            </w:numPr>
            <w:ind w:left="360" w:hanging="360"/>
            <w:jc w:val="both"/>
          </w:pPr>
        </w:pPrChange>
      </w:pPr>
      <w:r w:rsidRPr="006514D0">
        <w:t>through the engagement of men and boys. The systematic mainstreaming of a gender perspective in the</w:t>
      </w:r>
      <w:r>
        <w:rPr>
          <w:w w:val="99"/>
          <w:rPrChange w:id="2332" w:author="Author" w:date="2015-07-30T15:37:00Z">
            <w:rPr>
              <w:rFonts w:ascii="Times New Roman" w:hAnsi="Times New Roman"/>
              <w:sz w:val="20"/>
            </w:rPr>
          </w:rPrChange>
        </w:rPr>
        <w:t xml:space="preserve"> </w:t>
      </w:r>
      <w:r w:rsidRPr="006514D0">
        <w:t>implementation of the Agenda is</w:t>
      </w:r>
      <w:r>
        <w:rPr>
          <w:spacing w:val="-14"/>
          <w:rPrChange w:id="2333" w:author="Author" w:date="2015-07-30T15:37:00Z">
            <w:rPr>
              <w:rFonts w:ascii="Times New Roman" w:hAnsi="Times New Roman"/>
              <w:sz w:val="20"/>
            </w:rPr>
          </w:rPrChange>
        </w:rPr>
        <w:t xml:space="preserve"> </w:t>
      </w:r>
      <w:r w:rsidRPr="006514D0">
        <w:t>crucial.</w:t>
      </w:r>
      <w:del w:id="2334" w:author="Author" w:date="2015-07-30T15:37:00Z">
        <w:r w:rsidR="00F3349C" w:rsidRPr="008F1853">
          <w:rPr>
            <w:b/>
            <w:bCs/>
          </w:rPr>
          <w:delText xml:space="preserve"> </w:delText>
        </w:r>
      </w:del>
    </w:p>
    <w:p w14:paraId="76C6160D" w14:textId="77777777" w:rsidR="00804791" w:rsidRDefault="00804791">
      <w:pPr>
        <w:spacing w:before="8"/>
        <w:rPr>
          <w:rFonts w:ascii="Times New Roman" w:hAnsi="Times New Roman"/>
          <w:sz w:val="21"/>
          <w:rPrChange w:id="2335" w:author="Author" w:date="2015-07-30T15:37:00Z">
            <w:rPr>
              <w:rFonts w:ascii="Times New Roman" w:hAnsi="Times New Roman"/>
              <w:sz w:val="20"/>
            </w:rPr>
          </w:rPrChange>
        </w:rPr>
        <w:pPrChange w:id="2336" w:author="Author" w:date="2015-07-30T15:37:00Z">
          <w:pPr>
            <w:pStyle w:val="ListParagraph"/>
            <w:ind w:left="360"/>
            <w:jc w:val="both"/>
          </w:pPr>
        </w:pPrChange>
      </w:pPr>
    </w:p>
    <w:p w14:paraId="2848EEE7" w14:textId="7DE88A63" w:rsidR="00804791" w:rsidRDefault="006514D0">
      <w:pPr>
        <w:pStyle w:val="ListParagraph"/>
        <w:numPr>
          <w:ilvl w:val="0"/>
          <w:numId w:val="35"/>
        </w:numPr>
        <w:tabs>
          <w:tab w:val="left" w:pos="461"/>
        </w:tabs>
        <w:spacing w:line="259" w:lineRule="auto"/>
        <w:ind w:right="116"/>
        <w:jc w:val="both"/>
        <w:rPr>
          <w:rFonts w:ascii="Times New Roman" w:eastAsia="Times New Roman" w:hAnsi="Times New Roman" w:cs="Times New Roman"/>
          <w:sz w:val="20"/>
          <w:szCs w:val="20"/>
        </w:rPr>
        <w:pPrChange w:id="2337" w:author="Author" w:date="2015-07-30T15:37:00Z">
          <w:pPr>
            <w:pStyle w:val="ListParagraph"/>
            <w:numPr>
              <w:numId w:val="38"/>
            </w:numPr>
            <w:ind w:left="360" w:hanging="360"/>
            <w:jc w:val="both"/>
          </w:pPr>
        </w:pPrChange>
      </w:pPr>
      <w:r>
        <w:rPr>
          <w:rFonts w:ascii="Times New Roman"/>
          <w:sz w:val="20"/>
          <w:rPrChange w:id="2338" w:author="Author" w:date="2015-07-30T15:37:00Z">
            <w:rPr>
              <w:rFonts w:ascii="Times New Roman" w:hAnsi="Times New Roman"/>
              <w:sz w:val="20"/>
            </w:rPr>
          </w:rPrChange>
        </w:rPr>
        <w:t>The</w:t>
      </w:r>
      <w:r>
        <w:rPr>
          <w:rFonts w:ascii="Times New Roman"/>
          <w:spacing w:val="12"/>
          <w:sz w:val="20"/>
          <w:rPrChange w:id="2339" w:author="Author" w:date="2015-07-30T15:37:00Z">
            <w:rPr>
              <w:rFonts w:ascii="Times New Roman" w:hAnsi="Times New Roman"/>
              <w:sz w:val="20"/>
            </w:rPr>
          </w:rPrChange>
        </w:rPr>
        <w:t xml:space="preserve"> </w:t>
      </w:r>
      <w:r>
        <w:rPr>
          <w:rFonts w:ascii="Times New Roman"/>
          <w:sz w:val="20"/>
          <w:rPrChange w:id="2340" w:author="Author" w:date="2015-07-30T15:37:00Z">
            <w:rPr>
              <w:rFonts w:ascii="Times New Roman" w:hAnsi="Times New Roman"/>
              <w:sz w:val="20"/>
            </w:rPr>
          </w:rPrChange>
        </w:rPr>
        <w:t>new</w:t>
      </w:r>
      <w:r>
        <w:rPr>
          <w:rFonts w:ascii="Times New Roman"/>
          <w:spacing w:val="7"/>
          <w:sz w:val="20"/>
          <w:rPrChange w:id="2341" w:author="Author" w:date="2015-07-30T15:37:00Z">
            <w:rPr>
              <w:rFonts w:ascii="Times New Roman" w:hAnsi="Times New Roman"/>
              <w:sz w:val="20"/>
            </w:rPr>
          </w:rPrChange>
        </w:rPr>
        <w:t xml:space="preserve"> </w:t>
      </w:r>
      <w:r>
        <w:rPr>
          <w:rFonts w:ascii="Times New Roman"/>
          <w:sz w:val="20"/>
          <w:rPrChange w:id="2342" w:author="Author" w:date="2015-07-30T15:37:00Z">
            <w:rPr>
              <w:rFonts w:ascii="Times New Roman" w:hAnsi="Times New Roman"/>
              <w:sz w:val="20"/>
            </w:rPr>
          </w:rPrChange>
        </w:rPr>
        <w:t>Goals</w:t>
      </w:r>
      <w:r>
        <w:rPr>
          <w:rFonts w:ascii="Times New Roman"/>
          <w:spacing w:val="12"/>
          <w:sz w:val="20"/>
          <w:rPrChange w:id="2343" w:author="Author" w:date="2015-07-30T15:37:00Z">
            <w:rPr>
              <w:rFonts w:ascii="Times New Roman" w:hAnsi="Times New Roman"/>
              <w:sz w:val="20"/>
            </w:rPr>
          </w:rPrChange>
        </w:rPr>
        <w:t xml:space="preserve"> </w:t>
      </w:r>
      <w:r>
        <w:rPr>
          <w:rFonts w:ascii="Times New Roman"/>
          <w:sz w:val="20"/>
          <w:rPrChange w:id="2344" w:author="Author" w:date="2015-07-30T15:37:00Z">
            <w:rPr>
              <w:rFonts w:ascii="Times New Roman" w:hAnsi="Times New Roman"/>
              <w:sz w:val="20"/>
            </w:rPr>
          </w:rPrChange>
        </w:rPr>
        <w:t>and</w:t>
      </w:r>
      <w:r>
        <w:rPr>
          <w:rFonts w:ascii="Times New Roman"/>
          <w:spacing w:val="13"/>
          <w:sz w:val="20"/>
          <w:rPrChange w:id="2345" w:author="Author" w:date="2015-07-30T15:37:00Z">
            <w:rPr>
              <w:rFonts w:ascii="Times New Roman" w:hAnsi="Times New Roman"/>
              <w:sz w:val="20"/>
            </w:rPr>
          </w:rPrChange>
        </w:rPr>
        <w:t xml:space="preserve"> </w:t>
      </w:r>
      <w:r>
        <w:rPr>
          <w:rFonts w:ascii="Times New Roman"/>
          <w:sz w:val="20"/>
          <w:rPrChange w:id="2346" w:author="Author" w:date="2015-07-30T15:37:00Z">
            <w:rPr>
              <w:rFonts w:ascii="Times New Roman" w:hAnsi="Times New Roman"/>
              <w:sz w:val="20"/>
            </w:rPr>
          </w:rPrChange>
        </w:rPr>
        <w:t>targets</w:t>
      </w:r>
      <w:r>
        <w:rPr>
          <w:rFonts w:ascii="Times New Roman"/>
          <w:spacing w:val="14"/>
          <w:sz w:val="20"/>
          <w:rPrChange w:id="2347" w:author="Author" w:date="2015-07-30T15:37:00Z">
            <w:rPr>
              <w:rFonts w:ascii="Times New Roman" w:hAnsi="Times New Roman"/>
              <w:sz w:val="20"/>
            </w:rPr>
          </w:rPrChange>
        </w:rPr>
        <w:t xml:space="preserve"> </w:t>
      </w:r>
      <w:r>
        <w:rPr>
          <w:rFonts w:ascii="Times New Roman"/>
          <w:sz w:val="20"/>
          <w:rPrChange w:id="2348" w:author="Author" w:date="2015-07-30T15:37:00Z">
            <w:rPr>
              <w:rFonts w:ascii="Times New Roman" w:hAnsi="Times New Roman"/>
              <w:sz w:val="20"/>
            </w:rPr>
          </w:rPrChange>
        </w:rPr>
        <w:t>will</w:t>
      </w:r>
      <w:r>
        <w:rPr>
          <w:rFonts w:ascii="Times New Roman"/>
          <w:spacing w:val="12"/>
          <w:sz w:val="20"/>
          <w:rPrChange w:id="2349" w:author="Author" w:date="2015-07-30T15:37:00Z">
            <w:rPr>
              <w:rFonts w:ascii="Times New Roman" w:hAnsi="Times New Roman"/>
              <w:sz w:val="20"/>
            </w:rPr>
          </w:rPrChange>
        </w:rPr>
        <w:t xml:space="preserve"> </w:t>
      </w:r>
      <w:r>
        <w:rPr>
          <w:rFonts w:ascii="Times New Roman"/>
          <w:sz w:val="20"/>
          <w:rPrChange w:id="2350" w:author="Author" w:date="2015-07-30T15:37:00Z">
            <w:rPr>
              <w:rFonts w:ascii="Times New Roman" w:hAnsi="Times New Roman"/>
              <w:sz w:val="20"/>
            </w:rPr>
          </w:rPrChange>
        </w:rPr>
        <w:t>come</w:t>
      </w:r>
      <w:r>
        <w:rPr>
          <w:rFonts w:ascii="Times New Roman"/>
          <w:spacing w:val="12"/>
          <w:sz w:val="20"/>
          <w:rPrChange w:id="2351" w:author="Author" w:date="2015-07-30T15:37:00Z">
            <w:rPr>
              <w:rFonts w:ascii="Times New Roman" w:hAnsi="Times New Roman"/>
              <w:sz w:val="20"/>
            </w:rPr>
          </w:rPrChange>
        </w:rPr>
        <w:t xml:space="preserve"> </w:t>
      </w:r>
      <w:r>
        <w:rPr>
          <w:rFonts w:ascii="Times New Roman"/>
          <w:sz w:val="20"/>
          <w:rPrChange w:id="2352" w:author="Author" w:date="2015-07-30T15:37:00Z">
            <w:rPr>
              <w:rFonts w:ascii="Times New Roman" w:hAnsi="Times New Roman"/>
              <w:sz w:val="20"/>
            </w:rPr>
          </w:rPrChange>
        </w:rPr>
        <w:t>into</w:t>
      </w:r>
      <w:r>
        <w:rPr>
          <w:rFonts w:ascii="Times New Roman"/>
          <w:spacing w:val="13"/>
          <w:sz w:val="20"/>
          <w:rPrChange w:id="2353" w:author="Author" w:date="2015-07-30T15:37:00Z">
            <w:rPr>
              <w:rFonts w:ascii="Times New Roman" w:hAnsi="Times New Roman"/>
              <w:sz w:val="20"/>
            </w:rPr>
          </w:rPrChange>
        </w:rPr>
        <w:t xml:space="preserve"> </w:t>
      </w:r>
      <w:r>
        <w:rPr>
          <w:rFonts w:ascii="Times New Roman"/>
          <w:sz w:val="20"/>
          <w:rPrChange w:id="2354" w:author="Author" w:date="2015-07-30T15:37:00Z">
            <w:rPr>
              <w:rFonts w:ascii="Times New Roman" w:hAnsi="Times New Roman"/>
              <w:sz w:val="20"/>
            </w:rPr>
          </w:rPrChange>
        </w:rPr>
        <w:t>effect</w:t>
      </w:r>
      <w:r>
        <w:rPr>
          <w:rFonts w:ascii="Times New Roman"/>
          <w:spacing w:val="12"/>
          <w:sz w:val="20"/>
          <w:rPrChange w:id="2355" w:author="Author" w:date="2015-07-30T15:37:00Z">
            <w:rPr>
              <w:rFonts w:ascii="Times New Roman" w:hAnsi="Times New Roman"/>
              <w:sz w:val="20"/>
            </w:rPr>
          </w:rPrChange>
        </w:rPr>
        <w:t xml:space="preserve"> </w:t>
      </w:r>
      <w:r>
        <w:rPr>
          <w:rFonts w:ascii="Times New Roman"/>
          <w:sz w:val="20"/>
          <w:rPrChange w:id="2356" w:author="Author" w:date="2015-07-30T15:37:00Z">
            <w:rPr>
              <w:rFonts w:ascii="Times New Roman" w:hAnsi="Times New Roman"/>
              <w:sz w:val="20"/>
            </w:rPr>
          </w:rPrChange>
        </w:rPr>
        <w:t>on</w:t>
      </w:r>
      <w:r>
        <w:rPr>
          <w:rFonts w:ascii="Times New Roman"/>
          <w:spacing w:val="11"/>
          <w:sz w:val="20"/>
          <w:rPrChange w:id="2357" w:author="Author" w:date="2015-07-30T15:37:00Z">
            <w:rPr>
              <w:rFonts w:ascii="Times New Roman" w:hAnsi="Times New Roman"/>
              <w:sz w:val="20"/>
            </w:rPr>
          </w:rPrChange>
        </w:rPr>
        <w:t xml:space="preserve"> </w:t>
      </w:r>
      <w:r>
        <w:rPr>
          <w:rFonts w:ascii="Times New Roman"/>
          <w:sz w:val="20"/>
          <w:rPrChange w:id="2358" w:author="Author" w:date="2015-07-30T15:37:00Z">
            <w:rPr>
              <w:rFonts w:ascii="Times New Roman" w:hAnsi="Times New Roman"/>
              <w:sz w:val="20"/>
            </w:rPr>
          </w:rPrChange>
        </w:rPr>
        <w:t>1</w:t>
      </w:r>
      <w:r>
        <w:rPr>
          <w:rFonts w:ascii="Times New Roman"/>
          <w:spacing w:val="13"/>
          <w:sz w:val="20"/>
          <w:rPrChange w:id="2359" w:author="Author" w:date="2015-07-30T15:37:00Z">
            <w:rPr>
              <w:rFonts w:ascii="Times New Roman" w:hAnsi="Times New Roman"/>
              <w:sz w:val="20"/>
            </w:rPr>
          </w:rPrChange>
        </w:rPr>
        <w:t xml:space="preserve"> </w:t>
      </w:r>
      <w:r>
        <w:rPr>
          <w:rFonts w:ascii="Times New Roman"/>
          <w:sz w:val="20"/>
          <w:rPrChange w:id="2360" w:author="Author" w:date="2015-07-30T15:37:00Z">
            <w:rPr>
              <w:rFonts w:ascii="Times New Roman" w:hAnsi="Times New Roman"/>
              <w:sz w:val="20"/>
            </w:rPr>
          </w:rPrChange>
        </w:rPr>
        <w:t>January</w:t>
      </w:r>
      <w:r>
        <w:rPr>
          <w:rFonts w:ascii="Times New Roman"/>
          <w:spacing w:val="8"/>
          <w:sz w:val="20"/>
          <w:rPrChange w:id="2361" w:author="Author" w:date="2015-07-30T15:37:00Z">
            <w:rPr>
              <w:rFonts w:ascii="Times New Roman" w:hAnsi="Times New Roman"/>
              <w:sz w:val="20"/>
            </w:rPr>
          </w:rPrChange>
        </w:rPr>
        <w:t xml:space="preserve"> </w:t>
      </w:r>
      <w:r>
        <w:rPr>
          <w:rFonts w:ascii="Times New Roman"/>
          <w:sz w:val="20"/>
          <w:rPrChange w:id="2362" w:author="Author" w:date="2015-07-30T15:37:00Z">
            <w:rPr>
              <w:rFonts w:ascii="Times New Roman" w:hAnsi="Times New Roman"/>
              <w:sz w:val="20"/>
            </w:rPr>
          </w:rPrChange>
        </w:rPr>
        <w:t>2016</w:t>
      </w:r>
      <w:r>
        <w:rPr>
          <w:rFonts w:ascii="Times New Roman"/>
          <w:spacing w:val="13"/>
          <w:sz w:val="20"/>
          <w:rPrChange w:id="2363" w:author="Author" w:date="2015-07-30T15:37:00Z">
            <w:rPr>
              <w:rFonts w:ascii="Times New Roman" w:hAnsi="Times New Roman"/>
              <w:sz w:val="20"/>
            </w:rPr>
          </w:rPrChange>
        </w:rPr>
        <w:t xml:space="preserve"> </w:t>
      </w:r>
      <w:r>
        <w:rPr>
          <w:rFonts w:ascii="Times New Roman"/>
          <w:sz w:val="20"/>
          <w:rPrChange w:id="2364" w:author="Author" w:date="2015-07-30T15:37:00Z">
            <w:rPr>
              <w:rFonts w:ascii="Times New Roman" w:hAnsi="Times New Roman"/>
              <w:sz w:val="20"/>
            </w:rPr>
          </w:rPrChange>
        </w:rPr>
        <w:t>and</w:t>
      </w:r>
      <w:r>
        <w:rPr>
          <w:rFonts w:ascii="Times New Roman"/>
          <w:spacing w:val="15"/>
          <w:sz w:val="20"/>
          <w:rPrChange w:id="2365" w:author="Author" w:date="2015-07-30T15:37:00Z">
            <w:rPr>
              <w:rFonts w:ascii="Times New Roman" w:hAnsi="Times New Roman"/>
              <w:sz w:val="20"/>
            </w:rPr>
          </w:rPrChange>
        </w:rPr>
        <w:t xml:space="preserve"> </w:t>
      </w:r>
      <w:r>
        <w:rPr>
          <w:rFonts w:ascii="Times New Roman"/>
          <w:sz w:val="20"/>
          <w:rPrChange w:id="2366" w:author="Author" w:date="2015-07-30T15:37:00Z">
            <w:rPr>
              <w:rFonts w:ascii="Times New Roman" w:hAnsi="Times New Roman"/>
              <w:sz w:val="20"/>
            </w:rPr>
          </w:rPrChange>
        </w:rPr>
        <w:t>will</w:t>
      </w:r>
      <w:r>
        <w:rPr>
          <w:rFonts w:ascii="Times New Roman"/>
          <w:spacing w:val="12"/>
          <w:sz w:val="20"/>
          <w:rPrChange w:id="2367" w:author="Author" w:date="2015-07-30T15:37:00Z">
            <w:rPr>
              <w:rFonts w:ascii="Times New Roman" w:hAnsi="Times New Roman"/>
              <w:sz w:val="20"/>
            </w:rPr>
          </w:rPrChange>
        </w:rPr>
        <w:t xml:space="preserve"> </w:t>
      </w:r>
      <w:r>
        <w:rPr>
          <w:rFonts w:ascii="Times New Roman"/>
          <w:sz w:val="20"/>
          <w:rPrChange w:id="2368" w:author="Author" w:date="2015-07-30T15:37:00Z">
            <w:rPr>
              <w:rFonts w:ascii="Times New Roman" w:hAnsi="Times New Roman"/>
              <w:sz w:val="20"/>
            </w:rPr>
          </w:rPrChange>
        </w:rPr>
        <w:t>guide</w:t>
      </w:r>
      <w:r>
        <w:rPr>
          <w:rFonts w:ascii="Times New Roman"/>
          <w:spacing w:val="12"/>
          <w:sz w:val="20"/>
          <w:rPrChange w:id="2369" w:author="Author" w:date="2015-07-30T15:37:00Z">
            <w:rPr>
              <w:rFonts w:ascii="Times New Roman" w:hAnsi="Times New Roman"/>
              <w:sz w:val="20"/>
            </w:rPr>
          </w:rPrChange>
        </w:rPr>
        <w:t xml:space="preserve"> </w:t>
      </w:r>
      <w:r>
        <w:rPr>
          <w:rFonts w:ascii="Times New Roman"/>
          <w:sz w:val="20"/>
          <w:rPrChange w:id="2370" w:author="Author" w:date="2015-07-30T15:37:00Z">
            <w:rPr>
              <w:rFonts w:ascii="Times New Roman" w:hAnsi="Times New Roman"/>
              <w:sz w:val="20"/>
            </w:rPr>
          </w:rPrChange>
        </w:rPr>
        <w:t>the</w:t>
      </w:r>
      <w:r>
        <w:rPr>
          <w:rFonts w:ascii="Times New Roman"/>
          <w:spacing w:val="12"/>
          <w:sz w:val="20"/>
          <w:rPrChange w:id="2371" w:author="Author" w:date="2015-07-30T15:37:00Z">
            <w:rPr>
              <w:rFonts w:ascii="Times New Roman" w:hAnsi="Times New Roman"/>
              <w:sz w:val="20"/>
            </w:rPr>
          </w:rPrChange>
        </w:rPr>
        <w:t xml:space="preserve"> </w:t>
      </w:r>
      <w:r>
        <w:rPr>
          <w:rFonts w:ascii="Times New Roman"/>
          <w:sz w:val="20"/>
          <w:rPrChange w:id="2372" w:author="Author" w:date="2015-07-30T15:37:00Z">
            <w:rPr>
              <w:rFonts w:ascii="Times New Roman" w:hAnsi="Times New Roman"/>
              <w:sz w:val="20"/>
            </w:rPr>
          </w:rPrChange>
        </w:rPr>
        <w:t>decisions</w:t>
      </w:r>
      <w:r>
        <w:rPr>
          <w:rFonts w:ascii="Times New Roman"/>
          <w:spacing w:val="14"/>
          <w:sz w:val="20"/>
          <w:rPrChange w:id="2373" w:author="Author" w:date="2015-07-30T15:37:00Z">
            <w:rPr>
              <w:rFonts w:ascii="Times New Roman" w:hAnsi="Times New Roman"/>
              <w:sz w:val="20"/>
            </w:rPr>
          </w:rPrChange>
        </w:rPr>
        <w:t xml:space="preserve"> </w:t>
      </w:r>
      <w:r>
        <w:rPr>
          <w:rFonts w:ascii="Times New Roman"/>
          <w:spacing w:val="-3"/>
          <w:sz w:val="20"/>
          <w:rPrChange w:id="2374" w:author="Author" w:date="2015-07-30T15:37:00Z">
            <w:rPr>
              <w:rFonts w:ascii="Times New Roman" w:hAnsi="Times New Roman"/>
              <w:sz w:val="20"/>
            </w:rPr>
          </w:rPrChange>
        </w:rPr>
        <w:t>we</w:t>
      </w:r>
      <w:r>
        <w:rPr>
          <w:rFonts w:ascii="Times New Roman"/>
          <w:spacing w:val="12"/>
          <w:sz w:val="20"/>
          <w:rPrChange w:id="2375" w:author="Author" w:date="2015-07-30T15:37:00Z">
            <w:rPr>
              <w:rFonts w:ascii="Times New Roman" w:hAnsi="Times New Roman"/>
              <w:sz w:val="20"/>
            </w:rPr>
          </w:rPrChange>
        </w:rPr>
        <w:t xml:space="preserve"> </w:t>
      </w:r>
      <w:r>
        <w:rPr>
          <w:rFonts w:ascii="Times New Roman"/>
          <w:sz w:val="20"/>
          <w:rPrChange w:id="2376" w:author="Author" w:date="2015-07-30T15:37:00Z">
            <w:rPr>
              <w:rFonts w:ascii="Times New Roman" w:hAnsi="Times New Roman"/>
              <w:sz w:val="20"/>
            </w:rPr>
          </w:rPrChange>
        </w:rPr>
        <w:t>take</w:t>
      </w:r>
      <w:r>
        <w:rPr>
          <w:rFonts w:ascii="Times New Roman"/>
          <w:spacing w:val="12"/>
          <w:sz w:val="20"/>
          <w:rPrChange w:id="2377" w:author="Author" w:date="2015-07-30T15:37:00Z">
            <w:rPr>
              <w:rFonts w:ascii="Times New Roman" w:hAnsi="Times New Roman"/>
              <w:sz w:val="20"/>
            </w:rPr>
          </w:rPrChange>
        </w:rPr>
        <w:t xml:space="preserve"> </w:t>
      </w:r>
      <w:r>
        <w:rPr>
          <w:rFonts w:ascii="Times New Roman"/>
          <w:sz w:val="20"/>
          <w:rPrChange w:id="2378" w:author="Author" w:date="2015-07-30T15:37:00Z">
            <w:rPr>
              <w:rFonts w:ascii="Times New Roman" w:hAnsi="Times New Roman"/>
              <w:sz w:val="20"/>
            </w:rPr>
          </w:rPrChange>
        </w:rPr>
        <w:t>over</w:t>
      </w:r>
      <w:r>
        <w:rPr>
          <w:rFonts w:ascii="Times New Roman"/>
          <w:w w:val="99"/>
          <w:sz w:val="20"/>
          <w:rPrChange w:id="2379" w:author="Author" w:date="2015-07-30T15:37:00Z">
            <w:rPr>
              <w:rFonts w:ascii="Times New Roman" w:hAnsi="Times New Roman"/>
              <w:sz w:val="20"/>
            </w:rPr>
          </w:rPrChange>
        </w:rPr>
        <w:t xml:space="preserve"> </w:t>
      </w:r>
      <w:r>
        <w:rPr>
          <w:rFonts w:ascii="Times New Roman"/>
          <w:sz w:val="20"/>
          <w:rPrChange w:id="2380" w:author="Author" w:date="2015-07-30T15:37:00Z">
            <w:rPr>
              <w:rFonts w:ascii="Times New Roman" w:hAnsi="Times New Roman"/>
              <w:sz w:val="20"/>
            </w:rPr>
          </w:rPrChange>
        </w:rPr>
        <w:t>the next fifteen years. All of us will work to implement the Agenda within our own countries and at the</w:t>
      </w:r>
      <w:r>
        <w:rPr>
          <w:rFonts w:ascii="Times New Roman"/>
          <w:spacing w:val="-16"/>
          <w:sz w:val="20"/>
          <w:rPrChange w:id="2381" w:author="Author" w:date="2015-07-30T15:37:00Z">
            <w:rPr>
              <w:rFonts w:ascii="Times New Roman" w:hAnsi="Times New Roman"/>
              <w:sz w:val="20"/>
            </w:rPr>
          </w:rPrChange>
        </w:rPr>
        <w:t xml:space="preserve"> </w:t>
      </w:r>
      <w:r>
        <w:rPr>
          <w:rFonts w:ascii="Times New Roman"/>
          <w:sz w:val="20"/>
          <w:rPrChange w:id="2382" w:author="Author" w:date="2015-07-30T15:37:00Z">
            <w:rPr>
              <w:rFonts w:ascii="Times New Roman" w:hAnsi="Times New Roman"/>
              <w:sz w:val="20"/>
            </w:rPr>
          </w:rPrChange>
        </w:rPr>
        <w:t>regional</w:t>
      </w:r>
      <w:r>
        <w:rPr>
          <w:rFonts w:ascii="Times New Roman"/>
          <w:w w:val="99"/>
          <w:sz w:val="20"/>
          <w:rPrChange w:id="2383" w:author="Author" w:date="2015-07-30T15:37:00Z">
            <w:rPr>
              <w:rFonts w:ascii="Times New Roman" w:hAnsi="Times New Roman"/>
              <w:sz w:val="20"/>
            </w:rPr>
          </w:rPrChange>
        </w:rPr>
        <w:t xml:space="preserve"> </w:t>
      </w:r>
      <w:r>
        <w:rPr>
          <w:rFonts w:ascii="Times New Roman"/>
          <w:sz w:val="20"/>
          <w:rPrChange w:id="2384" w:author="Author" w:date="2015-07-30T15:37:00Z">
            <w:rPr>
              <w:rFonts w:ascii="Times New Roman" w:hAnsi="Times New Roman"/>
              <w:sz w:val="20"/>
            </w:rPr>
          </w:rPrChange>
        </w:rPr>
        <w:t>and</w:t>
      </w:r>
      <w:r>
        <w:rPr>
          <w:rFonts w:ascii="Times New Roman"/>
          <w:spacing w:val="37"/>
          <w:sz w:val="20"/>
          <w:rPrChange w:id="2385" w:author="Author" w:date="2015-07-30T15:37:00Z">
            <w:rPr>
              <w:rFonts w:ascii="Times New Roman" w:hAnsi="Times New Roman"/>
              <w:sz w:val="20"/>
            </w:rPr>
          </w:rPrChange>
        </w:rPr>
        <w:t xml:space="preserve"> </w:t>
      </w:r>
      <w:r>
        <w:rPr>
          <w:rFonts w:ascii="Times New Roman"/>
          <w:sz w:val="20"/>
          <w:rPrChange w:id="2386" w:author="Author" w:date="2015-07-30T15:37:00Z">
            <w:rPr>
              <w:rFonts w:ascii="Times New Roman" w:hAnsi="Times New Roman"/>
              <w:sz w:val="20"/>
            </w:rPr>
          </w:rPrChange>
        </w:rPr>
        <w:t>global</w:t>
      </w:r>
      <w:r>
        <w:rPr>
          <w:rFonts w:ascii="Times New Roman"/>
          <w:spacing w:val="36"/>
          <w:sz w:val="20"/>
          <w:rPrChange w:id="2387" w:author="Author" w:date="2015-07-30T15:37:00Z">
            <w:rPr>
              <w:rFonts w:ascii="Times New Roman" w:hAnsi="Times New Roman"/>
              <w:sz w:val="20"/>
            </w:rPr>
          </w:rPrChange>
        </w:rPr>
        <w:t xml:space="preserve"> </w:t>
      </w:r>
      <w:r>
        <w:rPr>
          <w:rFonts w:ascii="Times New Roman"/>
          <w:sz w:val="20"/>
          <w:rPrChange w:id="2388" w:author="Author" w:date="2015-07-30T15:37:00Z">
            <w:rPr>
              <w:rFonts w:ascii="Times New Roman" w:hAnsi="Times New Roman"/>
              <w:sz w:val="20"/>
            </w:rPr>
          </w:rPrChange>
        </w:rPr>
        <w:t>levels.</w:t>
      </w:r>
      <w:r>
        <w:rPr>
          <w:rFonts w:ascii="Times New Roman"/>
          <w:spacing w:val="36"/>
          <w:sz w:val="20"/>
          <w:rPrChange w:id="2389" w:author="Author" w:date="2015-07-30T15:37:00Z">
            <w:rPr>
              <w:rFonts w:ascii="Times New Roman" w:hAnsi="Times New Roman"/>
              <w:sz w:val="20"/>
            </w:rPr>
          </w:rPrChange>
        </w:rPr>
        <w:t xml:space="preserve"> </w:t>
      </w:r>
      <w:del w:id="2390" w:author="Author" w:date="2015-07-30T15:37:00Z">
        <w:r w:rsidR="00F3349C" w:rsidRPr="008F1853">
          <w:rPr>
            <w:rFonts w:ascii="Times New Roman" w:hAnsi="Times New Roman"/>
            <w:sz w:val="20"/>
            <w:szCs w:val="20"/>
          </w:rPr>
          <w:delText>We will at the same time take into account different national realities</w:delText>
        </w:r>
        <w:r w:rsidR="00F3349C">
          <w:rPr>
            <w:rFonts w:ascii="Times New Roman" w:hAnsi="Times New Roman"/>
            <w:sz w:val="20"/>
            <w:szCs w:val="20"/>
          </w:rPr>
          <w:delText xml:space="preserve">, including capacities and </w:delText>
        </w:r>
        <w:r w:rsidR="00F3349C" w:rsidRPr="008F1853">
          <w:rPr>
            <w:rFonts w:ascii="Times New Roman" w:hAnsi="Times New Roman"/>
            <w:sz w:val="20"/>
            <w:szCs w:val="20"/>
          </w:rPr>
          <w:delText>levels of development</w:delText>
        </w:r>
        <w:r w:rsidR="0093068D">
          <w:rPr>
            <w:rFonts w:ascii="Times New Roman" w:hAnsi="Times New Roman"/>
            <w:sz w:val="20"/>
            <w:szCs w:val="20"/>
          </w:rPr>
          <w:delText>,</w:delText>
        </w:r>
        <w:r w:rsidR="00F3349C">
          <w:rPr>
            <w:rFonts w:ascii="Times New Roman" w:hAnsi="Times New Roman"/>
            <w:sz w:val="20"/>
            <w:szCs w:val="20"/>
          </w:rPr>
          <w:delText xml:space="preserve"> and culture</w:delText>
        </w:r>
        <w:r w:rsidR="00F3349C" w:rsidRPr="008F1853">
          <w:rPr>
            <w:rFonts w:ascii="Times New Roman" w:hAnsi="Times New Roman"/>
            <w:sz w:val="20"/>
            <w:szCs w:val="20"/>
          </w:rPr>
          <w:delText xml:space="preserve">. </w:delText>
        </w:r>
      </w:del>
      <w:r>
        <w:rPr>
          <w:rFonts w:ascii="Times New Roman"/>
          <w:sz w:val="20"/>
          <w:rPrChange w:id="2391" w:author="Author" w:date="2015-07-30T15:37:00Z">
            <w:rPr>
              <w:rFonts w:ascii="Times New Roman" w:hAnsi="Times New Roman"/>
              <w:sz w:val="20"/>
            </w:rPr>
          </w:rPrChange>
        </w:rPr>
        <w:t>We</w:t>
      </w:r>
      <w:r>
        <w:rPr>
          <w:rFonts w:ascii="Times New Roman"/>
          <w:spacing w:val="39"/>
          <w:sz w:val="20"/>
          <w:rPrChange w:id="2392" w:author="Author" w:date="2015-07-30T15:37:00Z">
            <w:rPr>
              <w:rFonts w:ascii="Times New Roman" w:hAnsi="Times New Roman"/>
              <w:sz w:val="20"/>
            </w:rPr>
          </w:rPrChange>
        </w:rPr>
        <w:t xml:space="preserve"> </w:t>
      </w:r>
      <w:r>
        <w:rPr>
          <w:rFonts w:ascii="Times New Roman"/>
          <w:sz w:val="20"/>
          <w:rPrChange w:id="2393" w:author="Author" w:date="2015-07-30T15:37:00Z">
            <w:rPr>
              <w:rFonts w:ascii="Times New Roman" w:hAnsi="Times New Roman"/>
              <w:sz w:val="20"/>
            </w:rPr>
          </w:rPrChange>
        </w:rPr>
        <w:t>will</w:t>
      </w:r>
      <w:r>
        <w:rPr>
          <w:rFonts w:ascii="Times New Roman"/>
          <w:spacing w:val="36"/>
          <w:sz w:val="20"/>
          <w:rPrChange w:id="2394" w:author="Author" w:date="2015-07-30T15:37:00Z">
            <w:rPr>
              <w:rFonts w:ascii="Times New Roman" w:hAnsi="Times New Roman"/>
              <w:sz w:val="20"/>
            </w:rPr>
          </w:rPrChange>
        </w:rPr>
        <w:t xml:space="preserve"> </w:t>
      </w:r>
      <w:r>
        <w:rPr>
          <w:rFonts w:ascii="Times New Roman"/>
          <w:sz w:val="20"/>
          <w:rPrChange w:id="2395" w:author="Author" w:date="2015-07-30T15:37:00Z">
            <w:rPr>
              <w:rFonts w:ascii="Times New Roman" w:hAnsi="Times New Roman"/>
              <w:sz w:val="20"/>
            </w:rPr>
          </w:rPrChange>
        </w:rPr>
        <w:t>respect</w:t>
      </w:r>
      <w:r>
        <w:rPr>
          <w:rFonts w:ascii="Times New Roman"/>
          <w:spacing w:val="36"/>
          <w:sz w:val="20"/>
          <w:rPrChange w:id="2396" w:author="Author" w:date="2015-07-30T15:37:00Z">
            <w:rPr>
              <w:rFonts w:ascii="Times New Roman" w:hAnsi="Times New Roman"/>
              <w:sz w:val="20"/>
            </w:rPr>
          </w:rPrChange>
        </w:rPr>
        <w:t xml:space="preserve"> </w:t>
      </w:r>
      <w:r>
        <w:rPr>
          <w:rFonts w:ascii="Times New Roman"/>
          <w:sz w:val="20"/>
          <w:rPrChange w:id="2397" w:author="Author" w:date="2015-07-30T15:37:00Z">
            <w:rPr>
              <w:rFonts w:ascii="Times New Roman" w:hAnsi="Times New Roman"/>
              <w:sz w:val="20"/>
            </w:rPr>
          </w:rPrChange>
        </w:rPr>
        <w:t>national</w:t>
      </w:r>
      <w:r>
        <w:rPr>
          <w:rFonts w:ascii="Times New Roman"/>
          <w:spacing w:val="36"/>
          <w:sz w:val="20"/>
          <w:rPrChange w:id="2398" w:author="Author" w:date="2015-07-30T15:37:00Z">
            <w:rPr>
              <w:rFonts w:ascii="Times New Roman" w:hAnsi="Times New Roman"/>
              <w:sz w:val="20"/>
            </w:rPr>
          </w:rPrChange>
        </w:rPr>
        <w:t xml:space="preserve"> </w:t>
      </w:r>
      <w:del w:id="2399" w:author="Author" w:date="2015-07-30T15:37:00Z">
        <w:r w:rsidR="00F3349C" w:rsidRPr="008F1853">
          <w:rPr>
            <w:rFonts w:ascii="Times New Roman" w:hAnsi="Times New Roman"/>
            <w:sz w:val="20"/>
            <w:szCs w:val="20"/>
          </w:rPr>
          <w:delText xml:space="preserve">policies and priorities and </w:delText>
        </w:r>
      </w:del>
      <w:r>
        <w:rPr>
          <w:rFonts w:ascii="Times New Roman"/>
          <w:sz w:val="20"/>
          <w:rPrChange w:id="2400" w:author="Author" w:date="2015-07-30T15:37:00Z">
            <w:rPr>
              <w:rFonts w:ascii="Times New Roman" w:hAnsi="Times New Roman"/>
              <w:sz w:val="20"/>
            </w:rPr>
          </w:rPrChange>
        </w:rPr>
        <w:t>policy</w:t>
      </w:r>
      <w:r>
        <w:rPr>
          <w:rFonts w:ascii="Times New Roman"/>
          <w:spacing w:val="35"/>
          <w:sz w:val="20"/>
          <w:rPrChange w:id="2401" w:author="Author" w:date="2015-07-30T15:37:00Z">
            <w:rPr>
              <w:rFonts w:ascii="Times New Roman" w:hAnsi="Times New Roman"/>
              <w:sz w:val="20"/>
            </w:rPr>
          </w:rPrChange>
        </w:rPr>
        <w:t xml:space="preserve"> </w:t>
      </w:r>
      <w:r>
        <w:rPr>
          <w:rFonts w:ascii="Times New Roman"/>
          <w:sz w:val="20"/>
          <w:rPrChange w:id="2402" w:author="Author" w:date="2015-07-30T15:37:00Z">
            <w:rPr>
              <w:rFonts w:ascii="Times New Roman" w:hAnsi="Times New Roman"/>
              <w:sz w:val="20"/>
            </w:rPr>
          </w:rPrChange>
        </w:rPr>
        <w:t>space</w:t>
      </w:r>
      <w:r>
        <w:rPr>
          <w:rFonts w:ascii="Times New Roman"/>
          <w:spacing w:val="39"/>
          <w:sz w:val="20"/>
          <w:rPrChange w:id="2403" w:author="Author" w:date="2015-07-30T15:37:00Z">
            <w:rPr>
              <w:rFonts w:ascii="Times New Roman" w:hAnsi="Times New Roman"/>
              <w:sz w:val="20"/>
            </w:rPr>
          </w:rPrChange>
        </w:rPr>
        <w:t xml:space="preserve"> </w:t>
      </w:r>
      <w:r>
        <w:rPr>
          <w:rFonts w:ascii="Times New Roman"/>
          <w:sz w:val="20"/>
          <w:rPrChange w:id="2404" w:author="Author" w:date="2015-07-30T15:37:00Z">
            <w:rPr>
              <w:rFonts w:ascii="Times New Roman" w:hAnsi="Times New Roman"/>
              <w:sz w:val="20"/>
            </w:rPr>
          </w:rPrChange>
        </w:rPr>
        <w:t>for</w:t>
      </w:r>
      <w:ins w:id="2405" w:author="Author" w:date="2015-07-30T15:37:00Z">
        <w:r>
          <w:rPr>
            <w:rFonts w:ascii="Times New Roman"/>
            <w:spacing w:val="37"/>
            <w:sz w:val="20"/>
          </w:rPr>
          <w:t xml:space="preserve"> </w:t>
        </w:r>
        <w:r>
          <w:rPr>
            <w:rFonts w:ascii="Times New Roman"/>
            <w:sz w:val="20"/>
          </w:rPr>
          <w:t>sustained,</w:t>
        </w:r>
        <w:r>
          <w:rPr>
            <w:rFonts w:ascii="Times New Roman"/>
            <w:spacing w:val="37"/>
            <w:sz w:val="20"/>
          </w:rPr>
          <w:t xml:space="preserve"> </w:t>
        </w:r>
        <w:r>
          <w:rPr>
            <w:rFonts w:ascii="Times New Roman"/>
            <w:sz w:val="20"/>
          </w:rPr>
          <w:t>inclusive</w:t>
        </w:r>
        <w:r>
          <w:rPr>
            <w:rFonts w:ascii="Times New Roman"/>
            <w:spacing w:val="37"/>
            <w:sz w:val="20"/>
          </w:rPr>
          <w:t xml:space="preserve"> </w:t>
        </w:r>
        <w:r>
          <w:rPr>
            <w:rFonts w:ascii="Times New Roman"/>
            <w:sz w:val="20"/>
          </w:rPr>
          <w:t>and</w:t>
        </w:r>
        <w:r>
          <w:rPr>
            <w:rFonts w:ascii="Times New Roman"/>
            <w:spacing w:val="40"/>
            <w:sz w:val="20"/>
          </w:rPr>
          <w:t xml:space="preserve"> </w:t>
        </w:r>
        <w:r>
          <w:rPr>
            <w:rFonts w:ascii="Times New Roman"/>
            <w:sz w:val="20"/>
          </w:rPr>
          <w:t>sustainable</w:t>
        </w:r>
      </w:ins>
      <w:r>
        <w:rPr>
          <w:rFonts w:ascii="Times New Roman"/>
          <w:spacing w:val="36"/>
          <w:sz w:val="20"/>
          <w:rPrChange w:id="2406" w:author="Author" w:date="2015-07-30T15:37:00Z">
            <w:rPr>
              <w:rFonts w:ascii="Times New Roman" w:hAnsi="Times New Roman"/>
              <w:sz w:val="20"/>
            </w:rPr>
          </w:rPrChange>
        </w:rPr>
        <w:t xml:space="preserve"> </w:t>
      </w:r>
      <w:r>
        <w:rPr>
          <w:rFonts w:ascii="Times New Roman"/>
          <w:sz w:val="20"/>
          <w:rPrChange w:id="2407" w:author="Author" w:date="2015-07-30T15:37:00Z">
            <w:rPr>
              <w:rFonts w:ascii="Times New Roman" w:hAnsi="Times New Roman"/>
              <w:sz w:val="20"/>
            </w:rPr>
          </w:rPrChange>
        </w:rPr>
        <w:t>economic</w:t>
      </w:r>
      <w:r>
        <w:rPr>
          <w:rFonts w:ascii="Times New Roman"/>
          <w:w w:val="99"/>
          <w:sz w:val="20"/>
          <w:rPrChange w:id="2408" w:author="Author" w:date="2015-07-30T15:37:00Z">
            <w:rPr>
              <w:rFonts w:ascii="Times New Roman" w:hAnsi="Times New Roman"/>
              <w:sz w:val="20"/>
            </w:rPr>
          </w:rPrChange>
        </w:rPr>
        <w:t xml:space="preserve"> </w:t>
      </w:r>
      <w:r>
        <w:rPr>
          <w:rFonts w:ascii="Times New Roman"/>
          <w:sz w:val="20"/>
          <w:rPrChange w:id="2409" w:author="Author" w:date="2015-07-30T15:37:00Z">
            <w:rPr>
              <w:rFonts w:ascii="Times New Roman" w:hAnsi="Times New Roman"/>
              <w:sz w:val="20"/>
            </w:rPr>
          </w:rPrChange>
        </w:rPr>
        <w:t>growth,</w:t>
      </w:r>
      <w:r>
        <w:rPr>
          <w:rFonts w:ascii="Times New Roman"/>
          <w:spacing w:val="30"/>
          <w:sz w:val="20"/>
          <w:rPrChange w:id="2410" w:author="Author" w:date="2015-07-30T15:37:00Z">
            <w:rPr>
              <w:rFonts w:ascii="Times New Roman" w:hAnsi="Times New Roman"/>
              <w:sz w:val="20"/>
            </w:rPr>
          </w:rPrChange>
        </w:rPr>
        <w:t xml:space="preserve"> </w:t>
      </w:r>
      <w:r>
        <w:rPr>
          <w:rFonts w:ascii="Times New Roman"/>
          <w:sz w:val="20"/>
          <w:rPrChange w:id="2411" w:author="Author" w:date="2015-07-30T15:37:00Z">
            <w:rPr>
              <w:rFonts w:ascii="Times New Roman" w:hAnsi="Times New Roman"/>
              <w:sz w:val="20"/>
            </w:rPr>
          </w:rPrChange>
        </w:rPr>
        <w:t>in</w:t>
      </w:r>
      <w:r>
        <w:rPr>
          <w:rFonts w:ascii="Times New Roman"/>
          <w:spacing w:val="29"/>
          <w:sz w:val="20"/>
          <w:rPrChange w:id="2412" w:author="Author" w:date="2015-07-30T15:37:00Z">
            <w:rPr>
              <w:rFonts w:ascii="Times New Roman" w:hAnsi="Times New Roman"/>
              <w:sz w:val="20"/>
            </w:rPr>
          </w:rPrChange>
        </w:rPr>
        <w:t xml:space="preserve"> </w:t>
      </w:r>
      <w:r>
        <w:rPr>
          <w:rFonts w:ascii="Times New Roman"/>
          <w:sz w:val="20"/>
          <w:rPrChange w:id="2413" w:author="Author" w:date="2015-07-30T15:37:00Z">
            <w:rPr>
              <w:rFonts w:ascii="Times New Roman" w:hAnsi="Times New Roman"/>
              <w:sz w:val="20"/>
            </w:rPr>
          </w:rPrChange>
        </w:rPr>
        <w:t>particular</w:t>
      </w:r>
      <w:r>
        <w:rPr>
          <w:rFonts w:ascii="Times New Roman"/>
          <w:spacing w:val="33"/>
          <w:sz w:val="20"/>
          <w:rPrChange w:id="2414" w:author="Author" w:date="2015-07-30T15:37:00Z">
            <w:rPr>
              <w:rFonts w:ascii="Times New Roman" w:hAnsi="Times New Roman"/>
              <w:sz w:val="20"/>
            </w:rPr>
          </w:rPrChange>
        </w:rPr>
        <w:t xml:space="preserve"> </w:t>
      </w:r>
      <w:r>
        <w:rPr>
          <w:rFonts w:ascii="Times New Roman"/>
          <w:sz w:val="20"/>
          <w:rPrChange w:id="2415" w:author="Author" w:date="2015-07-30T15:37:00Z">
            <w:rPr>
              <w:rFonts w:ascii="Times New Roman" w:hAnsi="Times New Roman"/>
              <w:sz w:val="20"/>
            </w:rPr>
          </w:rPrChange>
        </w:rPr>
        <w:t>for</w:t>
      </w:r>
      <w:r>
        <w:rPr>
          <w:rFonts w:ascii="Times New Roman"/>
          <w:spacing w:val="30"/>
          <w:sz w:val="20"/>
          <w:rPrChange w:id="2416" w:author="Author" w:date="2015-07-30T15:37:00Z">
            <w:rPr>
              <w:rFonts w:ascii="Times New Roman" w:hAnsi="Times New Roman"/>
              <w:sz w:val="20"/>
            </w:rPr>
          </w:rPrChange>
        </w:rPr>
        <w:t xml:space="preserve"> </w:t>
      </w:r>
      <w:r>
        <w:rPr>
          <w:rFonts w:ascii="Times New Roman"/>
          <w:sz w:val="20"/>
          <w:rPrChange w:id="2417" w:author="Author" w:date="2015-07-30T15:37:00Z">
            <w:rPr>
              <w:rFonts w:ascii="Times New Roman" w:hAnsi="Times New Roman"/>
              <w:sz w:val="20"/>
            </w:rPr>
          </w:rPrChange>
        </w:rPr>
        <w:t>developing</w:t>
      </w:r>
      <w:r>
        <w:rPr>
          <w:rFonts w:ascii="Times New Roman"/>
          <w:spacing w:val="31"/>
          <w:sz w:val="20"/>
          <w:rPrChange w:id="2418" w:author="Author" w:date="2015-07-30T15:37:00Z">
            <w:rPr>
              <w:rFonts w:ascii="Times New Roman" w:hAnsi="Times New Roman"/>
              <w:sz w:val="20"/>
            </w:rPr>
          </w:rPrChange>
        </w:rPr>
        <w:t xml:space="preserve"> </w:t>
      </w:r>
      <w:r>
        <w:rPr>
          <w:rFonts w:ascii="Times New Roman"/>
          <w:sz w:val="20"/>
          <w:rPrChange w:id="2419" w:author="Author" w:date="2015-07-30T15:37:00Z">
            <w:rPr>
              <w:rFonts w:ascii="Times New Roman" w:hAnsi="Times New Roman"/>
              <w:sz w:val="20"/>
            </w:rPr>
          </w:rPrChange>
        </w:rPr>
        <w:t>states,</w:t>
      </w:r>
      <w:r>
        <w:rPr>
          <w:rFonts w:ascii="Times New Roman"/>
          <w:spacing w:val="34"/>
          <w:sz w:val="20"/>
          <w:rPrChange w:id="2420" w:author="Author" w:date="2015-07-30T15:37:00Z">
            <w:rPr>
              <w:rFonts w:ascii="Times New Roman" w:hAnsi="Times New Roman"/>
              <w:sz w:val="20"/>
            </w:rPr>
          </w:rPrChange>
        </w:rPr>
        <w:t xml:space="preserve"> </w:t>
      </w:r>
      <w:r>
        <w:rPr>
          <w:rFonts w:ascii="Times New Roman"/>
          <w:sz w:val="20"/>
          <w:rPrChange w:id="2421" w:author="Author" w:date="2015-07-30T15:37:00Z">
            <w:rPr>
              <w:rFonts w:ascii="Times New Roman" w:hAnsi="Times New Roman"/>
              <w:sz w:val="20"/>
            </w:rPr>
          </w:rPrChange>
        </w:rPr>
        <w:t>while</w:t>
      </w:r>
      <w:r>
        <w:rPr>
          <w:rFonts w:ascii="Times New Roman"/>
          <w:spacing w:val="30"/>
          <w:sz w:val="20"/>
          <w:rPrChange w:id="2422" w:author="Author" w:date="2015-07-30T15:37:00Z">
            <w:rPr>
              <w:rFonts w:ascii="Times New Roman" w:hAnsi="Times New Roman"/>
              <w:sz w:val="20"/>
            </w:rPr>
          </w:rPrChange>
        </w:rPr>
        <w:t xml:space="preserve"> </w:t>
      </w:r>
      <w:r>
        <w:rPr>
          <w:rFonts w:ascii="Times New Roman"/>
          <w:sz w:val="20"/>
          <w:rPrChange w:id="2423" w:author="Author" w:date="2015-07-30T15:37:00Z">
            <w:rPr>
              <w:rFonts w:ascii="Times New Roman" w:hAnsi="Times New Roman"/>
              <w:sz w:val="20"/>
            </w:rPr>
          </w:rPrChange>
        </w:rPr>
        <w:t>remaining</w:t>
      </w:r>
      <w:r>
        <w:rPr>
          <w:rFonts w:ascii="Times New Roman"/>
          <w:spacing w:val="30"/>
          <w:sz w:val="20"/>
          <w:rPrChange w:id="2424" w:author="Author" w:date="2015-07-30T15:37:00Z">
            <w:rPr>
              <w:rFonts w:ascii="Times New Roman" w:hAnsi="Times New Roman"/>
              <w:sz w:val="20"/>
            </w:rPr>
          </w:rPrChange>
        </w:rPr>
        <w:t xml:space="preserve"> </w:t>
      </w:r>
      <w:r>
        <w:rPr>
          <w:rFonts w:ascii="Times New Roman"/>
          <w:sz w:val="20"/>
          <w:rPrChange w:id="2425" w:author="Author" w:date="2015-07-30T15:37:00Z">
            <w:rPr>
              <w:rFonts w:ascii="Times New Roman" w:hAnsi="Times New Roman"/>
              <w:sz w:val="20"/>
            </w:rPr>
          </w:rPrChange>
        </w:rPr>
        <w:t>consistent</w:t>
      </w:r>
      <w:r>
        <w:rPr>
          <w:rFonts w:ascii="Times New Roman"/>
          <w:spacing w:val="34"/>
          <w:sz w:val="20"/>
          <w:rPrChange w:id="2426" w:author="Author" w:date="2015-07-30T15:37:00Z">
            <w:rPr>
              <w:rFonts w:ascii="Times New Roman" w:hAnsi="Times New Roman"/>
              <w:sz w:val="20"/>
            </w:rPr>
          </w:rPrChange>
        </w:rPr>
        <w:t xml:space="preserve"> </w:t>
      </w:r>
      <w:r>
        <w:rPr>
          <w:rFonts w:ascii="Times New Roman"/>
          <w:sz w:val="20"/>
          <w:rPrChange w:id="2427" w:author="Author" w:date="2015-07-30T15:37:00Z">
            <w:rPr>
              <w:rFonts w:ascii="Times New Roman" w:hAnsi="Times New Roman"/>
              <w:sz w:val="20"/>
            </w:rPr>
          </w:rPrChange>
        </w:rPr>
        <w:t>with</w:t>
      </w:r>
      <w:r>
        <w:rPr>
          <w:rFonts w:ascii="Times New Roman"/>
          <w:spacing w:val="30"/>
          <w:sz w:val="20"/>
          <w:rPrChange w:id="2428" w:author="Author" w:date="2015-07-30T15:37:00Z">
            <w:rPr>
              <w:rFonts w:ascii="Times New Roman" w:hAnsi="Times New Roman"/>
              <w:sz w:val="20"/>
            </w:rPr>
          </w:rPrChange>
        </w:rPr>
        <w:t xml:space="preserve"> </w:t>
      </w:r>
      <w:r>
        <w:rPr>
          <w:rFonts w:ascii="Times New Roman"/>
          <w:sz w:val="20"/>
          <w:rPrChange w:id="2429" w:author="Author" w:date="2015-07-30T15:37:00Z">
            <w:rPr>
              <w:rFonts w:ascii="Times New Roman" w:hAnsi="Times New Roman"/>
              <w:sz w:val="20"/>
            </w:rPr>
          </w:rPrChange>
        </w:rPr>
        <w:t>relevant</w:t>
      </w:r>
      <w:r>
        <w:rPr>
          <w:rFonts w:ascii="Times New Roman"/>
          <w:spacing w:val="31"/>
          <w:sz w:val="20"/>
          <w:rPrChange w:id="2430" w:author="Author" w:date="2015-07-30T15:37:00Z">
            <w:rPr>
              <w:rFonts w:ascii="Times New Roman" w:hAnsi="Times New Roman"/>
              <w:sz w:val="20"/>
            </w:rPr>
          </w:rPrChange>
        </w:rPr>
        <w:t xml:space="preserve"> </w:t>
      </w:r>
      <w:r>
        <w:rPr>
          <w:rFonts w:ascii="Times New Roman"/>
          <w:sz w:val="20"/>
          <w:rPrChange w:id="2431" w:author="Author" w:date="2015-07-30T15:37:00Z">
            <w:rPr>
              <w:rFonts w:ascii="Times New Roman" w:hAnsi="Times New Roman"/>
              <w:sz w:val="20"/>
            </w:rPr>
          </w:rPrChange>
        </w:rPr>
        <w:t>international</w:t>
      </w:r>
      <w:r>
        <w:rPr>
          <w:rFonts w:ascii="Times New Roman"/>
          <w:spacing w:val="30"/>
          <w:sz w:val="20"/>
          <w:rPrChange w:id="2432" w:author="Author" w:date="2015-07-30T15:37:00Z">
            <w:rPr>
              <w:rFonts w:ascii="Times New Roman" w:hAnsi="Times New Roman"/>
              <w:sz w:val="20"/>
            </w:rPr>
          </w:rPrChange>
        </w:rPr>
        <w:t xml:space="preserve"> </w:t>
      </w:r>
      <w:r>
        <w:rPr>
          <w:rFonts w:ascii="Times New Roman"/>
          <w:sz w:val="20"/>
          <w:rPrChange w:id="2433" w:author="Author" w:date="2015-07-30T15:37:00Z">
            <w:rPr>
              <w:rFonts w:ascii="Times New Roman" w:hAnsi="Times New Roman"/>
              <w:sz w:val="20"/>
            </w:rPr>
          </w:rPrChange>
        </w:rPr>
        <w:t>rules</w:t>
      </w:r>
      <w:r>
        <w:rPr>
          <w:rFonts w:ascii="Times New Roman"/>
          <w:spacing w:val="31"/>
          <w:sz w:val="20"/>
          <w:rPrChange w:id="2434" w:author="Author" w:date="2015-07-30T15:37:00Z">
            <w:rPr>
              <w:rFonts w:ascii="Times New Roman" w:hAnsi="Times New Roman"/>
              <w:sz w:val="20"/>
            </w:rPr>
          </w:rPrChange>
        </w:rPr>
        <w:t xml:space="preserve"> </w:t>
      </w:r>
      <w:r>
        <w:rPr>
          <w:rFonts w:ascii="Times New Roman"/>
          <w:sz w:val="20"/>
          <w:rPrChange w:id="2435" w:author="Author" w:date="2015-07-30T15:37:00Z">
            <w:rPr>
              <w:rFonts w:ascii="Times New Roman" w:hAnsi="Times New Roman"/>
              <w:sz w:val="20"/>
            </w:rPr>
          </w:rPrChange>
        </w:rPr>
        <w:t>and</w:t>
      </w:r>
      <w:r>
        <w:rPr>
          <w:rFonts w:ascii="Times New Roman"/>
          <w:w w:val="99"/>
          <w:sz w:val="20"/>
          <w:rPrChange w:id="2436" w:author="Author" w:date="2015-07-30T15:37:00Z">
            <w:rPr>
              <w:rFonts w:ascii="Times New Roman" w:hAnsi="Times New Roman"/>
              <w:sz w:val="20"/>
            </w:rPr>
          </w:rPrChange>
        </w:rPr>
        <w:t xml:space="preserve"> </w:t>
      </w:r>
      <w:r>
        <w:rPr>
          <w:rFonts w:ascii="Times New Roman"/>
          <w:sz w:val="20"/>
          <w:rPrChange w:id="2437" w:author="Author" w:date="2015-07-30T15:37:00Z">
            <w:rPr>
              <w:rFonts w:ascii="Times New Roman" w:hAnsi="Times New Roman"/>
              <w:sz w:val="20"/>
            </w:rPr>
          </w:rPrChange>
        </w:rPr>
        <w:t>commitments.</w:t>
      </w:r>
      <w:r>
        <w:rPr>
          <w:rFonts w:ascii="Times New Roman"/>
          <w:spacing w:val="37"/>
          <w:sz w:val="20"/>
          <w:rPrChange w:id="2438" w:author="Author" w:date="2015-07-30T15:37:00Z">
            <w:rPr>
              <w:rFonts w:ascii="Times New Roman" w:hAnsi="Times New Roman"/>
              <w:sz w:val="20"/>
            </w:rPr>
          </w:rPrChange>
        </w:rPr>
        <w:t xml:space="preserve"> </w:t>
      </w:r>
      <w:r>
        <w:rPr>
          <w:rFonts w:ascii="Times New Roman"/>
          <w:sz w:val="20"/>
          <w:rPrChange w:id="2439" w:author="Author" w:date="2015-07-30T15:37:00Z">
            <w:rPr>
              <w:rFonts w:ascii="Times New Roman" w:hAnsi="Times New Roman"/>
              <w:sz w:val="20"/>
            </w:rPr>
          </w:rPrChange>
        </w:rPr>
        <w:t>We</w:t>
      </w:r>
      <w:r>
        <w:rPr>
          <w:rFonts w:ascii="Times New Roman"/>
          <w:spacing w:val="37"/>
          <w:sz w:val="20"/>
          <w:rPrChange w:id="2440" w:author="Author" w:date="2015-07-30T15:37:00Z">
            <w:rPr>
              <w:rFonts w:ascii="Times New Roman" w:hAnsi="Times New Roman"/>
              <w:sz w:val="20"/>
            </w:rPr>
          </w:rPrChange>
        </w:rPr>
        <w:t xml:space="preserve"> </w:t>
      </w:r>
      <w:r>
        <w:rPr>
          <w:rFonts w:ascii="Times New Roman"/>
          <w:sz w:val="20"/>
          <w:rPrChange w:id="2441" w:author="Author" w:date="2015-07-30T15:37:00Z">
            <w:rPr>
              <w:rFonts w:ascii="Times New Roman" w:hAnsi="Times New Roman"/>
              <w:sz w:val="20"/>
            </w:rPr>
          </w:rPrChange>
        </w:rPr>
        <w:t>acknowledge</w:t>
      </w:r>
      <w:r>
        <w:rPr>
          <w:rFonts w:ascii="Times New Roman"/>
          <w:spacing w:val="37"/>
          <w:sz w:val="20"/>
          <w:rPrChange w:id="2442" w:author="Author" w:date="2015-07-30T15:37:00Z">
            <w:rPr>
              <w:rFonts w:ascii="Times New Roman" w:hAnsi="Times New Roman"/>
              <w:sz w:val="20"/>
            </w:rPr>
          </w:rPrChange>
        </w:rPr>
        <w:t xml:space="preserve"> </w:t>
      </w:r>
      <w:r>
        <w:rPr>
          <w:rFonts w:ascii="Times New Roman"/>
          <w:sz w:val="20"/>
          <w:rPrChange w:id="2443" w:author="Author" w:date="2015-07-30T15:37:00Z">
            <w:rPr>
              <w:rFonts w:ascii="Times New Roman" w:hAnsi="Times New Roman"/>
              <w:sz w:val="20"/>
            </w:rPr>
          </w:rPrChange>
        </w:rPr>
        <w:t>also</w:t>
      </w:r>
      <w:r>
        <w:rPr>
          <w:rFonts w:ascii="Times New Roman"/>
          <w:spacing w:val="37"/>
          <w:sz w:val="20"/>
          <w:rPrChange w:id="2444" w:author="Author" w:date="2015-07-30T15:37:00Z">
            <w:rPr>
              <w:rFonts w:ascii="Times New Roman" w:hAnsi="Times New Roman"/>
              <w:sz w:val="20"/>
            </w:rPr>
          </w:rPrChange>
        </w:rPr>
        <w:t xml:space="preserve"> </w:t>
      </w:r>
      <w:r>
        <w:rPr>
          <w:rFonts w:ascii="Times New Roman"/>
          <w:sz w:val="20"/>
          <w:rPrChange w:id="2445" w:author="Author" w:date="2015-07-30T15:37:00Z">
            <w:rPr>
              <w:rFonts w:ascii="Times New Roman" w:hAnsi="Times New Roman"/>
              <w:sz w:val="20"/>
            </w:rPr>
          </w:rPrChange>
        </w:rPr>
        <w:t>the</w:t>
      </w:r>
      <w:r>
        <w:rPr>
          <w:rFonts w:ascii="Times New Roman"/>
          <w:spacing w:val="37"/>
          <w:sz w:val="20"/>
          <w:rPrChange w:id="2446" w:author="Author" w:date="2015-07-30T15:37:00Z">
            <w:rPr>
              <w:rFonts w:ascii="Times New Roman" w:hAnsi="Times New Roman"/>
              <w:sz w:val="20"/>
            </w:rPr>
          </w:rPrChange>
        </w:rPr>
        <w:t xml:space="preserve"> </w:t>
      </w:r>
      <w:r>
        <w:rPr>
          <w:rFonts w:ascii="Times New Roman"/>
          <w:sz w:val="20"/>
          <w:rPrChange w:id="2447" w:author="Author" w:date="2015-07-30T15:37:00Z">
            <w:rPr>
              <w:rFonts w:ascii="Times New Roman" w:hAnsi="Times New Roman"/>
              <w:sz w:val="20"/>
            </w:rPr>
          </w:rPrChange>
        </w:rPr>
        <w:t>importance</w:t>
      </w:r>
      <w:r>
        <w:rPr>
          <w:rFonts w:ascii="Times New Roman"/>
          <w:spacing w:val="37"/>
          <w:sz w:val="20"/>
          <w:rPrChange w:id="2448" w:author="Author" w:date="2015-07-30T15:37:00Z">
            <w:rPr>
              <w:rFonts w:ascii="Times New Roman" w:hAnsi="Times New Roman"/>
              <w:sz w:val="20"/>
            </w:rPr>
          </w:rPrChange>
        </w:rPr>
        <w:t xml:space="preserve"> </w:t>
      </w:r>
      <w:r>
        <w:rPr>
          <w:rFonts w:ascii="Times New Roman"/>
          <w:sz w:val="20"/>
          <w:rPrChange w:id="2449" w:author="Author" w:date="2015-07-30T15:37:00Z">
            <w:rPr>
              <w:rFonts w:ascii="Times New Roman" w:hAnsi="Times New Roman"/>
              <w:sz w:val="20"/>
            </w:rPr>
          </w:rPrChange>
        </w:rPr>
        <w:t>of</w:t>
      </w:r>
      <w:r>
        <w:rPr>
          <w:rFonts w:ascii="Times New Roman"/>
          <w:spacing w:val="36"/>
          <w:sz w:val="20"/>
          <w:rPrChange w:id="2450" w:author="Author" w:date="2015-07-30T15:37:00Z">
            <w:rPr>
              <w:rFonts w:ascii="Times New Roman" w:hAnsi="Times New Roman"/>
              <w:sz w:val="20"/>
            </w:rPr>
          </w:rPrChange>
        </w:rPr>
        <w:t xml:space="preserve"> </w:t>
      </w:r>
      <w:r>
        <w:rPr>
          <w:rFonts w:ascii="Times New Roman"/>
          <w:sz w:val="20"/>
          <w:rPrChange w:id="2451" w:author="Author" w:date="2015-07-30T15:37:00Z">
            <w:rPr>
              <w:rFonts w:ascii="Times New Roman" w:hAnsi="Times New Roman"/>
              <w:sz w:val="20"/>
            </w:rPr>
          </w:rPrChange>
        </w:rPr>
        <w:t>the</w:t>
      </w:r>
      <w:r>
        <w:rPr>
          <w:rFonts w:ascii="Times New Roman"/>
          <w:spacing w:val="37"/>
          <w:sz w:val="20"/>
          <w:rPrChange w:id="2452" w:author="Author" w:date="2015-07-30T15:37:00Z">
            <w:rPr>
              <w:rFonts w:ascii="Times New Roman" w:hAnsi="Times New Roman"/>
              <w:sz w:val="20"/>
            </w:rPr>
          </w:rPrChange>
        </w:rPr>
        <w:t xml:space="preserve"> </w:t>
      </w:r>
      <w:r>
        <w:rPr>
          <w:rFonts w:ascii="Times New Roman"/>
          <w:sz w:val="20"/>
          <w:rPrChange w:id="2453" w:author="Author" w:date="2015-07-30T15:37:00Z">
            <w:rPr>
              <w:rFonts w:ascii="Times New Roman" w:hAnsi="Times New Roman"/>
              <w:sz w:val="20"/>
            </w:rPr>
          </w:rPrChange>
        </w:rPr>
        <w:t>regional</w:t>
      </w:r>
      <w:r>
        <w:rPr>
          <w:rFonts w:ascii="Times New Roman"/>
          <w:spacing w:val="37"/>
          <w:sz w:val="20"/>
          <w:rPrChange w:id="2454" w:author="Author" w:date="2015-07-30T15:37:00Z">
            <w:rPr>
              <w:rFonts w:ascii="Times New Roman" w:hAnsi="Times New Roman"/>
              <w:sz w:val="20"/>
            </w:rPr>
          </w:rPrChange>
        </w:rPr>
        <w:t xml:space="preserve"> </w:t>
      </w:r>
      <w:r>
        <w:rPr>
          <w:rFonts w:ascii="Times New Roman"/>
          <w:sz w:val="20"/>
          <w:rPrChange w:id="2455" w:author="Author" w:date="2015-07-30T15:37:00Z">
            <w:rPr>
              <w:rFonts w:ascii="Times New Roman" w:hAnsi="Times New Roman"/>
              <w:sz w:val="20"/>
            </w:rPr>
          </w:rPrChange>
        </w:rPr>
        <w:t>and</w:t>
      </w:r>
      <w:r>
        <w:rPr>
          <w:rFonts w:ascii="Times New Roman"/>
          <w:spacing w:val="38"/>
          <w:sz w:val="20"/>
          <w:rPrChange w:id="2456" w:author="Author" w:date="2015-07-30T15:37:00Z">
            <w:rPr>
              <w:rFonts w:ascii="Times New Roman" w:hAnsi="Times New Roman"/>
              <w:sz w:val="20"/>
            </w:rPr>
          </w:rPrChange>
        </w:rPr>
        <w:t xml:space="preserve"> </w:t>
      </w:r>
      <w:r>
        <w:rPr>
          <w:rFonts w:ascii="Times New Roman"/>
          <w:sz w:val="20"/>
          <w:rPrChange w:id="2457" w:author="Author" w:date="2015-07-30T15:37:00Z">
            <w:rPr>
              <w:rFonts w:ascii="Times New Roman" w:hAnsi="Times New Roman"/>
              <w:sz w:val="20"/>
            </w:rPr>
          </w:rPrChange>
        </w:rPr>
        <w:t>sub-regional</w:t>
      </w:r>
      <w:r>
        <w:rPr>
          <w:rFonts w:ascii="Times New Roman"/>
          <w:spacing w:val="39"/>
          <w:sz w:val="20"/>
          <w:rPrChange w:id="2458" w:author="Author" w:date="2015-07-30T15:37:00Z">
            <w:rPr>
              <w:rFonts w:ascii="Times New Roman" w:hAnsi="Times New Roman"/>
              <w:sz w:val="20"/>
            </w:rPr>
          </w:rPrChange>
        </w:rPr>
        <w:t xml:space="preserve"> </w:t>
      </w:r>
      <w:r>
        <w:rPr>
          <w:rFonts w:ascii="Times New Roman"/>
          <w:sz w:val="20"/>
          <w:rPrChange w:id="2459" w:author="Author" w:date="2015-07-30T15:37:00Z">
            <w:rPr>
              <w:rFonts w:ascii="Times New Roman" w:hAnsi="Times New Roman"/>
              <w:sz w:val="20"/>
            </w:rPr>
          </w:rPrChange>
        </w:rPr>
        <w:t>dimensions,</w:t>
      </w:r>
      <w:r>
        <w:rPr>
          <w:rFonts w:ascii="Times New Roman"/>
          <w:spacing w:val="37"/>
          <w:sz w:val="20"/>
          <w:rPrChange w:id="2460" w:author="Author" w:date="2015-07-30T15:37:00Z">
            <w:rPr>
              <w:rFonts w:ascii="Times New Roman" w:hAnsi="Times New Roman"/>
              <w:sz w:val="20"/>
            </w:rPr>
          </w:rPrChange>
        </w:rPr>
        <w:t xml:space="preserve"> </w:t>
      </w:r>
      <w:r>
        <w:rPr>
          <w:rFonts w:ascii="Times New Roman"/>
          <w:sz w:val="20"/>
          <w:rPrChange w:id="2461" w:author="Author" w:date="2015-07-30T15:37:00Z">
            <w:rPr>
              <w:rFonts w:ascii="Times New Roman" w:hAnsi="Times New Roman"/>
              <w:sz w:val="20"/>
            </w:rPr>
          </w:rPrChange>
        </w:rPr>
        <w:t>regional</w:t>
      </w:r>
      <w:r>
        <w:rPr>
          <w:rFonts w:ascii="Times New Roman"/>
          <w:w w:val="99"/>
          <w:sz w:val="20"/>
          <w:rPrChange w:id="2462" w:author="Author" w:date="2015-07-30T15:37:00Z">
            <w:rPr>
              <w:rFonts w:ascii="Times New Roman" w:hAnsi="Times New Roman"/>
              <w:sz w:val="20"/>
            </w:rPr>
          </w:rPrChange>
        </w:rPr>
        <w:t xml:space="preserve"> </w:t>
      </w:r>
      <w:r>
        <w:rPr>
          <w:rFonts w:ascii="Times New Roman"/>
          <w:sz w:val="20"/>
          <w:rPrChange w:id="2463" w:author="Author" w:date="2015-07-30T15:37:00Z">
            <w:rPr>
              <w:rFonts w:ascii="Times New Roman" w:hAnsi="Times New Roman"/>
              <w:sz w:val="20"/>
            </w:rPr>
          </w:rPrChange>
        </w:rPr>
        <w:t>economic integration and interconnectivity in sustainable development. Regional and sub-regional</w:t>
      </w:r>
      <w:r>
        <w:rPr>
          <w:rFonts w:ascii="Times New Roman"/>
          <w:spacing w:val="34"/>
          <w:sz w:val="20"/>
          <w:rPrChange w:id="2464" w:author="Author" w:date="2015-07-30T15:37:00Z">
            <w:rPr>
              <w:rFonts w:ascii="Times New Roman" w:hAnsi="Times New Roman"/>
              <w:sz w:val="20"/>
            </w:rPr>
          </w:rPrChange>
        </w:rPr>
        <w:t xml:space="preserve"> </w:t>
      </w:r>
      <w:r>
        <w:rPr>
          <w:rFonts w:ascii="Times New Roman"/>
          <w:sz w:val="20"/>
          <w:rPrChange w:id="2465" w:author="Author" w:date="2015-07-30T15:37:00Z">
            <w:rPr>
              <w:rFonts w:ascii="Times New Roman" w:hAnsi="Times New Roman"/>
              <w:sz w:val="20"/>
            </w:rPr>
          </w:rPrChange>
        </w:rPr>
        <w:t>frameworks</w:t>
      </w:r>
      <w:r>
        <w:rPr>
          <w:rFonts w:ascii="Times New Roman"/>
          <w:w w:val="99"/>
          <w:sz w:val="20"/>
          <w:rPrChange w:id="2466" w:author="Author" w:date="2015-07-30T15:37:00Z">
            <w:rPr>
              <w:rFonts w:ascii="Times New Roman" w:hAnsi="Times New Roman"/>
              <w:sz w:val="20"/>
            </w:rPr>
          </w:rPrChange>
        </w:rPr>
        <w:t xml:space="preserve"> </w:t>
      </w:r>
      <w:r>
        <w:rPr>
          <w:rFonts w:ascii="Times New Roman"/>
          <w:sz w:val="20"/>
          <w:rPrChange w:id="2467" w:author="Author" w:date="2015-07-30T15:37:00Z">
            <w:rPr>
              <w:rFonts w:ascii="Times New Roman" w:hAnsi="Times New Roman"/>
              <w:sz w:val="20"/>
            </w:rPr>
          </w:rPrChange>
        </w:rPr>
        <w:t>can facilitate the effective translation of sustainable development policies into concrete action at national</w:t>
      </w:r>
      <w:r>
        <w:rPr>
          <w:rFonts w:ascii="Times New Roman"/>
          <w:spacing w:val="-29"/>
          <w:sz w:val="20"/>
          <w:rPrChange w:id="2468" w:author="Author" w:date="2015-07-30T15:37:00Z">
            <w:rPr>
              <w:rFonts w:ascii="Times New Roman" w:hAnsi="Times New Roman"/>
              <w:sz w:val="20"/>
            </w:rPr>
          </w:rPrChange>
        </w:rPr>
        <w:t xml:space="preserve"> </w:t>
      </w:r>
      <w:r>
        <w:rPr>
          <w:rFonts w:ascii="Times New Roman"/>
          <w:sz w:val="20"/>
          <w:rPrChange w:id="2469" w:author="Author" w:date="2015-07-30T15:37:00Z">
            <w:rPr>
              <w:rFonts w:ascii="Times New Roman" w:hAnsi="Times New Roman"/>
              <w:sz w:val="20"/>
            </w:rPr>
          </w:rPrChange>
        </w:rPr>
        <w:t>level.</w:t>
      </w:r>
    </w:p>
    <w:p w14:paraId="1101E944" w14:textId="77777777" w:rsidR="00804791" w:rsidRDefault="00804791">
      <w:pPr>
        <w:spacing w:before="8"/>
        <w:rPr>
          <w:rFonts w:ascii="Times New Roman" w:hAnsi="Times New Roman"/>
          <w:sz w:val="21"/>
          <w:rPrChange w:id="2470" w:author="Author" w:date="2015-07-30T15:37:00Z">
            <w:rPr>
              <w:rFonts w:ascii="Times New Roman" w:hAnsi="Times New Roman"/>
              <w:sz w:val="20"/>
            </w:rPr>
          </w:rPrChange>
        </w:rPr>
        <w:pPrChange w:id="2471" w:author="Author" w:date="2015-07-30T15:37:00Z">
          <w:pPr>
            <w:pStyle w:val="ListParagraph"/>
            <w:ind w:left="360"/>
            <w:jc w:val="both"/>
          </w:pPr>
        </w:pPrChange>
      </w:pPr>
    </w:p>
    <w:p w14:paraId="115E84E9" w14:textId="5D11E762" w:rsidR="00804791" w:rsidRDefault="006514D0">
      <w:pPr>
        <w:pStyle w:val="ListParagraph"/>
        <w:numPr>
          <w:ilvl w:val="0"/>
          <w:numId w:val="35"/>
        </w:numPr>
        <w:tabs>
          <w:tab w:val="left" w:pos="461"/>
        </w:tabs>
        <w:spacing w:line="259" w:lineRule="auto"/>
        <w:ind w:right="118"/>
        <w:jc w:val="both"/>
        <w:rPr>
          <w:rFonts w:ascii="Times New Roman" w:eastAsia="Times New Roman" w:hAnsi="Times New Roman" w:cs="Times New Roman"/>
          <w:sz w:val="20"/>
          <w:szCs w:val="20"/>
        </w:rPr>
        <w:pPrChange w:id="2472" w:author="Author" w:date="2015-07-30T15:37:00Z">
          <w:pPr>
            <w:pStyle w:val="ListParagraph"/>
            <w:numPr>
              <w:numId w:val="38"/>
            </w:numPr>
            <w:ind w:left="360" w:hanging="360"/>
            <w:jc w:val="both"/>
          </w:pPr>
        </w:pPrChange>
      </w:pPr>
      <w:r>
        <w:rPr>
          <w:rFonts w:ascii="Times New Roman"/>
          <w:sz w:val="20"/>
          <w:rPrChange w:id="2473" w:author="Author" w:date="2015-07-30T15:37:00Z">
            <w:rPr>
              <w:rFonts w:ascii="Times New Roman" w:hAnsi="Times New Roman"/>
              <w:sz w:val="20"/>
            </w:rPr>
          </w:rPrChange>
        </w:rPr>
        <w:t>Each country faces specific challenges in its pursuit of sustainable development. The most vulnerable</w:t>
      </w:r>
      <w:r>
        <w:rPr>
          <w:rFonts w:ascii="Times New Roman"/>
          <w:spacing w:val="10"/>
          <w:sz w:val="20"/>
          <w:rPrChange w:id="2474" w:author="Author" w:date="2015-07-30T15:37:00Z">
            <w:rPr>
              <w:rFonts w:ascii="Times New Roman" w:hAnsi="Times New Roman"/>
              <w:sz w:val="20"/>
            </w:rPr>
          </w:rPrChange>
        </w:rPr>
        <w:t xml:space="preserve"> </w:t>
      </w:r>
      <w:r>
        <w:rPr>
          <w:rFonts w:ascii="Times New Roman"/>
          <w:sz w:val="20"/>
          <w:rPrChange w:id="2475" w:author="Author" w:date="2015-07-30T15:37:00Z">
            <w:rPr>
              <w:rFonts w:ascii="Times New Roman" w:hAnsi="Times New Roman"/>
              <w:sz w:val="20"/>
            </w:rPr>
          </w:rPrChange>
        </w:rPr>
        <w:t>countries</w:t>
      </w:r>
      <w:r>
        <w:rPr>
          <w:rFonts w:ascii="Times New Roman"/>
          <w:w w:val="99"/>
          <w:sz w:val="20"/>
          <w:rPrChange w:id="2476" w:author="Author" w:date="2015-07-30T15:37:00Z">
            <w:rPr>
              <w:rFonts w:ascii="Times New Roman" w:hAnsi="Times New Roman"/>
              <w:sz w:val="20"/>
            </w:rPr>
          </w:rPrChange>
        </w:rPr>
        <w:t xml:space="preserve"> </w:t>
      </w:r>
      <w:r>
        <w:rPr>
          <w:rFonts w:ascii="Times New Roman"/>
          <w:sz w:val="20"/>
          <w:rPrChange w:id="2477" w:author="Author" w:date="2015-07-30T15:37:00Z">
            <w:rPr>
              <w:rFonts w:ascii="Times New Roman" w:hAnsi="Times New Roman"/>
              <w:sz w:val="20"/>
            </w:rPr>
          </w:rPrChange>
        </w:rPr>
        <w:t>and,</w:t>
      </w:r>
      <w:r>
        <w:rPr>
          <w:rFonts w:ascii="Times New Roman"/>
          <w:spacing w:val="38"/>
          <w:sz w:val="20"/>
          <w:rPrChange w:id="2478" w:author="Author" w:date="2015-07-30T15:37:00Z">
            <w:rPr>
              <w:rFonts w:ascii="Times New Roman" w:hAnsi="Times New Roman"/>
              <w:sz w:val="20"/>
            </w:rPr>
          </w:rPrChange>
        </w:rPr>
        <w:t xml:space="preserve"> </w:t>
      </w:r>
      <w:r>
        <w:rPr>
          <w:rFonts w:ascii="Times New Roman"/>
          <w:sz w:val="20"/>
          <w:rPrChange w:id="2479" w:author="Author" w:date="2015-07-30T15:37:00Z">
            <w:rPr>
              <w:rFonts w:ascii="Times New Roman" w:hAnsi="Times New Roman"/>
              <w:sz w:val="20"/>
            </w:rPr>
          </w:rPrChange>
        </w:rPr>
        <w:t>in</w:t>
      </w:r>
      <w:r>
        <w:rPr>
          <w:rFonts w:ascii="Times New Roman"/>
          <w:spacing w:val="38"/>
          <w:sz w:val="20"/>
          <w:rPrChange w:id="2480" w:author="Author" w:date="2015-07-30T15:37:00Z">
            <w:rPr>
              <w:rFonts w:ascii="Times New Roman" w:hAnsi="Times New Roman"/>
              <w:sz w:val="20"/>
            </w:rPr>
          </w:rPrChange>
        </w:rPr>
        <w:t xml:space="preserve"> </w:t>
      </w:r>
      <w:r>
        <w:rPr>
          <w:rFonts w:ascii="Times New Roman"/>
          <w:sz w:val="20"/>
          <w:rPrChange w:id="2481" w:author="Author" w:date="2015-07-30T15:37:00Z">
            <w:rPr>
              <w:rFonts w:ascii="Times New Roman" w:hAnsi="Times New Roman"/>
              <w:sz w:val="20"/>
            </w:rPr>
          </w:rPrChange>
        </w:rPr>
        <w:t>particular,</w:t>
      </w:r>
      <w:r>
        <w:rPr>
          <w:rFonts w:ascii="Times New Roman"/>
          <w:spacing w:val="40"/>
          <w:sz w:val="20"/>
          <w:rPrChange w:id="2482" w:author="Author" w:date="2015-07-30T15:37:00Z">
            <w:rPr>
              <w:rFonts w:ascii="Times New Roman" w:hAnsi="Times New Roman"/>
              <w:sz w:val="20"/>
            </w:rPr>
          </w:rPrChange>
        </w:rPr>
        <w:t xml:space="preserve"> </w:t>
      </w:r>
      <w:r>
        <w:rPr>
          <w:rFonts w:ascii="Times New Roman"/>
          <w:sz w:val="20"/>
          <w:rPrChange w:id="2483" w:author="Author" w:date="2015-07-30T15:37:00Z">
            <w:rPr>
              <w:rFonts w:ascii="Times New Roman" w:hAnsi="Times New Roman"/>
              <w:sz w:val="20"/>
            </w:rPr>
          </w:rPrChange>
        </w:rPr>
        <w:t>African</w:t>
      </w:r>
      <w:r>
        <w:rPr>
          <w:rFonts w:ascii="Times New Roman"/>
          <w:spacing w:val="39"/>
          <w:sz w:val="20"/>
          <w:rPrChange w:id="2484" w:author="Author" w:date="2015-07-30T15:37:00Z">
            <w:rPr>
              <w:rFonts w:ascii="Times New Roman" w:hAnsi="Times New Roman"/>
              <w:sz w:val="20"/>
            </w:rPr>
          </w:rPrChange>
        </w:rPr>
        <w:t xml:space="preserve"> </w:t>
      </w:r>
      <w:r>
        <w:rPr>
          <w:rFonts w:ascii="Times New Roman"/>
          <w:sz w:val="20"/>
          <w:rPrChange w:id="2485" w:author="Author" w:date="2015-07-30T15:37:00Z">
            <w:rPr>
              <w:rFonts w:ascii="Times New Roman" w:hAnsi="Times New Roman"/>
              <w:sz w:val="20"/>
            </w:rPr>
          </w:rPrChange>
        </w:rPr>
        <w:t>countries,</w:t>
      </w:r>
      <w:r>
        <w:rPr>
          <w:rFonts w:ascii="Times New Roman"/>
          <w:spacing w:val="40"/>
          <w:sz w:val="20"/>
          <w:rPrChange w:id="2486" w:author="Author" w:date="2015-07-30T15:37:00Z">
            <w:rPr>
              <w:rFonts w:ascii="Times New Roman" w:hAnsi="Times New Roman"/>
              <w:sz w:val="20"/>
            </w:rPr>
          </w:rPrChange>
        </w:rPr>
        <w:t xml:space="preserve"> </w:t>
      </w:r>
      <w:r>
        <w:rPr>
          <w:rFonts w:ascii="Times New Roman"/>
          <w:sz w:val="20"/>
          <w:rPrChange w:id="2487" w:author="Author" w:date="2015-07-30T15:37:00Z">
            <w:rPr>
              <w:rFonts w:ascii="Times New Roman" w:hAnsi="Times New Roman"/>
              <w:sz w:val="20"/>
            </w:rPr>
          </w:rPrChange>
        </w:rPr>
        <w:t>least</w:t>
      </w:r>
      <w:r>
        <w:rPr>
          <w:rFonts w:ascii="Times New Roman"/>
          <w:spacing w:val="39"/>
          <w:sz w:val="20"/>
          <w:rPrChange w:id="2488" w:author="Author" w:date="2015-07-30T15:37:00Z">
            <w:rPr>
              <w:rFonts w:ascii="Times New Roman" w:hAnsi="Times New Roman"/>
              <w:sz w:val="20"/>
            </w:rPr>
          </w:rPrChange>
        </w:rPr>
        <w:t xml:space="preserve"> </w:t>
      </w:r>
      <w:r>
        <w:rPr>
          <w:rFonts w:ascii="Times New Roman"/>
          <w:sz w:val="20"/>
          <w:rPrChange w:id="2489" w:author="Author" w:date="2015-07-30T15:37:00Z">
            <w:rPr>
              <w:rFonts w:ascii="Times New Roman" w:hAnsi="Times New Roman"/>
              <w:sz w:val="20"/>
            </w:rPr>
          </w:rPrChange>
        </w:rPr>
        <w:t>developed</w:t>
      </w:r>
      <w:r>
        <w:rPr>
          <w:rFonts w:ascii="Times New Roman"/>
          <w:spacing w:val="39"/>
          <w:sz w:val="20"/>
          <w:rPrChange w:id="2490" w:author="Author" w:date="2015-07-30T15:37:00Z">
            <w:rPr>
              <w:rFonts w:ascii="Times New Roman" w:hAnsi="Times New Roman"/>
              <w:sz w:val="20"/>
            </w:rPr>
          </w:rPrChange>
        </w:rPr>
        <w:t xml:space="preserve"> </w:t>
      </w:r>
      <w:r>
        <w:rPr>
          <w:rFonts w:ascii="Times New Roman"/>
          <w:sz w:val="20"/>
          <w:rPrChange w:id="2491" w:author="Author" w:date="2015-07-30T15:37:00Z">
            <w:rPr>
              <w:rFonts w:ascii="Times New Roman" w:hAnsi="Times New Roman"/>
              <w:sz w:val="20"/>
            </w:rPr>
          </w:rPrChange>
        </w:rPr>
        <w:t>countries,</w:t>
      </w:r>
      <w:r>
        <w:rPr>
          <w:rFonts w:ascii="Times New Roman"/>
          <w:spacing w:val="37"/>
          <w:sz w:val="20"/>
          <w:rPrChange w:id="2492" w:author="Author" w:date="2015-07-30T15:37:00Z">
            <w:rPr>
              <w:rFonts w:ascii="Times New Roman" w:hAnsi="Times New Roman"/>
              <w:sz w:val="20"/>
            </w:rPr>
          </w:rPrChange>
        </w:rPr>
        <w:t xml:space="preserve"> </w:t>
      </w:r>
      <w:r>
        <w:rPr>
          <w:rFonts w:ascii="Times New Roman"/>
          <w:sz w:val="20"/>
          <w:rPrChange w:id="2493" w:author="Author" w:date="2015-07-30T15:37:00Z">
            <w:rPr>
              <w:rFonts w:ascii="Times New Roman" w:hAnsi="Times New Roman"/>
              <w:sz w:val="20"/>
            </w:rPr>
          </w:rPrChange>
        </w:rPr>
        <w:t>landlocked</w:t>
      </w:r>
      <w:r>
        <w:rPr>
          <w:rFonts w:ascii="Times New Roman"/>
          <w:spacing w:val="39"/>
          <w:sz w:val="20"/>
          <w:rPrChange w:id="2494" w:author="Author" w:date="2015-07-30T15:37:00Z">
            <w:rPr>
              <w:rFonts w:ascii="Times New Roman" w:hAnsi="Times New Roman"/>
              <w:sz w:val="20"/>
            </w:rPr>
          </w:rPrChange>
        </w:rPr>
        <w:t xml:space="preserve"> </w:t>
      </w:r>
      <w:r>
        <w:rPr>
          <w:rFonts w:ascii="Times New Roman"/>
          <w:sz w:val="20"/>
          <w:rPrChange w:id="2495" w:author="Author" w:date="2015-07-30T15:37:00Z">
            <w:rPr>
              <w:rFonts w:ascii="Times New Roman" w:hAnsi="Times New Roman"/>
              <w:sz w:val="20"/>
            </w:rPr>
          </w:rPrChange>
        </w:rPr>
        <w:t>developing</w:t>
      </w:r>
      <w:r>
        <w:rPr>
          <w:rFonts w:ascii="Times New Roman"/>
          <w:spacing w:val="39"/>
          <w:sz w:val="20"/>
          <w:rPrChange w:id="2496" w:author="Author" w:date="2015-07-30T15:37:00Z">
            <w:rPr>
              <w:rFonts w:ascii="Times New Roman" w:hAnsi="Times New Roman"/>
              <w:sz w:val="20"/>
            </w:rPr>
          </w:rPrChange>
        </w:rPr>
        <w:t xml:space="preserve"> </w:t>
      </w:r>
      <w:r>
        <w:rPr>
          <w:rFonts w:ascii="Times New Roman"/>
          <w:sz w:val="20"/>
          <w:rPrChange w:id="2497" w:author="Author" w:date="2015-07-30T15:37:00Z">
            <w:rPr>
              <w:rFonts w:ascii="Times New Roman" w:hAnsi="Times New Roman"/>
              <w:sz w:val="20"/>
            </w:rPr>
          </w:rPrChange>
        </w:rPr>
        <w:t>countries</w:t>
      </w:r>
      <w:r>
        <w:rPr>
          <w:rFonts w:ascii="Times New Roman"/>
          <w:spacing w:val="37"/>
          <w:sz w:val="20"/>
          <w:rPrChange w:id="2498" w:author="Author" w:date="2015-07-30T15:37:00Z">
            <w:rPr>
              <w:rFonts w:ascii="Times New Roman" w:hAnsi="Times New Roman"/>
              <w:sz w:val="20"/>
            </w:rPr>
          </w:rPrChange>
        </w:rPr>
        <w:t xml:space="preserve"> </w:t>
      </w:r>
      <w:r>
        <w:rPr>
          <w:rFonts w:ascii="Times New Roman"/>
          <w:sz w:val="20"/>
          <w:rPrChange w:id="2499" w:author="Author" w:date="2015-07-30T15:37:00Z">
            <w:rPr>
              <w:rFonts w:ascii="Times New Roman" w:hAnsi="Times New Roman"/>
              <w:sz w:val="20"/>
            </w:rPr>
          </w:rPrChange>
        </w:rPr>
        <w:t>and</w:t>
      </w:r>
      <w:r>
        <w:rPr>
          <w:rFonts w:ascii="Times New Roman"/>
          <w:spacing w:val="39"/>
          <w:sz w:val="20"/>
          <w:rPrChange w:id="2500" w:author="Author" w:date="2015-07-30T15:37:00Z">
            <w:rPr>
              <w:rFonts w:ascii="Times New Roman" w:hAnsi="Times New Roman"/>
              <w:sz w:val="20"/>
            </w:rPr>
          </w:rPrChange>
        </w:rPr>
        <w:t xml:space="preserve"> </w:t>
      </w:r>
      <w:r>
        <w:rPr>
          <w:rFonts w:ascii="Times New Roman"/>
          <w:sz w:val="20"/>
          <w:rPrChange w:id="2501" w:author="Author" w:date="2015-07-30T15:37:00Z">
            <w:rPr>
              <w:rFonts w:ascii="Times New Roman" w:hAnsi="Times New Roman"/>
              <w:sz w:val="20"/>
            </w:rPr>
          </w:rPrChange>
        </w:rPr>
        <w:t>small</w:t>
      </w:r>
      <w:r>
        <w:rPr>
          <w:rFonts w:ascii="Times New Roman"/>
          <w:w w:val="99"/>
          <w:sz w:val="20"/>
          <w:rPrChange w:id="2502" w:author="Author" w:date="2015-07-30T15:37:00Z">
            <w:rPr>
              <w:rFonts w:ascii="Times New Roman" w:hAnsi="Times New Roman"/>
              <w:sz w:val="20"/>
            </w:rPr>
          </w:rPrChange>
        </w:rPr>
        <w:t xml:space="preserve"> </w:t>
      </w:r>
      <w:r>
        <w:rPr>
          <w:rFonts w:ascii="Times New Roman"/>
          <w:sz w:val="20"/>
          <w:rPrChange w:id="2503" w:author="Author" w:date="2015-07-30T15:37:00Z">
            <w:rPr>
              <w:rFonts w:ascii="Times New Roman" w:hAnsi="Times New Roman"/>
              <w:sz w:val="20"/>
            </w:rPr>
          </w:rPrChange>
        </w:rPr>
        <w:t>island</w:t>
      </w:r>
      <w:r>
        <w:rPr>
          <w:rFonts w:ascii="Times New Roman"/>
          <w:spacing w:val="31"/>
          <w:sz w:val="20"/>
          <w:rPrChange w:id="2504" w:author="Author" w:date="2015-07-30T15:37:00Z">
            <w:rPr>
              <w:rFonts w:ascii="Times New Roman" w:hAnsi="Times New Roman"/>
              <w:sz w:val="20"/>
            </w:rPr>
          </w:rPrChange>
        </w:rPr>
        <w:t xml:space="preserve"> </w:t>
      </w:r>
      <w:r>
        <w:rPr>
          <w:rFonts w:ascii="Times New Roman"/>
          <w:sz w:val="20"/>
          <w:rPrChange w:id="2505" w:author="Author" w:date="2015-07-30T15:37:00Z">
            <w:rPr>
              <w:rFonts w:ascii="Times New Roman" w:hAnsi="Times New Roman"/>
              <w:sz w:val="20"/>
            </w:rPr>
          </w:rPrChange>
        </w:rPr>
        <w:t>developing</w:t>
      </w:r>
      <w:r>
        <w:rPr>
          <w:rFonts w:ascii="Times New Roman"/>
          <w:spacing w:val="32"/>
          <w:sz w:val="20"/>
          <w:rPrChange w:id="2506" w:author="Author" w:date="2015-07-30T15:37:00Z">
            <w:rPr>
              <w:rFonts w:ascii="Times New Roman" w:hAnsi="Times New Roman"/>
              <w:sz w:val="20"/>
            </w:rPr>
          </w:rPrChange>
        </w:rPr>
        <w:t xml:space="preserve"> </w:t>
      </w:r>
      <w:r>
        <w:rPr>
          <w:rFonts w:ascii="Times New Roman"/>
          <w:sz w:val="20"/>
          <w:rPrChange w:id="2507" w:author="Author" w:date="2015-07-30T15:37:00Z">
            <w:rPr>
              <w:rFonts w:ascii="Times New Roman" w:hAnsi="Times New Roman"/>
              <w:sz w:val="20"/>
            </w:rPr>
          </w:rPrChange>
        </w:rPr>
        <w:t>states</w:t>
      </w:r>
      <w:r>
        <w:rPr>
          <w:rFonts w:ascii="Times New Roman"/>
          <w:spacing w:val="30"/>
          <w:sz w:val="20"/>
          <w:rPrChange w:id="2508" w:author="Author" w:date="2015-07-30T15:37:00Z">
            <w:rPr>
              <w:rFonts w:ascii="Times New Roman" w:hAnsi="Times New Roman"/>
              <w:sz w:val="20"/>
            </w:rPr>
          </w:rPrChange>
        </w:rPr>
        <w:t xml:space="preserve"> </w:t>
      </w:r>
      <w:r>
        <w:rPr>
          <w:rFonts w:ascii="Times New Roman"/>
          <w:sz w:val="20"/>
          <w:rPrChange w:id="2509" w:author="Author" w:date="2015-07-30T15:37:00Z">
            <w:rPr>
              <w:rFonts w:ascii="Times New Roman" w:hAnsi="Times New Roman"/>
              <w:sz w:val="20"/>
            </w:rPr>
          </w:rPrChange>
        </w:rPr>
        <w:t>deserve</w:t>
      </w:r>
      <w:r>
        <w:rPr>
          <w:rFonts w:ascii="Times New Roman"/>
          <w:spacing w:val="31"/>
          <w:sz w:val="20"/>
          <w:rPrChange w:id="2510" w:author="Author" w:date="2015-07-30T15:37:00Z">
            <w:rPr>
              <w:rFonts w:ascii="Times New Roman" w:hAnsi="Times New Roman"/>
              <w:sz w:val="20"/>
            </w:rPr>
          </w:rPrChange>
        </w:rPr>
        <w:t xml:space="preserve"> </w:t>
      </w:r>
      <w:r>
        <w:rPr>
          <w:rFonts w:ascii="Times New Roman"/>
          <w:sz w:val="20"/>
          <w:rPrChange w:id="2511" w:author="Author" w:date="2015-07-30T15:37:00Z">
            <w:rPr>
              <w:rFonts w:ascii="Times New Roman" w:hAnsi="Times New Roman"/>
              <w:sz w:val="20"/>
            </w:rPr>
          </w:rPrChange>
        </w:rPr>
        <w:t>special</w:t>
      </w:r>
      <w:r>
        <w:rPr>
          <w:rFonts w:ascii="Times New Roman"/>
          <w:spacing w:val="30"/>
          <w:sz w:val="20"/>
          <w:rPrChange w:id="2512" w:author="Author" w:date="2015-07-30T15:37:00Z">
            <w:rPr>
              <w:rFonts w:ascii="Times New Roman" w:hAnsi="Times New Roman"/>
              <w:sz w:val="20"/>
            </w:rPr>
          </w:rPrChange>
        </w:rPr>
        <w:t xml:space="preserve"> </w:t>
      </w:r>
      <w:r>
        <w:rPr>
          <w:rFonts w:ascii="Times New Roman"/>
          <w:sz w:val="20"/>
          <w:rPrChange w:id="2513" w:author="Author" w:date="2015-07-30T15:37:00Z">
            <w:rPr>
              <w:rFonts w:ascii="Times New Roman" w:hAnsi="Times New Roman"/>
              <w:sz w:val="20"/>
            </w:rPr>
          </w:rPrChange>
        </w:rPr>
        <w:t>attention,</w:t>
      </w:r>
      <w:r>
        <w:rPr>
          <w:rFonts w:ascii="Times New Roman"/>
          <w:spacing w:val="31"/>
          <w:sz w:val="20"/>
          <w:rPrChange w:id="2514" w:author="Author" w:date="2015-07-30T15:37:00Z">
            <w:rPr>
              <w:rFonts w:ascii="Times New Roman" w:hAnsi="Times New Roman"/>
              <w:sz w:val="20"/>
            </w:rPr>
          </w:rPrChange>
        </w:rPr>
        <w:t xml:space="preserve"> </w:t>
      </w:r>
      <w:r>
        <w:rPr>
          <w:rFonts w:ascii="Times New Roman"/>
          <w:sz w:val="20"/>
          <w:rPrChange w:id="2515" w:author="Author" w:date="2015-07-30T15:37:00Z">
            <w:rPr>
              <w:rFonts w:ascii="Times New Roman" w:hAnsi="Times New Roman"/>
              <w:sz w:val="20"/>
            </w:rPr>
          </w:rPrChange>
        </w:rPr>
        <w:t>as</w:t>
      </w:r>
      <w:r>
        <w:rPr>
          <w:rFonts w:ascii="Times New Roman"/>
          <w:spacing w:val="30"/>
          <w:sz w:val="20"/>
          <w:rPrChange w:id="2516" w:author="Author" w:date="2015-07-30T15:37:00Z">
            <w:rPr>
              <w:rFonts w:ascii="Times New Roman" w:hAnsi="Times New Roman"/>
              <w:sz w:val="20"/>
            </w:rPr>
          </w:rPrChange>
        </w:rPr>
        <w:t xml:space="preserve"> </w:t>
      </w:r>
      <w:r>
        <w:rPr>
          <w:rFonts w:ascii="Times New Roman"/>
          <w:sz w:val="20"/>
          <w:rPrChange w:id="2517" w:author="Author" w:date="2015-07-30T15:37:00Z">
            <w:rPr>
              <w:rFonts w:ascii="Times New Roman" w:hAnsi="Times New Roman"/>
              <w:sz w:val="20"/>
            </w:rPr>
          </w:rPrChange>
        </w:rPr>
        <w:t>do</w:t>
      </w:r>
      <w:r>
        <w:rPr>
          <w:rFonts w:ascii="Times New Roman"/>
          <w:spacing w:val="31"/>
          <w:sz w:val="20"/>
          <w:rPrChange w:id="2518" w:author="Author" w:date="2015-07-30T15:37:00Z">
            <w:rPr>
              <w:rFonts w:ascii="Times New Roman" w:hAnsi="Times New Roman"/>
              <w:sz w:val="20"/>
            </w:rPr>
          </w:rPrChange>
        </w:rPr>
        <w:t xml:space="preserve"> </w:t>
      </w:r>
      <w:r>
        <w:rPr>
          <w:rFonts w:ascii="Times New Roman"/>
          <w:sz w:val="20"/>
          <w:rPrChange w:id="2519" w:author="Author" w:date="2015-07-30T15:37:00Z">
            <w:rPr>
              <w:rFonts w:ascii="Times New Roman" w:hAnsi="Times New Roman"/>
              <w:sz w:val="20"/>
            </w:rPr>
          </w:rPrChange>
        </w:rPr>
        <w:t>countries</w:t>
      </w:r>
      <w:r>
        <w:rPr>
          <w:rFonts w:ascii="Times New Roman"/>
          <w:spacing w:val="32"/>
          <w:sz w:val="20"/>
          <w:rPrChange w:id="2520" w:author="Author" w:date="2015-07-30T15:37:00Z">
            <w:rPr>
              <w:rFonts w:ascii="Times New Roman" w:hAnsi="Times New Roman"/>
              <w:sz w:val="20"/>
            </w:rPr>
          </w:rPrChange>
        </w:rPr>
        <w:t xml:space="preserve"> </w:t>
      </w:r>
      <w:r>
        <w:rPr>
          <w:rFonts w:ascii="Times New Roman"/>
          <w:sz w:val="20"/>
          <w:rPrChange w:id="2521" w:author="Author" w:date="2015-07-30T15:37:00Z">
            <w:rPr>
              <w:rFonts w:ascii="Times New Roman" w:hAnsi="Times New Roman"/>
              <w:sz w:val="20"/>
            </w:rPr>
          </w:rPrChange>
        </w:rPr>
        <w:t>in</w:t>
      </w:r>
      <w:r>
        <w:rPr>
          <w:rFonts w:ascii="Times New Roman"/>
          <w:spacing w:val="31"/>
          <w:sz w:val="20"/>
          <w:rPrChange w:id="2522" w:author="Author" w:date="2015-07-30T15:37:00Z">
            <w:rPr>
              <w:rFonts w:ascii="Times New Roman" w:hAnsi="Times New Roman"/>
              <w:sz w:val="20"/>
            </w:rPr>
          </w:rPrChange>
        </w:rPr>
        <w:t xml:space="preserve"> </w:t>
      </w:r>
      <w:r>
        <w:rPr>
          <w:rFonts w:ascii="Times New Roman"/>
          <w:sz w:val="20"/>
          <w:rPrChange w:id="2523" w:author="Author" w:date="2015-07-30T15:37:00Z">
            <w:rPr>
              <w:rFonts w:ascii="Times New Roman" w:hAnsi="Times New Roman"/>
              <w:sz w:val="20"/>
            </w:rPr>
          </w:rPrChange>
        </w:rPr>
        <w:t>situations</w:t>
      </w:r>
      <w:r>
        <w:rPr>
          <w:rFonts w:ascii="Times New Roman"/>
          <w:spacing w:val="30"/>
          <w:sz w:val="20"/>
          <w:rPrChange w:id="2524" w:author="Author" w:date="2015-07-30T15:37:00Z">
            <w:rPr>
              <w:rFonts w:ascii="Times New Roman" w:hAnsi="Times New Roman"/>
              <w:sz w:val="20"/>
            </w:rPr>
          </w:rPrChange>
        </w:rPr>
        <w:t xml:space="preserve"> </w:t>
      </w:r>
      <w:r>
        <w:rPr>
          <w:rFonts w:ascii="Times New Roman"/>
          <w:sz w:val="20"/>
          <w:rPrChange w:id="2525" w:author="Author" w:date="2015-07-30T15:37:00Z">
            <w:rPr>
              <w:rFonts w:ascii="Times New Roman" w:hAnsi="Times New Roman"/>
              <w:sz w:val="20"/>
            </w:rPr>
          </w:rPrChange>
        </w:rPr>
        <w:t>of</w:t>
      </w:r>
      <w:r>
        <w:rPr>
          <w:rFonts w:ascii="Times New Roman"/>
          <w:spacing w:val="29"/>
          <w:sz w:val="20"/>
          <w:rPrChange w:id="2526" w:author="Author" w:date="2015-07-30T15:37:00Z">
            <w:rPr>
              <w:rFonts w:ascii="Times New Roman" w:hAnsi="Times New Roman"/>
              <w:sz w:val="20"/>
            </w:rPr>
          </w:rPrChange>
        </w:rPr>
        <w:t xml:space="preserve"> </w:t>
      </w:r>
      <w:r>
        <w:rPr>
          <w:rFonts w:ascii="Times New Roman"/>
          <w:sz w:val="20"/>
          <w:rPrChange w:id="2527" w:author="Author" w:date="2015-07-30T15:37:00Z">
            <w:rPr>
              <w:rFonts w:ascii="Times New Roman" w:hAnsi="Times New Roman"/>
              <w:sz w:val="20"/>
            </w:rPr>
          </w:rPrChange>
        </w:rPr>
        <w:t>conflict</w:t>
      </w:r>
      <w:r>
        <w:rPr>
          <w:rFonts w:ascii="Times New Roman"/>
          <w:spacing w:val="30"/>
          <w:sz w:val="20"/>
          <w:rPrChange w:id="2528" w:author="Author" w:date="2015-07-30T15:37:00Z">
            <w:rPr>
              <w:rFonts w:ascii="Times New Roman" w:hAnsi="Times New Roman"/>
              <w:sz w:val="20"/>
            </w:rPr>
          </w:rPrChange>
        </w:rPr>
        <w:t xml:space="preserve"> </w:t>
      </w:r>
      <w:r>
        <w:rPr>
          <w:rFonts w:ascii="Times New Roman"/>
          <w:spacing w:val="2"/>
          <w:sz w:val="20"/>
          <w:rPrChange w:id="2529" w:author="Author" w:date="2015-07-30T15:37:00Z">
            <w:rPr>
              <w:rFonts w:ascii="Times New Roman" w:hAnsi="Times New Roman"/>
              <w:sz w:val="20"/>
            </w:rPr>
          </w:rPrChange>
        </w:rPr>
        <w:t>and</w:t>
      </w:r>
      <w:r>
        <w:rPr>
          <w:rFonts w:ascii="Times New Roman"/>
          <w:spacing w:val="31"/>
          <w:sz w:val="20"/>
          <w:rPrChange w:id="2530" w:author="Author" w:date="2015-07-30T15:37:00Z">
            <w:rPr>
              <w:rFonts w:ascii="Times New Roman" w:hAnsi="Times New Roman"/>
              <w:sz w:val="20"/>
            </w:rPr>
          </w:rPrChange>
        </w:rPr>
        <w:t xml:space="preserve"> </w:t>
      </w:r>
      <w:r>
        <w:rPr>
          <w:rFonts w:ascii="Times New Roman"/>
          <w:sz w:val="20"/>
          <w:rPrChange w:id="2531" w:author="Author" w:date="2015-07-30T15:37:00Z">
            <w:rPr>
              <w:rFonts w:ascii="Times New Roman" w:hAnsi="Times New Roman"/>
              <w:sz w:val="20"/>
            </w:rPr>
          </w:rPrChange>
        </w:rPr>
        <w:t>post-conflict</w:t>
      </w:r>
      <w:r>
        <w:rPr>
          <w:rFonts w:ascii="Times New Roman"/>
          <w:w w:val="99"/>
          <w:sz w:val="20"/>
          <w:rPrChange w:id="2532" w:author="Author" w:date="2015-07-30T15:37:00Z">
            <w:rPr>
              <w:rFonts w:ascii="Times New Roman" w:hAnsi="Times New Roman"/>
              <w:sz w:val="20"/>
            </w:rPr>
          </w:rPrChange>
        </w:rPr>
        <w:t xml:space="preserve"> </w:t>
      </w:r>
      <w:r>
        <w:rPr>
          <w:rFonts w:ascii="Times New Roman"/>
          <w:sz w:val="20"/>
          <w:rPrChange w:id="2533" w:author="Author" w:date="2015-07-30T15:37:00Z">
            <w:rPr>
              <w:rFonts w:ascii="Times New Roman" w:hAnsi="Times New Roman"/>
              <w:sz w:val="20"/>
            </w:rPr>
          </w:rPrChange>
        </w:rPr>
        <w:t>countries. There are also serious challenges within many middle-income</w:t>
      </w:r>
      <w:r>
        <w:rPr>
          <w:rFonts w:ascii="Times New Roman"/>
          <w:spacing w:val="-5"/>
          <w:sz w:val="20"/>
          <w:rPrChange w:id="2534" w:author="Author" w:date="2015-07-30T15:37:00Z">
            <w:rPr>
              <w:rFonts w:ascii="Times New Roman" w:hAnsi="Times New Roman"/>
              <w:sz w:val="20"/>
            </w:rPr>
          </w:rPrChange>
        </w:rPr>
        <w:t xml:space="preserve"> </w:t>
      </w:r>
      <w:r>
        <w:rPr>
          <w:rFonts w:ascii="Times New Roman"/>
          <w:sz w:val="20"/>
          <w:rPrChange w:id="2535" w:author="Author" w:date="2015-07-30T15:37:00Z">
            <w:rPr>
              <w:rFonts w:ascii="Times New Roman" w:hAnsi="Times New Roman"/>
              <w:sz w:val="20"/>
            </w:rPr>
          </w:rPrChange>
        </w:rPr>
        <w:t>countries.</w:t>
      </w:r>
      <w:del w:id="2536" w:author="Author" w:date="2015-07-30T15:37:00Z">
        <w:r w:rsidR="00F3349C" w:rsidRPr="008F1853">
          <w:rPr>
            <w:rFonts w:ascii="Times New Roman" w:hAnsi="Times New Roman"/>
            <w:sz w:val="20"/>
            <w:szCs w:val="20"/>
          </w:rPr>
          <w:delText xml:space="preserve"> </w:delText>
        </w:r>
      </w:del>
    </w:p>
    <w:p w14:paraId="721DA2C0" w14:textId="77777777" w:rsidR="00804791" w:rsidRDefault="00804791">
      <w:pPr>
        <w:spacing w:before="8"/>
        <w:rPr>
          <w:rFonts w:ascii="Times New Roman" w:hAnsi="Times New Roman"/>
          <w:sz w:val="21"/>
          <w:rPrChange w:id="2537" w:author="Author" w:date="2015-07-30T15:37:00Z">
            <w:rPr>
              <w:rFonts w:ascii="Times New Roman" w:hAnsi="Times New Roman"/>
              <w:sz w:val="20"/>
            </w:rPr>
          </w:rPrChange>
        </w:rPr>
        <w:pPrChange w:id="2538" w:author="Author" w:date="2015-07-30T15:37:00Z">
          <w:pPr>
            <w:pStyle w:val="ListParagraph"/>
            <w:ind w:left="360"/>
            <w:jc w:val="both"/>
          </w:pPr>
        </w:pPrChange>
      </w:pPr>
    </w:p>
    <w:p w14:paraId="75F9A438" w14:textId="3049145A" w:rsidR="00804791" w:rsidRDefault="00F3349C">
      <w:pPr>
        <w:pStyle w:val="ListParagraph"/>
        <w:numPr>
          <w:ilvl w:val="0"/>
          <w:numId w:val="35"/>
        </w:numPr>
        <w:tabs>
          <w:tab w:val="left" w:pos="461"/>
        </w:tabs>
        <w:spacing w:line="259" w:lineRule="auto"/>
        <w:ind w:right="125"/>
        <w:jc w:val="both"/>
        <w:rPr>
          <w:rFonts w:ascii="Times New Roman" w:eastAsia="Times New Roman" w:hAnsi="Times New Roman" w:cs="Times New Roman"/>
          <w:sz w:val="20"/>
          <w:szCs w:val="20"/>
        </w:rPr>
        <w:pPrChange w:id="2539" w:author="Author" w:date="2015-07-30T15:37:00Z">
          <w:pPr>
            <w:pStyle w:val="ListParagraph"/>
            <w:numPr>
              <w:numId w:val="38"/>
            </w:numPr>
            <w:ind w:left="360" w:hanging="360"/>
            <w:jc w:val="both"/>
          </w:pPr>
        </w:pPrChange>
      </w:pPr>
      <w:del w:id="2540" w:author="Author" w:date="2015-07-30T15:37:00Z">
        <w:r>
          <w:rPr>
            <w:rFonts w:ascii="Times New Roman" w:hAnsi="Times New Roman"/>
            <w:sz w:val="20"/>
            <w:szCs w:val="20"/>
          </w:rPr>
          <w:delText>S</w:delText>
        </w:r>
        <w:r w:rsidRPr="008F1853">
          <w:rPr>
            <w:rFonts w:ascii="Times New Roman" w:hAnsi="Times New Roman"/>
            <w:sz w:val="20"/>
            <w:szCs w:val="20"/>
          </w:rPr>
          <w:delText>ections of the population</w:delText>
        </w:r>
      </w:del>
      <w:ins w:id="2541" w:author="Author" w:date="2015-07-30T15:37:00Z">
        <w:r w:rsidR="006514D0">
          <w:rPr>
            <w:rFonts w:ascii="Times New Roman"/>
            <w:sz w:val="20"/>
          </w:rPr>
          <w:t>People</w:t>
        </w:r>
      </w:ins>
      <w:r w:rsidR="006514D0">
        <w:rPr>
          <w:rFonts w:ascii="Times New Roman"/>
          <w:spacing w:val="19"/>
          <w:sz w:val="20"/>
          <w:rPrChange w:id="2542" w:author="Author" w:date="2015-07-30T15:37:00Z">
            <w:rPr>
              <w:rFonts w:ascii="Times New Roman" w:hAnsi="Times New Roman"/>
              <w:sz w:val="20"/>
            </w:rPr>
          </w:rPrChange>
        </w:rPr>
        <w:t xml:space="preserve"> </w:t>
      </w:r>
      <w:r w:rsidR="006514D0">
        <w:rPr>
          <w:rFonts w:ascii="Times New Roman"/>
          <w:sz w:val="20"/>
          <w:rPrChange w:id="2543" w:author="Author" w:date="2015-07-30T15:37:00Z">
            <w:rPr>
              <w:rFonts w:ascii="Times New Roman" w:hAnsi="Times New Roman"/>
              <w:sz w:val="20"/>
            </w:rPr>
          </w:rPrChange>
        </w:rPr>
        <w:t>who</w:t>
      </w:r>
      <w:r w:rsidR="006514D0">
        <w:rPr>
          <w:rFonts w:ascii="Times New Roman"/>
          <w:spacing w:val="20"/>
          <w:sz w:val="20"/>
          <w:rPrChange w:id="2544" w:author="Author" w:date="2015-07-30T15:37:00Z">
            <w:rPr>
              <w:rFonts w:ascii="Times New Roman" w:hAnsi="Times New Roman"/>
              <w:sz w:val="20"/>
            </w:rPr>
          </w:rPrChange>
        </w:rPr>
        <w:t xml:space="preserve"> </w:t>
      </w:r>
      <w:r w:rsidR="006514D0">
        <w:rPr>
          <w:rFonts w:ascii="Times New Roman"/>
          <w:sz w:val="20"/>
          <w:rPrChange w:id="2545" w:author="Author" w:date="2015-07-30T15:37:00Z">
            <w:rPr>
              <w:rFonts w:ascii="Times New Roman" w:hAnsi="Times New Roman"/>
              <w:sz w:val="20"/>
            </w:rPr>
          </w:rPrChange>
        </w:rPr>
        <w:t>are</w:t>
      </w:r>
      <w:r w:rsidR="006514D0">
        <w:rPr>
          <w:rFonts w:ascii="Times New Roman"/>
          <w:spacing w:val="21"/>
          <w:sz w:val="20"/>
          <w:rPrChange w:id="2546" w:author="Author" w:date="2015-07-30T15:37:00Z">
            <w:rPr>
              <w:rFonts w:ascii="Times New Roman" w:hAnsi="Times New Roman"/>
              <w:sz w:val="20"/>
            </w:rPr>
          </w:rPrChange>
        </w:rPr>
        <w:t xml:space="preserve"> </w:t>
      </w:r>
      <w:r w:rsidR="006514D0">
        <w:rPr>
          <w:rFonts w:ascii="Times New Roman"/>
          <w:sz w:val="20"/>
          <w:rPrChange w:id="2547" w:author="Author" w:date="2015-07-30T15:37:00Z">
            <w:rPr>
              <w:rFonts w:ascii="Times New Roman" w:hAnsi="Times New Roman"/>
              <w:sz w:val="20"/>
            </w:rPr>
          </w:rPrChange>
        </w:rPr>
        <w:t>vulnerable</w:t>
      </w:r>
      <w:r w:rsidR="006514D0">
        <w:rPr>
          <w:rFonts w:ascii="Times New Roman"/>
          <w:spacing w:val="19"/>
          <w:sz w:val="20"/>
          <w:rPrChange w:id="2548" w:author="Author" w:date="2015-07-30T15:37:00Z">
            <w:rPr>
              <w:rFonts w:ascii="Times New Roman" w:hAnsi="Times New Roman"/>
              <w:sz w:val="20"/>
            </w:rPr>
          </w:rPrChange>
        </w:rPr>
        <w:t xml:space="preserve"> </w:t>
      </w:r>
      <w:r w:rsidR="006514D0">
        <w:rPr>
          <w:rFonts w:ascii="Times New Roman"/>
          <w:sz w:val="20"/>
          <w:rPrChange w:id="2549" w:author="Author" w:date="2015-07-30T15:37:00Z">
            <w:rPr>
              <w:rFonts w:ascii="Times New Roman" w:hAnsi="Times New Roman"/>
              <w:sz w:val="20"/>
            </w:rPr>
          </w:rPrChange>
        </w:rPr>
        <w:t>and</w:t>
      </w:r>
      <w:r w:rsidR="006514D0">
        <w:rPr>
          <w:rFonts w:ascii="Times New Roman"/>
          <w:spacing w:val="22"/>
          <w:sz w:val="20"/>
          <w:rPrChange w:id="2550" w:author="Author" w:date="2015-07-30T15:37:00Z">
            <w:rPr>
              <w:rFonts w:ascii="Times New Roman" w:hAnsi="Times New Roman"/>
              <w:sz w:val="20"/>
            </w:rPr>
          </w:rPrChange>
        </w:rPr>
        <w:t xml:space="preserve"> </w:t>
      </w:r>
      <w:r w:rsidR="006514D0">
        <w:rPr>
          <w:rFonts w:ascii="Times New Roman"/>
          <w:sz w:val="20"/>
          <w:rPrChange w:id="2551" w:author="Author" w:date="2015-07-30T15:37:00Z">
            <w:rPr>
              <w:rFonts w:ascii="Times New Roman" w:hAnsi="Times New Roman"/>
              <w:sz w:val="20"/>
            </w:rPr>
          </w:rPrChange>
        </w:rPr>
        <w:t>must</w:t>
      </w:r>
      <w:r w:rsidR="006514D0">
        <w:rPr>
          <w:rFonts w:ascii="Times New Roman"/>
          <w:spacing w:val="19"/>
          <w:sz w:val="20"/>
          <w:rPrChange w:id="2552" w:author="Author" w:date="2015-07-30T15:37:00Z">
            <w:rPr>
              <w:rFonts w:ascii="Times New Roman" w:hAnsi="Times New Roman"/>
              <w:sz w:val="20"/>
            </w:rPr>
          </w:rPrChange>
        </w:rPr>
        <w:t xml:space="preserve"> </w:t>
      </w:r>
      <w:r w:rsidR="006514D0">
        <w:rPr>
          <w:rFonts w:ascii="Times New Roman"/>
          <w:sz w:val="20"/>
          <w:rPrChange w:id="2553" w:author="Author" w:date="2015-07-30T15:37:00Z">
            <w:rPr>
              <w:rFonts w:ascii="Times New Roman" w:hAnsi="Times New Roman"/>
              <w:sz w:val="20"/>
            </w:rPr>
          </w:rPrChange>
        </w:rPr>
        <w:t>be</w:t>
      </w:r>
      <w:r w:rsidR="006514D0">
        <w:rPr>
          <w:rFonts w:ascii="Times New Roman"/>
          <w:spacing w:val="20"/>
          <w:sz w:val="20"/>
          <w:rPrChange w:id="2554" w:author="Author" w:date="2015-07-30T15:37:00Z">
            <w:rPr>
              <w:rFonts w:ascii="Times New Roman" w:hAnsi="Times New Roman"/>
              <w:sz w:val="20"/>
            </w:rPr>
          </w:rPrChange>
        </w:rPr>
        <w:t xml:space="preserve"> </w:t>
      </w:r>
      <w:r w:rsidR="006514D0">
        <w:rPr>
          <w:rFonts w:ascii="Times New Roman"/>
          <w:sz w:val="20"/>
          <w:rPrChange w:id="2555" w:author="Author" w:date="2015-07-30T15:37:00Z">
            <w:rPr>
              <w:rFonts w:ascii="Times New Roman" w:hAnsi="Times New Roman"/>
              <w:sz w:val="20"/>
            </w:rPr>
          </w:rPrChange>
        </w:rPr>
        <w:t>empowered,</w:t>
      </w:r>
      <w:r w:rsidR="006514D0">
        <w:rPr>
          <w:rFonts w:ascii="Times New Roman"/>
          <w:spacing w:val="20"/>
          <w:sz w:val="20"/>
          <w:rPrChange w:id="2556" w:author="Author" w:date="2015-07-30T15:37:00Z">
            <w:rPr>
              <w:rFonts w:ascii="Times New Roman" w:hAnsi="Times New Roman"/>
              <w:sz w:val="20"/>
            </w:rPr>
          </w:rPrChange>
        </w:rPr>
        <w:t xml:space="preserve"> </w:t>
      </w:r>
      <w:r w:rsidR="006514D0">
        <w:rPr>
          <w:rFonts w:ascii="Times New Roman"/>
          <w:sz w:val="20"/>
          <w:rPrChange w:id="2557" w:author="Author" w:date="2015-07-30T15:37:00Z">
            <w:rPr>
              <w:rFonts w:ascii="Times New Roman" w:hAnsi="Times New Roman"/>
              <w:sz w:val="20"/>
            </w:rPr>
          </w:rPrChange>
        </w:rPr>
        <w:t>and</w:t>
      </w:r>
      <w:r w:rsidR="006514D0">
        <w:rPr>
          <w:rFonts w:ascii="Times New Roman"/>
          <w:spacing w:val="22"/>
          <w:sz w:val="20"/>
          <w:rPrChange w:id="2558" w:author="Author" w:date="2015-07-30T15:37:00Z">
            <w:rPr>
              <w:rFonts w:ascii="Times New Roman" w:hAnsi="Times New Roman"/>
              <w:sz w:val="20"/>
            </w:rPr>
          </w:rPrChange>
        </w:rPr>
        <w:t xml:space="preserve"> </w:t>
      </w:r>
      <w:r w:rsidR="006514D0">
        <w:rPr>
          <w:rFonts w:ascii="Times New Roman"/>
          <w:sz w:val="20"/>
          <w:rPrChange w:id="2559" w:author="Author" w:date="2015-07-30T15:37:00Z">
            <w:rPr>
              <w:rFonts w:ascii="Times New Roman" w:hAnsi="Times New Roman"/>
              <w:sz w:val="20"/>
            </w:rPr>
          </w:rPrChange>
        </w:rPr>
        <w:t>whose</w:t>
      </w:r>
      <w:r w:rsidR="006514D0">
        <w:rPr>
          <w:rFonts w:ascii="Times New Roman"/>
          <w:spacing w:val="21"/>
          <w:sz w:val="20"/>
          <w:rPrChange w:id="2560" w:author="Author" w:date="2015-07-30T15:37:00Z">
            <w:rPr>
              <w:rFonts w:ascii="Times New Roman" w:hAnsi="Times New Roman"/>
              <w:sz w:val="20"/>
            </w:rPr>
          </w:rPrChange>
        </w:rPr>
        <w:t xml:space="preserve"> </w:t>
      </w:r>
      <w:r w:rsidR="006514D0">
        <w:rPr>
          <w:rFonts w:ascii="Times New Roman"/>
          <w:sz w:val="20"/>
          <w:rPrChange w:id="2561" w:author="Author" w:date="2015-07-30T15:37:00Z">
            <w:rPr>
              <w:rFonts w:ascii="Times New Roman" w:hAnsi="Times New Roman"/>
              <w:sz w:val="20"/>
            </w:rPr>
          </w:rPrChange>
        </w:rPr>
        <w:t>needs</w:t>
      </w:r>
      <w:r w:rsidR="006514D0">
        <w:rPr>
          <w:rFonts w:ascii="Times New Roman"/>
          <w:spacing w:val="19"/>
          <w:sz w:val="20"/>
          <w:rPrChange w:id="2562" w:author="Author" w:date="2015-07-30T15:37:00Z">
            <w:rPr>
              <w:rFonts w:ascii="Times New Roman" w:hAnsi="Times New Roman"/>
              <w:sz w:val="20"/>
            </w:rPr>
          </w:rPrChange>
        </w:rPr>
        <w:t xml:space="preserve"> </w:t>
      </w:r>
      <w:r w:rsidR="006514D0">
        <w:rPr>
          <w:rFonts w:ascii="Times New Roman"/>
          <w:sz w:val="20"/>
          <w:rPrChange w:id="2563" w:author="Author" w:date="2015-07-30T15:37:00Z">
            <w:rPr>
              <w:rFonts w:ascii="Times New Roman" w:hAnsi="Times New Roman"/>
              <w:sz w:val="20"/>
            </w:rPr>
          </w:rPrChange>
        </w:rPr>
        <w:t>are</w:t>
      </w:r>
      <w:r w:rsidR="006514D0">
        <w:rPr>
          <w:rFonts w:ascii="Times New Roman"/>
          <w:spacing w:val="20"/>
          <w:sz w:val="20"/>
          <w:rPrChange w:id="2564" w:author="Author" w:date="2015-07-30T15:37:00Z">
            <w:rPr>
              <w:rFonts w:ascii="Times New Roman" w:hAnsi="Times New Roman"/>
              <w:sz w:val="20"/>
            </w:rPr>
          </w:rPrChange>
        </w:rPr>
        <w:t xml:space="preserve"> </w:t>
      </w:r>
      <w:r w:rsidR="006514D0">
        <w:rPr>
          <w:rFonts w:ascii="Times New Roman"/>
          <w:sz w:val="20"/>
          <w:rPrChange w:id="2565" w:author="Author" w:date="2015-07-30T15:37:00Z">
            <w:rPr>
              <w:rFonts w:ascii="Times New Roman" w:hAnsi="Times New Roman"/>
              <w:sz w:val="20"/>
            </w:rPr>
          </w:rPrChange>
        </w:rPr>
        <w:t>reflected</w:t>
      </w:r>
      <w:r w:rsidR="006514D0">
        <w:rPr>
          <w:rFonts w:ascii="Times New Roman"/>
          <w:spacing w:val="20"/>
          <w:sz w:val="20"/>
          <w:rPrChange w:id="2566" w:author="Author" w:date="2015-07-30T15:37:00Z">
            <w:rPr>
              <w:rFonts w:ascii="Times New Roman" w:hAnsi="Times New Roman"/>
              <w:sz w:val="20"/>
            </w:rPr>
          </w:rPrChange>
        </w:rPr>
        <w:t xml:space="preserve"> </w:t>
      </w:r>
      <w:r w:rsidR="006514D0">
        <w:rPr>
          <w:rFonts w:ascii="Times New Roman"/>
          <w:sz w:val="20"/>
          <w:rPrChange w:id="2567" w:author="Author" w:date="2015-07-30T15:37:00Z">
            <w:rPr>
              <w:rFonts w:ascii="Times New Roman" w:hAnsi="Times New Roman"/>
              <w:sz w:val="20"/>
            </w:rPr>
          </w:rPrChange>
        </w:rPr>
        <w:t>in</w:t>
      </w:r>
      <w:r w:rsidR="006514D0">
        <w:rPr>
          <w:rFonts w:ascii="Times New Roman"/>
          <w:spacing w:val="20"/>
          <w:sz w:val="20"/>
          <w:rPrChange w:id="2568" w:author="Author" w:date="2015-07-30T15:37:00Z">
            <w:rPr>
              <w:rFonts w:ascii="Times New Roman" w:hAnsi="Times New Roman"/>
              <w:sz w:val="20"/>
            </w:rPr>
          </w:rPrChange>
        </w:rPr>
        <w:t xml:space="preserve"> </w:t>
      </w:r>
      <w:r w:rsidR="006514D0">
        <w:rPr>
          <w:rFonts w:ascii="Times New Roman"/>
          <w:sz w:val="20"/>
          <w:rPrChange w:id="2569" w:author="Author" w:date="2015-07-30T15:37:00Z">
            <w:rPr>
              <w:rFonts w:ascii="Times New Roman" w:hAnsi="Times New Roman"/>
              <w:sz w:val="20"/>
            </w:rPr>
          </w:rPrChange>
        </w:rPr>
        <w:t>the</w:t>
      </w:r>
      <w:r w:rsidR="006514D0">
        <w:rPr>
          <w:rFonts w:ascii="Times New Roman"/>
          <w:spacing w:val="20"/>
          <w:sz w:val="20"/>
          <w:rPrChange w:id="2570" w:author="Author" w:date="2015-07-30T15:37:00Z">
            <w:rPr>
              <w:rFonts w:ascii="Times New Roman" w:hAnsi="Times New Roman"/>
              <w:sz w:val="20"/>
            </w:rPr>
          </w:rPrChange>
        </w:rPr>
        <w:t xml:space="preserve"> </w:t>
      </w:r>
      <w:del w:id="2571" w:author="Author" w:date="2015-07-30T15:37:00Z">
        <w:r w:rsidRPr="008F1853">
          <w:rPr>
            <w:rFonts w:ascii="Times New Roman" w:hAnsi="Times New Roman"/>
            <w:sz w:val="20"/>
            <w:szCs w:val="20"/>
          </w:rPr>
          <w:delText>goals</w:delText>
        </w:r>
      </w:del>
      <w:ins w:id="2572" w:author="Author" w:date="2015-07-30T15:37:00Z">
        <w:r w:rsidR="006514D0">
          <w:rPr>
            <w:rFonts w:ascii="Times New Roman"/>
            <w:sz w:val="20"/>
          </w:rPr>
          <w:t>Goals</w:t>
        </w:r>
      </w:ins>
      <w:r w:rsidR="006514D0">
        <w:rPr>
          <w:rFonts w:ascii="Times New Roman"/>
          <w:spacing w:val="19"/>
          <w:sz w:val="20"/>
          <w:rPrChange w:id="2573" w:author="Author" w:date="2015-07-30T15:37:00Z">
            <w:rPr>
              <w:rFonts w:ascii="Times New Roman" w:hAnsi="Times New Roman"/>
              <w:sz w:val="20"/>
            </w:rPr>
          </w:rPrChange>
        </w:rPr>
        <w:t xml:space="preserve"> </w:t>
      </w:r>
      <w:r w:rsidR="006514D0">
        <w:rPr>
          <w:rFonts w:ascii="Times New Roman"/>
          <w:sz w:val="20"/>
          <w:rPrChange w:id="2574" w:author="Author" w:date="2015-07-30T15:37:00Z">
            <w:rPr>
              <w:rFonts w:ascii="Times New Roman" w:hAnsi="Times New Roman"/>
              <w:sz w:val="20"/>
            </w:rPr>
          </w:rPrChange>
        </w:rPr>
        <w:t>and</w:t>
      </w:r>
      <w:r w:rsidR="006514D0">
        <w:rPr>
          <w:rFonts w:ascii="Times New Roman"/>
          <w:spacing w:val="20"/>
          <w:sz w:val="20"/>
          <w:rPrChange w:id="2575" w:author="Author" w:date="2015-07-30T15:37:00Z">
            <w:rPr>
              <w:rFonts w:ascii="Times New Roman" w:hAnsi="Times New Roman"/>
              <w:sz w:val="20"/>
            </w:rPr>
          </w:rPrChange>
        </w:rPr>
        <w:t xml:space="preserve"> </w:t>
      </w:r>
      <w:r w:rsidR="006514D0">
        <w:rPr>
          <w:rFonts w:ascii="Times New Roman"/>
          <w:sz w:val="20"/>
          <w:rPrChange w:id="2576" w:author="Author" w:date="2015-07-30T15:37:00Z">
            <w:rPr>
              <w:rFonts w:ascii="Times New Roman" w:hAnsi="Times New Roman"/>
              <w:sz w:val="20"/>
            </w:rPr>
          </w:rPrChange>
        </w:rPr>
        <w:t>targets,</w:t>
      </w:r>
      <w:r w:rsidR="006514D0">
        <w:rPr>
          <w:rFonts w:ascii="Times New Roman"/>
          <w:w w:val="99"/>
          <w:sz w:val="20"/>
          <w:rPrChange w:id="2577" w:author="Author" w:date="2015-07-30T15:37:00Z">
            <w:rPr>
              <w:rFonts w:ascii="Times New Roman" w:hAnsi="Times New Roman"/>
              <w:sz w:val="20"/>
            </w:rPr>
          </w:rPrChange>
        </w:rPr>
        <w:t xml:space="preserve"> </w:t>
      </w:r>
      <w:r w:rsidR="006514D0">
        <w:rPr>
          <w:rFonts w:ascii="Times New Roman"/>
          <w:sz w:val="20"/>
          <w:rPrChange w:id="2578" w:author="Author" w:date="2015-07-30T15:37:00Z">
            <w:rPr>
              <w:rFonts w:ascii="Times New Roman" w:hAnsi="Times New Roman"/>
              <w:sz w:val="20"/>
            </w:rPr>
          </w:rPrChange>
        </w:rPr>
        <w:t>include</w:t>
      </w:r>
      <w:r w:rsidR="006514D0">
        <w:rPr>
          <w:rFonts w:ascii="Times New Roman"/>
          <w:spacing w:val="31"/>
          <w:sz w:val="20"/>
          <w:rPrChange w:id="2579" w:author="Author" w:date="2015-07-30T15:37:00Z">
            <w:rPr>
              <w:rFonts w:ascii="Times New Roman" w:hAnsi="Times New Roman"/>
              <w:sz w:val="20"/>
            </w:rPr>
          </w:rPrChange>
        </w:rPr>
        <w:t xml:space="preserve"> </w:t>
      </w:r>
      <w:r w:rsidR="006514D0">
        <w:rPr>
          <w:rFonts w:ascii="Times New Roman"/>
          <w:sz w:val="20"/>
          <w:rPrChange w:id="2580" w:author="Author" w:date="2015-07-30T15:37:00Z">
            <w:rPr>
              <w:rFonts w:ascii="Times New Roman" w:hAnsi="Times New Roman"/>
              <w:sz w:val="20"/>
            </w:rPr>
          </w:rPrChange>
        </w:rPr>
        <w:t>children,</w:t>
      </w:r>
      <w:r w:rsidR="006514D0">
        <w:rPr>
          <w:rFonts w:ascii="Times New Roman"/>
          <w:spacing w:val="33"/>
          <w:sz w:val="20"/>
          <w:rPrChange w:id="2581" w:author="Author" w:date="2015-07-30T15:37:00Z">
            <w:rPr>
              <w:rFonts w:ascii="Times New Roman" w:hAnsi="Times New Roman"/>
              <w:sz w:val="20"/>
            </w:rPr>
          </w:rPrChange>
        </w:rPr>
        <w:t xml:space="preserve"> </w:t>
      </w:r>
      <w:r w:rsidR="006514D0">
        <w:rPr>
          <w:rFonts w:ascii="Times New Roman"/>
          <w:sz w:val="20"/>
          <w:rPrChange w:id="2582" w:author="Author" w:date="2015-07-30T15:37:00Z">
            <w:rPr>
              <w:rFonts w:ascii="Times New Roman" w:hAnsi="Times New Roman"/>
              <w:sz w:val="20"/>
            </w:rPr>
          </w:rPrChange>
        </w:rPr>
        <w:t>youth,</w:t>
      </w:r>
      <w:r w:rsidR="006514D0">
        <w:rPr>
          <w:rFonts w:ascii="Times New Roman"/>
          <w:spacing w:val="31"/>
          <w:sz w:val="20"/>
          <w:rPrChange w:id="2583" w:author="Author" w:date="2015-07-30T15:37:00Z">
            <w:rPr>
              <w:rFonts w:ascii="Times New Roman" w:hAnsi="Times New Roman"/>
              <w:sz w:val="20"/>
            </w:rPr>
          </w:rPrChange>
        </w:rPr>
        <w:t xml:space="preserve"> </w:t>
      </w:r>
      <w:r w:rsidR="006514D0">
        <w:rPr>
          <w:rFonts w:ascii="Times New Roman"/>
          <w:sz w:val="20"/>
          <w:rPrChange w:id="2584" w:author="Author" w:date="2015-07-30T15:37:00Z">
            <w:rPr>
              <w:rFonts w:ascii="Times New Roman" w:hAnsi="Times New Roman"/>
              <w:sz w:val="20"/>
            </w:rPr>
          </w:rPrChange>
        </w:rPr>
        <w:t>persons</w:t>
      </w:r>
      <w:r w:rsidR="006514D0">
        <w:rPr>
          <w:rFonts w:ascii="Times New Roman"/>
          <w:spacing w:val="32"/>
          <w:sz w:val="20"/>
          <w:rPrChange w:id="2585" w:author="Author" w:date="2015-07-30T15:37:00Z">
            <w:rPr>
              <w:rFonts w:ascii="Times New Roman" w:hAnsi="Times New Roman"/>
              <w:sz w:val="20"/>
            </w:rPr>
          </w:rPrChange>
        </w:rPr>
        <w:t xml:space="preserve"> </w:t>
      </w:r>
      <w:r w:rsidR="006514D0">
        <w:rPr>
          <w:rFonts w:ascii="Times New Roman"/>
          <w:sz w:val="20"/>
          <w:rPrChange w:id="2586" w:author="Author" w:date="2015-07-30T15:37:00Z">
            <w:rPr>
              <w:rFonts w:ascii="Times New Roman" w:hAnsi="Times New Roman"/>
              <w:sz w:val="20"/>
            </w:rPr>
          </w:rPrChange>
        </w:rPr>
        <w:t>with</w:t>
      </w:r>
      <w:r w:rsidR="006514D0">
        <w:rPr>
          <w:rFonts w:ascii="Times New Roman"/>
          <w:spacing w:val="29"/>
          <w:sz w:val="20"/>
          <w:rPrChange w:id="2587" w:author="Author" w:date="2015-07-30T15:37:00Z">
            <w:rPr>
              <w:rFonts w:ascii="Times New Roman" w:hAnsi="Times New Roman"/>
              <w:sz w:val="20"/>
            </w:rPr>
          </w:rPrChange>
        </w:rPr>
        <w:t xml:space="preserve"> </w:t>
      </w:r>
      <w:r w:rsidR="006514D0">
        <w:rPr>
          <w:rFonts w:ascii="Times New Roman"/>
          <w:sz w:val="20"/>
          <w:rPrChange w:id="2588" w:author="Author" w:date="2015-07-30T15:37:00Z">
            <w:rPr>
              <w:rFonts w:ascii="Times New Roman" w:hAnsi="Times New Roman"/>
              <w:sz w:val="20"/>
            </w:rPr>
          </w:rPrChange>
        </w:rPr>
        <w:t>disabilities</w:t>
      </w:r>
      <w:r w:rsidR="006514D0">
        <w:rPr>
          <w:rFonts w:ascii="Times New Roman"/>
          <w:spacing w:val="34"/>
          <w:sz w:val="20"/>
          <w:rPrChange w:id="2589" w:author="Author" w:date="2015-07-30T15:37:00Z">
            <w:rPr>
              <w:rFonts w:ascii="Times New Roman" w:hAnsi="Times New Roman"/>
              <w:sz w:val="20"/>
            </w:rPr>
          </w:rPrChange>
        </w:rPr>
        <w:t xml:space="preserve"> </w:t>
      </w:r>
      <w:r w:rsidR="006514D0">
        <w:rPr>
          <w:rFonts w:ascii="Times New Roman"/>
          <w:sz w:val="20"/>
          <w:rPrChange w:id="2590" w:author="Author" w:date="2015-07-30T15:37:00Z">
            <w:rPr>
              <w:rFonts w:ascii="Times New Roman" w:hAnsi="Times New Roman"/>
              <w:sz w:val="20"/>
            </w:rPr>
          </w:rPrChange>
        </w:rPr>
        <w:t>(of</w:t>
      </w:r>
      <w:r w:rsidR="006514D0">
        <w:rPr>
          <w:rFonts w:ascii="Times New Roman"/>
          <w:spacing w:val="31"/>
          <w:sz w:val="20"/>
          <w:rPrChange w:id="2591" w:author="Author" w:date="2015-07-30T15:37:00Z">
            <w:rPr>
              <w:rFonts w:ascii="Times New Roman" w:hAnsi="Times New Roman"/>
              <w:sz w:val="20"/>
            </w:rPr>
          </w:rPrChange>
        </w:rPr>
        <w:t xml:space="preserve"> </w:t>
      </w:r>
      <w:r w:rsidR="006514D0">
        <w:rPr>
          <w:rFonts w:ascii="Times New Roman"/>
          <w:sz w:val="20"/>
          <w:rPrChange w:id="2592" w:author="Author" w:date="2015-07-30T15:37:00Z">
            <w:rPr>
              <w:rFonts w:ascii="Times New Roman" w:hAnsi="Times New Roman"/>
              <w:sz w:val="20"/>
            </w:rPr>
          </w:rPrChange>
        </w:rPr>
        <w:t>whom</w:t>
      </w:r>
      <w:r w:rsidR="006514D0">
        <w:rPr>
          <w:rFonts w:ascii="Times New Roman"/>
          <w:spacing w:val="31"/>
          <w:sz w:val="20"/>
          <w:rPrChange w:id="2593" w:author="Author" w:date="2015-07-30T15:37:00Z">
            <w:rPr>
              <w:rFonts w:ascii="Times New Roman" w:hAnsi="Times New Roman"/>
              <w:sz w:val="20"/>
            </w:rPr>
          </w:rPrChange>
        </w:rPr>
        <w:t xml:space="preserve"> </w:t>
      </w:r>
      <w:r w:rsidR="006514D0">
        <w:rPr>
          <w:rFonts w:ascii="Times New Roman"/>
          <w:sz w:val="20"/>
          <w:rPrChange w:id="2594" w:author="Author" w:date="2015-07-30T15:37:00Z">
            <w:rPr>
              <w:rFonts w:ascii="Times New Roman" w:hAnsi="Times New Roman"/>
              <w:sz w:val="20"/>
            </w:rPr>
          </w:rPrChange>
        </w:rPr>
        <w:t>more</w:t>
      </w:r>
      <w:r w:rsidR="006514D0">
        <w:rPr>
          <w:rFonts w:ascii="Times New Roman"/>
          <w:spacing w:val="31"/>
          <w:sz w:val="20"/>
          <w:rPrChange w:id="2595" w:author="Author" w:date="2015-07-30T15:37:00Z">
            <w:rPr>
              <w:rFonts w:ascii="Times New Roman" w:hAnsi="Times New Roman"/>
              <w:sz w:val="20"/>
            </w:rPr>
          </w:rPrChange>
        </w:rPr>
        <w:t xml:space="preserve"> </w:t>
      </w:r>
      <w:r w:rsidR="006514D0">
        <w:rPr>
          <w:rFonts w:ascii="Times New Roman"/>
          <w:sz w:val="20"/>
          <w:rPrChange w:id="2596" w:author="Author" w:date="2015-07-30T15:37:00Z">
            <w:rPr>
              <w:rFonts w:ascii="Times New Roman" w:hAnsi="Times New Roman"/>
              <w:sz w:val="20"/>
            </w:rPr>
          </w:rPrChange>
        </w:rPr>
        <w:t>than</w:t>
      </w:r>
      <w:r w:rsidR="006514D0">
        <w:rPr>
          <w:rFonts w:ascii="Times New Roman"/>
          <w:spacing w:val="30"/>
          <w:sz w:val="20"/>
          <w:rPrChange w:id="2597" w:author="Author" w:date="2015-07-30T15:37:00Z">
            <w:rPr>
              <w:rFonts w:ascii="Times New Roman" w:hAnsi="Times New Roman"/>
              <w:sz w:val="20"/>
            </w:rPr>
          </w:rPrChange>
        </w:rPr>
        <w:t xml:space="preserve"> </w:t>
      </w:r>
      <w:r w:rsidR="006514D0">
        <w:rPr>
          <w:rFonts w:ascii="Times New Roman"/>
          <w:sz w:val="20"/>
          <w:rPrChange w:id="2598" w:author="Author" w:date="2015-07-30T15:37:00Z">
            <w:rPr>
              <w:rFonts w:ascii="Times New Roman" w:hAnsi="Times New Roman"/>
              <w:sz w:val="20"/>
            </w:rPr>
          </w:rPrChange>
        </w:rPr>
        <w:t>80%</w:t>
      </w:r>
      <w:r w:rsidR="006514D0">
        <w:rPr>
          <w:rFonts w:ascii="Times New Roman"/>
          <w:spacing w:val="30"/>
          <w:sz w:val="20"/>
          <w:rPrChange w:id="2599" w:author="Author" w:date="2015-07-30T15:37:00Z">
            <w:rPr>
              <w:rFonts w:ascii="Times New Roman" w:hAnsi="Times New Roman"/>
              <w:sz w:val="20"/>
            </w:rPr>
          </w:rPrChange>
        </w:rPr>
        <w:t xml:space="preserve"> </w:t>
      </w:r>
      <w:r w:rsidR="006514D0">
        <w:rPr>
          <w:rFonts w:ascii="Times New Roman"/>
          <w:sz w:val="20"/>
          <w:rPrChange w:id="2600" w:author="Author" w:date="2015-07-30T15:37:00Z">
            <w:rPr>
              <w:rFonts w:ascii="Times New Roman" w:hAnsi="Times New Roman"/>
              <w:sz w:val="20"/>
            </w:rPr>
          </w:rPrChange>
        </w:rPr>
        <w:t>live</w:t>
      </w:r>
      <w:r w:rsidR="006514D0">
        <w:rPr>
          <w:rFonts w:ascii="Times New Roman"/>
          <w:spacing w:val="31"/>
          <w:sz w:val="20"/>
          <w:rPrChange w:id="2601" w:author="Author" w:date="2015-07-30T15:37:00Z">
            <w:rPr>
              <w:rFonts w:ascii="Times New Roman" w:hAnsi="Times New Roman"/>
              <w:sz w:val="20"/>
            </w:rPr>
          </w:rPrChange>
        </w:rPr>
        <w:t xml:space="preserve"> </w:t>
      </w:r>
      <w:r w:rsidR="006514D0">
        <w:rPr>
          <w:rFonts w:ascii="Times New Roman"/>
          <w:sz w:val="20"/>
          <w:rPrChange w:id="2602" w:author="Author" w:date="2015-07-30T15:37:00Z">
            <w:rPr>
              <w:rFonts w:ascii="Times New Roman" w:hAnsi="Times New Roman"/>
              <w:sz w:val="20"/>
            </w:rPr>
          </w:rPrChange>
        </w:rPr>
        <w:t>in</w:t>
      </w:r>
      <w:r w:rsidR="006514D0">
        <w:rPr>
          <w:rFonts w:ascii="Times New Roman"/>
          <w:spacing w:val="29"/>
          <w:sz w:val="20"/>
          <w:rPrChange w:id="2603" w:author="Author" w:date="2015-07-30T15:37:00Z">
            <w:rPr>
              <w:rFonts w:ascii="Times New Roman" w:hAnsi="Times New Roman"/>
              <w:sz w:val="20"/>
            </w:rPr>
          </w:rPrChange>
        </w:rPr>
        <w:t xml:space="preserve"> </w:t>
      </w:r>
      <w:r w:rsidR="006514D0">
        <w:rPr>
          <w:rFonts w:ascii="Times New Roman"/>
          <w:sz w:val="20"/>
          <w:rPrChange w:id="2604" w:author="Author" w:date="2015-07-30T15:37:00Z">
            <w:rPr>
              <w:rFonts w:ascii="Times New Roman" w:hAnsi="Times New Roman"/>
              <w:sz w:val="20"/>
            </w:rPr>
          </w:rPrChange>
        </w:rPr>
        <w:t>poverty),</w:t>
      </w:r>
      <w:r w:rsidR="006514D0">
        <w:rPr>
          <w:rFonts w:ascii="Times New Roman"/>
          <w:spacing w:val="31"/>
          <w:sz w:val="20"/>
          <w:rPrChange w:id="2605" w:author="Author" w:date="2015-07-30T15:37:00Z">
            <w:rPr>
              <w:rFonts w:ascii="Times New Roman" w:hAnsi="Times New Roman"/>
              <w:sz w:val="20"/>
            </w:rPr>
          </w:rPrChange>
        </w:rPr>
        <w:t xml:space="preserve"> </w:t>
      </w:r>
      <w:r w:rsidR="006514D0">
        <w:rPr>
          <w:rFonts w:ascii="Times New Roman"/>
          <w:sz w:val="20"/>
          <w:rPrChange w:id="2606" w:author="Author" w:date="2015-07-30T15:37:00Z">
            <w:rPr>
              <w:rFonts w:ascii="Times New Roman" w:hAnsi="Times New Roman"/>
              <w:sz w:val="20"/>
            </w:rPr>
          </w:rPrChange>
        </w:rPr>
        <w:t>older</w:t>
      </w:r>
      <w:r w:rsidR="006514D0">
        <w:rPr>
          <w:rFonts w:ascii="Times New Roman"/>
          <w:spacing w:val="31"/>
          <w:sz w:val="20"/>
          <w:rPrChange w:id="2607" w:author="Author" w:date="2015-07-30T15:37:00Z">
            <w:rPr>
              <w:rFonts w:ascii="Times New Roman" w:hAnsi="Times New Roman"/>
              <w:sz w:val="20"/>
            </w:rPr>
          </w:rPrChange>
        </w:rPr>
        <w:t xml:space="preserve"> </w:t>
      </w:r>
      <w:r w:rsidR="006514D0">
        <w:rPr>
          <w:rFonts w:ascii="Times New Roman"/>
          <w:sz w:val="20"/>
          <w:rPrChange w:id="2608" w:author="Author" w:date="2015-07-30T15:37:00Z">
            <w:rPr>
              <w:rFonts w:ascii="Times New Roman" w:hAnsi="Times New Roman"/>
              <w:sz w:val="20"/>
            </w:rPr>
          </w:rPrChange>
        </w:rPr>
        <w:t>persons,</w:t>
      </w:r>
      <w:r w:rsidR="006514D0">
        <w:rPr>
          <w:rFonts w:ascii="Times New Roman"/>
          <w:w w:val="99"/>
          <w:sz w:val="20"/>
          <w:rPrChange w:id="2609" w:author="Author" w:date="2015-07-30T15:37:00Z">
            <w:rPr>
              <w:rFonts w:ascii="Times New Roman" w:hAnsi="Times New Roman"/>
              <w:sz w:val="20"/>
            </w:rPr>
          </w:rPrChange>
        </w:rPr>
        <w:t xml:space="preserve"> </w:t>
      </w:r>
      <w:r w:rsidR="006514D0">
        <w:rPr>
          <w:rFonts w:ascii="Times New Roman"/>
          <w:sz w:val="20"/>
          <w:rPrChange w:id="2610" w:author="Author" w:date="2015-07-30T15:37:00Z">
            <w:rPr>
              <w:rFonts w:ascii="Times New Roman" w:hAnsi="Times New Roman"/>
              <w:sz w:val="20"/>
            </w:rPr>
          </w:rPrChange>
        </w:rPr>
        <w:t>indigenous peoples, migrants</w:t>
      </w:r>
      <w:del w:id="2611" w:author="Author" w:date="2015-07-30T15:37:00Z">
        <w:r>
          <w:rPr>
            <w:rFonts w:ascii="Times New Roman" w:hAnsi="Times New Roman"/>
            <w:sz w:val="20"/>
            <w:szCs w:val="20"/>
          </w:rPr>
          <w:delText xml:space="preserve"> regardless of migration status</w:delText>
        </w:r>
      </w:del>
      <w:r w:rsidR="006514D0">
        <w:rPr>
          <w:rFonts w:ascii="Times New Roman"/>
          <w:sz w:val="20"/>
          <w:rPrChange w:id="2612" w:author="Author" w:date="2015-07-30T15:37:00Z">
            <w:rPr>
              <w:rFonts w:ascii="Times New Roman" w:hAnsi="Times New Roman"/>
              <w:sz w:val="20"/>
            </w:rPr>
          </w:rPrChange>
        </w:rPr>
        <w:t>, refugees and internally displaced persons. People living in areas affected</w:t>
      </w:r>
      <w:r w:rsidR="006514D0">
        <w:rPr>
          <w:rFonts w:ascii="Times New Roman"/>
          <w:spacing w:val="10"/>
          <w:sz w:val="20"/>
          <w:rPrChange w:id="2613" w:author="Author" w:date="2015-07-30T15:37:00Z">
            <w:rPr>
              <w:rFonts w:ascii="Times New Roman" w:hAnsi="Times New Roman"/>
              <w:sz w:val="20"/>
            </w:rPr>
          </w:rPrChange>
        </w:rPr>
        <w:t xml:space="preserve"> </w:t>
      </w:r>
      <w:r w:rsidR="006514D0">
        <w:rPr>
          <w:rFonts w:ascii="Times New Roman"/>
          <w:sz w:val="20"/>
          <w:rPrChange w:id="2614" w:author="Author" w:date="2015-07-30T15:37:00Z">
            <w:rPr>
              <w:rFonts w:ascii="Times New Roman" w:hAnsi="Times New Roman"/>
              <w:sz w:val="20"/>
            </w:rPr>
          </w:rPrChange>
        </w:rPr>
        <w:t>by</w:t>
      </w:r>
      <w:r w:rsidR="006514D0">
        <w:rPr>
          <w:rFonts w:ascii="Times New Roman"/>
          <w:w w:val="99"/>
          <w:sz w:val="20"/>
          <w:rPrChange w:id="2615" w:author="Author" w:date="2015-07-30T15:37:00Z">
            <w:rPr>
              <w:rFonts w:ascii="Times New Roman" w:hAnsi="Times New Roman"/>
              <w:sz w:val="20"/>
            </w:rPr>
          </w:rPrChange>
        </w:rPr>
        <w:t xml:space="preserve"> </w:t>
      </w:r>
      <w:r w:rsidR="006514D0">
        <w:rPr>
          <w:rFonts w:ascii="Times New Roman"/>
          <w:sz w:val="20"/>
          <w:rPrChange w:id="2616" w:author="Author" w:date="2015-07-30T15:37:00Z">
            <w:rPr>
              <w:rFonts w:ascii="Times New Roman" w:hAnsi="Times New Roman"/>
              <w:sz w:val="20"/>
            </w:rPr>
          </w:rPrChange>
        </w:rPr>
        <w:t xml:space="preserve">conflict, </w:t>
      </w:r>
      <w:ins w:id="2617" w:author="Author" w:date="2015-07-30T15:37:00Z">
        <w:r w:rsidR="006514D0">
          <w:rPr>
            <w:rFonts w:ascii="Times New Roman"/>
            <w:sz w:val="20"/>
          </w:rPr>
          <w:t xml:space="preserve">crime, violence, </w:t>
        </w:r>
      </w:ins>
      <w:r w:rsidR="006514D0">
        <w:rPr>
          <w:rFonts w:ascii="Times New Roman"/>
          <w:sz w:val="20"/>
          <w:rPrChange w:id="2618" w:author="Author" w:date="2015-07-30T15:37:00Z">
            <w:rPr>
              <w:rFonts w:ascii="Times New Roman" w:hAnsi="Times New Roman"/>
              <w:sz w:val="20"/>
            </w:rPr>
          </w:rPrChange>
        </w:rPr>
        <w:t>terrorism and humanitarian emergencies are also experiencing severe</w:t>
      </w:r>
      <w:r w:rsidR="006514D0">
        <w:rPr>
          <w:rFonts w:ascii="Times New Roman"/>
          <w:spacing w:val="-19"/>
          <w:sz w:val="20"/>
          <w:rPrChange w:id="2619" w:author="Author" w:date="2015-07-30T15:37:00Z">
            <w:rPr>
              <w:rFonts w:ascii="Times New Roman" w:hAnsi="Times New Roman"/>
              <w:sz w:val="20"/>
            </w:rPr>
          </w:rPrChange>
        </w:rPr>
        <w:t xml:space="preserve"> </w:t>
      </w:r>
      <w:r w:rsidR="006514D0">
        <w:rPr>
          <w:rFonts w:ascii="Times New Roman"/>
          <w:sz w:val="20"/>
          <w:rPrChange w:id="2620" w:author="Author" w:date="2015-07-30T15:37:00Z">
            <w:rPr>
              <w:rFonts w:ascii="Times New Roman" w:hAnsi="Times New Roman"/>
              <w:sz w:val="20"/>
            </w:rPr>
          </w:rPrChange>
        </w:rPr>
        <w:t>challenges.</w:t>
      </w:r>
      <w:del w:id="2621" w:author="Author" w:date="2015-07-30T15:37:00Z">
        <w:r w:rsidRPr="008F1853">
          <w:rPr>
            <w:rFonts w:ascii="Times New Roman" w:hAnsi="Times New Roman"/>
            <w:sz w:val="20"/>
            <w:szCs w:val="20"/>
          </w:rPr>
          <w:delText xml:space="preserve"> </w:delText>
        </w:r>
      </w:del>
    </w:p>
    <w:p w14:paraId="051DFDF2" w14:textId="77777777" w:rsidR="00804791" w:rsidRDefault="00804791">
      <w:pPr>
        <w:spacing w:before="8"/>
        <w:rPr>
          <w:rFonts w:ascii="Times New Roman" w:hAnsi="Times New Roman"/>
          <w:sz w:val="21"/>
          <w:rPrChange w:id="2622" w:author="Author" w:date="2015-07-30T15:37:00Z">
            <w:rPr>
              <w:rFonts w:ascii="Times New Roman" w:hAnsi="Times New Roman"/>
              <w:sz w:val="20"/>
            </w:rPr>
          </w:rPrChange>
        </w:rPr>
        <w:pPrChange w:id="2623" w:author="Author" w:date="2015-07-30T15:37:00Z">
          <w:pPr>
            <w:pStyle w:val="ListParagraph"/>
            <w:ind w:left="360"/>
            <w:jc w:val="both"/>
          </w:pPr>
        </w:pPrChange>
      </w:pPr>
    </w:p>
    <w:p w14:paraId="6AA3DB4B" w14:textId="157B796C" w:rsidR="00804791" w:rsidRDefault="006514D0">
      <w:pPr>
        <w:pStyle w:val="ListParagraph"/>
        <w:numPr>
          <w:ilvl w:val="0"/>
          <w:numId w:val="35"/>
        </w:numPr>
        <w:tabs>
          <w:tab w:val="left" w:pos="461"/>
        </w:tabs>
        <w:spacing w:line="259" w:lineRule="auto"/>
        <w:ind w:right="121"/>
        <w:jc w:val="both"/>
        <w:rPr>
          <w:rFonts w:ascii="Times New Roman" w:eastAsia="Times New Roman" w:hAnsi="Times New Roman" w:cs="Times New Roman"/>
          <w:sz w:val="20"/>
          <w:szCs w:val="20"/>
        </w:rPr>
        <w:pPrChange w:id="2624" w:author="Author" w:date="2015-07-30T15:37:00Z">
          <w:pPr>
            <w:pStyle w:val="ListParagraph"/>
            <w:numPr>
              <w:numId w:val="38"/>
            </w:numPr>
            <w:ind w:left="360" w:hanging="360"/>
            <w:jc w:val="both"/>
          </w:pPr>
        </w:pPrChange>
      </w:pPr>
      <w:r>
        <w:rPr>
          <w:rFonts w:ascii="Times New Roman"/>
          <w:sz w:val="20"/>
          <w:rPrChange w:id="2625" w:author="Author" w:date="2015-07-30T15:37:00Z">
            <w:rPr>
              <w:rFonts w:ascii="Times New Roman" w:hAnsi="Times New Roman"/>
              <w:sz w:val="20"/>
            </w:rPr>
          </w:rPrChange>
        </w:rPr>
        <w:t>We are committed to ending poverty in all its forms</w:t>
      </w:r>
      <w:ins w:id="2626" w:author="Author" w:date="2015-07-30T15:37:00Z">
        <w:r>
          <w:rPr>
            <w:rFonts w:ascii="Times New Roman"/>
            <w:sz w:val="20"/>
          </w:rPr>
          <w:t xml:space="preserve"> and dimensions</w:t>
        </w:r>
      </w:ins>
      <w:r>
        <w:rPr>
          <w:rFonts w:ascii="Times New Roman"/>
          <w:sz w:val="20"/>
          <w:rPrChange w:id="2627" w:author="Author" w:date="2015-07-30T15:37:00Z">
            <w:rPr>
              <w:rFonts w:ascii="Times New Roman" w:hAnsi="Times New Roman"/>
              <w:sz w:val="20"/>
            </w:rPr>
          </w:rPrChange>
        </w:rPr>
        <w:t xml:space="preserve">, including </w:t>
      </w:r>
      <w:ins w:id="2628" w:author="Author" w:date="2015-07-30T15:37:00Z">
        <w:r>
          <w:rPr>
            <w:rFonts w:ascii="Times New Roman"/>
            <w:sz w:val="20"/>
          </w:rPr>
          <w:t xml:space="preserve">by eradicating </w:t>
        </w:r>
      </w:ins>
      <w:r>
        <w:rPr>
          <w:rFonts w:ascii="Times New Roman"/>
          <w:sz w:val="20"/>
          <w:rPrChange w:id="2629" w:author="Author" w:date="2015-07-30T15:37:00Z">
            <w:rPr>
              <w:rFonts w:ascii="Times New Roman" w:hAnsi="Times New Roman"/>
              <w:sz w:val="20"/>
            </w:rPr>
          </w:rPrChange>
        </w:rPr>
        <w:t>extreme</w:t>
      </w:r>
      <w:r>
        <w:rPr>
          <w:rFonts w:ascii="Times New Roman"/>
          <w:spacing w:val="19"/>
          <w:sz w:val="20"/>
          <w:rPrChange w:id="2630" w:author="Author" w:date="2015-07-30T15:37:00Z">
            <w:rPr>
              <w:rFonts w:ascii="Times New Roman" w:hAnsi="Times New Roman"/>
              <w:sz w:val="20"/>
            </w:rPr>
          </w:rPrChange>
        </w:rPr>
        <w:t xml:space="preserve"> </w:t>
      </w:r>
      <w:r>
        <w:rPr>
          <w:rFonts w:ascii="Times New Roman"/>
          <w:sz w:val="20"/>
          <w:rPrChange w:id="2631" w:author="Author" w:date="2015-07-30T15:37:00Z">
            <w:rPr>
              <w:rFonts w:ascii="Times New Roman" w:hAnsi="Times New Roman"/>
              <w:sz w:val="20"/>
            </w:rPr>
          </w:rPrChange>
        </w:rPr>
        <w:t>poverty</w:t>
      </w:r>
      <w:del w:id="2632" w:author="Author" w:date="2015-07-30T15:37:00Z">
        <w:r w:rsidR="00F3349C" w:rsidRPr="008F1853">
          <w:rPr>
            <w:rFonts w:ascii="Times New Roman" w:hAnsi="Times New Roman"/>
            <w:sz w:val="20"/>
            <w:szCs w:val="20"/>
          </w:rPr>
          <w:delText>,</w:delText>
        </w:r>
      </w:del>
      <w:r>
        <w:rPr>
          <w:rFonts w:ascii="Times New Roman"/>
          <w:w w:val="99"/>
          <w:sz w:val="20"/>
          <w:rPrChange w:id="2633" w:author="Author" w:date="2015-07-30T15:37:00Z">
            <w:rPr>
              <w:rFonts w:ascii="Times New Roman" w:hAnsi="Times New Roman"/>
              <w:sz w:val="20"/>
            </w:rPr>
          </w:rPrChange>
        </w:rPr>
        <w:t xml:space="preserve"> </w:t>
      </w:r>
      <w:r>
        <w:rPr>
          <w:rFonts w:ascii="Times New Roman"/>
          <w:sz w:val="20"/>
          <w:rPrChange w:id="2634" w:author="Author" w:date="2015-07-30T15:37:00Z">
            <w:rPr>
              <w:rFonts w:ascii="Times New Roman" w:hAnsi="Times New Roman"/>
              <w:sz w:val="20"/>
            </w:rPr>
          </w:rPrChange>
        </w:rPr>
        <w:t>by 2030. All people must enjoy a basic standard of living, including through social protection systems. We</w:t>
      </w:r>
      <w:r>
        <w:rPr>
          <w:rFonts w:ascii="Times New Roman"/>
          <w:spacing w:val="23"/>
          <w:sz w:val="20"/>
          <w:rPrChange w:id="2635" w:author="Author" w:date="2015-07-30T15:37:00Z">
            <w:rPr>
              <w:rFonts w:ascii="Times New Roman" w:hAnsi="Times New Roman"/>
              <w:sz w:val="20"/>
            </w:rPr>
          </w:rPrChange>
        </w:rPr>
        <w:t xml:space="preserve"> </w:t>
      </w:r>
      <w:r>
        <w:rPr>
          <w:rFonts w:ascii="Times New Roman"/>
          <w:sz w:val="20"/>
          <w:rPrChange w:id="2636" w:author="Author" w:date="2015-07-30T15:37:00Z">
            <w:rPr>
              <w:rFonts w:ascii="Times New Roman" w:hAnsi="Times New Roman"/>
              <w:sz w:val="20"/>
            </w:rPr>
          </w:rPrChange>
        </w:rPr>
        <w:t>are</w:t>
      </w:r>
      <w:r>
        <w:rPr>
          <w:rFonts w:ascii="Times New Roman"/>
          <w:w w:val="99"/>
          <w:sz w:val="20"/>
          <w:rPrChange w:id="2637" w:author="Author" w:date="2015-07-30T15:37:00Z">
            <w:rPr>
              <w:rFonts w:ascii="Times New Roman" w:hAnsi="Times New Roman"/>
              <w:sz w:val="20"/>
            </w:rPr>
          </w:rPrChange>
        </w:rPr>
        <w:t xml:space="preserve"> </w:t>
      </w:r>
      <w:r>
        <w:rPr>
          <w:rFonts w:ascii="Times New Roman"/>
          <w:sz w:val="20"/>
          <w:rPrChange w:id="2638" w:author="Author" w:date="2015-07-30T15:37:00Z">
            <w:rPr>
              <w:rFonts w:ascii="Times New Roman" w:hAnsi="Times New Roman"/>
              <w:sz w:val="20"/>
            </w:rPr>
          </w:rPrChange>
        </w:rPr>
        <w:t>also</w:t>
      </w:r>
      <w:r>
        <w:rPr>
          <w:rFonts w:ascii="Times New Roman"/>
          <w:spacing w:val="29"/>
          <w:sz w:val="20"/>
          <w:rPrChange w:id="2639" w:author="Author" w:date="2015-07-30T15:37:00Z">
            <w:rPr>
              <w:rFonts w:ascii="Times New Roman" w:hAnsi="Times New Roman"/>
              <w:sz w:val="20"/>
            </w:rPr>
          </w:rPrChange>
        </w:rPr>
        <w:t xml:space="preserve"> </w:t>
      </w:r>
      <w:r>
        <w:rPr>
          <w:rFonts w:ascii="Times New Roman"/>
          <w:sz w:val="20"/>
          <w:rPrChange w:id="2640" w:author="Author" w:date="2015-07-30T15:37:00Z">
            <w:rPr>
              <w:rFonts w:ascii="Times New Roman" w:hAnsi="Times New Roman"/>
              <w:sz w:val="20"/>
            </w:rPr>
          </w:rPrChange>
        </w:rPr>
        <w:t>determined</w:t>
      </w:r>
      <w:r>
        <w:rPr>
          <w:rFonts w:ascii="Times New Roman"/>
          <w:spacing w:val="30"/>
          <w:sz w:val="20"/>
          <w:rPrChange w:id="2641" w:author="Author" w:date="2015-07-30T15:37:00Z">
            <w:rPr>
              <w:rFonts w:ascii="Times New Roman" w:hAnsi="Times New Roman"/>
              <w:sz w:val="20"/>
            </w:rPr>
          </w:rPrChange>
        </w:rPr>
        <w:t xml:space="preserve"> </w:t>
      </w:r>
      <w:r>
        <w:rPr>
          <w:rFonts w:ascii="Times New Roman"/>
          <w:sz w:val="20"/>
          <w:rPrChange w:id="2642" w:author="Author" w:date="2015-07-30T15:37:00Z">
            <w:rPr>
              <w:rFonts w:ascii="Times New Roman" w:hAnsi="Times New Roman"/>
              <w:sz w:val="20"/>
            </w:rPr>
          </w:rPrChange>
        </w:rPr>
        <w:t>to</w:t>
      </w:r>
      <w:r>
        <w:rPr>
          <w:rFonts w:ascii="Times New Roman"/>
          <w:spacing w:val="31"/>
          <w:sz w:val="20"/>
          <w:rPrChange w:id="2643" w:author="Author" w:date="2015-07-30T15:37:00Z">
            <w:rPr>
              <w:rFonts w:ascii="Times New Roman" w:hAnsi="Times New Roman"/>
              <w:sz w:val="20"/>
            </w:rPr>
          </w:rPrChange>
        </w:rPr>
        <w:t xml:space="preserve"> </w:t>
      </w:r>
      <w:r>
        <w:rPr>
          <w:rFonts w:ascii="Times New Roman"/>
          <w:sz w:val="20"/>
          <w:rPrChange w:id="2644" w:author="Author" w:date="2015-07-30T15:37:00Z">
            <w:rPr>
              <w:rFonts w:ascii="Times New Roman" w:hAnsi="Times New Roman"/>
              <w:sz w:val="20"/>
            </w:rPr>
          </w:rPrChange>
        </w:rPr>
        <w:t>end</w:t>
      </w:r>
      <w:r>
        <w:rPr>
          <w:rFonts w:ascii="Times New Roman"/>
          <w:spacing w:val="30"/>
          <w:sz w:val="20"/>
          <w:rPrChange w:id="2645" w:author="Author" w:date="2015-07-30T15:37:00Z">
            <w:rPr>
              <w:rFonts w:ascii="Times New Roman" w:hAnsi="Times New Roman"/>
              <w:sz w:val="20"/>
            </w:rPr>
          </w:rPrChange>
        </w:rPr>
        <w:t xml:space="preserve"> </w:t>
      </w:r>
      <w:r>
        <w:rPr>
          <w:rFonts w:ascii="Times New Roman"/>
          <w:sz w:val="20"/>
          <w:rPrChange w:id="2646" w:author="Author" w:date="2015-07-30T15:37:00Z">
            <w:rPr>
              <w:rFonts w:ascii="Times New Roman" w:hAnsi="Times New Roman"/>
              <w:sz w:val="20"/>
            </w:rPr>
          </w:rPrChange>
        </w:rPr>
        <w:t>hunger</w:t>
      </w:r>
      <w:r>
        <w:rPr>
          <w:rFonts w:ascii="Times New Roman"/>
          <w:spacing w:val="30"/>
          <w:sz w:val="20"/>
          <w:rPrChange w:id="2647" w:author="Author" w:date="2015-07-30T15:37:00Z">
            <w:rPr>
              <w:rFonts w:ascii="Times New Roman" w:hAnsi="Times New Roman"/>
              <w:sz w:val="20"/>
            </w:rPr>
          </w:rPrChange>
        </w:rPr>
        <w:t xml:space="preserve"> </w:t>
      </w:r>
      <w:r>
        <w:rPr>
          <w:rFonts w:ascii="Times New Roman"/>
          <w:sz w:val="20"/>
          <w:rPrChange w:id="2648" w:author="Author" w:date="2015-07-30T15:37:00Z">
            <w:rPr>
              <w:rFonts w:ascii="Times New Roman" w:hAnsi="Times New Roman"/>
              <w:sz w:val="20"/>
            </w:rPr>
          </w:rPrChange>
        </w:rPr>
        <w:t>and</w:t>
      </w:r>
      <w:r>
        <w:rPr>
          <w:rFonts w:ascii="Times New Roman"/>
          <w:spacing w:val="30"/>
          <w:sz w:val="20"/>
          <w:rPrChange w:id="2649" w:author="Author" w:date="2015-07-30T15:37:00Z">
            <w:rPr>
              <w:rFonts w:ascii="Times New Roman" w:hAnsi="Times New Roman"/>
              <w:sz w:val="20"/>
            </w:rPr>
          </w:rPrChange>
        </w:rPr>
        <w:t xml:space="preserve"> </w:t>
      </w:r>
      <w:del w:id="2650" w:author="Author" w:date="2015-07-30T15:37:00Z">
        <w:r w:rsidR="00F3349C" w:rsidRPr="008F1853">
          <w:rPr>
            <w:rFonts w:ascii="Times New Roman" w:hAnsi="Times New Roman"/>
            <w:sz w:val="20"/>
            <w:szCs w:val="20"/>
          </w:rPr>
          <w:delText xml:space="preserve">malnutrition and </w:delText>
        </w:r>
      </w:del>
      <w:r>
        <w:rPr>
          <w:rFonts w:ascii="Times New Roman"/>
          <w:sz w:val="20"/>
          <w:rPrChange w:id="2651" w:author="Author" w:date="2015-07-30T15:37:00Z">
            <w:rPr>
              <w:rFonts w:ascii="Times New Roman" w:hAnsi="Times New Roman"/>
              <w:sz w:val="20"/>
            </w:rPr>
          </w:rPrChange>
        </w:rPr>
        <w:t>to</w:t>
      </w:r>
      <w:r>
        <w:rPr>
          <w:rFonts w:ascii="Times New Roman"/>
          <w:spacing w:val="30"/>
          <w:sz w:val="20"/>
          <w:rPrChange w:id="2652" w:author="Author" w:date="2015-07-30T15:37:00Z">
            <w:rPr>
              <w:rFonts w:ascii="Times New Roman" w:hAnsi="Times New Roman"/>
              <w:sz w:val="20"/>
            </w:rPr>
          </w:rPrChange>
        </w:rPr>
        <w:t xml:space="preserve"> </w:t>
      </w:r>
      <w:r>
        <w:rPr>
          <w:rFonts w:ascii="Times New Roman"/>
          <w:sz w:val="20"/>
          <w:rPrChange w:id="2653" w:author="Author" w:date="2015-07-30T15:37:00Z">
            <w:rPr>
              <w:rFonts w:ascii="Times New Roman" w:hAnsi="Times New Roman"/>
              <w:sz w:val="20"/>
            </w:rPr>
          </w:rPrChange>
        </w:rPr>
        <w:t>achieve</w:t>
      </w:r>
      <w:r>
        <w:rPr>
          <w:rFonts w:ascii="Times New Roman"/>
          <w:spacing w:val="32"/>
          <w:sz w:val="20"/>
          <w:rPrChange w:id="2654" w:author="Author" w:date="2015-07-30T15:37:00Z">
            <w:rPr>
              <w:rFonts w:ascii="Times New Roman" w:hAnsi="Times New Roman"/>
              <w:sz w:val="20"/>
            </w:rPr>
          </w:rPrChange>
        </w:rPr>
        <w:t xml:space="preserve"> </w:t>
      </w:r>
      <w:r>
        <w:rPr>
          <w:rFonts w:ascii="Times New Roman"/>
          <w:sz w:val="20"/>
          <w:rPrChange w:id="2655" w:author="Author" w:date="2015-07-30T15:37:00Z">
            <w:rPr>
              <w:rFonts w:ascii="Times New Roman" w:hAnsi="Times New Roman"/>
              <w:sz w:val="20"/>
            </w:rPr>
          </w:rPrChange>
        </w:rPr>
        <w:t>food</w:t>
      </w:r>
      <w:r>
        <w:rPr>
          <w:rFonts w:ascii="Times New Roman"/>
          <w:spacing w:val="30"/>
          <w:sz w:val="20"/>
          <w:rPrChange w:id="2656" w:author="Author" w:date="2015-07-30T15:37:00Z">
            <w:rPr>
              <w:rFonts w:ascii="Times New Roman" w:hAnsi="Times New Roman"/>
              <w:sz w:val="20"/>
            </w:rPr>
          </w:rPrChange>
        </w:rPr>
        <w:t xml:space="preserve"> </w:t>
      </w:r>
      <w:r>
        <w:rPr>
          <w:rFonts w:ascii="Times New Roman"/>
          <w:sz w:val="20"/>
          <w:rPrChange w:id="2657" w:author="Author" w:date="2015-07-30T15:37:00Z">
            <w:rPr>
              <w:rFonts w:ascii="Times New Roman" w:hAnsi="Times New Roman"/>
              <w:sz w:val="20"/>
            </w:rPr>
          </w:rPrChange>
        </w:rPr>
        <w:t>security</w:t>
      </w:r>
      <w:r>
        <w:rPr>
          <w:rFonts w:ascii="Times New Roman"/>
          <w:spacing w:val="25"/>
          <w:sz w:val="20"/>
          <w:rPrChange w:id="2658" w:author="Author" w:date="2015-07-30T15:37:00Z">
            <w:rPr>
              <w:rFonts w:ascii="Times New Roman" w:hAnsi="Times New Roman"/>
              <w:sz w:val="20"/>
            </w:rPr>
          </w:rPrChange>
        </w:rPr>
        <w:t xml:space="preserve"> </w:t>
      </w:r>
      <w:r>
        <w:rPr>
          <w:rFonts w:ascii="Times New Roman"/>
          <w:sz w:val="20"/>
          <w:rPrChange w:id="2659" w:author="Author" w:date="2015-07-30T15:37:00Z">
            <w:rPr>
              <w:rFonts w:ascii="Times New Roman" w:hAnsi="Times New Roman"/>
              <w:sz w:val="20"/>
            </w:rPr>
          </w:rPrChange>
        </w:rPr>
        <w:t>as</w:t>
      </w:r>
      <w:r>
        <w:rPr>
          <w:rFonts w:ascii="Times New Roman"/>
          <w:spacing w:val="29"/>
          <w:sz w:val="20"/>
          <w:rPrChange w:id="2660" w:author="Author" w:date="2015-07-30T15:37:00Z">
            <w:rPr>
              <w:rFonts w:ascii="Times New Roman" w:hAnsi="Times New Roman"/>
              <w:sz w:val="20"/>
            </w:rPr>
          </w:rPrChange>
        </w:rPr>
        <w:t xml:space="preserve"> </w:t>
      </w:r>
      <w:r>
        <w:rPr>
          <w:rFonts w:ascii="Times New Roman"/>
          <w:sz w:val="20"/>
          <w:rPrChange w:id="2661" w:author="Author" w:date="2015-07-30T15:37:00Z">
            <w:rPr>
              <w:rFonts w:ascii="Times New Roman" w:hAnsi="Times New Roman"/>
              <w:sz w:val="20"/>
            </w:rPr>
          </w:rPrChange>
        </w:rPr>
        <w:t>a</w:t>
      </w:r>
      <w:r>
        <w:rPr>
          <w:rFonts w:ascii="Times New Roman"/>
          <w:spacing w:val="32"/>
          <w:sz w:val="20"/>
          <w:rPrChange w:id="2662" w:author="Author" w:date="2015-07-30T15:37:00Z">
            <w:rPr>
              <w:rFonts w:ascii="Times New Roman" w:hAnsi="Times New Roman"/>
              <w:sz w:val="20"/>
            </w:rPr>
          </w:rPrChange>
        </w:rPr>
        <w:t xml:space="preserve"> </w:t>
      </w:r>
      <w:r>
        <w:rPr>
          <w:rFonts w:ascii="Times New Roman"/>
          <w:sz w:val="20"/>
          <w:rPrChange w:id="2663" w:author="Author" w:date="2015-07-30T15:37:00Z">
            <w:rPr>
              <w:rFonts w:ascii="Times New Roman" w:hAnsi="Times New Roman"/>
              <w:sz w:val="20"/>
            </w:rPr>
          </w:rPrChange>
        </w:rPr>
        <w:t>matter</w:t>
      </w:r>
      <w:r>
        <w:rPr>
          <w:rFonts w:ascii="Times New Roman"/>
          <w:spacing w:val="30"/>
          <w:sz w:val="20"/>
          <w:rPrChange w:id="2664" w:author="Author" w:date="2015-07-30T15:37:00Z">
            <w:rPr>
              <w:rFonts w:ascii="Times New Roman" w:hAnsi="Times New Roman"/>
              <w:sz w:val="20"/>
            </w:rPr>
          </w:rPrChange>
        </w:rPr>
        <w:t xml:space="preserve"> </w:t>
      </w:r>
      <w:r>
        <w:rPr>
          <w:rFonts w:ascii="Times New Roman"/>
          <w:sz w:val="20"/>
          <w:rPrChange w:id="2665" w:author="Author" w:date="2015-07-30T15:37:00Z">
            <w:rPr>
              <w:rFonts w:ascii="Times New Roman" w:hAnsi="Times New Roman"/>
              <w:sz w:val="20"/>
            </w:rPr>
          </w:rPrChange>
        </w:rPr>
        <w:t>of</w:t>
      </w:r>
      <w:r>
        <w:rPr>
          <w:rFonts w:ascii="Times New Roman"/>
          <w:spacing w:val="27"/>
          <w:sz w:val="20"/>
          <w:rPrChange w:id="2666" w:author="Author" w:date="2015-07-30T15:37:00Z">
            <w:rPr>
              <w:rFonts w:ascii="Times New Roman" w:hAnsi="Times New Roman"/>
              <w:sz w:val="20"/>
            </w:rPr>
          </w:rPrChange>
        </w:rPr>
        <w:t xml:space="preserve"> </w:t>
      </w:r>
      <w:r>
        <w:rPr>
          <w:rFonts w:ascii="Times New Roman"/>
          <w:sz w:val="20"/>
          <w:rPrChange w:id="2667" w:author="Author" w:date="2015-07-30T15:37:00Z">
            <w:rPr>
              <w:rFonts w:ascii="Times New Roman" w:hAnsi="Times New Roman"/>
              <w:sz w:val="20"/>
            </w:rPr>
          </w:rPrChange>
        </w:rPr>
        <w:t>priority</w:t>
      </w:r>
      <w:del w:id="2668" w:author="Author" w:date="2015-07-30T15:37:00Z">
        <w:r w:rsidR="00F3349C" w:rsidRPr="008F1853">
          <w:rPr>
            <w:rFonts w:ascii="Times New Roman" w:hAnsi="Times New Roman"/>
            <w:sz w:val="20"/>
            <w:szCs w:val="20"/>
          </w:rPr>
          <w:delText>.</w:delText>
        </w:r>
      </w:del>
      <w:ins w:id="2669" w:author="Author" w:date="2015-07-30T15:37:00Z">
        <w:r>
          <w:rPr>
            <w:rFonts w:ascii="Times New Roman"/>
            <w:spacing w:val="25"/>
            <w:sz w:val="20"/>
          </w:rPr>
          <w:t xml:space="preserve"> </w:t>
        </w:r>
        <w:r>
          <w:rPr>
            <w:rFonts w:ascii="Times New Roman"/>
            <w:sz w:val="20"/>
          </w:rPr>
          <w:t>and</w:t>
        </w:r>
        <w:r>
          <w:rPr>
            <w:rFonts w:ascii="Times New Roman"/>
            <w:spacing w:val="30"/>
            <w:sz w:val="20"/>
          </w:rPr>
          <w:t xml:space="preserve"> </w:t>
        </w:r>
        <w:r>
          <w:rPr>
            <w:rFonts w:ascii="Times New Roman"/>
            <w:sz w:val="20"/>
          </w:rPr>
          <w:t>to</w:t>
        </w:r>
        <w:r>
          <w:rPr>
            <w:rFonts w:ascii="Times New Roman"/>
            <w:spacing w:val="30"/>
            <w:sz w:val="20"/>
          </w:rPr>
          <w:t xml:space="preserve"> </w:t>
        </w:r>
        <w:r>
          <w:rPr>
            <w:rFonts w:ascii="Times New Roman"/>
            <w:sz w:val="20"/>
          </w:rPr>
          <w:t>end</w:t>
        </w:r>
        <w:r>
          <w:rPr>
            <w:rFonts w:ascii="Times New Roman"/>
            <w:spacing w:val="30"/>
            <w:sz w:val="20"/>
          </w:rPr>
          <w:t xml:space="preserve"> </w:t>
        </w:r>
        <w:r>
          <w:rPr>
            <w:rFonts w:ascii="Times New Roman"/>
            <w:sz w:val="20"/>
          </w:rPr>
          <w:t>all</w:t>
        </w:r>
        <w:r>
          <w:rPr>
            <w:rFonts w:ascii="Times New Roman"/>
            <w:spacing w:val="29"/>
            <w:sz w:val="20"/>
          </w:rPr>
          <w:t xml:space="preserve"> </w:t>
        </w:r>
        <w:r>
          <w:rPr>
            <w:rFonts w:ascii="Times New Roman"/>
            <w:sz w:val="20"/>
          </w:rPr>
          <w:t>forms</w:t>
        </w:r>
        <w:r>
          <w:rPr>
            <w:rFonts w:ascii="Times New Roman"/>
            <w:spacing w:val="28"/>
            <w:sz w:val="20"/>
          </w:rPr>
          <w:t xml:space="preserve"> </w:t>
        </w:r>
        <w:r>
          <w:rPr>
            <w:rFonts w:ascii="Times New Roman"/>
            <w:sz w:val="20"/>
          </w:rPr>
          <w:t>of</w:t>
        </w:r>
        <w:r>
          <w:rPr>
            <w:rFonts w:ascii="Times New Roman"/>
            <w:w w:val="99"/>
            <w:sz w:val="20"/>
          </w:rPr>
          <w:t xml:space="preserve"> </w:t>
        </w:r>
        <w:r>
          <w:rPr>
            <w:rFonts w:ascii="Times New Roman"/>
            <w:sz w:val="20"/>
          </w:rPr>
          <w:t>malnutrition,</w:t>
        </w:r>
        <w:r>
          <w:rPr>
            <w:rFonts w:ascii="Times New Roman"/>
            <w:spacing w:val="14"/>
            <w:sz w:val="20"/>
          </w:rPr>
          <w:t xml:space="preserve"> </w:t>
        </w:r>
        <w:r>
          <w:rPr>
            <w:rFonts w:ascii="Times New Roman"/>
            <w:sz w:val="20"/>
          </w:rPr>
          <w:t>welcoming</w:t>
        </w:r>
        <w:r>
          <w:rPr>
            <w:rFonts w:ascii="Times New Roman"/>
            <w:spacing w:val="10"/>
            <w:sz w:val="20"/>
          </w:rPr>
          <w:t xml:space="preserve"> </w:t>
        </w:r>
        <w:r>
          <w:rPr>
            <w:rFonts w:ascii="Times New Roman"/>
            <w:sz w:val="20"/>
          </w:rPr>
          <w:t>the</w:t>
        </w:r>
        <w:r>
          <w:rPr>
            <w:rFonts w:ascii="Times New Roman"/>
            <w:spacing w:val="14"/>
            <w:sz w:val="20"/>
          </w:rPr>
          <w:t xml:space="preserve"> </w:t>
        </w:r>
        <w:r>
          <w:rPr>
            <w:rFonts w:ascii="Times New Roman"/>
            <w:sz w:val="20"/>
          </w:rPr>
          <w:t>Rome</w:t>
        </w:r>
        <w:r>
          <w:rPr>
            <w:rFonts w:ascii="Times New Roman"/>
            <w:spacing w:val="11"/>
            <w:sz w:val="20"/>
          </w:rPr>
          <w:t xml:space="preserve"> </w:t>
        </w:r>
        <w:r>
          <w:rPr>
            <w:rFonts w:ascii="Times New Roman"/>
            <w:sz w:val="20"/>
          </w:rPr>
          <w:t>Declaration</w:t>
        </w:r>
        <w:r>
          <w:rPr>
            <w:rFonts w:ascii="Times New Roman"/>
            <w:spacing w:val="10"/>
            <w:sz w:val="20"/>
          </w:rPr>
          <w:t xml:space="preserve"> </w:t>
        </w:r>
        <w:r>
          <w:rPr>
            <w:rFonts w:ascii="Times New Roman"/>
            <w:sz w:val="20"/>
          </w:rPr>
          <w:t>on</w:t>
        </w:r>
        <w:r>
          <w:rPr>
            <w:rFonts w:ascii="Times New Roman"/>
            <w:spacing w:val="10"/>
            <w:sz w:val="20"/>
          </w:rPr>
          <w:t xml:space="preserve"> </w:t>
        </w:r>
        <w:r>
          <w:rPr>
            <w:rFonts w:ascii="Times New Roman"/>
            <w:sz w:val="20"/>
          </w:rPr>
          <w:t>Nutrition</w:t>
        </w:r>
        <w:r>
          <w:rPr>
            <w:rFonts w:ascii="Times New Roman"/>
            <w:spacing w:val="10"/>
            <w:sz w:val="20"/>
          </w:rPr>
          <w:t xml:space="preserve"> </w:t>
        </w:r>
        <w:r>
          <w:rPr>
            <w:rFonts w:ascii="Times New Roman"/>
            <w:sz w:val="20"/>
          </w:rPr>
          <w:t>and</w:t>
        </w:r>
        <w:r>
          <w:rPr>
            <w:rFonts w:ascii="Times New Roman"/>
            <w:spacing w:val="12"/>
            <w:sz w:val="20"/>
          </w:rPr>
          <w:t xml:space="preserve"> </w:t>
        </w:r>
        <w:r>
          <w:rPr>
            <w:rFonts w:ascii="Times New Roman"/>
            <w:sz w:val="20"/>
          </w:rPr>
          <w:t>the</w:t>
        </w:r>
        <w:r>
          <w:rPr>
            <w:rFonts w:ascii="Times New Roman"/>
            <w:spacing w:val="11"/>
            <w:sz w:val="20"/>
          </w:rPr>
          <w:t xml:space="preserve"> </w:t>
        </w:r>
        <w:r>
          <w:rPr>
            <w:rFonts w:ascii="Times New Roman"/>
            <w:sz w:val="20"/>
          </w:rPr>
          <w:t>Framework</w:t>
        </w:r>
        <w:r>
          <w:rPr>
            <w:rFonts w:ascii="Times New Roman"/>
            <w:spacing w:val="10"/>
            <w:sz w:val="20"/>
          </w:rPr>
          <w:t xml:space="preserve"> </w:t>
        </w:r>
        <w:r>
          <w:rPr>
            <w:rFonts w:ascii="Times New Roman"/>
            <w:sz w:val="20"/>
          </w:rPr>
          <w:t>for</w:t>
        </w:r>
        <w:r>
          <w:rPr>
            <w:rFonts w:ascii="Times New Roman"/>
            <w:spacing w:val="14"/>
            <w:sz w:val="20"/>
          </w:rPr>
          <w:t xml:space="preserve"> </w:t>
        </w:r>
        <w:r>
          <w:rPr>
            <w:rFonts w:ascii="Times New Roman"/>
            <w:sz w:val="20"/>
          </w:rPr>
          <w:t>Action</w:t>
        </w:r>
        <w:r>
          <w:rPr>
            <w:rFonts w:ascii="Times New Roman"/>
            <w:spacing w:val="10"/>
            <w:sz w:val="20"/>
          </w:rPr>
          <w:t xml:space="preserve"> </w:t>
        </w:r>
        <w:r>
          <w:rPr>
            <w:rFonts w:ascii="Times New Roman"/>
            <w:sz w:val="20"/>
          </w:rPr>
          <w:t>in</w:t>
        </w:r>
        <w:r>
          <w:rPr>
            <w:rFonts w:ascii="Times New Roman"/>
            <w:spacing w:val="10"/>
            <w:sz w:val="20"/>
          </w:rPr>
          <w:t xml:space="preserve"> </w:t>
        </w:r>
        <w:r>
          <w:rPr>
            <w:rFonts w:ascii="Times New Roman"/>
            <w:sz w:val="20"/>
          </w:rPr>
          <w:t>this</w:t>
        </w:r>
        <w:r>
          <w:rPr>
            <w:rFonts w:ascii="Times New Roman"/>
            <w:spacing w:val="10"/>
            <w:sz w:val="20"/>
          </w:rPr>
          <w:t xml:space="preserve"> </w:t>
        </w:r>
        <w:r>
          <w:rPr>
            <w:rFonts w:ascii="Times New Roman"/>
            <w:sz w:val="20"/>
          </w:rPr>
          <w:t>regard.</w:t>
        </w:r>
      </w:ins>
      <w:r>
        <w:rPr>
          <w:rFonts w:ascii="Times New Roman"/>
          <w:spacing w:val="11"/>
          <w:sz w:val="20"/>
          <w:rPrChange w:id="2670" w:author="Author" w:date="2015-07-30T15:37:00Z">
            <w:rPr>
              <w:rFonts w:ascii="Times New Roman" w:hAnsi="Times New Roman"/>
              <w:sz w:val="20"/>
            </w:rPr>
          </w:rPrChange>
        </w:rPr>
        <w:t xml:space="preserve"> </w:t>
      </w:r>
      <w:r>
        <w:rPr>
          <w:rFonts w:ascii="Times New Roman"/>
          <w:sz w:val="20"/>
          <w:rPrChange w:id="2671" w:author="Author" w:date="2015-07-30T15:37:00Z">
            <w:rPr>
              <w:rFonts w:ascii="Times New Roman" w:hAnsi="Times New Roman"/>
              <w:sz w:val="20"/>
            </w:rPr>
          </w:rPrChange>
        </w:rPr>
        <w:t>We</w:t>
      </w:r>
      <w:r>
        <w:rPr>
          <w:rFonts w:ascii="Times New Roman"/>
          <w:w w:val="99"/>
          <w:sz w:val="20"/>
          <w:rPrChange w:id="2672" w:author="Author" w:date="2015-07-30T15:37:00Z">
            <w:rPr>
              <w:rFonts w:ascii="Times New Roman" w:hAnsi="Times New Roman"/>
              <w:sz w:val="20"/>
            </w:rPr>
          </w:rPrChange>
        </w:rPr>
        <w:t xml:space="preserve"> </w:t>
      </w:r>
      <w:r>
        <w:rPr>
          <w:rFonts w:ascii="Times New Roman"/>
          <w:sz w:val="20"/>
          <w:rPrChange w:id="2673" w:author="Author" w:date="2015-07-30T15:37:00Z">
            <w:rPr>
              <w:rFonts w:ascii="Times New Roman" w:hAnsi="Times New Roman"/>
              <w:sz w:val="20"/>
            </w:rPr>
          </w:rPrChange>
        </w:rPr>
        <w:t xml:space="preserve">will devote resources to developing rural areas and </w:t>
      </w:r>
      <w:ins w:id="2674" w:author="Author" w:date="2015-07-30T15:37:00Z">
        <w:r>
          <w:rPr>
            <w:rFonts w:ascii="Times New Roman"/>
            <w:sz w:val="20"/>
          </w:rPr>
          <w:t xml:space="preserve">sustainable agriculture and </w:t>
        </w:r>
      </w:ins>
      <w:r>
        <w:rPr>
          <w:rFonts w:ascii="Times New Roman"/>
          <w:sz w:val="20"/>
          <w:rPrChange w:id="2675" w:author="Author" w:date="2015-07-30T15:37:00Z">
            <w:rPr>
              <w:rFonts w:ascii="Times New Roman" w:hAnsi="Times New Roman"/>
              <w:sz w:val="20"/>
            </w:rPr>
          </w:rPrChange>
        </w:rPr>
        <w:t xml:space="preserve">supporting </w:t>
      </w:r>
      <w:del w:id="2676" w:author="Author" w:date="2015-07-30T15:37:00Z">
        <w:r w:rsidR="00F3349C" w:rsidRPr="008F1853">
          <w:rPr>
            <w:rFonts w:ascii="Times New Roman" w:hAnsi="Times New Roman"/>
            <w:sz w:val="20"/>
            <w:szCs w:val="20"/>
          </w:rPr>
          <w:delText>small</w:delText>
        </w:r>
      </w:del>
      <w:ins w:id="2677" w:author="Author" w:date="2015-07-30T15:37:00Z">
        <w:r>
          <w:rPr>
            <w:rFonts w:ascii="Times New Roman"/>
            <w:sz w:val="20"/>
          </w:rPr>
          <w:t>smallholder</w:t>
        </w:r>
      </w:ins>
      <w:r>
        <w:rPr>
          <w:rFonts w:ascii="Times New Roman"/>
          <w:spacing w:val="39"/>
          <w:sz w:val="20"/>
          <w:rPrChange w:id="2678" w:author="Author" w:date="2015-07-30T15:37:00Z">
            <w:rPr>
              <w:rFonts w:ascii="Times New Roman" w:hAnsi="Times New Roman"/>
              <w:sz w:val="20"/>
            </w:rPr>
          </w:rPrChange>
        </w:rPr>
        <w:t xml:space="preserve"> </w:t>
      </w:r>
      <w:r>
        <w:rPr>
          <w:rFonts w:ascii="Times New Roman"/>
          <w:sz w:val="20"/>
          <w:rPrChange w:id="2679" w:author="Author" w:date="2015-07-30T15:37:00Z">
            <w:rPr>
              <w:rFonts w:ascii="Times New Roman" w:hAnsi="Times New Roman"/>
              <w:sz w:val="20"/>
            </w:rPr>
          </w:rPrChange>
        </w:rPr>
        <w:t>farmers,</w:t>
      </w:r>
      <w:r>
        <w:rPr>
          <w:rFonts w:ascii="Times New Roman"/>
          <w:w w:val="99"/>
          <w:sz w:val="20"/>
          <w:rPrChange w:id="2680" w:author="Author" w:date="2015-07-30T15:37:00Z">
            <w:rPr>
              <w:rFonts w:ascii="Times New Roman" w:hAnsi="Times New Roman"/>
              <w:sz w:val="20"/>
            </w:rPr>
          </w:rPrChange>
        </w:rPr>
        <w:t xml:space="preserve"> </w:t>
      </w:r>
      <w:r>
        <w:rPr>
          <w:rFonts w:ascii="Times New Roman"/>
          <w:sz w:val="20"/>
          <w:rPrChange w:id="2681" w:author="Author" w:date="2015-07-30T15:37:00Z">
            <w:rPr>
              <w:rFonts w:ascii="Times New Roman" w:hAnsi="Times New Roman"/>
              <w:sz w:val="20"/>
            </w:rPr>
          </w:rPrChange>
        </w:rPr>
        <w:t>especially women farmers, herders and fishers</w:t>
      </w:r>
      <w:ins w:id="2682" w:author="Author" w:date="2015-07-30T15:37:00Z">
        <w:r>
          <w:rPr>
            <w:rFonts w:ascii="Times New Roman"/>
            <w:sz w:val="20"/>
          </w:rPr>
          <w:t>, particularly in least developed</w:t>
        </w:r>
        <w:r>
          <w:rPr>
            <w:rFonts w:ascii="Times New Roman"/>
            <w:spacing w:val="-8"/>
            <w:sz w:val="20"/>
          </w:rPr>
          <w:t xml:space="preserve"> </w:t>
        </w:r>
        <w:r>
          <w:rPr>
            <w:rFonts w:ascii="Times New Roman"/>
            <w:sz w:val="20"/>
          </w:rPr>
          <w:t>countries</w:t>
        </w:r>
      </w:ins>
      <w:r>
        <w:rPr>
          <w:rFonts w:ascii="Times New Roman"/>
          <w:sz w:val="20"/>
          <w:rPrChange w:id="2683" w:author="Author" w:date="2015-07-30T15:37:00Z">
            <w:rPr>
              <w:rFonts w:ascii="Times New Roman" w:hAnsi="Times New Roman"/>
              <w:sz w:val="20"/>
            </w:rPr>
          </w:rPrChange>
        </w:rPr>
        <w:t>.</w:t>
      </w:r>
    </w:p>
    <w:p w14:paraId="2B20B6CC" w14:textId="77777777" w:rsidR="00804791" w:rsidRDefault="00804791">
      <w:pPr>
        <w:spacing w:before="8"/>
        <w:rPr>
          <w:rFonts w:ascii="Times New Roman" w:hAnsi="Times New Roman"/>
          <w:sz w:val="21"/>
          <w:rPrChange w:id="2684" w:author="Author" w:date="2015-07-30T15:37:00Z">
            <w:rPr>
              <w:rFonts w:ascii="Times New Roman" w:hAnsi="Times New Roman"/>
              <w:sz w:val="20"/>
            </w:rPr>
          </w:rPrChange>
        </w:rPr>
        <w:pPrChange w:id="2685" w:author="Author" w:date="2015-07-30T15:37:00Z">
          <w:pPr>
            <w:pStyle w:val="ListParagraph"/>
            <w:ind w:left="360"/>
            <w:jc w:val="both"/>
          </w:pPr>
        </w:pPrChange>
      </w:pPr>
    </w:p>
    <w:p w14:paraId="21116ED4" w14:textId="588704FE" w:rsidR="00804791" w:rsidRDefault="006514D0">
      <w:pPr>
        <w:pStyle w:val="ListParagraph"/>
        <w:numPr>
          <w:ilvl w:val="0"/>
          <w:numId w:val="35"/>
        </w:numPr>
        <w:tabs>
          <w:tab w:val="left" w:pos="461"/>
        </w:tabs>
        <w:spacing w:line="259" w:lineRule="auto"/>
        <w:ind w:right="121"/>
        <w:jc w:val="both"/>
        <w:rPr>
          <w:rFonts w:ascii="Times New Roman" w:eastAsia="Times New Roman" w:hAnsi="Times New Roman" w:cs="Times New Roman"/>
          <w:sz w:val="20"/>
          <w:szCs w:val="20"/>
        </w:rPr>
        <w:pPrChange w:id="2686" w:author="Author" w:date="2015-07-30T15:37:00Z">
          <w:pPr>
            <w:pStyle w:val="ListParagraph"/>
            <w:numPr>
              <w:numId w:val="38"/>
            </w:numPr>
            <w:ind w:left="360" w:hanging="360"/>
            <w:jc w:val="both"/>
          </w:pPr>
        </w:pPrChange>
      </w:pPr>
      <w:r>
        <w:rPr>
          <w:rFonts w:ascii="Times New Roman" w:eastAsia="Times New Roman" w:hAnsi="Times New Roman" w:cs="Times New Roman"/>
          <w:sz w:val="20"/>
          <w:szCs w:val="20"/>
        </w:rPr>
        <w:t>We</w:t>
      </w:r>
      <w:r>
        <w:rPr>
          <w:rFonts w:ascii="Times New Roman" w:hAnsi="Times New Roman"/>
          <w:spacing w:val="31"/>
          <w:sz w:val="20"/>
          <w:rPrChange w:id="268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commit</w:t>
      </w:r>
      <w:r>
        <w:rPr>
          <w:rFonts w:ascii="Times New Roman" w:hAnsi="Times New Roman"/>
          <w:spacing w:val="30"/>
          <w:sz w:val="20"/>
          <w:rPrChange w:id="268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spacing w:val="31"/>
          <w:sz w:val="20"/>
          <w:rPrChange w:id="268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providing</w:t>
      </w:r>
      <w:r>
        <w:rPr>
          <w:rFonts w:ascii="Times New Roman" w:hAnsi="Times New Roman"/>
          <w:spacing w:val="29"/>
          <w:sz w:val="20"/>
          <w:rPrChange w:id="269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inclusive</w:t>
      </w:r>
      <w:r>
        <w:rPr>
          <w:rFonts w:ascii="Times New Roman" w:hAnsi="Times New Roman"/>
          <w:spacing w:val="31"/>
          <w:sz w:val="20"/>
          <w:rPrChange w:id="269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31"/>
          <w:sz w:val="20"/>
          <w:rPrChange w:id="269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equitable</w:t>
      </w:r>
      <w:r>
        <w:rPr>
          <w:rFonts w:ascii="Times New Roman" w:hAnsi="Times New Roman"/>
          <w:spacing w:val="31"/>
          <w:sz w:val="20"/>
          <w:rPrChange w:id="269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quality</w:t>
      </w:r>
      <w:r>
        <w:rPr>
          <w:rFonts w:ascii="Times New Roman" w:hAnsi="Times New Roman"/>
          <w:spacing w:val="32"/>
          <w:sz w:val="20"/>
          <w:rPrChange w:id="269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education</w:t>
      </w:r>
      <w:r>
        <w:rPr>
          <w:rFonts w:ascii="Times New Roman" w:hAnsi="Times New Roman"/>
          <w:spacing w:val="29"/>
          <w:sz w:val="20"/>
          <w:rPrChange w:id="269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at</w:t>
      </w:r>
      <w:r>
        <w:rPr>
          <w:rFonts w:ascii="Times New Roman" w:hAnsi="Times New Roman"/>
          <w:spacing w:val="31"/>
          <w:sz w:val="20"/>
          <w:rPrChange w:id="269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all</w:t>
      </w:r>
      <w:r>
        <w:rPr>
          <w:rFonts w:ascii="Times New Roman" w:hAnsi="Times New Roman"/>
          <w:spacing w:val="30"/>
          <w:sz w:val="20"/>
          <w:rPrChange w:id="269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levels</w:t>
      </w:r>
      <w:r>
        <w:rPr>
          <w:rFonts w:ascii="Times New Roman" w:hAnsi="Times New Roman"/>
          <w:spacing w:val="37"/>
          <w:sz w:val="20"/>
          <w:rPrChange w:id="269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t>
      </w:r>
      <w:r>
        <w:rPr>
          <w:rFonts w:ascii="Times New Roman" w:hAnsi="Times New Roman"/>
          <w:spacing w:val="32"/>
          <w:sz w:val="20"/>
          <w:rPrChange w:id="269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early</w:t>
      </w:r>
      <w:r>
        <w:rPr>
          <w:rFonts w:ascii="Times New Roman" w:hAnsi="Times New Roman"/>
          <w:spacing w:val="29"/>
          <w:sz w:val="20"/>
          <w:rPrChange w:id="270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childhood,</w:t>
      </w:r>
      <w:r>
        <w:rPr>
          <w:rFonts w:ascii="Times New Roman" w:hAnsi="Times New Roman"/>
          <w:spacing w:val="31"/>
          <w:sz w:val="20"/>
          <w:rPrChange w:id="270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primary,</w:t>
      </w:r>
      <w:r>
        <w:rPr>
          <w:rFonts w:ascii="Times New Roman" w:hAnsi="Times New Roman"/>
          <w:w w:val="99"/>
          <w:sz w:val="20"/>
          <w:rPrChange w:id="270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secondary,</w:t>
      </w:r>
      <w:r>
        <w:rPr>
          <w:rFonts w:ascii="Times New Roman" w:hAnsi="Times New Roman"/>
          <w:spacing w:val="18"/>
          <w:sz w:val="20"/>
          <w:rPrChange w:id="270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tertiary,</w:t>
      </w:r>
      <w:r>
        <w:rPr>
          <w:rFonts w:ascii="Times New Roman" w:hAnsi="Times New Roman"/>
          <w:spacing w:val="18"/>
          <w:sz w:val="20"/>
          <w:rPrChange w:id="270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technical</w:t>
      </w:r>
      <w:r>
        <w:rPr>
          <w:rFonts w:ascii="Times New Roman" w:hAnsi="Times New Roman"/>
          <w:spacing w:val="20"/>
          <w:sz w:val="20"/>
          <w:rPrChange w:id="270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8"/>
          <w:sz w:val="20"/>
          <w:rPrChange w:id="270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vocational</w:t>
      </w:r>
      <w:r>
        <w:rPr>
          <w:rFonts w:ascii="Times New Roman" w:hAnsi="Times New Roman"/>
          <w:spacing w:val="17"/>
          <w:sz w:val="20"/>
          <w:rPrChange w:id="270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training.</w:t>
      </w:r>
      <w:r>
        <w:rPr>
          <w:rFonts w:ascii="Times New Roman" w:hAnsi="Times New Roman"/>
          <w:spacing w:val="18"/>
          <w:sz w:val="20"/>
          <w:rPrChange w:id="270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All</w:t>
      </w:r>
      <w:r>
        <w:rPr>
          <w:rFonts w:ascii="Times New Roman" w:hAnsi="Times New Roman"/>
          <w:spacing w:val="17"/>
          <w:sz w:val="20"/>
          <w:rPrChange w:id="270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people,</w:t>
      </w:r>
      <w:r>
        <w:rPr>
          <w:rFonts w:ascii="Times New Roman" w:hAnsi="Times New Roman"/>
          <w:spacing w:val="18"/>
          <w:sz w:val="20"/>
          <w:rPrChange w:id="271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irrespective</w:t>
      </w:r>
      <w:r>
        <w:rPr>
          <w:rFonts w:ascii="Times New Roman" w:hAnsi="Times New Roman"/>
          <w:spacing w:val="18"/>
          <w:sz w:val="20"/>
          <w:rPrChange w:id="271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16"/>
          <w:sz w:val="20"/>
          <w:rPrChange w:id="2712" w:author="Author" w:date="2015-07-30T15:37:00Z">
            <w:rPr>
              <w:rFonts w:ascii="Times New Roman" w:hAnsi="Times New Roman"/>
              <w:sz w:val="20"/>
            </w:rPr>
          </w:rPrChange>
        </w:rPr>
        <w:t xml:space="preserve"> </w:t>
      </w:r>
      <w:del w:id="2713" w:author="Author" w:date="2015-07-30T15:37:00Z">
        <w:r w:rsidR="00F3349C">
          <w:rPr>
            <w:rFonts w:ascii="Times New Roman" w:hAnsi="Times New Roman"/>
            <w:sz w:val="20"/>
            <w:szCs w:val="20"/>
          </w:rPr>
          <w:delText>gender</w:delText>
        </w:r>
      </w:del>
      <w:ins w:id="2714" w:author="Author" w:date="2015-07-30T15:37:00Z">
        <w:r>
          <w:rPr>
            <w:rFonts w:ascii="Times New Roman" w:eastAsia="Times New Roman" w:hAnsi="Times New Roman" w:cs="Times New Roman"/>
            <w:sz w:val="20"/>
            <w:szCs w:val="20"/>
          </w:rPr>
          <w:t>sex</w:t>
        </w:r>
      </w:ins>
      <w:r>
        <w:rPr>
          <w:rFonts w:ascii="Times New Roman" w:eastAsia="Times New Roman" w:hAnsi="Times New Roman" w:cs="Times New Roman"/>
          <w:sz w:val="20"/>
          <w:szCs w:val="20"/>
        </w:rPr>
        <w:t>,</w:t>
      </w:r>
      <w:r>
        <w:rPr>
          <w:rFonts w:ascii="Times New Roman" w:hAnsi="Times New Roman"/>
          <w:spacing w:val="18"/>
          <w:sz w:val="20"/>
          <w:rPrChange w:id="271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age,</w:t>
      </w:r>
      <w:r>
        <w:rPr>
          <w:rFonts w:ascii="Times New Roman" w:hAnsi="Times New Roman"/>
          <w:spacing w:val="18"/>
          <w:sz w:val="20"/>
          <w:rPrChange w:id="271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race,</w:t>
      </w:r>
      <w:r>
        <w:rPr>
          <w:rFonts w:ascii="Times New Roman" w:hAnsi="Times New Roman"/>
          <w:spacing w:val="16"/>
          <w:sz w:val="20"/>
          <w:rPrChange w:id="271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ethnicity,</w:t>
      </w:r>
      <w:r>
        <w:rPr>
          <w:rFonts w:ascii="Times New Roman" w:hAnsi="Times New Roman"/>
          <w:spacing w:val="18"/>
          <w:sz w:val="20"/>
          <w:rPrChange w:id="2718" w:author="Author" w:date="2015-07-30T15:37:00Z">
            <w:rPr>
              <w:rFonts w:ascii="Times New Roman" w:hAnsi="Times New Roman"/>
              <w:sz w:val="20"/>
            </w:rPr>
          </w:rPrChange>
        </w:rPr>
        <w:t xml:space="preserve"> </w:t>
      </w:r>
      <w:del w:id="2719" w:author="Author" w:date="2015-07-30T15:37:00Z">
        <w:r w:rsidR="00F3349C">
          <w:rPr>
            <w:rFonts w:ascii="Times New Roman" w:hAnsi="Times New Roman"/>
            <w:sz w:val="20"/>
            <w:szCs w:val="20"/>
          </w:rPr>
          <w:delText xml:space="preserve">or migration status, </w:delText>
        </w:r>
      </w:del>
      <w:r>
        <w:rPr>
          <w:rFonts w:ascii="Times New Roman" w:eastAsia="Times New Roman" w:hAnsi="Times New Roman" w:cs="Times New Roman"/>
          <w:sz w:val="20"/>
          <w:szCs w:val="20"/>
        </w:rPr>
        <w:t>and</w:t>
      </w:r>
      <w:r>
        <w:rPr>
          <w:rFonts w:ascii="Times New Roman" w:hAnsi="Times New Roman"/>
          <w:w w:val="99"/>
          <w:sz w:val="20"/>
          <w:rPrChange w:id="272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 xml:space="preserve">including persons with disabilities, </w:t>
      </w:r>
      <w:ins w:id="2721" w:author="Author" w:date="2015-07-30T15:37:00Z">
        <w:r>
          <w:rPr>
            <w:rFonts w:ascii="Times New Roman" w:eastAsia="Times New Roman" w:hAnsi="Times New Roman" w:cs="Times New Roman"/>
            <w:sz w:val="20"/>
            <w:szCs w:val="20"/>
          </w:rPr>
          <w:t xml:space="preserve">migrants, </w:t>
        </w:r>
      </w:ins>
      <w:r>
        <w:rPr>
          <w:rFonts w:ascii="Times New Roman" w:eastAsia="Times New Roman" w:hAnsi="Times New Roman" w:cs="Times New Roman"/>
          <w:sz w:val="20"/>
          <w:szCs w:val="20"/>
        </w:rPr>
        <w:t>indigenous peoples, children and youth</w:t>
      </w:r>
      <w:ins w:id="2722" w:author="Author" w:date="2015-07-30T15:37:00Z">
        <w:r>
          <w:rPr>
            <w:rFonts w:ascii="Times New Roman" w:eastAsia="Times New Roman" w:hAnsi="Times New Roman" w:cs="Times New Roman"/>
            <w:sz w:val="20"/>
            <w:szCs w:val="20"/>
          </w:rPr>
          <w:t>, especially those</w:t>
        </w:r>
      </w:ins>
      <w:r>
        <w:rPr>
          <w:rFonts w:ascii="Times New Roman" w:hAnsi="Times New Roman"/>
          <w:spacing w:val="8"/>
          <w:sz w:val="20"/>
          <w:rPrChange w:id="272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w:t>
      </w:r>
      <w:r>
        <w:rPr>
          <w:rFonts w:ascii="Times New Roman" w:hAnsi="Times New Roman"/>
          <w:w w:val="99"/>
          <w:sz w:val="20"/>
          <w:rPrChange w:id="272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vulnerable situations, should have access to life-long learning opportunities that help them acquire</w:t>
      </w:r>
      <w:r>
        <w:rPr>
          <w:rFonts w:ascii="Times New Roman" w:hAnsi="Times New Roman"/>
          <w:spacing w:val="48"/>
          <w:sz w:val="20"/>
          <w:rPrChange w:id="272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w w:val="99"/>
          <w:sz w:val="20"/>
          <w:rPrChange w:id="272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knowledge</w:t>
      </w:r>
      <w:r>
        <w:rPr>
          <w:rFonts w:ascii="Times New Roman" w:hAnsi="Times New Roman"/>
          <w:spacing w:val="38"/>
          <w:sz w:val="20"/>
          <w:rPrChange w:id="272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39"/>
          <w:sz w:val="20"/>
          <w:rPrChange w:id="272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skills</w:t>
      </w:r>
      <w:r>
        <w:rPr>
          <w:rFonts w:ascii="Times New Roman" w:hAnsi="Times New Roman"/>
          <w:spacing w:val="37"/>
          <w:sz w:val="20"/>
          <w:rPrChange w:id="272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needed</w:t>
      </w:r>
      <w:r>
        <w:rPr>
          <w:rFonts w:ascii="Times New Roman" w:hAnsi="Times New Roman"/>
          <w:spacing w:val="39"/>
          <w:sz w:val="20"/>
          <w:rPrChange w:id="273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spacing w:val="38"/>
          <w:sz w:val="20"/>
          <w:rPrChange w:id="273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exploit</w:t>
      </w:r>
      <w:r>
        <w:rPr>
          <w:rFonts w:ascii="Times New Roman" w:hAnsi="Times New Roman"/>
          <w:spacing w:val="37"/>
          <w:sz w:val="20"/>
          <w:rPrChange w:id="273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opportunities</w:t>
      </w:r>
      <w:r>
        <w:rPr>
          <w:rFonts w:ascii="Times New Roman" w:hAnsi="Times New Roman"/>
          <w:spacing w:val="37"/>
          <w:sz w:val="20"/>
          <w:rPrChange w:id="273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41"/>
          <w:sz w:val="20"/>
          <w:rPrChange w:id="273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spacing w:val="38"/>
          <w:sz w:val="20"/>
          <w:rPrChange w:id="273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participate</w:t>
      </w:r>
      <w:r>
        <w:rPr>
          <w:rFonts w:ascii="Times New Roman" w:hAnsi="Times New Roman"/>
          <w:spacing w:val="38"/>
          <w:sz w:val="20"/>
          <w:rPrChange w:id="273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fully</w:t>
      </w:r>
      <w:r>
        <w:rPr>
          <w:rFonts w:ascii="Times New Roman" w:hAnsi="Times New Roman"/>
          <w:spacing w:val="34"/>
          <w:sz w:val="20"/>
          <w:rPrChange w:id="273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w:t>
      </w:r>
      <w:r>
        <w:rPr>
          <w:rFonts w:ascii="Times New Roman" w:hAnsi="Times New Roman"/>
          <w:spacing w:val="36"/>
          <w:sz w:val="20"/>
          <w:rPrChange w:id="273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society.</w:t>
      </w:r>
      <w:r>
        <w:rPr>
          <w:rFonts w:ascii="Times New Roman" w:hAnsi="Times New Roman"/>
          <w:spacing w:val="38"/>
          <w:sz w:val="20"/>
          <w:rPrChange w:id="273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We</w:t>
      </w:r>
      <w:r>
        <w:rPr>
          <w:rFonts w:ascii="Times New Roman" w:hAnsi="Times New Roman"/>
          <w:spacing w:val="40"/>
          <w:sz w:val="20"/>
          <w:rPrChange w:id="274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will</w:t>
      </w:r>
      <w:r>
        <w:rPr>
          <w:rFonts w:ascii="Times New Roman" w:hAnsi="Times New Roman"/>
          <w:spacing w:val="39"/>
          <w:sz w:val="20"/>
          <w:rPrChange w:id="274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strive</w:t>
      </w:r>
      <w:r>
        <w:rPr>
          <w:rFonts w:ascii="Times New Roman" w:hAnsi="Times New Roman"/>
          <w:spacing w:val="38"/>
          <w:sz w:val="20"/>
          <w:rPrChange w:id="274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w w:val="99"/>
          <w:sz w:val="20"/>
          <w:rPrChange w:id="274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provide children and youth with a nurturing environment for the full realization of their rights and</w:t>
      </w:r>
      <w:r>
        <w:rPr>
          <w:rFonts w:ascii="Times New Roman" w:hAnsi="Times New Roman"/>
          <w:spacing w:val="20"/>
          <w:sz w:val="20"/>
          <w:rPrChange w:id="274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capabilities,</w:t>
      </w:r>
      <w:r>
        <w:rPr>
          <w:rFonts w:ascii="Times New Roman" w:hAnsi="Times New Roman"/>
          <w:w w:val="99"/>
          <w:sz w:val="20"/>
          <w:rPrChange w:id="274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 xml:space="preserve">turning a ‘youth bulge’ into a ‘youth dividend’, including through </w:t>
      </w:r>
      <w:del w:id="2746" w:author="Author" w:date="2015-07-30T15:37:00Z">
        <w:r w:rsidR="00F3349C" w:rsidRPr="008F1853">
          <w:rPr>
            <w:rFonts w:ascii="Times New Roman" w:hAnsi="Times New Roman"/>
            <w:sz w:val="20"/>
            <w:szCs w:val="20"/>
          </w:rPr>
          <w:delText xml:space="preserve">supportive </w:delText>
        </w:r>
        <w:r w:rsidR="00F3349C">
          <w:rPr>
            <w:rFonts w:ascii="Times New Roman" w:hAnsi="Times New Roman"/>
            <w:sz w:val="20"/>
            <w:szCs w:val="20"/>
          </w:rPr>
          <w:delText xml:space="preserve">and strong </w:delText>
        </w:r>
        <w:r w:rsidR="00F3349C" w:rsidRPr="008F1853">
          <w:rPr>
            <w:rFonts w:ascii="Times New Roman" w:hAnsi="Times New Roman"/>
            <w:sz w:val="20"/>
            <w:szCs w:val="20"/>
          </w:rPr>
          <w:delText xml:space="preserve">families, </w:delText>
        </w:r>
      </w:del>
      <w:r>
        <w:rPr>
          <w:rFonts w:ascii="Times New Roman" w:eastAsia="Times New Roman" w:hAnsi="Times New Roman" w:cs="Times New Roman"/>
          <w:sz w:val="20"/>
          <w:szCs w:val="20"/>
        </w:rPr>
        <w:t>schools and</w:t>
      </w:r>
      <w:r>
        <w:rPr>
          <w:rFonts w:ascii="Times New Roman" w:hAnsi="Times New Roman"/>
          <w:spacing w:val="-13"/>
          <w:sz w:val="20"/>
          <w:rPrChange w:id="274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communities</w:t>
      </w:r>
      <w:del w:id="2748" w:author="Author" w:date="2015-07-30T15:37:00Z">
        <w:r w:rsidR="00F3349C">
          <w:rPr>
            <w:rFonts w:ascii="Times New Roman" w:hAnsi="Times New Roman"/>
            <w:sz w:val="20"/>
            <w:szCs w:val="20"/>
          </w:rPr>
          <w:delText>, all of which contribute to sustainable development</w:delText>
        </w:r>
      </w:del>
      <w:r>
        <w:rPr>
          <w:rFonts w:ascii="Times New Roman" w:eastAsia="Times New Roman" w:hAnsi="Times New Roman" w:cs="Times New Roman"/>
          <w:sz w:val="20"/>
          <w:szCs w:val="20"/>
        </w:rPr>
        <w:t>.</w:t>
      </w:r>
    </w:p>
    <w:p w14:paraId="34D56FC4" w14:textId="77777777" w:rsidR="00804791" w:rsidRDefault="00804791">
      <w:pPr>
        <w:spacing w:before="8"/>
        <w:rPr>
          <w:rFonts w:ascii="Times New Roman" w:hAnsi="Times New Roman"/>
          <w:sz w:val="21"/>
          <w:rPrChange w:id="2749" w:author="Author" w:date="2015-07-30T15:37:00Z">
            <w:rPr>
              <w:rFonts w:ascii="Times New Roman" w:hAnsi="Times New Roman"/>
              <w:sz w:val="20"/>
            </w:rPr>
          </w:rPrChange>
        </w:rPr>
        <w:pPrChange w:id="2750" w:author="Author" w:date="2015-07-30T15:37:00Z">
          <w:pPr>
            <w:pStyle w:val="ListParagraph"/>
            <w:ind w:left="360"/>
            <w:jc w:val="both"/>
          </w:pPr>
        </w:pPrChange>
      </w:pPr>
    </w:p>
    <w:p w14:paraId="7B2D873E" w14:textId="5ADF7E42" w:rsidR="00804791" w:rsidRDefault="006514D0">
      <w:pPr>
        <w:pStyle w:val="ListParagraph"/>
        <w:numPr>
          <w:ilvl w:val="0"/>
          <w:numId w:val="35"/>
        </w:numPr>
        <w:tabs>
          <w:tab w:val="left" w:pos="461"/>
        </w:tabs>
        <w:spacing w:line="259" w:lineRule="auto"/>
        <w:ind w:right="117"/>
        <w:jc w:val="both"/>
        <w:rPr>
          <w:rFonts w:ascii="Times New Roman" w:eastAsia="Times New Roman" w:hAnsi="Times New Roman" w:cs="Times New Roman"/>
          <w:sz w:val="20"/>
          <w:szCs w:val="20"/>
        </w:rPr>
        <w:pPrChange w:id="2751" w:author="Author" w:date="2015-07-30T15:37:00Z">
          <w:pPr>
            <w:pStyle w:val="ListParagraph"/>
            <w:numPr>
              <w:numId w:val="38"/>
            </w:numPr>
            <w:ind w:left="360" w:hanging="360"/>
            <w:jc w:val="both"/>
          </w:pPr>
        </w:pPrChange>
      </w:pPr>
      <w:r>
        <w:rPr>
          <w:rFonts w:ascii="Times New Roman"/>
          <w:sz w:val="20"/>
          <w:rPrChange w:id="2752" w:author="Author" w:date="2015-07-30T15:37:00Z">
            <w:rPr>
              <w:rFonts w:ascii="Times New Roman" w:hAnsi="Times New Roman"/>
              <w:sz w:val="20"/>
            </w:rPr>
          </w:rPrChange>
        </w:rPr>
        <w:t xml:space="preserve">To promote physical health and well-being and to extend life expectancy for all, </w:t>
      </w:r>
      <w:r>
        <w:rPr>
          <w:rFonts w:ascii="Times New Roman"/>
          <w:spacing w:val="-3"/>
          <w:sz w:val="20"/>
          <w:rPrChange w:id="2753" w:author="Author" w:date="2015-07-30T15:37:00Z">
            <w:rPr>
              <w:rFonts w:ascii="Times New Roman" w:hAnsi="Times New Roman"/>
              <w:sz w:val="20"/>
            </w:rPr>
          </w:rPrChange>
        </w:rPr>
        <w:t xml:space="preserve">we </w:t>
      </w:r>
      <w:r>
        <w:rPr>
          <w:rFonts w:ascii="Times New Roman"/>
          <w:sz w:val="20"/>
          <w:rPrChange w:id="2754" w:author="Author" w:date="2015-07-30T15:37:00Z">
            <w:rPr>
              <w:rFonts w:ascii="Times New Roman" w:hAnsi="Times New Roman"/>
              <w:sz w:val="20"/>
            </w:rPr>
          </w:rPrChange>
        </w:rPr>
        <w:t>must achieve</w:t>
      </w:r>
      <w:r>
        <w:rPr>
          <w:rFonts w:ascii="Times New Roman"/>
          <w:spacing w:val="49"/>
          <w:sz w:val="20"/>
          <w:rPrChange w:id="2755" w:author="Author" w:date="2015-07-30T15:37:00Z">
            <w:rPr>
              <w:rFonts w:ascii="Times New Roman" w:hAnsi="Times New Roman"/>
              <w:sz w:val="20"/>
            </w:rPr>
          </w:rPrChange>
        </w:rPr>
        <w:t xml:space="preserve"> </w:t>
      </w:r>
      <w:r>
        <w:rPr>
          <w:rFonts w:ascii="Times New Roman"/>
          <w:sz w:val="20"/>
          <w:rPrChange w:id="2756" w:author="Author" w:date="2015-07-30T15:37:00Z">
            <w:rPr>
              <w:rFonts w:ascii="Times New Roman" w:hAnsi="Times New Roman"/>
              <w:sz w:val="20"/>
            </w:rPr>
          </w:rPrChange>
        </w:rPr>
        <w:t>universal</w:t>
      </w:r>
      <w:r>
        <w:rPr>
          <w:rFonts w:ascii="Times New Roman"/>
          <w:w w:val="99"/>
          <w:sz w:val="20"/>
          <w:rPrChange w:id="2757" w:author="Author" w:date="2015-07-30T15:37:00Z">
            <w:rPr>
              <w:rFonts w:ascii="Times New Roman" w:hAnsi="Times New Roman"/>
              <w:sz w:val="20"/>
            </w:rPr>
          </w:rPrChange>
        </w:rPr>
        <w:t xml:space="preserve"> </w:t>
      </w:r>
      <w:r>
        <w:rPr>
          <w:rFonts w:ascii="Times New Roman"/>
          <w:sz w:val="20"/>
          <w:rPrChange w:id="2758" w:author="Author" w:date="2015-07-30T15:37:00Z">
            <w:rPr>
              <w:rFonts w:ascii="Times New Roman" w:hAnsi="Times New Roman"/>
              <w:sz w:val="20"/>
            </w:rPr>
          </w:rPrChange>
        </w:rPr>
        <w:t>health</w:t>
      </w:r>
      <w:r>
        <w:rPr>
          <w:rFonts w:ascii="Times New Roman"/>
          <w:spacing w:val="11"/>
          <w:sz w:val="20"/>
          <w:rPrChange w:id="2759" w:author="Author" w:date="2015-07-30T15:37:00Z">
            <w:rPr>
              <w:rFonts w:ascii="Times New Roman" w:hAnsi="Times New Roman"/>
              <w:sz w:val="20"/>
            </w:rPr>
          </w:rPrChange>
        </w:rPr>
        <w:t xml:space="preserve"> </w:t>
      </w:r>
      <w:r>
        <w:rPr>
          <w:rFonts w:ascii="Times New Roman"/>
          <w:sz w:val="20"/>
          <w:rPrChange w:id="2760" w:author="Author" w:date="2015-07-30T15:37:00Z">
            <w:rPr>
              <w:rFonts w:ascii="Times New Roman" w:hAnsi="Times New Roman"/>
              <w:sz w:val="20"/>
            </w:rPr>
          </w:rPrChange>
        </w:rPr>
        <w:t>coverage</w:t>
      </w:r>
      <w:r>
        <w:rPr>
          <w:rFonts w:ascii="Times New Roman"/>
          <w:spacing w:val="12"/>
          <w:sz w:val="20"/>
          <w:rPrChange w:id="2761" w:author="Author" w:date="2015-07-30T15:37:00Z">
            <w:rPr>
              <w:rFonts w:ascii="Times New Roman" w:hAnsi="Times New Roman"/>
              <w:sz w:val="20"/>
            </w:rPr>
          </w:rPrChange>
        </w:rPr>
        <w:t xml:space="preserve"> </w:t>
      </w:r>
      <w:r>
        <w:rPr>
          <w:rFonts w:ascii="Times New Roman"/>
          <w:sz w:val="20"/>
          <w:rPrChange w:id="2762" w:author="Author" w:date="2015-07-30T15:37:00Z">
            <w:rPr>
              <w:rFonts w:ascii="Times New Roman" w:hAnsi="Times New Roman"/>
              <w:sz w:val="20"/>
            </w:rPr>
          </w:rPrChange>
        </w:rPr>
        <w:t>and</w:t>
      </w:r>
      <w:r>
        <w:rPr>
          <w:rFonts w:ascii="Times New Roman"/>
          <w:spacing w:val="13"/>
          <w:sz w:val="20"/>
          <w:rPrChange w:id="2763" w:author="Author" w:date="2015-07-30T15:37:00Z">
            <w:rPr>
              <w:rFonts w:ascii="Times New Roman" w:hAnsi="Times New Roman"/>
              <w:sz w:val="20"/>
            </w:rPr>
          </w:rPrChange>
        </w:rPr>
        <w:t xml:space="preserve"> </w:t>
      </w:r>
      <w:r>
        <w:rPr>
          <w:rFonts w:ascii="Times New Roman"/>
          <w:sz w:val="20"/>
          <w:rPrChange w:id="2764" w:author="Author" w:date="2015-07-30T15:37:00Z">
            <w:rPr>
              <w:rFonts w:ascii="Times New Roman" w:hAnsi="Times New Roman"/>
              <w:sz w:val="20"/>
            </w:rPr>
          </w:rPrChange>
        </w:rPr>
        <w:t>access</w:t>
      </w:r>
      <w:r>
        <w:rPr>
          <w:rFonts w:ascii="Times New Roman"/>
          <w:spacing w:val="11"/>
          <w:sz w:val="20"/>
          <w:rPrChange w:id="2765" w:author="Author" w:date="2015-07-30T15:37:00Z">
            <w:rPr>
              <w:rFonts w:ascii="Times New Roman" w:hAnsi="Times New Roman"/>
              <w:sz w:val="20"/>
            </w:rPr>
          </w:rPrChange>
        </w:rPr>
        <w:t xml:space="preserve"> </w:t>
      </w:r>
      <w:r>
        <w:rPr>
          <w:rFonts w:ascii="Times New Roman"/>
          <w:sz w:val="20"/>
          <w:rPrChange w:id="2766" w:author="Author" w:date="2015-07-30T15:37:00Z">
            <w:rPr>
              <w:rFonts w:ascii="Times New Roman" w:hAnsi="Times New Roman"/>
              <w:sz w:val="20"/>
            </w:rPr>
          </w:rPrChange>
        </w:rPr>
        <w:t>to</w:t>
      </w:r>
      <w:r>
        <w:rPr>
          <w:rFonts w:ascii="Times New Roman"/>
          <w:spacing w:val="15"/>
          <w:sz w:val="20"/>
          <w:rPrChange w:id="2767" w:author="Author" w:date="2015-07-30T15:37:00Z">
            <w:rPr>
              <w:rFonts w:ascii="Times New Roman" w:hAnsi="Times New Roman"/>
              <w:sz w:val="20"/>
            </w:rPr>
          </w:rPrChange>
        </w:rPr>
        <w:t xml:space="preserve"> </w:t>
      </w:r>
      <w:r>
        <w:rPr>
          <w:rFonts w:ascii="Times New Roman"/>
          <w:sz w:val="20"/>
          <w:rPrChange w:id="2768" w:author="Author" w:date="2015-07-30T15:37:00Z">
            <w:rPr>
              <w:rFonts w:ascii="Times New Roman" w:hAnsi="Times New Roman"/>
              <w:sz w:val="20"/>
            </w:rPr>
          </w:rPrChange>
        </w:rPr>
        <w:t>quality</w:t>
      </w:r>
      <w:r>
        <w:rPr>
          <w:rFonts w:ascii="Times New Roman"/>
          <w:spacing w:val="13"/>
          <w:sz w:val="20"/>
          <w:rPrChange w:id="2769" w:author="Author" w:date="2015-07-30T15:37:00Z">
            <w:rPr>
              <w:rFonts w:ascii="Times New Roman" w:hAnsi="Times New Roman"/>
              <w:sz w:val="20"/>
            </w:rPr>
          </w:rPrChange>
        </w:rPr>
        <w:t xml:space="preserve"> </w:t>
      </w:r>
      <w:r>
        <w:rPr>
          <w:rFonts w:ascii="Times New Roman"/>
          <w:sz w:val="20"/>
          <w:rPrChange w:id="2770" w:author="Author" w:date="2015-07-30T15:37:00Z">
            <w:rPr>
              <w:rFonts w:ascii="Times New Roman" w:hAnsi="Times New Roman"/>
              <w:sz w:val="20"/>
            </w:rPr>
          </w:rPrChange>
        </w:rPr>
        <w:t>health</w:t>
      </w:r>
      <w:r>
        <w:rPr>
          <w:rFonts w:ascii="Times New Roman"/>
          <w:spacing w:val="11"/>
          <w:sz w:val="20"/>
          <w:rPrChange w:id="2771" w:author="Author" w:date="2015-07-30T15:37:00Z">
            <w:rPr>
              <w:rFonts w:ascii="Times New Roman" w:hAnsi="Times New Roman"/>
              <w:sz w:val="20"/>
            </w:rPr>
          </w:rPrChange>
        </w:rPr>
        <w:t xml:space="preserve"> </w:t>
      </w:r>
      <w:r>
        <w:rPr>
          <w:rFonts w:ascii="Times New Roman"/>
          <w:sz w:val="20"/>
          <w:rPrChange w:id="2772" w:author="Author" w:date="2015-07-30T15:37:00Z">
            <w:rPr>
              <w:rFonts w:ascii="Times New Roman" w:hAnsi="Times New Roman"/>
              <w:sz w:val="20"/>
            </w:rPr>
          </w:rPrChange>
        </w:rPr>
        <w:t>care.</w:t>
      </w:r>
      <w:r>
        <w:rPr>
          <w:rFonts w:ascii="Times New Roman"/>
          <w:spacing w:val="13"/>
          <w:sz w:val="20"/>
          <w:rPrChange w:id="2773" w:author="Author" w:date="2015-07-30T15:37:00Z">
            <w:rPr>
              <w:rFonts w:ascii="Times New Roman" w:hAnsi="Times New Roman"/>
              <w:sz w:val="20"/>
            </w:rPr>
          </w:rPrChange>
        </w:rPr>
        <w:t xml:space="preserve"> </w:t>
      </w:r>
      <w:r>
        <w:rPr>
          <w:rFonts w:ascii="Times New Roman"/>
          <w:sz w:val="20"/>
          <w:rPrChange w:id="2774" w:author="Author" w:date="2015-07-30T15:37:00Z">
            <w:rPr>
              <w:rFonts w:ascii="Times New Roman" w:hAnsi="Times New Roman"/>
              <w:sz w:val="20"/>
            </w:rPr>
          </w:rPrChange>
        </w:rPr>
        <w:t>No</w:t>
      </w:r>
      <w:r>
        <w:rPr>
          <w:rFonts w:ascii="Times New Roman"/>
          <w:spacing w:val="13"/>
          <w:sz w:val="20"/>
          <w:rPrChange w:id="2775" w:author="Author" w:date="2015-07-30T15:37:00Z">
            <w:rPr>
              <w:rFonts w:ascii="Times New Roman" w:hAnsi="Times New Roman"/>
              <w:sz w:val="20"/>
            </w:rPr>
          </w:rPrChange>
        </w:rPr>
        <w:t xml:space="preserve"> </w:t>
      </w:r>
      <w:r>
        <w:rPr>
          <w:rFonts w:ascii="Times New Roman"/>
          <w:sz w:val="20"/>
          <w:rPrChange w:id="2776" w:author="Author" w:date="2015-07-30T15:37:00Z">
            <w:rPr>
              <w:rFonts w:ascii="Times New Roman" w:hAnsi="Times New Roman"/>
              <w:sz w:val="20"/>
            </w:rPr>
          </w:rPrChange>
        </w:rPr>
        <w:t>one</w:t>
      </w:r>
      <w:r>
        <w:rPr>
          <w:rFonts w:ascii="Times New Roman"/>
          <w:spacing w:val="15"/>
          <w:sz w:val="20"/>
          <w:rPrChange w:id="2777" w:author="Author" w:date="2015-07-30T15:37:00Z">
            <w:rPr>
              <w:rFonts w:ascii="Times New Roman" w:hAnsi="Times New Roman"/>
              <w:sz w:val="20"/>
            </w:rPr>
          </w:rPrChange>
        </w:rPr>
        <w:t xml:space="preserve"> </w:t>
      </w:r>
      <w:r>
        <w:rPr>
          <w:rFonts w:ascii="Times New Roman"/>
          <w:sz w:val="20"/>
          <w:rPrChange w:id="2778" w:author="Author" w:date="2015-07-30T15:37:00Z">
            <w:rPr>
              <w:rFonts w:ascii="Times New Roman" w:hAnsi="Times New Roman"/>
              <w:sz w:val="20"/>
            </w:rPr>
          </w:rPrChange>
        </w:rPr>
        <w:t>must</w:t>
      </w:r>
      <w:r>
        <w:rPr>
          <w:rFonts w:ascii="Times New Roman"/>
          <w:spacing w:val="12"/>
          <w:sz w:val="20"/>
          <w:rPrChange w:id="2779" w:author="Author" w:date="2015-07-30T15:37:00Z">
            <w:rPr>
              <w:rFonts w:ascii="Times New Roman" w:hAnsi="Times New Roman"/>
              <w:sz w:val="20"/>
            </w:rPr>
          </w:rPrChange>
        </w:rPr>
        <w:t xml:space="preserve"> </w:t>
      </w:r>
      <w:r>
        <w:rPr>
          <w:rFonts w:ascii="Times New Roman"/>
          <w:sz w:val="20"/>
          <w:rPrChange w:id="2780" w:author="Author" w:date="2015-07-30T15:37:00Z">
            <w:rPr>
              <w:rFonts w:ascii="Times New Roman" w:hAnsi="Times New Roman"/>
              <w:sz w:val="20"/>
            </w:rPr>
          </w:rPrChange>
        </w:rPr>
        <w:t>be</w:t>
      </w:r>
      <w:r>
        <w:rPr>
          <w:rFonts w:ascii="Times New Roman"/>
          <w:spacing w:val="15"/>
          <w:sz w:val="20"/>
          <w:rPrChange w:id="2781" w:author="Author" w:date="2015-07-30T15:37:00Z">
            <w:rPr>
              <w:rFonts w:ascii="Times New Roman" w:hAnsi="Times New Roman"/>
              <w:sz w:val="20"/>
            </w:rPr>
          </w:rPrChange>
        </w:rPr>
        <w:t xml:space="preserve"> </w:t>
      </w:r>
      <w:r>
        <w:rPr>
          <w:rFonts w:ascii="Times New Roman"/>
          <w:sz w:val="20"/>
          <w:rPrChange w:id="2782" w:author="Author" w:date="2015-07-30T15:37:00Z">
            <w:rPr>
              <w:rFonts w:ascii="Times New Roman" w:hAnsi="Times New Roman"/>
              <w:sz w:val="20"/>
            </w:rPr>
          </w:rPrChange>
        </w:rPr>
        <w:t>left</w:t>
      </w:r>
      <w:r>
        <w:rPr>
          <w:rFonts w:ascii="Times New Roman"/>
          <w:spacing w:val="14"/>
          <w:sz w:val="20"/>
          <w:rPrChange w:id="2783" w:author="Author" w:date="2015-07-30T15:37:00Z">
            <w:rPr>
              <w:rFonts w:ascii="Times New Roman" w:hAnsi="Times New Roman"/>
              <w:sz w:val="20"/>
            </w:rPr>
          </w:rPrChange>
        </w:rPr>
        <w:t xml:space="preserve"> </w:t>
      </w:r>
      <w:r>
        <w:rPr>
          <w:rFonts w:ascii="Times New Roman"/>
          <w:sz w:val="20"/>
          <w:rPrChange w:id="2784" w:author="Author" w:date="2015-07-30T15:37:00Z">
            <w:rPr>
              <w:rFonts w:ascii="Times New Roman" w:hAnsi="Times New Roman"/>
              <w:sz w:val="20"/>
            </w:rPr>
          </w:rPrChange>
        </w:rPr>
        <w:t>behind.</w:t>
      </w:r>
      <w:r>
        <w:rPr>
          <w:rFonts w:ascii="Times New Roman"/>
          <w:spacing w:val="12"/>
          <w:sz w:val="20"/>
          <w:rPrChange w:id="2785" w:author="Author" w:date="2015-07-30T15:37:00Z">
            <w:rPr>
              <w:rFonts w:ascii="Times New Roman" w:hAnsi="Times New Roman"/>
              <w:sz w:val="20"/>
            </w:rPr>
          </w:rPrChange>
        </w:rPr>
        <w:t xml:space="preserve"> </w:t>
      </w:r>
      <w:r>
        <w:rPr>
          <w:rFonts w:ascii="Times New Roman"/>
          <w:sz w:val="20"/>
          <w:rPrChange w:id="2786" w:author="Author" w:date="2015-07-30T15:37:00Z">
            <w:rPr>
              <w:rFonts w:ascii="Times New Roman" w:hAnsi="Times New Roman"/>
              <w:sz w:val="20"/>
            </w:rPr>
          </w:rPrChange>
        </w:rPr>
        <w:t>We</w:t>
      </w:r>
      <w:r>
        <w:rPr>
          <w:rFonts w:ascii="Times New Roman"/>
          <w:spacing w:val="12"/>
          <w:sz w:val="20"/>
          <w:rPrChange w:id="2787" w:author="Author" w:date="2015-07-30T15:37:00Z">
            <w:rPr>
              <w:rFonts w:ascii="Times New Roman" w:hAnsi="Times New Roman"/>
              <w:sz w:val="20"/>
            </w:rPr>
          </w:rPrChange>
        </w:rPr>
        <w:t xml:space="preserve"> </w:t>
      </w:r>
      <w:r>
        <w:rPr>
          <w:rFonts w:ascii="Times New Roman"/>
          <w:sz w:val="20"/>
          <w:rPrChange w:id="2788" w:author="Author" w:date="2015-07-30T15:37:00Z">
            <w:rPr>
              <w:rFonts w:ascii="Times New Roman" w:hAnsi="Times New Roman"/>
              <w:sz w:val="20"/>
            </w:rPr>
          </w:rPrChange>
        </w:rPr>
        <w:t>commit</w:t>
      </w:r>
      <w:r>
        <w:rPr>
          <w:rFonts w:ascii="Times New Roman"/>
          <w:spacing w:val="14"/>
          <w:sz w:val="20"/>
          <w:rPrChange w:id="2789" w:author="Author" w:date="2015-07-30T15:37:00Z">
            <w:rPr>
              <w:rFonts w:ascii="Times New Roman" w:hAnsi="Times New Roman"/>
              <w:sz w:val="20"/>
            </w:rPr>
          </w:rPrChange>
        </w:rPr>
        <w:t xml:space="preserve"> </w:t>
      </w:r>
      <w:r>
        <w:rPr>
          <w:rFonts w:ascii="Times New Roman"/>
          <w:sz w:val="20"/>
          <w:rPrChange w:id="2790" w:author="Author" w:date="2015-07-30T15:37:00Z">
            <w:rPr>
              <w:rFonts w:ascii="Times New Roman" w:hAnsi="Times New Roman"/>
              <w:sz w:val="20"/>
            </w:rPr>
          </w:rPrChange>
        </w:rPr>
        <w:t>to</w:t>
      </w:r>
      <w:r>
        <w:rPr>
          <w:rFonts w:ascii="Times New Roman"/>
          <w:spacing w:val="13"/>
          <w:sz w:val="20"/>
          <w:rPrChange w:id="2791" w:author="Author" w:date="2015-07-30T15:37:00Z">
            <w:rPr>
              <w:rFonts w:ascii="Times New Roman" w:hAnsi="Times New Roman"/>
              <w:sz w:val="20"/>
            </w:rPr>
          </w:rPrChange>
        </w:rPr>
        <w:t xml:space="preserve"> </w:t>
      </w:r>
      <w:r>
        <w:rPr>
          <w:rFonts w:ascii="Times New Roman"/>
          <w:sz w:val="20"/>
          <w:rPrChange w:id="2792" w:author="Author" w:date="2015-07-30T15:37:00Z">
            <w:rPr>
              <w:rFonts w:ascii="Times New Roman" w:hAnsi="Times New Roman"/>
              <w:sz w:val="20"/>
            </w:rPr>
          </w:rPrChange>
        </w:rPr>
        <w:t>accelerating</w:t>
      </w:r>
      <w:r>
        <w:rPr>
          <w:rFonts w:ascii="Times New Roman"/>
          <w:spacing w:val="13"/>
          <w:sz w:val="20"/>
          <w:rPrChange w:id="2793" w:author="Author" w:date="2015-07-30T15:37:00Z">
            <w:rPr>
              <w:rFonts w:ascii="Times New Roman" w:hAnsi="Times New Roman"/>
              <w:sz w:val="20"/>
            </w:rPr>
          </w:rPrChange>
        </w:rPr>
        <w:t xml:space="preserve"> </w:t>
      </w:r>
      <w:r>
        <w:rPr>
          <w:rFonts w:ascii="Times New Roman"/>
          <w:sz w:val="20"/>
          <w:rPrChange w:id="2794" w:author="Author" w:date="2015-07-30T15:37:00Z">
            <w:rPr>
              <w:rFonts w:ascii="Times New Roman" w:hAnsi="Times New Roman"/>
              <w:sz w:val="20"/>
            </w:rPr>
          </w:rPrChange>
        </w:rPr>
        <w:t>the</w:t>
      </w:r>
      <w:r>
        <w:rPr>
          <w:rFonts w:ascii="Times New Roman"/>
          <w:w w:val="99"/>
          <w:sz w:val="20"/>
          <w:rPrChange w:id="2795" w:author="Author" w:date="2015-07-30T15:37:00Z">
            <w:rPr>
              <w:rFonts w:ascii="Times New Roman" w:hAnsi="Times New Roman"/>
              <w:sz w:val="20"/>
            </w:rPr>
          </w:rPrChange>
        </w:rPr>
        <w:t xml:space="preserve"> </w:t>
      </w:r>
      <w:r>
        <w:rPr>
          <w:rFonts w:ascii="Times New Roman"/>
          <w:sz w:val="20"/>
          <w:rPrChange w:id="2796" w:author="Author" w:date="2015-07-30T15:37:00Z">
            <w:rPr>
              <w:rFonts w:ascii="Times New Roman" w:hAnsi="Times New Roman"/>
              <w:sz w:val="20"/>
            </w:rPr>
          </w:rPrChange>
        </w:rPr>
        <w:t>progress made to date in reducing newborn, child and maternal mortality by ending all such preventable</w:t>
      </w:r>
      <w:r>
        <w:rPr>
          <w:rFonts w:ascii="Times New Roman"/>
          <w:spacing w:val="28"/>
          <w:sz w:val="20"/>
          <w:rPrChange w:id="2797" w:author="Author" w:date="2015-07-30T15:37:00Z">
            <w:rPr>
              <w:rFonts w:ascii="Times New Roman" w:hAnsi="Times New Roman"/>
              <w:sz w:val="20"/>
            </w:rPr>
          </w:rPrChange>
        </w:rPr>
        <w:t xml:space="preserve"> </w:t>
      </w:r>
      <w:r>
        <w:rPr>
          <w:rFonts w:ascii="Times New Roman"/>
          <w:sz w:val="20"/>
          <w:rPrChange w:id="2798" w:author="Author" w:date="2015-07-30T15:37:00Z">
            <w:rPr>
              <w:rFonts w:ascii="Times New Roman" w:hAnsi="Times New Roman"/>
              <w:sz w:val="20"/>
            </w:rPr>
          </w:rPrChange>
        </w:rPr>
        <w:t>deaths</w:t>
      </w:r>
      <w:r>
        <w:rPr>
          <w:rFonts w:ascii="Times New Roman"/>
          <w:w w:val="99"/>
          <w:sz w:val="20"/>
          <w:rPrChange w:id="2799" w:author="Author" w:date="2015-07-30T15:37:00Z">
            <w:rPr>
              <w:rFonts w:ascii="Times New Roman" w:hAnsi="Times New Roman"/>
              <w:sz w:val="20"/>
            </w:rPr>
          </w:rPrChange>
        </w:rPr>
        <w:t xml:space="preserve"> </w:t>
      </w:r>
      <w:r>
        <w:rPr>
          <w:rFonts w:ascii="Times New Roman"/>
          <w:sz w:val="20"/>
          <w:rPrChange w:id="2800" w:author="Author" w:date="2015-07-30T15:37:00Z">
            <w:rPr>
              <w:rFonts w:ascii="Times New Roman" w:hAnsi="Times New Roman"/>
              <w:sz w:val="20"/>
            </w:rPr>
          </w:rPrChange>
        </w:rPr>
        <w:t>before</w:t>
      </w:r>
      <w:r>
        <w:rPr>
          <w:rFonts w:ascii="Times New Roman"/>
          <w:spacing w:val="20"/>
          <w:sz w:val="20"/>
          <w:rPrChange w:id="2801" w:author="Author" w:date="2015-07-30T15:37:00Z">
            <w:rPr>
              <w:rFonts w:ascii="Times New Roman" w:hAnsi="Times New Roman"/>
              <w:sz w:val="20"/>
            </w:rPr>
          </w:rPrChange>
        </w:rPr>
        <w:t xml:space="preserve"> </w:t>
      </w:r>
      <w:r>
        <w:rPr>
          <w:rFonts w:ascii="Times New Roman"/>
          <w:sz w:val="20"/>
          <w:rPrChange w:id="2802" w:author="Author" w:date="2015-07-30T15:37:00Z">
            <w:rPr>
              <w:rFonts w:ascii="Times New Roman" w:hAnsi="Times New Roman"/>
              <w:sz w:val="20"/>
            </w:rPr>
          </w:rPrChange>
        </w:rPr>
        <w:t>2030.</w:t>
      </w:r>
      <w:r>
        <w:rPr>
          <w:rFonts w:ascii="Times New Roman"/>
          <w:spacing w:val="18"/>
          <w:sz w:val="20"/>
          <w:rPrChange w:id="2803" w:author="Author" w:date="2015-07-30T15:37:00Z">
            <w:rPr>
              <w:rFonts w:ascii="Times New Roman" w:hAnsi="Times New Roman"/>
              <w:sz w:val="20"/>
            </w:rPr>
          </w:rPrChange>
        </w:rPr>
        <w:t xml:space="preserve"> </w:t>
      </w:r>
      <w:r>
        <w:rPr>
          <w:rFonts w:ascii="Times New Roman"/>
          <w:sz w:val="20"/>
          <w:rPrChange w:id="2804" w:author="Author" w:date="2015-07-30T15:37:00Z">
            <w:rPr>
              <w:rFonts w:ascii="Times New Roman" w:hAnsi="Times New Roman"/>
              <w:sz w:val="20"/>
            </w:rPr>
          </w:rPrChange>
        </w:rPr>
        <w:t>We</w:t>
      </w:r>
      <w:r>
        <w:rPr>
          <w:rFonts w:ascii="Times New Roman"/>
          <w:spacing w:val="20"/>
          <w:sz w:val="20"/>
          <w:rPrChange w:id="2805" w:author="Author" w:date="2015-07-30T15:37:00Z">
            <w:rPr>
              <w:rFonts w:ascii="Times New Roman" w:hAnsi="Times New Roman"/>
              <w:sz w:val="20"/>
            </w:rPr>
          </w:rPrChange>
        </w:rPr>
        <w:t xml:space="preserve"> </w:t>
      </w:r>
      <w:r>
        <w:rPr>
          <w:rFonts w:ascii="Times New Roman"/>
          <w:sz w:val="20"/>
          <w:rPrChange w:id="2806" w:author="Author" w:date="2015-07-30T15:37:00Z">
            <w:rPr>
              <w:rFonts w:ascii="Times New Roman" w:hAnsi="Times New Roman"/>
              <w:sz w:val="20"/>
            </w:rPr>
          </w:rPrChange>
        </w:rPr>
        <w:t>are</w:t>
      </w:r>
      <w:r>
        <w:rPr>
          <w:rFonts w:ascii="Times New Roman"/>
          <w:spacing w:val="20"/>
          <w:sz w:val="20"/>
          <w:rPrChange w:id="2807" w:author="Author" w:date="2015-07-30T15:37:00Z">
            <w:rPr>
              <w:rFonts w:ascii="Times New Roman" w:hAnsi="Times New Roman"/>
              <w:sz w:val="20"/>
            </w:rPr>
          </w:rPrChange>
        </w:rPr>
        <w:t xml:space="preserve"> </w:t>
      </w:r>
      <w:r>
        <w:rPr>
          <w:rFonts w:ascii="Times New Roman"/>
          <w:sz w:val="20"/>
          <w:rPrChange w:id="2808" w:author="Author" w:date="2015-07-30T15:37:00Z">
            <w:rPr>
              <w:rFonts w:ascii="Times New Roman" w:hAnsi="Times New Roman"/>
              <w:sz w:val="20"/>
            </w:rPr>
          </w:rPrChange>
        </w:rPr>
        <w:t>committed</w:t>
      </w:r>
      <w:r>
        <w:rPr>
          <w:rFonts w:ascii="Times New Roman"/>
          <w:spacing w:val="21"/>
          <w:sz w:val="20"/>
          <w:rPrChange w:id="2809" w:author="Author" w:date="2015-07-30T15:37:00Z">
            <w:rPr>
              <w:rFonts w:ascii="Times New Roman" w:hAnsi="Times New Roman"/>
              <w:sz w:val="20"/>
            </w:rPr>
          </w:rPrChange>
        </w:rPr>
        <w:t xml:space="preserve"> </w:t>
      </w:r>
      <w:r>
        <w:rPr>
          <w:rFonts w:ascii="Times New Roman"/>
          <w:sz w:val="20"/>
          <w:rPrChange w:id="2810" w:author="Author" w:date="2015-07-30T15:37:00Z">
            <w:rPr>
              <w:rFonts w:ascii="Times New Roman" w:hAnsi="Times New Roman"/>
              <w:sz w:val="20"/>
            </w:rPr>
          </w:rPrChange>
        </w:rPr>
        <w:t>to</w:t>
      </w:r>
      <w:r>
        <w:rPr>
          <w:rFonts w:ascii="Times New Roman"/>
          <w:spacing w:val="20"/>
          <w:sz w:val="20"/>
          <w:rPrChange w:id="2811" w:author="Author" w:date="2015-07-30T15:37:00Z">
            <w:rPr>
              <w:rFonts w:ascii="Times New Roman" w:hAnsi="Times New Roman"/>
              <w:sz w:val="20"/>
            </w:rPr>
          </w:rPrChange>
        </w:rPr>
        <w:t xml:space="preserve"> </w:t>
      </w:r>
      <w:r>
        <w:rPr>
          <w:rFonts w:ascii="Times New Roman"/>
          <w:sz w:val="20"/>
          <w:rPrChange w:id="2812" w:author="Author" w:date="2015-07-30T15:37:00Z">
            <w:rPr>
              <w:rFonts w:ascii="Times New Roman" w:hAnsi="Times New Roman"/>
              <w:sz w:val="20"/>
            </w:rPr>
          </w:rPrChange>
        </w:rPr>
        <w:t>ensuring</w:t>
      </w:r>
      <w:r>
        <w:rPr>
          <w:rFonts w:ascii="Times New Roman"/>
          <w:spacing w:val="18"/>
          <w:sz w:val="20"/>
          <w:rPrChange w:id="2813" w:author="Author" w:date="2015-07-30T15:37:00Z">
            <w:rPr>
              <w:rFonts w:ascii="Times New Roman" w:hAnsi="Times New Roman"/>
              <w:sz w:val="20"/>
            </w:rPr>
          </w:rPrChange>
        </w:rPr>
        <w:t xml:space="preserve"> </w:t>
      </w:r>
      <w:r>
        <w:rPr>
          <w:rFonts w:ascii="Times New Roman"/>
          <w:sz w:val="20"/>
          <w:rPrChange w:id="2814" w:author="Author" w:date="2015-07-30T15:37:00Z">
            <w:rPr>
              <w:rFonts w:ascii="Times New Roman" w:hAnsi="Times New Roman"/>
              <w:sz w:val="20"/>
            </w:rPr>
          </w:rPrChange>
        </w:rPr>
        <w:t>universal</w:t>
      </w:r>
      <w:r>
        <w:rPr>
          <w:rFonts w:ascii="Times New Roman"/>
          <w:spacing w:val="20"/>
          <w:sz w:val="20"/>
          <w:rPrChange w:id="2815" w:author="Author" w:date="2015-07-30T15:37:00Z">
            <w:rPr>
              <w:rFonts w:ascii="Times New Roman" w:hAnsi="Times New Roman"/>
              <w:sz w:val="20"/>
            </w:rPr>
          </w:rPrChange>
        </w:rPr>
        <w:t xml:space="preserve"> </w:t>
      </w:r>
      <w:r>
        <w:rPr>
          <w:rFonts w:ascii="Times New Roman"/>
          <w:sz w:val="20"/>
          <w:rPrChange w:id="2816" w:author="Author" w:date="2015-07-30T15:37:00Z">
            <w:rPr>
              <w:rFonts w:ascii="Times New Roman" w:hAnsi="Times New Roman"/>
              <w:sz w:val="20"/>
            </w:rPr>
          </w:rPrChange>
        </w:rPr>
        <w:t>access</w:t>
      </w:r>
      <w:r>
        <w:rPr>
          <w:rFonts w:ascii="Times New Roman"/>
          <w:spacing w:val="19"/>
          <w:sz w:val="20"/>
          <w:rPrChange w:id="2817" w:author="Author" w:date="2015-07-30T15:37:00Z">
            <w:rPr>
              <w:rFonts w:ascii="Times New Roman" w:hAnsi="Times New Roman"/>
              <w:sz w:val="20"/>
            </w:rPr>
          </w:rPrChange>
        </w:rPr>
        <w:t xml:space="preserve"> </w:t>
      </w:r>
      <w:r>
        <w:rPr>
          <w:rFonts w:ascii="Times New Roman"/>
          <w:sz w:val="20"/>
          <w:rPrChange w:id="2818" w:author="Author" w:date="2015-07-30T15:37:00Z">
            <w:rPr>
              <w:rFonts w:ascii="Times New Roman" w:hAnsi="Times New Roman"/>
              <w:sz w:val="20"/>
            </w:rPr>
          </w:rPrChange>
        </w:rPr>
        <w:t>to</w:t>
      </w:r>
      <w:r>
        <w:rPr>
          <w:rFonts w:ascii="Times New Roman"/>
          <w:spacing w:val="28"/>
          <w:sz w:val="20"/>
          <w:rPrChange w:id="2819" w:author="Author" w:date="2015-07-30T15:37:00Z">
            <w:rPr>
              <w:rFonts w:ascii="Times New Roman" w:hAnsi="Times New Roman"/>
              <w:sz w:val="20"/>
            </w:rPr>
          </w:rPrChange>
        </w:rPr>
        <w:t xml:space="preserve"> </w:t>
      </w:r>
      <w:r>
        <w:rPr>
          <w:rFonts w:ascii="Times New Roman"/>
          <w:sz w:val="20"/>
          <w:rPrChange w:id="2820" w:author="Author" w:date="2015-07-30T15:37:00Z">
            <w:rPr>
              <w:rFonts w:ascii="Times New Roman" w:hAnsi="Times New Roman"/>
              <w:sz w:val="20"/>
            </w:rPr>
          </w:rPrChange>
        </w:rPr>
        <w:t>sexual</w:t>
      </w:r>
      <w:r>
        <w:rPr>
          <w:rFonts w:ascii="Times New Roman"/>
          <w:spacing w:val="20"/>
          <w:sz w:val="20"/>
          <w:rPrChange w:id="2821" w:author="Author" w:date="2015-07-30T15:37:00Z">
            <w:rPr>
              <w:rFonts w:ascii="Times New Roman" w:hAnsi="Times New Roman"/>
              <w:sz w:val="20"/>
            </w:rPr>
          </w:rPrChange>
        </w:rPr>
        <w:t xml:space="preserve"> </w:t>
      </w:r>
      <w:r>
        <w:rPr>
          <w:rFonts w:ascii="Times New Roman"/>
          <w:sz w:val="20"/>
          <w:rPrChange w:id="2822" w:author="Author" w:date="2015-07-30T15:37:00Z">
            <w:rPr>
              <w:rFonts w:ascii="Times New Roman" w:hAnsi="Times New Roman"/>
              <w:sz w:val="20"/>
            </w:rPr>
          </w:rPrChange>
        </w:rPr>
        <w:t>and</w:t>
      </w:r>
      <w:r>
        <w:rPr>
          <w:rFonts w:ascii="Times New Roman"/>
          <w:spacing w:val="21"/>
          <w:sz w:val="20"/>
          <w:rPrChange w:id="2823" w:author="Author" w:date="2015-07-30T15:37:00Z">
            <w:rPr>
              <w:rFonts w:ascii="Times New Roman" w:hAnsi="Times New Roman"/>
              <w:sz w:val="20"/>
            </w:rPr>
          </w:rPrChange>
        </w:rPr>
        <w:t xml:space="preserve"> </w:t>
      </w:r>
      <w:r>
        <w:rPr>
          <w:rFonts w:ascii="Times New Roman"/>
          <w:sz w:val="20"/>
          <w:rPrChange w:id="2824" w:author="Author" w:date="2015-07-30T15:37:00Z">
            <w:rPr>
              <w:rFonts w:ascii="Times New Roman" w:hAnsi="Times New Roman"/>
              <w:sz w:val="20"/>
            </w:rPr>
          </w:rPrChange>
        </w:rPr>
        <w:t>reproductive</w:t>
      </w:r>
      <w:r>
        <w:rPr>
          <w:rFonts w:ascii="Times New Roman"/>
          <w:spacing w:val="20"/>
          <w:sz w:val="20"/>
          <w:rPrChange w:id="2825" w:author="Author" w:date="2015-07-30T15:37:00Z">
            <w:rPr>
              <w:rFonts w:ascii="Times New Roman" w:hAnsi="Times New Roman"/>
              <w:sz w:val="20"/>
            </w:rPr>
          </w:rPrChange>
        </w:rPr>
        <w:t xml:space="preserve"> </w:t>
      </w:r>
      <w:r>
        <w:rPr>
          <w:rFonts w:ascii="Times New Roman"/>
          <w:sz w:val="20"/>
          <w:rPrChange w:id="2826" w:author="Author" w:date="2015-07-30T15:37:00Z">
            <w:rPr>
              <w:rFonts w:ascii="Times New Roman" w:hAnsi="Times New Roman"/>
              <w:sz w:val="20"/>
            </w:rPr>
          </w:rPrChange>
        </w:rPr>
        <w:t>health</w:t>
      </w:r>
      <w:del w:id="2827" w:author="Author" w:date="2015-07-30T15:37:00Z">
        <w:r w:rsidR="00F3349C" w:rsidRPr="008F1853">
          <w:rPr>
            <w:rFonts w:ascii="Times New Roman" w:hAnsi="Times New Roman"/>
            <w:sz w:val="20"/>
            <w:szCs w:val="20"/>
          </w:rPr>
          <w:delText xml:space="preserve"> </w:delText>
        </w:r>
      </w:del>
      <w:ins w:id="2828" w:author="Author" w:date="2015-07-30T15:37:00Z">
        <w:r>
          <w:rPr>
            <w:rFonts w:ascii="Times New Roman"/>
            <w:sz w:val="20"/>
          </w:rPr>
          <w:t>-</w:t>
        </w:r>
      </w:ins>
      <w:r>
        <w:rPr>
          <w:rFonts w:ascii="Times New Roman"/>
          <w:sz w:val="20"/>
          <w:rPrChange w:id="2829" w:author="Author" w:date="2015-07-30T15:37:00Z">
            <w:rPr>
              <w:rFonts w:ascii="Times New Roman" w:hAnsi="Times New Roman"/>
              <w:sz w:val="20"/>
            </w:rPr>
          </w:rPrChange>
        </w:rPr>
        <w:t>care</w:t>
      </w:r>
      <w:r>
        <w:rPr>
          <w:rFonts w:ascii="Times New Roman"/>
          <w:spacing w:val="20"/>
          <w:sz w:val="20"/>
          <w:rPrChange w:id="2830" w:author="Author" w:date="2015-07-30T15:37:00Z">
            <w:rPr>
              <w:rFonts w:ascii="Times New Roman" w:hAnsi="Times New Roman"/>
              <w:sz w:val="20"/>
            </w:rPr>
          </w:rPrChange>
        </w:rPr>
        <w:t xml:space="preserve"> </w:t>
      </w:r>
      <w:r>
        <w:rPr>
          <w:rFonts w:ascii="Times New Roman"/>
          <w:sz w:val="20"/>
          <w:rPrChange w:id="2831" w:author="Author" w:date="2015-07-30T15:37:00Z">
            <w:rPr>
              <w:rFonts w:ascii="Times New Roman" w:hAnsi="Times New Roman"/>
              <w:sz w:val="20"/>
            </w:rPr>
          </w:rPrChange>
        </w:rPr>
        <w:t>services,</w:t>
      </w:r>
      <w:r>
        <w:rPr>
          <w:rFonts w:ascii="Times New Roman"/>
          <w:w w:val="99"/>
          <w:sz w:val="20"/>
          <w:rPrChange w:id="2832" w:author="Author" w:date="2015-07-30T15:37:00Z">
            <w:rPr>
              <w:rFonts w:ascii="Times New Roman" w:hAnsi="Times New Roman"/>
              <w:sz w:val="20"/>
            </w:rPr>
          </w:rPrChange>
        </w:rPr>
        <w:t xml:space="preserve"> </w:t>
      </w:r>
      <w:r>
        <w:rPr>
          <w:rFonts w:ascii="Times New Roman"/>
          <w:sz w:val="20"/>
          <w:rPrChange w:id="2833" w:author="Author" w:date="2015-07-30T15:37:00Z">
            <w:rPr>
              <w:rFonts w:ascii="Times New Roman" w:hAnsi="Times New Roman"/>
              <w:sz w:val="20"/>
            </w:rPr>
          </w:rPrChange>
        </w:rPr>
        <w:t>including for family planning, information and education. We will equally accelerate the pace of progress</w:t>
      </w:r>
      <w:r>
        <w:rPr>
          <w:rFonts w:ascii="Times New Roman"/>
          <w:spacing w:val="23"/>
          <w:sz w:val="20"/>
          <w:rPrChange w:id="2834" w:author="Author" w:date="2015-07-30T15:37:00Z">
            <w:rPr>
              <w:rFonts w:ascii="Times New Roman" w:hAnsi="Times New Roman"/>
              <w:sz w:val="20"/>
            </w:rPr>
          </w:rPrChange>
        </w:rPr>
        <w:t xml:space="preserve"> </w:t>
      </w:r>
      <w:r>
        <w:rPr>
          <w:rFonts w:ascii="Times New Roman"/>
          <w:sz w:val="20"/>
          <w:rPrChange w:id="2835" w:author="Author" w:date="2015-07-30T15:37:00Z">
            <w:rPr>
              <w:rFonts w:ascii="Times New Roman" w:hAnsi="Times New Roman"/>
              <w:sz w:val="20"/>
            </w:rPr>
          </w:rPrChange>
        </w:rPr>
        <w:t>made</w:t>
      </w:r>
      <w:r>
        <w:rPr>
          <w:rFonts w:ascii="Times New Roman"/>
          <w:w w:val="99"/>
          <w:sz w:val="20"/>
          <w:rPrChange w:id="2836" w:author="Author" w:date="2015-07-30T15:37:00Z">
            <w:rPr>
              <w:rFonts w:ascii="Times New Roman" w:hAnsi="Times New Roman"/>
              <w:sz w:val="20"/>
            </w:rPr>
          </w:rPrChange>
        </w:rPr>
        <w:t xml:space="preserve"> </w:t>
      </w:r>
      <w:r>
        <w:rPr>
          <w:rFonts w:ascii="Times New Roman"/>
          <w:sz w:val="20"/>
          <w:rPrChange w:id="2837" w:author="Author" w:date="2015-07-30T15:37:00Z">
            <w:rPr>
              <w:rFonts w:ascii="Times New Roman" w:hAnsi="Times New Roman"/>
              <w:sz w:val="20"/>
            </w:rPr>
          </w:rPrChange>
        </w:rPr>
        <w:t>in fighting malaria, HIV/AIDS, tuberculosis, hepatitis, Ebola and other communicable diseases and</w:t>
      </w:r>
      <w:r>
        <w:rPr>
          <w:rFonts w:ascii="Times New Roman"/>
          <w:spacing w:val="11"/>
          <w:sz w:val="20"/>
          <w:rPrChange w:id="2838" w:author="Author" w:date="2015-07-30T15:37:00Z">
            <w:rPr>
              <w:rFonts w:ascii="Times New Roman" w:hAnsi="Times New Roman"/>
              <w:sz w:val="20"/>
            </w:rPr>
          </w:rPrChange>
        </w:rPr>
        <w:t xml:space="preserve"> </w:t>
      </w:r>
      <w:r>
        <w:rPr>
          <w:rFonts w:ascii="Times New Roman"/>
          <w:sz w:val="20"/>
          <w:rPrChange w:id="2839" w:author="Author" w:date="2015-07-30T15:37:00Z">
            <w:rPr>
              <w:rFonts w:ascii="Times New Roman" w:hAnsi="Times New Roman"/>
              <w:sz w:val="20"/>
            </w:rPr>
          </w:rPrChange>
        </w:rPr>
        <w:t>epidemics,</w:t>
      </w:r>
      <w:r>
        <w:rPr>
          <w:rFonts w:ascii="Times New Roman"/>
          <w:w w:val="99"/>
          <w:sz w:val="20"/>
          <w:rPrChange w:id="2840" w:author="Author" w:date="2015-07-30T15:37:00Z">
            <w:rPr>
              <w:rFonts w:ascii="Times New Roman" w:hAnsi="Times New Roman"/>
              <w:sz w:val="20"/>
            </w:rPr>
          </w:rPrChange>
        </w:rPr>
        <w:t xml:space="preserve"> </w:t>
      </w:r>
      <w:r>
        <w:rPr>
          <w:rFonts w:ascii="Times New Roman"/>
          <w:sz w:val="20"/>
          <w:rPrChange w:id="2841" w:author="Author" w:date="2015-07-30T15:37:00Z">
            <w:rPr>
              <w:rFonts w:ascii="Times New Roman" w:hAnsi="Times New Roman"/>
              <w:sz w:val="20"/>
            </w:rPr>
          </w:rPrChange>
        </w:rPr>
        <w:t>including by addressing growing anti-microbial resistance and the problem of unattended diseases</w:t>
      </w:r>
      <w:r>
        <w:rPr>
          <w:rFonts w:ascii="Times New Roman"/>
          <w:spacing w:val="5"/>
          <w:sz w:val="20"/>
          <w:rPrChange w:id="2842" w:author="Author" w:date="2015-07-30T15:37:00Z">
            <w:rPr>
              <w:rFonts w:ascii="Times New Roman" w:hAnsi="Times New Roman"/>
              <w:sz w:val="20"/>
            </w:rPr>
          </w:rPrChange>
        </w:rPr>
        <w:t xml:space="preserve"> </w:t>
      </w:r>
      <w:r>
        <w:rPr>
          <w:rFonts w:ascii="Times New Roman"/>
          <w:sz w:val="20"/>
          <w:rPrChange w:id="2843" w:author="Author" w:date="2015-07-30T15:37:00Z">
            <w:rPr>
              <w:rFonts w:ascii="Times New Roman" w:hAnsi="Times New Roman"/>
              <w:sz w:val="20"/>
            </w:rPr>
          </w:rPrChange>
        </w:rPr>
        <w:t>affecting</w:t>
      </w:r>
      <w:r>
        <w:rPr>
          <w:rFonts w:ascii="Times New Roman"/>
          <w:w w:val="99"/>
          <w:sz w:val="20"/>
          <w:rPrChange w:id="2844" w:author="Author" w:date="2015-07-30T15:37:00Z">
            <w:rPr>
              <w:rFonts w:ascii="Times New Roman" w:hAnsi="Times New Roman"/>
              <w:sz w:val="20"/>
            </w:rPr>
          </w:rPrChange>
        </w:rPr>
        <w:t xml:space="preserve"> </w:t>
      </w:r>
      <w:r>
        <w:rPr>
          <w:rFonts w:ascii="Times New Roman"/>
          <w:sz w:val="20"/>
          <w:rPrChange w:id="2845" w:author="Author" w:date="2015-07-30T15:37:00Z">
            <w:rPr>
              <w:rFonts w:ascii="Times New Roman" w:hAnsi="Times New Roman"/>
              <w:sz w:val="20"/>
            </w:rPr>
          </w:rPrChange>
        </w:rPr>
        <w:t xml:space="preserve">developing countries. We are committed to </w:t>
      </w:r>
      <w:del w:id="2846" w:author="Author" w:date="2015-07-30T15:37:00Z">
        <w:r w:rsidR="00F3349C">
          <w:rPr>
            <w:rFonts w:ascii="Times New Roman" w:hAnsi="Times New Roman"/>
            <w:sz w:val="20"/>
            <w:szCs w:val="20"/>
          </w:rPr>
          <w:delText xml:space="preserve">devoting </w:delText>
        </w:r>
        <w:r w:rsidR="00F3349C" w:rsidRPr="008F1853">
          <w:rPr>
            <w:rFonts w:ascii="Times New Roman" w:hAnsi="Times New Roman"/>
            <w:sz w:val="20"/>
            <w:szCs w:val="20"/>
          </w:rPr>
          <w:delText>greater effort</w:delText>
        </w:r>
        <w:r w:rsidR="00F3349C">
          <w:rPr>
            <w:rFonts w:ascii="Times New Roman" w:hAnsi="Times New Roman"/>
            <w:sz w:val="20"/>
            <w:szCs w:val="20"/>
          </w:rPr>
          <w:delText>s</w:delText>
        </w:r>
        <w:r w:rsidR="00F3349C" w:rsidRPr="008F1853">
          <w:rPr>
            <w:rFonts w:ascii="Times New Roman" w:hAnsi="Times New Roman"/>
            <w:sz w:val="20"/>
            <w:szCs w:val="20"/>
          </w:rPr>
          <w:delText xml:space="preserve"> to </w:delText>
        </w:r>
      </w:del>
      <w:r>
        <w:rPr>
          <w:rFonts w:ascii="Times New Roman"/>
          <w:sz w:val="20"/>
          <w:rPrChange w:id="2847" w:author="Author" w:date="2015-07-30T15:37:00Z">
            <w:rPr>
              <w:rFonts w:ascii="Times New Roman" w:hAnsi="Times New Roman"/>
              <w:sz w:val="20"/>
            </w:rPr>
          </w:rPrChange>
        </w:rPr>
        <w:t xml:space="preserve">the prevention and </w:t>
      </w:r>
      <w:del w:id="2848" w:author="Author" w:date="2015-07-30T15:37:00Z">
        <w:r w:rsidR="00F3349C">
          <w:rPr>
            <w:rFonts w:ascii="Times New Roman" w:hAnsi="Times New Roman"/>
            <w:sz w:val="20"/>
            <w:szCs w:val="20"/>
          </w:rPr>
          <w:delText>control</w:delText>
        </w:r>
      </w:del>
      <w:ins w:id="2849" w:author="Author" w:date="2015-07-30T15:37:00Z">
        <w:r>
          <w:rPr>
            <w:rFonts w:ascii="Times New Roman"/>
            <w:sz w:val="20"/>
          </w:rPr>
          <w:t>treatment</w:t>
        </w:r>
      </w:ins>
      <w:r>
        <w:rPr>
          <w:rFonts w:ascii="Times New Roman"/>
          <w:sz w:val="20"/>
          <w:rPrChange w:id="2850" w:author="Author" w:date="2015-07-30T15:37:00Z">
            <w:rPr>
              <w:rFonts w:ascii="Times New Roman" w:hAnsi="Times New Roman"/>
              <w:sz w:val="20"/>
            </w:rPr>
          </w:rPrChange>
        </w:rPr>
        <w:t xml:space="preserve"> of non-communicable</w:t>
      </w:r>
      <w:r>
        <w:rPr>
          <w:rFonts w:ascii="Times New Roman"/>
          <w:spacing w:val="8"/>
          <w:sz w:val="20"/>
          <w:rPrChange w:id="2851" w:author="Author" w:date="2015-07-30T15:37:00Z">
            <w:rPr>
              <w:rFonts w:ascii="Times New Roman" w:hAnsi="Times New Roman"/>
              <w:sz w:val="20"/>
            </w:rPr>
          </w:rPrChange>
        </w:rPr>
        <w:t xml:space="preserve"> </w:t>
      </w:r>
      <w:r>
        <w:rPr>
          <w:rFonts w:ascii="Times New Roman"/>
          <w:sz w:val="20"/>
          <w:rPrChange w:id="2852" w:author="Author" w:date="2015-07-30T15:37:00Z">
            <w:rPr>
              <w:rFonts w:ascii="Times New Roman" w:hAnsi="Times New Roman"/>
              <w:sz w:val="20"/>
            </w:rPr>
          </w:rPrChange>
        </w:rPr>
        <w:t>diseases,</w:t>
      </w:r>
      <w:r>
        <w:rPr>
          <w:rFonts w:ascii="Times New Roman"/>
          <w:w w:val="99"/>
          <w:sz w:val="20"/>
          <w:rPrChange w:id="2853" w:author="Author" w:date="2015-07-30T15:37:00Z">
            <w:rPr>
              <w:rFonts w:ascii="Times New Roman" w:hAnsi="Times New Roman"/>
              <w:sz w:val="20"/>
            </w:rPr>
          </w:rPrChange>
        </w:rPr>
        <w:t xml:space="preserve"> </w:t>
      </w:r>
      <w:r>
        <w:rPr>
          <w:rFonts w:ascii="Times New Roman"/>
          <w:sz w:val="20"/>
          <w:rPrChange w:id="2854" w:author="Author" w:date="2015-07-30T15:37:00Z">
            <w:rPr>
              <w:rFonts w:ascii="Times New Roman" w:hAnsi="Times New Roman"/>
              <w:sz w:val="20"/>
            </w:rPr>
          </w:rPrChange>
        </w:rPr>
        <w:t>including behavioural</w:t>
      </w:r>
      <w:del w:id="2855" w:author="Author" w:date="2015-07-30T15:37:00Z">
        <w:r w:rsidR="00F3349C">
          <w:rPr>
            <w:rFonts w:ascii="Times New Roman" w:hAnsi="Times New Roman"/>
            <w:sz w:val="20"/>
            <w:szCs w:val="20"/>
          </w:rPr>
          <w:delText xml:space="preserve"> and</w:delText>
        </w:r>
      </w:del>
      <w:ins w:id="2856" w:author="Author" w:date="2015-07-30T15:37:00Z">
        <w:r>
          <w:rPr>
            <w:rFonts w:ascii="Times New Roman"/>
            <w:sz w:val="20"/>
          </w:rPr>
          <w:t>,</w:t>
        </w:r>
      </w:ins>
      <w:r>
        <w:rPr>
          <w:rFonts w:ascii="Times New Roman"/>
          <w:sz w:val="20"/>
          <w:rPrChange w:id="2857" w:author="Author" w:date="2015-07-30T15:37:00Z">
            <w:rPr>
              <w:rFonts w:ascii="Times New Roman" w:hAnsi="Times New Roman"/>
              <w:sz w:val="20"/>
            </w:rPr>
          </w:rPrChange>
        </w:rPr>
        <w:t xml:space="preserve"> developmental</w:t>
      </w:r>
      <w:ins w:id="2858" w:author="Author" w:date="2015-07-30T15:37:00Z">
        <w:r>
          <w:rPr>
            <w:rFonts w:ascii="Times New Roman"/>
            <w:sz w:val="20"/>
          </w:rPr>
          <w:t xml:space="preserve"> and neurological</w:t>
        </w:r>
      </w:ins>
      <w:r>
        <w:rPr>
          <w:rFonts w:ascii="Times New Roman"/>
          <w:sz w:val="20"/>
          <w:rPrChange w:id="2859" w:author="Author" w:date="2015-07-30T15:37:00Z">
            <w:rPr>
              <w:rFonts w:ascii="Times New Roman" w:hAnsi="Times New Roman"/>
              <w:sz w:val="20"/>
            </w:rPr>
          </w:rPrChange>
        </w:rPr>
        <w:t xml:space="preserve"> disorders, which constitute a major challenge</w:t>
      </w:r>
      <w:r>
        <w:rPr>
          <w:rFonts w:ascii="Times New Roman"/>
          <w:spacing w:val="48"/>
          <w:sz w:val="20"/>
          <w:rPrChange w:id="2860" w:author="Author" w:date="2015-07-30T15:37:00Z">
            <w:rPr>
              <w:rFonts w:ascii="Times New Roman" w:hAnsi="Times New Roman"/>
              <w:sz w:val="20"/>
            </w:rPr>
          </w:rPrChange>
        </w:rPr>
        <w:t xml:space="preserve"> </w:t>
      </w:r>
      <w:r>
        <w:rPr>
          <w:rFonts w:ascii="Times New Roman"/>
          <w:sz w:val="20"/>
          <w:rPrChange w:id="2861" w:author="Author" w:date="2015-07-30T15:37:00Z">
            <w:rPr>
              <w:rFonts w:ascii="Times New Roman" w:hAnsi="Times New Roman"/>
              <w:sz w:val="20"/>
            </w:rPr>
          </w:rPrChange>
        </w:rPr>
        <w:t>for</w:t>
      </w:r>
      <w:r>
        <w:rPr>
          <w:rFonts w:ascii="Times New Roman"/>
          <w:w w:val="99"/>
          <w:sz w:val="20"/>
          <w:rPrChange w:id="2862" w:author="Author" w:date="2015-07-30T15:37:00Z">
            <w:rPr>
              <w:rFonts w:ascii="Times New Roman" w:hAnsi="Times New Roman"/>
              <w:sz w:val="20"/>
            </w:rPr>
          </w:rPrChange>
        </w:rPr>
        <w:t xml:space="preserve"> </w:t>
      </w:r>
      <w:r>
        <w:rPr>
          <w:rFonts w:ascii="Times New Roman"/>
          <w:sz w:val="20"/>
          <w:rPrChange w:id="2863" w:author="Author" w:date="2015-07-30T15:37:00Z">
            <w:rPr>
              <w:rFonts w:ascii="Times New Roman" w:hAnsi="Times New Roman"/>
              <w:sz w:val="20"/>
            </w:rPr>
          </w:rPrChange>
        </w:rPr>
        <w:t>sustainable</w:t>
      </w:r>
      <w:r>
        <w:rPr>
          <w:rFonts w:ascii="Times New Roman"/>
          <w:spacing w:val="-1"/>
          <w:sz w:val="20"/>
          <w:rPrChange w:id="2864" w:author="Author" w:date="2015-07-30T15:37:00Z">
            <w:rPr>
              <w:rFonts w:ascii="Times New Roman" w:hAnsi="Times New Roman"/>
              <w:sz w:val="20"/>
            </w:rPr>
          </w:rPrChange>
        </w:rPr>
        <w:t xml:space="preserve"> </w:t>
      </w:r>
      <w:r>
        <w:rPr>
          <w:rFonts w:ascii="Times New Roman"/>
          <w:sz w:val="20"/>
          <w:rPrChange w:id="2865" w:author="Author" w:date="2015-07-30T15:37:00Z">
            <w:rPr>
              <w:rFonts w:ascii="Times New Roman" w:hAnsi="Times New Roman"/>
              <w:sz w:val="20"/>
            </w:rPr>
          </w:rPrChange>
        </w:rPr>
        <w:t>development.</w:t>
      </w:r>
    </w:p>
    <w:p w14:paraId="1CAA5BF3" w14:textId="77777777" w:rsidR="00804791" w:rsidRDefault="00804791">
      <w:pPr>
        <w:spacing w:before="5"/>
        <w:rPr>
          <w:rFonts w:ascii="Times New Roman" w:hAnsi="Times New Roman"/>
          <w:sz w:val="21"/>
          <w:rPrChange w:id="2866" w:author="Author" w:date="2015-07-30T15:37:00Z">
            <w:rPr>
              <w:rFonts w:ascii="Times New Roman" w:hAnsi="Times New Roman"/>
              <w:sz w:val="20"/>
            </w:rPr>
          </w:rPrChange>
        </w:rPr>
        <w:pPrChange w:id="2867" w:author="Author" w:date="2015-07-30T15:37:00Z">
          <w:pPr>
            <w:pStyle w:val="ListParagraph"/>
            <w:ind w:left="360"/>
            <w:jc w:val="both"/>
          </w:pPr>
        </w:pPrChange>
      </w:pPr>
    </w:p>
    <w:p w14:paraId="4E9627A8" w14:textId="70D16491" w:rsidR="00804791" w:rsidRDefault="006514D0">
      <w:pPr>
        <w:pStyle w:val="ListParagraph"/>
        <w:numPr>
          <w:ilvl w:val="0"/>
          <w:numId w:val="35"/>
        </w:numPr>
        <w:tabs>
          <w:tab w:val="left" w:pos="461"/>
        </w:tabs>
        <w:spacing w:line="259" w:lineRule="auto"/>
        <w:ind w:right="118"/>
        <w:jc w:val="both"/>
        <w:rPr>
          <w:ins w:id="2868" w:author="Author" w:date="2015-07-30T15:37:00Z"/>
          <w:rFonts w:ascii="Times New Roman" w:eastAsia="Times New Roman" w:hAnsi="Times New Roman" w:cs="Times New Roman"/>
          <w:sz w:val="20"/>
          <w:szCs w:val="20"/>
        </w:rPr>
      </w:pPr>
      <w:r>
        <w:rPr>
          <w:rFonts w:ascii="Times New Roman" w:eastAsia="Times New Roman" w:hAnsi="Times New Roman" w:cs="Times New Roman"/>
          <w:sz w:val="20"/>
          <w:szCs w:val="20"/>
        </w:rPr>
        <w:t>We</w:t>
      </w:r>
      <w:r>
        <w:rPr>
          <w:rFonts w:ascii="Times New Roman" w:hAnsi="Times New Roman"/>
          <w:spacing w:val="19"/>
          <w:sz w:val="20"/>
          <w:rPrChange w:id="286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will</w:t>
      </w:r>
      <w:r>
        <w:rPr>
          <w:rFonts w:ascii="Times New Roman" w:hAnsi="Times New Roman"/>
          <w:spacing w:val="16"/>
          <w:sz w:val="20"/>
          <w:rPrChange w:id="287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seek</w:t>
      </w:r>
      <w:r>
        <w:rPr>
          <w:rFonts w:ascii="Times New Roman" w:hAnsi="Times New Roman"/>
          <w:spacing w:val="17"/>
          <w:sz w:val="20"/>
          <w:rPrChange w:id="287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spacing w:val="17"/>
          <w:sz w:val="20"/>
          <w:rPrChange w:id="287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build</w:t>
      </w:r>
      <w:r>
        <w:rPr>
          <w:rFonts w:ascii="Times New Roman" w:hAnsi="Times New Roman"/>
          <w:spacing w:val="19"/>
          <w:sz w:val="20"/>
          <w:rPrChange w:id="287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strong</w:t>
      </w:r>
      <w:r>
        <w:rPr>
          <w:rFonts w:ascii="Times New Roman" w:hAnsi="Times New Roman"/>
          <w:spacing w:val="17"/>
          <w:sz w:val="20"/>
          <w:rPrChange w:id="287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economic</w:t>
      </w:r>
      <w:r>
        <w:rPr>
          <w:rFonts w:ascii="Times New Roman" w:hAnsi="Times New Roman"/>
          <w:spacing w:val="18"/>
          <w:sz w:val="20"/>
          <w:rPrChange w:id="287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foundations</w:t>
      </w:r>
      <w:r>
        <w:rPr>
          <w:rFonts w:ascii="Times New Roman" w:hAnsi="Times New Roman"/>
          <w:spacing w:val="18"/>
          <w:sz w:val="20"/>
          <w:rPrChange w:id="287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for</w:t>
      </w:r>
      <w:r>
        <w:rPr>
          <w:rFonts w:ascii="Times New Roman" w:hAnsi="Times New Roman"/>
          <w:spacing w:val="16"/>
          <w:sz w:val="20"/>
          <w:rPrChange w:id="287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all</w:t>
      </w:r>
      <w:r>
        <w:rPr>
          <w:rFonts w:ascii="Times New Roman" w:hAnsi="Times New Roman"/>
          <w:spacing w:val="18"/>
          <w:sz w:val="20"/>
          <w:rPrChange w:id="287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our</w:t>
      </w:r>
      <w:r>
        <w:rPr>
          <w:rFonts w:ascii="Times New Roman" w:hAnsi="Times New Roman"/>
          <w:spacing w:val="16"/>
          <w:sz w:val="20"/>
          <w:rPrChange w:id="287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countries.</w:t>
      </w:r>
      <w:r>
        <w:rPr>
          <w:rFonts w:ascii="Times New Roman" w:hAnsi="Times New Roman"/>
          <w:spacing w:val="18"/>
          <w:sz w:val="20"/>
          <w:rPrChange w:id="288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Sustained,</w:t>
      </w:r>
      <w:r>
        <w:rPr>
          <w:rFonts w:ascii="Times New Roman" w:hAnsi="Times New Roman"/>
          <w:spacing w:val="16"/>
          <w:sz w:val="20"/>
          <w:rPrChange w:id="288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inclusive</w:t>
      </w:r>
      <w:r>
        <w:rPr>
          <w:rFonts w:ascii="Times New Roman" w:hAnsi="Times New Roman"/>
          <w:spacing w:val="16"/>
          <w:sz w:val="20"/>
          <w:rPrChange w:id="288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7"/>
          <w:sz w:val="20"/>
          <w:rPrChange w:id="288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sustainable</w:t>
      </w:r>
      <w:r>
        <w:rPr>
          <w:rFonts w:ascii="Times New Roman" w:hAnsi="Times New Roman"/>
          <w:w w:val="99"/>
          <w:sz w:val="20"/>
          <w:rPrChange w:id="288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economic growth is essential for prosperity. This will only be possible if wealth is shared and income</w:t>
      </w:r>
      <w:r>
        <w:rPr>
          <w:rFonts w:ascii="Times New Roman" w:hAnsi="Times New Roman"/>
          <w:spacing w:val="6"/>
          <w:sz w:val="20"/>
          <w:rPrChange w:id="288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inequality</w:t>
      </w:r>
      <w:r>
        <w:rPr>
          <w:rFonts w:ascii="Times New Roman" w:hAnsi="Times New Roman"/>
          <w:w w:val="99"/>
          <w:sz w:val="20"/>
          <w:rPrChange w:id="288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is addressed. We will work to build dynamic, sustainable, innovative and people-centred economies,</w:t>
      </w:r>
      <w:r>
        <w:rPr>
          <w:rFonts w:ascii="Times New Roman" w:hAnsi="Times New Roman"/>
          <w:spacing w:val="41"/>
          <w:sz w:val="20"/>
          <w:rPrChange w:id="288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promoting</w:t>
      </w:r>
      <w:r>
        <w:rPr>
          <w:rFonts w:ascii="Times New Roman" w:hAnsi="Times New Roman"/>
          <w:w w:val="99"/>
          <w:sz w:val="20"/>
          <w:rPrChange w:id="288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youth</w:t>
      </w:r>
      <w:r>
        <w:rPr>
          <w:rFonts w:ascii="Times New Roman" w:hAnsi="Times New Roman"/>
          <w:spacing w:val="37"/>
          <w:sz w:val="20"/>
          <w:rPrChange w:id="288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employment</w:t>
      </w:r>
      <w:r>
        <w:rPr>
          <w:rFonts w:ascii="Times New Roman" w:hAnsi="Times New Roman"/>
          <w:spacing w:val="38"/>
          <w:sz w:val="20"/>
          <w:rPrChange w:id="289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41"/>
          <w:sz w:val="20"/>
          <w:rPrChange w:id="289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women’s</w:t>
      </w:r>
      <w:r>
        <w:rPr>
          <w:rFonts w:ascii="Times New Roman" w:hAnsi="Times New Roman"/>
          <w:spacing w:val="38"/>
          <w:sz w:val="20"/>
          <w:rPrChange w:id="289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economic</w:t>
      </w:r>
      <w:r>
        <w:rPr>
          <w:rFonts w:ascii="Times New Roman" w:hAnsi="Times New Roman"/>
          <w:spacing w:val="39"/>
          <w:sz w:val="20"/>
          <w:rPrChange w:id="289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empowerment,</w:t>
      </w:r>
      <w:r>
        <w:rPr>
          <w:rFonts w:ascii="Times New Roman" w:hAnsi="Times New Roman"/>
          <w:spacing w:val="39"/>
          <w:sz w:val="20"/>
          <w:rPrChange w:id="289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w:t>
      </w:r>
      <w:r>
        <w:rPr>
          <w:rFonts w:ascii="Times New Roman" w:hAnsi="Times New Roman"/>
          <w:spacing w:val="37"/>
          <w:sz w:val="20"/>
          <w:rPrChange w:id="289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particular,</w:t>
      </w:r>
      <w:r>
        <w:rPr>
          <w:rFonts w:ascii="Times New Roman" w:hAnsi="Times New Roman"/>
          <w:spacing w:val="39"/>
          <w:sz w:val="20"/>
          <w:rPrChange w:id="289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39"/>
          <w:sz w:val="20"/>
          <w:rPrChange w:id="289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decent</w:t>
      </w:r>
      <w:r>
        <w:rPr>
          <w:rFonts w:ascii="Times New Roman" w:hAnsi="Times New Roman"/>
          <w:spacing w:val="40"/>
          <w:sz w:val="20"/>
          <w:rPrChange w:id="289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work</w:t>
      </w:r>
      <w:r>
        <w:rPr>
          <w:rFonts w:ascii="Times New Roman" w:hAnsi="Times New Roman"/>
          <w:spacing w:val="37"/>
          <w:sz w:val="20"/>
          <w:rPrChange w:id="289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for</w:t>
      </w:r>
      <w:r>
        <w:rPr>
          <w:rFonts w:ascii="Times New Roman" w:hAnsi="Times New Roman"/>
          <w:spacing w:val="39"/>
          <w:sz w:val="20"/>
          <w:rPrChange w:id="2900" w:author="Author" w:date="2015-07-30T15:37:00Z">
            <w:rPr>
              <w:rFonts w:ascii="Times New Roman" w:hAnsi="Times New Roman"/>
              <w:sz w:val="20"/>
            </w:rPr>
          </w:rPrChange>
        </w:rPr>
        <w:t xml:space="preserve"> </w:t>
      </w:r>
      <w:r>
        <w:rPr>
          <w:rFonts w:ascii="Times New Roman" w:hAnsi="Times New Roman"/>
          <w:spacing w:val="2"/>
          <w:sz w:val="20"/>
          <w:rPrChange w:id="2901" w:author="Author" w:date="2015-07-30T15:37:00Z">
            <w:rPr>
              <w:rFonts w:ascii="Times New Roman" w:hAnsi="Times New Roman"/>
              <w:sz w:val="20"/>
            </w:rPr>
          </w:rPrChange>
        </w:rPr>
        <w:t>all.</w:t>
      </w:r>
      <w:r>
        <w:rPr>
          <w:rFonts w:ascii="Times New Roman" w:hAnsi="Times New Roman"/>
          <w:spacing w:val="39"/>
          <w:sz w:val="20"/>
          <w:rPrChange w:id="290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We</w:t>
      </w:r>
      <w:r>
        <w:rPr>
          <w:rFonts w:ascii="Times New Roman" w:hAnsi="Times New Roman"/>
          <w:spacing w:val="40"/>
          <w:sz w:val="20"/>
          <w:rPrChange w:id="290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will</w:t>
      </w:r>
      <w:r>
        <w:rPr>
          <w:rFonts w:ascii="Times New Roman" w:hAnsi="Times New Roman"/>
          <w:w w:val="99"/>
          <w:sz w:val="20"/>
          <w:rPrChange w:id="290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 xml:space="preserve">eradicate forced labour and human trafficking and </w:t>
      </w:r>
      <w:del w:id="2905" w:author="Author" w:date="2015-07-30T15:37:00Z">
        <w:r w:rsidR="00F3349C">
          <w:rPr>
            <w:rFonts w:ascii="Times New Roman" w:hAnsi="Times New Roman"/>
            <w:sz w:val="20"/>
            <w:szCs w:val="20"/>
          </w:rPr>
          <w:delText>eliminate all the worst forms of</w:delText>
        </w:r>
      </w:del>
      <w:ins w:id="2906" w:author="Author" w:date="2015-07-30T15:37:00Z">
        <w:r>
          <w:rPr>
            <w:rFonts w:ascii="Times New Roman" w:eastAsia="Times New Roman" w:hAnsi="Times New Roman" w:cs="Times New Roman"/>
            <w:sz w:val="20"/>
            <w:szCs w:val="20"/>
          </w:rPr>
          <w:t>end</w:t>
        </w:r>
      </w:ins>
      <w:r>
        <w:rPr>
          <w:rFonts w:ascii="Times New Roman" w:eastAsia="Times New Roman" w:hAnsi="Times New Roman" w:cs="Times New Roman"/>
          <w:sz w:val="20"/>
          <w:szCs w:val="20"/>
        </w:rPr>
        <w:t xml:space="preserve"> child labour</w:t>
      </w:r>
      <w:del w:id="2907" w:author="Author" w:date="2015-07-30T15:37:00Z">
        <w:r w:rsidR="00F3349C">
          <w:rPr>
            <w:rFonts w:ascii="Times New Roman" w:hAnsi="Times New Roman"/>
            <w:sz w:val="20"/>
            <w:szCs w:val="20"/>
          </w:rPr>
          <w:delText>.</w:delText>
        </w:r>
      </w:del>
      <w:ins w:id="2908" w:author="Author" w:date="2015-07-30T15:37:00Z">
        <w:r>
          <w:rPr>
            <w:rFonts w:ascii="Times New Roman" w:eastAsia="Times New Roman" w:hAnsi="Times New Roman" w:cs="Times New Roman"/>
            <w:sz w:val="20"/>
            <w:szCs w:val="20"/>
          </w:rPr>
          <w:t xml:space="preserve"> in all its forms.</w:t>
        </w:r>
      </w:ins>
      <w:r>
        <w:rPr>
          <w:rFonts w:ascii="Times New Roman" w:eastAsia="Times New Roman" w:hAnsi="Times New Roman" w:cs="Times New Roman"/>
          <w:sz w:val="20"/>
          <w:szCs w:val="20"/>
        </w:rPr>
        <w:t xml:space="preserve"> All countries stand to</w:t>
      </w:r>
      <w:r>
        <w:rPr>
          <w:rFonts w:ascii="Times New Roman" w:hAnsi="Times New Roman"/>
          <w:spacing w:val="-32"/>
          <w:sz w:val="20"/>
          <w:rPrChange w:id="290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benefit</w:t>
      </w:r>
      <w:del w:id="2910" w:author="Author" w:date="2015-07-30T15:37:00Z">
        <w:r w:rsidR="00F3349C" w:rsidRPr="008F1853">
          <w:rPr>
            <w:rFonts w:ascii="Times New Roman" w:hAnsi="Times New Roman"/>
            <w:sz w:val="20"/>
            <w:szCs w:val="20"/>
          </w:rPr>
          <w:delText xml:space="preserve"> </w:delText>
        </w:r>
      </w:del>
    </w:p>
    <w:p w14:paraId="717C4294" w14:textId="77777777" w:rsidR="00804791" w:rsidRDefault="00804791">
      <w:pPr>
        <w:spacing w:line="259" w:lineRule="auto"/>
        <w:jc w:val="both"/>
        <w:rPr>
          <w:ins w:id="2911" w:author="Author" w:date="2015-07-30T15:37:00Z"/>
          <w:rFonts w:ascii="Times New Roman" w:eastAsia="Times New Roman" w:hAnsi="Times New Roman" w:cs="Times New Roman"/>
          <w:sz w:val="20"/>
          <w:szCs w:val="20"/>
        </w:rPr>
        <w:sectPr w:rsidR="00804791">
          <w:pgSz w:w="12240" w:h="15840"/>
          <w:pgMar w:top="1380" w:right="1320" w:bottom="1200" w:left="1340" w:header="0" w:footer="1015" w:gutter="0"/>
          <w:cols w:space="720"/>
        </w:sectPr>
      </w:pPr>
    </w:p>
    <w:p w14:paraId="47130CD8" w14:textId="2C0C1519" w:rsidR="00804791" w:rsidRPr="006514D0" w:rsidRDefault="006514D0">
      <w:pPr>
        <w:pStyle w:val="BodyText"/>
        <w:spacing w:before="53" w:line="259" w:lineRule="auto"/>
        <w:ind w:left="460" w:right="117" w:firstLine="0"/>
        <w:jc w:val="both"/>
        <w:pPrChange w:id="2912" w:author="Author" w:date="2015-07-30T15:37:00Z">
          <w:pPr>
            <w:pStyle w:val="ListParagraph"/>
            <w:numPr>
              <w:numId w:val="38"/>
            </w:numPr>
            <w:ind w:left="360" w:hanging="360"/>
            <w:jc w:val="both"/>
          </w:pPr>
        </w:pPrChange>
      </w:pPr>
      <w:r w:rsidRPr="006514D0">
        <w:t>from</w:t>
      </w:r>
      <w:r>
        <w:rPr>
          <w:spacing w:val="12"/>
          <w:rPrChange w:id="2913" w:author="Author" w:date="2015-07-30T15:37:00Z">
            <w:rPr>
              <w:rFonts w:ascii="Times New Roman" w:hAnsi="Times New Roman"/>
              <w:sz w:val="20"/>
            </w:rPr>
          </w:rPrChange>
        </w:rPr>
        <w:t xml:space="preserve"> </w:t>
      </w:r>
      <w:r w:rsidRPr="006514D0">
        <w:t>having</w:t>
      </w:r>
      <w:r>
        <w:rPr>
          <w:spacing w:val="14"/>
          <w:rPrChange w:id="2914" w:author="Author" w:date="2015-07-30T15:37:00Z">
            <w:rPr>
              <w:rFonts w:ascii="Times New Roman" w:hAnsi="Times New Roman"/>
              <w:sz w:val="20"/>
            </w:rPr>
          </w:rPrChange>
        </w:rPr>
        <w:t xml:space="preserve"> </w:t>
      </w:r>
      <w:r w:rsidRPr="006514D0">
        <w:t>a</w:t>
      </w:r>
      <w:r>
        <w:rPr>
          <w:spacing w:val="16"/>
          <w:rPrChange w:id="2915" w:author="Author" w:date="2015-07-30T15:37:00Z">
            <w:rPr>
              <w:rFonts w:ascii="Times New Roman" w:hAnsi="Times New Roman"/>
              <w:sz w:val="20"/>
            </w:rPr>
          </w:rPrChange>
        </w:rPr>
        <w:t xml:space="preserve"> </w:t>
      </w:r>
      <w:r w:rsidRPr="006514D0">
        <w:t>healthy</w:t>
      </w:r>
      <w:r>
        <w:rPr>
          <w:spacing w:val="12"/>
          <w:rPrChange w:id="2916" w:author="Author" w:date="2015-07-30T15:37:00Z">
            <w:rPr>
              <w:rFonts w:ascii="Times New Roman" w:hAnsi="Times New Roman"/>
              <w:sz w:val="20"/>
            </w:rPr>
          </w:rPrChange>
        </w:rPr>
        <w:t xml:space="preserve"> </w:t>
      </w:r>
      <w:r w:rsidRPr="006514D0">
        <w:t>and</w:t>
      </w:r>
      <w:r>
        <w:rPr>
          <w:spacing w:val="17"/>
          <w:rPrChange w:id="2917" w:author="Author" w:date="2015-07-30T15:37:00Z">
            <w:rPr>
              <w:rFonts w:ascii="Times New Roman" w:hAnsi="Times New Roman"/>
              <w:sz w:val="20"/>
            </w:rPr>
          </w:rPrChange>
        </w:rPr>
        <w:t xml:space="preserve"> </w:t>
      </w:r>
      <w:r w:rsidRPr="006514D0">
        <w:t>well-educated</w:t>
      </w:r>
      <w:r>
        <w:rPr>
          <w:spacing w:val="17"/>
          <w:rPrChange w:id="2918" w:author="Author" w:date="2015-07-30T15:37:00Z">
            <w:rPr>
              <w:rFonts w:ascii="Times New Roman" w:hAnsi="Times New Roman"/>
              <w:sz w:val="20"/>
            </w:rPr>
          </w:rPrChange>
        </w:rPr>
        <w:t xml:space="preserve"> </w:t>
      </w:r>
      <w:r w:rsidRPr="006514D0">
        <w:t>workforce</w:t>
      </w:r>
      <w:r>
        <w:rPr>
          <w:spacing w:val="16"/>
          <w:rPrChange w:id="2919" w:author="Author" w:date="2015-07-30T15:37:00Z">
            <w:rPr>
              <w:rFonts w:ascii="Times New Roman" w:hAnsi="Times New Roman"/>
              <w:sz w:val="20"/>
            </w:rPr>
          </w:rPrChange>
        </w:rPr>
        <w:t xml:space="preserve"> </w:t>
      </w:r>
      <w:r w:rsidRPr="006514D0">
        <w:t>with</w:t>
      </w:r>
      <w:r>
        <w:rPr>
          <w:spacing w:val="12"/>
          <w:rPrChange w:id="2920" w:author="Author" w:date="2015-07-30T15:37:00Z">
            <w:rPr>
              <w:rFonts w:ascii="Times New Roman" w:hAnsi="Times New Roman"/>
              <w:sz w:val="20"/>
            </w:rPr>
          </w:rPrChange>
        </w:rPr>
        <w:t xml:space="preserve"> </w:t>
      </w:r>
      <w:r w:rsidRPr="006514D0">
        <w:t>the</w:t>
      </w:r>
      <w:r>
        <w:rPr>
          <w:spacing w:val="16"/>
          <w:rPrChange w:id="2921" w:author="Author" w:date="2015-07-30T15:37:00Z">
            <w:rPr>
              <w:rFonts w:ascii="Times New Roman" w:hAnsi="Times New Roman"/>
              <w:sz w:val="20"/>
            </w:rPr>
          </w:rPrChange>
        </w:rPr>
        <w:t xml:space="preserve"> </w:t>
      </w:r>
      <w:r w:rsidRPr="006514D0">
        <w:t>knowledge</w:t>
      </w:r>
      <w:r>
        <w:rPr>
          <w:spacing w:val="14"/>
          <w:rPrChange w:id="2922" w:author="Author" w:date="2015-07-30T15:37:00Z">
            <w:rPr>
              <w:rFonts w:ascii="Times New Roman" w:hAnsi="Times New Roman"/>
              <w:sz w:val="20"/>
            </w:rPr>
          </w:rPrChange>
        </w:rPr>
        <w:t xml:space="preserve"> </w:t>
      </w:r>
      <w:r w:rsidRPr="006514D0">
        <w:t>and</w:t>
      </w:r>
      <w:r>
        <w:rPr>
          <w:spacing w:val="17"/>
          <w:rPrChange w:id="2923" w:author="Author" w:date="2015-07-30T15:37:00Z">
            <w:rPr>
              <w:rFonts w:ascii="Times New Roman" w:hAnsi="Times New Roman"/>
              <w:sz w:val="20"/>
            </w:rPr>
          </w:rPrChange>
        </w:rPr>
        <w:t xml:space="preserve"> </w:t>
      </w:r>
      <w:r w:rsidRPr="006514D0">
        <w:t>skills</w:t>
      </w:r>
      <w:r>
        <w:rPr>
          <w:spacing w:val="15"/>
          <w:rPrChange w:id="2924" w:author="Author" w:date="2015-07-30T15:37:00Z">
            <w:rPr>
              <w:rFonts w:ascii="Times New Roman" w:hAnsi="Times New Roman"/>
              <w:sz w:val="20"/>
            </w:rPr>
          </w:rPrChange>
        </w:rPr>
        <w:t xml:space="preserve"> </w:t>
      </w:r>
      <w:r w:rsidRPr="006514D0">
        <w:t>needed</w:t>
      </w:r>
      <w:r>
        <w:rPr>
          <w:spacing w:val="15"/>
          <w:rPrChange w:id="2925" w:author="Author" w:date="2015-07-30T15:37:00Z">
            <w:rPr>
              <w:rFonts w:ascii="Times New Roman" w:hAnsi="Times New Roman"/>
              <w:sz w:val="20"/>
            </w:rPr>
          </w:rPrChange>
        </w:rPr>
        <w:t xml:space="preserve"> </w:t>
      </w:r>
      <w:r w:rsidRPr="006514D0">
        <w:t>for</w:t>
      </w:r>
      <w:r>
        <w:rPr>
          <w:spacing w:val="14"/>
          <w:rPrChange w:id="2926" w:author="Author" w:date="2015-07-30T15:37:00Z">
            <w:rPr>
              <w:rFonts w:ascii="Times New Roman" w:hAnsi="Times New Roman"/>
              <w:sz w:val="20"/>
            </w:rPr>
          </w:rPrChange>
        </w:rPr>
        <w:t xml:space="preserve"> </w:t>
      </w:r>
      <w:r w:rsidRPr="006514D0">
        <w:t>productive</w:t>
      </w:r>
      <w:r>
        <w:rPr>
          <w:spacing w:val="16"/>
          <w:rPrChange w:id="2927" w:author="Author" w:date="2015-07-30T15:37:00Z">
            <w:rPr>
              <w:rFonts w:ascii="Times New Roman" w:hAnsi="Times New Roman"/>
              <w:sz w:val="20"/>
            </w:rPr>
          </w:rPrChange>
        </w:rPr>
        <w:t xml:space="preserve"> </w:t>
      </w:r>
      <w:r w:rsidRPr="006514D0">
        <w:t>and</w:t>
      </w:r>
      <w:r>
        <w:rPr>
          <w:w w:val="99"/>
          <w:rPrChange w:id="2928" w:author="Author" w:date="2015-07-30T15:37:00Z">
            <w:rPr>
              <w:rFonts w:ascii="Times New Roman" w:hAnsi="Times New Roman"/>
              <w:sz w:val="20"/>
            </w:rPr>
          </w:rPrChange>
        </w:rPr>
        <w:t xml:space="preserve"> </w:t>
      </w:r>
      <w:r w:rsidRPr="006514D0">
        <w:t xml:space="preserve">fulfilling work and full participation in society. </w:t>
      </w:r>
      <w:ins w:id="2929" w:author="Author" w:date="2015-07-30T15:37:00Z">
        <w:r>
          <w:t>We will strengthen the productive capacities of</w:t>
        </w:r>
        <w:r>
          <w:rPr>
            <w:spacing w:val="16"/>
          </w:rPr>
          <w:t xml:space="preserve"> </w:t>
        </w:r>
        <w:r>
          <w:t>least-developed</w:t>
        </w:r>
        <w:r>
          <w:rPr>
            <w:w w:val="99"/>
          </w:rPr>
          <w:t xml:space="preserve"> </w:t>
        </w:r>
        <w:r>
          <w:t>countries</w:t>
        </w:r>
        <w:r>
          <w:rPr>
            <w:spacing w:val="33"/>
          </w:rPr>
          <w:t xml:space="preserve"> </w:t>
        </w:r>
        <w:r>
          <w:t>in</w:t>
        </w:r>
        <w:r>
          <w:rPr>
            <w:spacing w:val="33"/>
          </w:rPr>
          <w:t xml:space="preserve"> </w:t>
        </w:r>
        <w:r>
          <w:t>all</w:t>
        </w:r>
        <w:r>
          <w:rPr>
            <w:spacing w:val="34"/>
          </w:rPr>
          <w:t xml:space="preserve"> </w:t>
        </w:r>
        <w:r>
          <w:t>sectors,</w:t>
        </w:r>
        <w:r>
          <w:rPr>
            <w:spacing w:val="35"/>
          </w:rPr>
          <w:t xml:space="preserve"> </w:t>
        </w:r>
        <w:r>
          <w:t>including</w:t>
        </w:r>
        <w:r>
          <w:rPr>
            <w:spacing w:val="33"/>
          </w:rPr>
          <w:t xml:space="preserve"> </w:t>
        </w:r>
        <w:r>
          <w:t>through</w:t>
        </w:r>
        <w:r>
          <w:rPr>
            <w:spacing w:val="33"/>
          </w:rPr>
          <w:t xml:space="preserve"> </w:t>
        </w:r>
        <w:r>
          <w:t>structural</w:t>
        </w:r>
        <w:r>
          <w:rPr>
            <w:spacing w:val="34"/>
          </w:rPr>
          <w:t xml:space="preserve"> </w:t>
        </w:r>
        <w:r>
          <w:t>transformation.</w:t>
        </w:r>
        <w:r>
          <w:rPr>
            <w:spacing w:val="42"/>
          </w:rPr>
          <w:t xml:space="preserve"> </w:t>
        </w:r>
      </w:ins>
      <w:r w:rsidRPr="006514D0">
        <w:t>We</w:t>
      </w:r>
      <w:r>
        <w:rPr>
          <w:spacing w:val="37"/>
          <w:rPrChange w:id="2930" w:author="Author" w:date="2015-07-30T15:37:00Z">
            <w:rPr>
              <w:rFonts w:ascii="Times New Roman" w:hAnsi="Times New Roman"/>
              <w:sz w:val="20"/>
            </w:rPr>
          </w:rPrChange>
        </w:rPr>
        <w:t xml:space="preserve"> </w:t>
      </w:r>
      <w:r w:rsidRPr="006514D0">
        <w:t>will</w:t>
      </w:r>
      <w:r>
        <w:rPr>
          <w:spacing w:val="34"/>
          <w:rPrChange w:id="2931" w:author="Author" w:date="2015-07-30T15:37:00Z">
            <w:rPr>
              <w:rFonts w:ascii="Times New Roman" w:hAnsi="Times New Roman"/>
              <w:sz w:val="20"/>
            </w:rPr>
          </w:rPrChange>
        </w:rPr>
        <w:t xml:space="preserve"> </w:t>
      </w:r>
      <w:r w:rsidRPr="006514D0">
        <w:t>adopt</w:t>
      </w:r>
      <w:r>
        <w:rPr>
          <w:spacing w:val="34"/>
          <w:rPrChange w:id="2932" w:author="Author" w:date="2015-07-30T15:37:00Z">
            <w:rPr>
              <w:rFonts w:ascii="Times New Roman" w:hAnsi="Times New Roman"/>
              <w:sz w:val="20"/>
            </w:rPr>
          </w:rPrChange>
        </w:rPr>
        <w:t xml:space="preserve"> </w:t>
      </w:r>
      <w:r w:rsidRPr="006514D0">
        <w:t>policies</w:t>
      </w:r>
      <w:r>
        <w:rPr>
          <w:spacing w:val="36"/>
          <w:rPrChange w:id="2933" w:author="Author" w:date="2015-07-30T15:37:00Z">
            <w:rPr>
              <w:rFonts w:ascii="Times New Roman" w:hAnsi="Times New Roman"/>
              <w:sz w:val="20"/>
            </w:rPr>
          </w:rPrChange>
        </w:rPr>
        <w:t xml:space="preserve"> </w:t>
      </w:r>
      <w:r w:rsidRPr="006514D0">
        <w:t>which</w:t>
      </w:r>
      <w:r>
        <w:rPr>
          <w:spacing w:val="33"/>
          <w:rPrChange w:id="2934" w:author="Author" w:date="2015-07-30T15:37:00Z">
            <w:rPr>
              <w:rFonts w:ascii="Times New Roman" w:hAnsi="Times New Roman"/>
              <w:sz w:val="20"/>
            </w:rPr>
          </w:rPrChange>
        </w:rPr>
        <w:t xml:space="preserve"> </w:t>
      </w:r>
      <w:r w:rsidRPr="006514D0">
        <w:t>increase</w:t>
      </w:r>
      <w:r>
        <w:rPr>
          <w:w w:val="99"/>
          <w:rPrChange w:id="2935" w:author="Author" w:date="2015-07-30T15:37:00Z">
            <w:rPr>
              <w:rFonts w:ascii="Times New Roman" w:hAnsi="Times New Roman"/>
              <w:sz w:val="20"/>
            </w:rPr>
          </w:rPrChange>
        </w:rPr>
        <w:t xml:space="preserve"> </w:t>
      </w:r>
      <w:r w:rsidRPr="006514D0">
        <w:t>productive</w:t>
      </w:r>
      <w:r>
        <w:rPr>
          <w:spacing w:val="38"/>
          <w:rPrChange w:id="2936" w:author="Author" w:date="2015-07-30T15:37:00Z">
            <w:rPr>
              <w:rFonts w:ascii="Times New Roman" w:hAnsi="Times New Roman"/>
              <w:sz w:val="20"/>
            </w:rPr>
          </w:rPrChange>
        </w:rPr>
        <w:t xml:space="preserve"> </w:t>
      </w:r>
      <w:r w:rsidRPr="006514D0">
        <w:t>capacities,</w:t>
      </w:r>
      <w:r>
        <w:rPr>
          <w:spacing w:val="38"/>
          <w:rPrChange w:id="2937" w:author="Author" w:date="2015-07-30T15:37:00Z">
            <w:rPr>
              <w:rFonts w:ascii="Times New Roman" w:hAnsi="Times New Roman"/>
              <w:sz w:val="20"/>
            </w:rPr>
          </w:rPrChange>
        </w:rPr>
        <w:t xml:space="preserve"> </w:t>
      </w:r>
      <w:r w:rsidRPr="006514D0">
        <w:t>productivity</w:t>
      </w:r>
      <w:r>
        <w:rPr>
          <w:spacing w:val="38"/>
          <w:rPrChange w:id="2938" w:author="Author" w:date="2015-07-30T15:37:00Z">
            <w:rPr>
              <w:rFonts w:ascii="Times New Roman" w:hAnsi="Times New Roman"/>
              <w:sz w:val="20"/>
            </w:rPr>
          </w:rPrChange>
        </w:rPr>
        <w:t xml:space="preserve"> </w:t>
      </w:r>
      <w:r w:rsidRPr="006514D0">
        <w:t>and</w:t>
      </w:r>
      <w:r>
        <w:rPr>
          <w:spacing w:val="39"/>
          <w:rPrChange w:id="2939" w:author="Author" w:date="2015-07-30T15:37:00Z">
            <w:rPr>
              <w:rFonts w:ascii="Times New Roman" w:hAnsi="Times New Roman"/>
              <w:sz w:val="20"/>
            </w:rPr>
          </w:rPrChange>
        </w:rPr>
        <w:t xml:space="preserve"> </w:t>
      </w:r>
      <w:r w:rsidRPr="006514D0">
        <w:t>productive</w:t>
      </w:r>
      <w:r>
        <w:rPr>
          <w:spacing w:val="38"/>
          <w:rPrChange w:id="2940" w:author="Author" w:date="2015-07-30T15:37:00Z">
            <w:rPr>
              <w:rFonts w:ascii="Times New Roman" w:hAnsi="Times New Roman"/>
              <w:sz w:val="20"/>
            </w:rPr>
          </w:rPrChange>
        </w:rPr>
        <w:t xml:space="preserve"> </w:t>
      </w:r>
      <w:r w:rsidRPr="006514D0">
        <w:t>employment;</w:t>
      </w:r>
      <w:r>
        <w:rPr>
          <w:spacing w:val="38"/>
          <w:rPrChange w:id="2941" w:author="Author" w:date="2015-07-30T15:37:00Z">
            <w:rPr>
              <w:rFonts w:ascii="Times New Roman" w:hAnsi="Times New Roman"/>
              <w:sz w:val="20"/>
            </w:rPr>
          </w:rPrChange>
        </w:rPr>
        <w:t xml:space="preserve"> </w:t>
      </w:r>
      <w:r w:rsidRPr="006514D0">
        <w:t>financial</w:t>
      </w:r>
      <w:r>
        <w:rPr>
          <w:spacing w:val="38"/>
          <w:rPrChange w:id="2942" w:author="Author" w:date="2015-07-30T15:37:00Z">
            <w:rPr>
              <w:rFonts w:ascii="Times New Roman" w:hAnsi="Times New Roman"/>
              <w:sz w:val="20"/>
            </w:rPr>
          </w:rPrChange>
        </w:rPr>
        <w:t xml:space="preserve"> </w:t>
      </w:r>
      <w:r w:rsidRPr="006514D0">
        <w:t>inclusion;</w:t>
      </w:r>
      <w:r>
        <w:rPr>
          <w:spacing w:val="40"/>
          <w:rPrChange w:id="2943" w:author="Author" w:date="2015-07-30T15:37:00Z">
            <w:rPr>
              <w:rFonts w:ascii="Times New Roman" w:hAnsi="Times New Roman"/>
              <w:sz w:val="20"/>
            </w:rPr>
          </w:rPrChange>
        </w:rPr>
        <w:t xml:space="preserve"> </w:t>
      </w:r>
      <w:r w:rsidRPr="006514D0">
        <w:t>sustainable</w:t>
      </w:r>
      <w:r>
        <w:rPr>
          <w:spacing w:val="38"/>
          <w:rPrChange w:id="2944" w:author="Author" w:date="2015-07-30T15:37:00Z">
            <w:rPr>
              <w:rFonts w:ascii="Times New Roman" w:hAnsi="Times New Roman"/>
              <w:sz w:val="20"/>
            </w:rPr>
          </w:rPrChange>
        </w:rPr>
        <w:t xml:space="preserve"> </w:t>
      </w:r>
      <w:r w:rsidRPr="006514D0">
        <w:t>agriculture,</w:t>
      </w:r>
      <w:r>
        <w:rPr>
          <w:w w:val="99"/>
          <w:rPrChange w:id="2945" w:author="Author" w:date="2015-07-30T15:37:00Z">
            <w:rPr>
              <w:rFonts w:ascii="Times New Roman" w:hAnsi="Times New Roman"/>
              <w:sz w:val="20"/>
            </w:rPr>
          </w:rPrChange>
        </w:rPr>
        <w:t xml:space="preserve"> </w:t>
      </w:r>
      <w:r w:rsidRPr="006514D0">
        <w:t>pastoralist and fisheries development; sustainable industrial development; universal access to</w:t>
      </w:r>
      <w:r>
        <w:rPr>
          <w:spacing w:val="34"/>
          <w:rPrChange w:id="2946" w:author="Author" w:date="2015-07-30T15:37:00Z">
            <w:rPr>
              <w:rFonts w:ascii="Times New Roman" w:hAnsi="Times New Roman"/>
              <w:sz w:val="20"/>
            </w:rPr>
          </w:rPrChange>
        </w:rPr>
        <w:t xml:space="preserve"> </w:t>
      </w:r>
      <w:r w:rsidRPr="006514D0">
        <w:t>affordable,</w:t>
      </w:r>
      <w:r>
        <w:rPr>
          <w:w w:val="99"/>
          <w:rPrChange w:id="2947" w:author="Author" w:date="2015-07-30T15:37:00Z">
            <w:rPr>
              <w:rFonts w:ascii="Times New Roman" w:hAnsi="Times New Roman"/>
              <w:sz w:val="20"/>
            </w:rPr>
          </w:rPrChange>
        </w:rPr>
        <w:t xml:space="preserve"> </w:t>
      </w:r>
      <w:r w:rsidRPr="006514D0">
        <w:t xml:space="preserve">reliable, sustainable and modern energy services; sustainable transport systems; and </w:t>
      </w:r>
      <w:ins w:id="2948" w:author="Author" w:date="2015-07-30T15:37:00Z">
        <w:r>
          <w:t xml:space="preserve">quality </w:t>
        </w:r>
        <w:r>
          <w:rPr>
            <w:spacing w:val="3"/>
          </w:rPr>
          <w:t>and</w:t>
        </w:r>
        <w:r>
          <w:rPr>
            <w:spacing w:val="10"/>
          </w:rPr>
          <w:t xml:space="preserve"> </w:t>
        </w:r>
      </w:ins>
      <w:r w:rsidRPr="006514D0">
        <w:t>resilient</w:t>
      </w:r>
      <w:r>
        <w:rPr>
          <w:w w:val="99"/>
          <w:rPrChange w:id="2949" w:author="Author" w:date="2015-07-30T15:37:00Z">
            <w:rPr>
              <w:rFonts w:ascii="Times New Roman" w:hAnsi="Times New Roman"/>
              <w:sz w:val="20"/>
            </w:rPr>
          </w:rPrChange>
        </w:rPr>
        <w:t xml:space="preserve"> </w:t>
      </w:r>
      <w:r w:rsidRPr="006514D0">
        <w:t>infrastructure.</w:t>
      </w:r>
      <w:del w:id="2950" w:author="Author" w:date="2015-07-30T15:37:00Z">
        <w:r w:rsidR="00F3349C" w:rsidRPr="008F1853">
          <w:delText xml:space="preserve"> </w:delText>
        </w:r>
      </w:del>
    </w:p>
    <w:p w14:paraId="40E095A8" w14:textId="77777777" w:rsidR="00804791" w:rsidRDefault="00804791">
      <w:pPr>
        <w:spacing w:before="8"/>
        <w:rPr>
          <w:rFonts w:ascii="Times New Roman" w:hAnsi="Times New Roman"/>
          <w:sz w:val="21"/>
          <w:rPrChange w:id="2951" w:author="Author" w:date="2015-07-30T15:37:00Z">
            <w:rPr>
              <w:rFonts w:ascii="Times New Roman" w:hAnsi="Times New Roman"/>
              <w:sz w:val="20"/>
            </w:rPr>
          </w:rPrChange>
        </w:rPr>
        <w:pPrChange w:id="2952" w:author="Author" w:date="2015-07-30T15:37:00Z">
          <w:pPr>
            <w:pStyle w:val="ListParagraph"/>
            <w:ind w:left="360"/>
            <w:jc w:val="both"/>
          </w:pPr>
        </w:pPrChange>
      </w:pPr>
    </w:p>
    <w:p w14:paraId="02DA2A0C" w14:textId="77777777" w:rsidR="00804791" w:rsidRDefault="006514D0">
      <w:pPr>
        <w:pStyle w:val="ListParagraph"/>
        <w:numPr>
          <w:ilvl w:val="0"/>
          <w:numId w:val="35"/>
        </w:numPr>
        <w:tabs>
          <w:tab w:val="left" w:pos="461"/>
        </w:tabs>
        <w:spacing w:line="259" w:lineRule="auto"/>
        <w:ind w:right="117"/>
        <w:jc w:val="both"/>
        <w:rPr>
          <w:rFonts w:ascii="Times New Roman" w:eastAsia="Times New Roman" w:hAnsi="Times New Roman" w:cs="Times New Roman"/>
          <w:sz w:val="20"/>
          <w:szCs w:val="20"/>
        </w:rPr>
        <w:pPrChange w:id="2953" w:author="Author" w:date="2015-07-30T15:37:00Z">
          <w:pPr>
            <w:pStyle w:val="ListParagraph"/>
            <w:numPr>
              <w:numId w:val="38"/>
            </w:numPr>
            <w:ind w:left="360" w:hanging="360"/>
            <w:jc w:val="both"/>
          </w:pPr>
        </w:pPrChange>
      </w:pPr>
      <w:r>
        <w:rPr>
          <w:rFonts w:ascii="Times New Roman" w:eastAsia="Times New Roman" w:hAnsi="Times New Roman" w:cs="Times New Roman"/>
          <w:sz w:val="20"/>
          <w:szCs w:val="20"/>
        </w:rPr>
        <w:t>We commit to making fundamental changes in the way that our societies produce and consume goods</w:t>
      </w:r>
      <w:r>
        <w:rPr>
          <w:rFonts w:ascii="Times New Roman" w:hAnsi="Times New Roman"/>
          <w:spacing w:val="28"/>
          <w:sz w:val="20"/>
          <w:rPrChange w:id="295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w w:val="99"/>
          <w:sz w:val="20"/>
          <w:rPrChange w:id="295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services. Governments, international organizations, the business sector and other non-state actors</w:t>
      </w:r>
      <w:r>
        <w:rPr>
          <w:rFonts w:ascii="Times New Roman" w:hAnsi="Times New Roman"/>
          <w:spacing w:val="12"/>
          <w:sz w:val="20"/>
          <w:rPrChange w:id="295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w w:val="99"/>
          <w:sz w:val="20"/>
          <w:rPrChange w:id="295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individuals must contribute to changing unsustainable consumption and production patterns. We encourage</w:t>
      </w:r>
      <w:r>
        <w:rPr>
          <w:rFonts w:ascii="Times New Roman" w:hAnsi="Times New Roman"/>
          <w:spacing w:val="28"/>
          <w:sz w:val="20"/>
          <w:rPrChange w:id="295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w w:val="99"/>
          <w:sz w:val="20"/>
          <w:rPrChange w:id="295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implementation</w:t>
      </w:r>
      <w:r>
        <w:rPr>
          <w:rFonts w:ascii="Times New Roman" w:hAnsi="Times New Roman"/>
          <w:spacing w:val="22"/>
          <w:sz w:val="20"/>
          <w:rPrChange w:id="296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22"/>
          <w:sz w:val="20"/>
          <w:rPrChange w:id="296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23"/>
          <w:sz w:val="20"/>
          <w:rPrChange w:id="296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10-Year</w:t>
      </w:r>
      <w:r>
        <w:rPr>
          <w:rFonts w:ascii="Times New Roman" w:hAnsi="Times New Roman"/>
          <w:spacing w:val="22"/>
          <w:sz w:val="20"/>
          <w:rPrChange w:id="296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Framework</w:t>
      </w:r>
      <w:r>
        <w:rPr>
          <w:rFonts w:ascii="Times New Roman" w:hAnsi="Times New Roman"/>
          <w:spacing w:val="22"/>
          <w:sz w:val="20"/>
          <w:rPrChange w:id="296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21"/>
          <w:sz w:val="20"/>
          <w:rPrChange w:id="296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Programmes</w:t>
      </w:r>
      <w:r>
        <w:rPr>
          <w:rFonts w:ascii="Times New Roman" w:hAnsi="Times New Roman"/>
          <w:spacing w:val="20"/>
          <w:sz w:val="20"/>
          <w:rPrChange w:id="296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on</w:t>
      </w:r>
      <w:r>
        <w:rPr>
          <w:rFonts w:ascii="Times New Roman" w:hAnsi="Times New Roman"/>
          <w:spacing w:val="22"/>
          <w:sz w:val="20"/>
          <w:rPrChange w:id="296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Sustainable</w:t>
      </w:r>
      <w:r>
        <w:rPr>
          <w:rFonts w:ascii="Times New Roman" w:hAnsi="Times New Roman"/>
          <w:spacing w:val="23"/>
          <w:sz w:val="20"/>
          <w:rPrChange w:id="296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Consumption</w:t>
      </w:r>
      <w:r>
        <w:rPr>
          <w:rFonts w:ascii="Times New Roman" w:hAnsi="Times New Roman"/>
          <w:spacing w:val="19"/>
          <w:sz w:val="20"/>
          <w:rPrChange w:id="296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22"/>
          <w:sz w:val="20"/>
          <w:rPrChange w:id="297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Production.</w:t>
      </w:r>
      <w:r>
        <w:rPr>
          <w:rFonts w:ascii="Times New Roman" w:hAnsi="Times New Roman"/>
          <w:spacing w:val="24"/>
          <w:sz w:val="20"/>
          <w:rPrChange w:id="297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All</w:t>
      </w:r>
      <w:r>
        <w:rPr>
          <w:rFonts w:ascii="Times New Roman" w:hAnsi="Times New Roman"/>
          <w:w w:val="99"/>
          <w:sz w:val="20"/>
          <w:rPrChange w:id="297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countries</w:t>
      </w:r>
      <w:r>
        <w:rPr>
          <w:rFonts w:ascii="Times New Roman" w:hAnsi="Times New Roman"/>
          <w:spacing w:val="45"/>
          <w:sz w:val="20"/>
          <w:rPrChange w:id="297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take</w:t>
      </w:r>
      <w:r>
        <w:rPr>
          <w:rFonts w:ascii="Times New Roman" w:hAnsi="Times New Roman"/>
          <w:spacing w:val="44"/>
          <w:sz w:val="20"/>
          <w:rPrChange w:id="297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action,</w:t>
      </w:r>
      <w:r>
        <w:rPr>
          <w:rFonts w:ascii="Times New Roman" w:hAnsi="Times New Roman"/>
          <w:spacing w:val="46"/>
          <w:sz w:val="20"/>
          <w:rPrChange w:id="297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with</w:t>
      </w:r>
      <w:r>
        <w:rPr>
          <w:rFonts w:ascii="Times New Roman" w:hAnsi="Times New Roman"/>
          <w:spacing w:val="44"/>
          <w:sz w:val="20"/>
          <w:rPrChange w:id="297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developed</w:t>
      </w:r>
      <w:r>
        <w:rPr>
          <w:rFonts w:ascii="Times New Roman" w:hAnsi="Times New Roman"/>
          <w:spacing w:val="45"/>
          <w:sz w:val="20"/>
          <w:rPrChange w:id="297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countries</w:t>
      </w:r>
      <w:r>
        <w:rPr>
          <w:rFonts w:ascii="Times New Roman" w:hAnsi="Times New Roman"/>
          <w:spacing w:val="43"/>
          <w:sz w:val="20"/>
          <w:rPrChange w:id="297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taking</w:t>
      </w:r>
      <w:r>
        <w:rPr>
          <w:rFonts w:ascii="Times New Roman" w:hAnsi="Times New Roman"/>
          <w:spacing w:val="44"/>
          <w:sz w:val="20"/>
          <w:rPrChange w:id="297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44"/>
          <w:sz w:val="20"/>
          <w:rPrChange w:id="298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lead,</w:t>
      </w:r>
      <w:r>
        <w:rPr>
          <w:rFonts w:ascii="Times New Roman" w:hAnsi="Times New Roman"/>
          <w:spacing w:val="44"/>
          <w:sz w:val="20"/>
          <w:rPrChange w:id="298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taking</w:t>
      </w:r>
      <w:r>
        <w:rPr>
          <w:rFonts w:ascii="Times New Roman" w:hAnsi="Times New Roman"/>
          <w:spacing w:val="42"/>
          <w:sz w:val="20"/>
          <w:rPrChange w:id="298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into</w:t>
      </w:r>
      <w:r>
        <w:rPr>
          <w:rFonts w:ascii="Times New Roman" w:hAnsi="Times New Roman"/>
          <w:spacing w:val="44"/>
          <w:sz w:val="20"/>
          <w:rPrChange w:id="298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account</w:t>
      </w:r>
      <w:r>
        <w:rPr>
          <w:rFonts w:ascii="Times New Roman" w:hAnsi="Times New Roman"/>
          <w:spacing w:val="45"/>
          <w:sz w:val="20"/>
          <w:rPrChange w:id="298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44"/>
          <w:sz w:val="20"/>
          <w:rPrChange w:id="298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development</w:t>
      </w:r>
      <w:r>
        <w:rPr>
          <w:rFonts w:ascii="Times New Roman" w:hAnsi="Times New Roman"/>
          <w:spacing w:val="43"/>
          <w:sz w:val="20"/>
          <w:rPrChange w:id="298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w w:val="99"/>
          <w:sz w:val="20"/>
          <w:rPrChange w:id="298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capabilities</w:t>
      </w:r>
      <w:r>
        <w:rPr>
          <w:rFonts w:ascii="Times New Roman" w:hAnsi="Times New Roman"/>
          <w:spacing w:val="-3"/>
          <w:sz w:val="20"/>
          <w:rPrChange w:id="298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4"/>
          <w:sz w:val="20"/>
          <w:rPrChange w:id="298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developing</w:t>
      </w:r>
      <w:r>
        <w:rPr>
          <w:rFonts w:ascii="Times New Roman" w:hAnsi="Times New Roman"/>
          <w:spacing w:val="-3"/>
          <w:sz w:val="20"/>
          <w:rPrChange w:id="299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countries.</w:t>
      </w:r>
      <w:r>
        <w:rPr>
          <w:rFonts w:ascii="Times New Roman" w:hAnsi="Times New Roman"/>
          <w:spacing w:val="-2"/>
          <w:sz w:val="20"/>
          <w:rPrChange w:id="299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This</w:t>
      </w:r>
      <w:r>
        <w:rPr>
          <w:rFonts w:ascii="Times New Roman" w:hAnsi="Times New Roman"/>
          <w:spacing w:val="-3"/>
          <w:sz w:val="20"/>
          <w:rPrChange w:id="299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should</w:t>
      </w:r>
      <w:r>
        <w:rPr>
          <w:rFonts w:ascii="Times New Roman" w:hAnsi="Times New Roman"/>
          <w:spacing w:val="-2"/>
          <w:sz w:val="20"/>
          <w:rPrChange w:id="299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be</w:t>
      </w:r>
      <w:r>
        <w:rPr>
          <w:rFonts w:ascii="Times New Roman" w:hAnsi="Times New Roman"/>
          <w:spacing w:val="-2"/>
          <w:sz w:val="20"/>
          <w:rPrChange w:id="299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done</w:t>
      </w:r>
      <w:r>
        <w:rPr>
          <w:rFonts w:ascii="Times New Roman" w:hAnsi="Times New Roman"/>
          <w:spacing w:val="-2"/>
          <w:sz w:val="20"/>
          <w:rPrChange w:id="299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through</w:t>
      </w:r>
      <w:r>
        <w:rPr>
          <w:rFonts w:ascii="Times New Roman" w:hAnsi="Times New Roman"/>
          <w:spacing w:val="-3"/>
          <w:sz w:val="20"/>
          <w:rPrChange w:id="299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 mobilization,</w:t>
      </w:r>
      <w:r>
        <w:rPr>
          <w:rFonts w:ascii="Times New Roman" w:hAnsi="Times New Roman"/>
          <w:spacing w:val="-2"/>
          <w:sz w:val="20"/>
          <w:rPrChange w:id="299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from</w:t>
      </w:r>
      <w:r>
        <w:rPr>
          <w:rFonts w:ascii="Times New Roman" w:hAnsi="Times New Roman"/>
          <w:spacing w:val="-6"/>
          <w:sz w:val="20"/>
          <w:rPrChange w:id="299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all</w:t>
      </w:r>
      <w:r>
        <w:rPr>
          <w:rFonts w:ascii="Times New Roman" w:hAnsi="Times New Roman"/>
          <w:spacing w:val="-3"/>
          <w:sz w:val="20"/>
          <w:rPrChange w:id="299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sources,</w:t>
      </w:r>
      <w:r>
        <w:rPr>
          <w:rFonts w:ascii="Times New Roman" w:hAnsi="Times New Roman"/>
          <w:spacing w:val="-2"/>
          <w:sz w:val="20"/>
          <w:rPrChange w:id="300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2"/>
          <w:sz w:val="20"/>
          <w:rPrChange w:id="300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financial</w:t>
      </w:r>
      <w:r>
        <w:rPr>
          <w:rFonts w:ascii="Times New Roman" w:hAnsi="Times New Roman"/>
          <w:w w:val="99"/>
          <w:sz w:val="20"/>
          <w:rPrChange w:id="300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 xml:space="preserve">and technical assistance to strengthen developing countries’ scientific, technological and innovative </w:t>
      </w:r>
      <w:ins w:id="3003" w:author="Author" w:date="2015-07-30T15:37:00Z">
        <w:r>
          <w:rPr>
            <w:rFonts w:ascii="Times New Roman" w:eastAsia="Times New Roman" w:hAnsi="Times New Roman" w:cs="Times New Roman"/>
            <w:spacing w:val="2"/>
            <w:sz w:val="20"/>
            <w:szCs w:val="20"/>
          </w:rPr>
          <w:t xml:space="preserve"> </w:t>
        </w:r>
      </w:ins>
      <w:r>
        <w:rPr>
          <w:rFonts w:ascii="Times New Roman" w:eastAsia="Times New Roman" w:hAnsi="Times New Roman" w:cs="Times New Roman"/>
          <w:sz w:val="20"/>
          <w:szCs w:val="20"/>
        </w:rPr>
        <w:t>capacities</w:t>
      </w:r>
      <w:r>
        <w:rPr>
          <w:rFonts w:ascii="Times New Roman" w:hAnsi="Times New Roman"/>
          <w:w w:val="99"/>
          <w:sz w:val="20"/>
          <w:rPrChange w:id="300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 move towards more sustainable patterns of consumption and</w:t>
      </w:r>
      <w:r>
        <w:rPr>
          <w:rFonts w:ascii="Times New Roman" w:hAnsi="Times New Roman"/>
          <w:spacing w:val="-5"/>
          <w:sz w:val="20"/>
          <w:rPrChange w:id="300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production.</w:t>
      </w:r>
    </w:p>
    <w:p w14:paraId="068BC3F0" w14:textId="77777777" w:rsidR="00804791" w:rsidRDefault="00804791">
      <w:pPr>
        <w:spacing w:before="8"/>
        <w:rPr>
          <w:rFonts w:ascii="Times New Roman" w:hAnsi="Times New Roman"/>
          <w:sz w:val="21"/>
          <w:rPrChange w:id="3006" w:author="Author" w:date="2015-07-30T15:37:00Z">
            <w:rPr>
              <w:rFonts w:ascii="Times New Roman" w:hAnsi="Times New Roman"/>
              <w:sz w:val="20"/>
            </w:rPr>
          </w:rPrChange>
        </w:rPr>
        <w:pPrChange w:id="3007" w:author="Author" w:date="2015-07-30T15:37:00Z">
          <w:pPr>
            <w:pStyle w:val="ListParagraph"/>
          </w:pPr>
        </w:pPrChange>
      </w:pPr>
    </w:p>
    <w:p w14:paraId="3AE87CCC" w14:textId="77777777" w:rsidR="00804791" w:rsidRDefault="006514D0">
      <w:pPr>
        <w:pStyle w:val="ListParagraph"/>
        <w:numPr>
          <w:ilvl w:val="0"/>
          <w:numId w:val="35"/>
        </w:numPr>
        <w:tabs>
          <w:tab w:val="left" w:pos="461"/>
        </w:tabs>
        <w:spacing w:line="259" w:lineRule="auto"/>
        <w:ind w:right="123"/>
        <w:jc w:val="both"/>
        <w:rPr>
          <w:rFonts w:ascii="Times New Roman" w:eastAsia="Times New Roman" w:hAnsi="Times New Roman" w:cs="Times New Roman"/>
          <w:sz w:val="20"/>
          <w:szCs w:val="20"/>
        </w:rPr>
        <w:pPrChange w:id="3008" w:author="Author" w:date="2015-07-30T15:37:00Z">
          <w:pPr>
            <w:pStyle w:val="ListParagraph"/>
            <w:numPr>
              <w:numId w:val="38"/>
            </w:numPr>
            <w:ind w:left="360" w:hanging="360"/>
            <w:jc w:val="both"/>
          </w:pPr>
        </w:pPrChange>
      </w:pPr>
      <w:r>
        <w:rPr>
          <w:rFonts w:ascii="Times New Roman"/>
          <w:sz w:val="20"/>
          <w:rPrChange w:id="3009" w:author="Author" w:date="2015-07-30T15:37:00Z">
            <w:rPr>
              <w:rFonts w:ascii="Times New Roman" w:hAnsi="Times New Roman"/>
              <w:sz w:val="20"/>
            </w:rPr>
          </w:rPrChange>
        </w:rPr>
        <w:t>States are strongly urged to refrain from promulgating and applying any unilateral economic, financial or</w:t>
      </w:r>
      <w:r>
        <w:rPr>
          <w:rFonts w:ascii="Times New Roman"/>
          <w:spacing w:val="46"/>
          <w:sz w:val="20"/>
          <w:rPrChange w:id="3010" w:author="Author" w:date="2015-07-30T15:37:00Z">
            <w:rPr>
              <w:rFonts w:ascii="Times New Roman" w:hAnsi="Times New Roman"/>
              <w:sz w:val="20"/>
            </w:rPr>
          </w:rPrChange>
        </w:rPr>
        <w:t xml:space="preserve"> </w:t>
      </w:r>
      <w:r>
        <w:rPr>
          <w:rFonts w:ascii="Times New Roman"/>
          <w:sz w:val="20"/>
          <w:rPrChange w:id="3011" w:author="Author" w:date="2015-07-30T15:37:00Z">
            <w:rPr>
              <w:rFonts w:ascii="Times New Roman" w:hAnsi="Times New Roman"/>
              <w:sz w:val="20"/>
            </w:rPr>
          </w:rPrChange>
        </w:rPr>
        <w:t>trade</w:t>
      </w:r>
      <w:r>
        <w:rPr>
          <w:rFonts w:ascii="Times New Roman"/>
          <w:w w:val="99"/>
          <w:sz w:val="20"/>
          <w:rPrChange w:id="3012" w:author="Author" w:date="2015-07-30T15:37:00Z">
            <w:rPr>
              <w:rFonts w:ascii="Times New Roman" w:hAnsi="Times New Roman"/>
              <w:sz w:val="20"/>
            </w:rPr>
          </w:rPrChange>
        </w:rPr>
        <w:t xml:space="preserve"> </w:t>
      </w:r>
      <w:r>
        <w:rPr>
          <w:rFonts w:ascii="Times New Roman"/>
          <w:sz w:val="20"/>
          <w:rPrChange w:id="3013" w:author="Author" w:date="2015-07-30T15:37:00Z">
            <w:rPr>
              <w:rFonts w:ascii="Times New Roman" w:hAnsi="Times New Roman"/>
              <w:sz w:val="20"/>
            </w:rPr>
          </w:rPrChange>
        </w:rPr>
        <w:t>measures</w:t>
      </w:r>
      <w:r>
        <w:rPr>
          <w:rFonts w:ascii="Times New Roman"/>
          <w:spacing w:val="16"/>
          <w:sz w:val="20"/>
          <w:rPrChange w:id="3014" w:author="Author" w:date="2015-07-30T15:37:00Z">
            <w:rPr>
              <w:rFonts w:ascii="Times New Roman" w:hAnsi="Times New Roman"/>
              <w:sz w:val="20"/>
            </w:rPr>
          </w:rPrChange>
        </w:rPr>
        <w:t xml:space="preserve"> </w:t>
      </w:r>
      <w:r>
        <w:rPr>
          <w:rFonts w:ascii="Times New Roman"/>
          <w:sz w:val="20"/>
          <w:rPrChange w:id="3015" w:author="Author" w:date="2015-07-30T15:37:00Z">
            <w:rPr>
              <w:rFonts w:ascii="Times New Roman" w:hAnsi="Times New Roman"/>
              <w:sz w:val="20"/>
            </w:rPr>
          </w:rPrChange>
        </w:rPr>
        <w:t>not</w:t>
      </w:r>
      <w:r>
        <w:rPr>
          <w:rFonts w:ascii="Times New Roman"/>
          <w:spacing w:val="16"/>
          <w:sz w:val="20"/>
          <w:rPrChange w:id="3016" w:author="Author" w:date="2015-07-30T15:37:00Z">
            <w:rPr>
              <w:rFonts w:ascii="Times New Roman" w:hAnsi="Times New Roman"/>
              <w:sz w:val="20"/>
            </w:rPr>
          </w:rPrChange>
        </w:rPr>
        <w:t xml:space="preserve"> </w:t>
      </w:r>
      <w:r>
        <w:rPr>
          <w:rFonts w:ascii="Times New Roman"/>
          <w:sz w:val="20"/>
          <w:rPrChange w:id="3017" w:author="Author" w:date="2015-07-30T15:37:00Z">
            <w:rPr>
              <w:rFonts w:ascii="Times New Roman" w:hAnsi="Times New Roman"/>
              <w:sz w:val="20"/>
            </w:rPr>
          </w:rPrChange>
        </w:rPr>
        <w:t>in</w:t>
      </w:r>
      <w:r>
        <w:rPr>
          <w:rFonts w:ascii="Times New Roman"/>
          <w:spacing w:val="15"/>
          <w:sz w:val="20"/>
          <w:rPrChange w:id="3018" w:author="Author" w:date="2015-07-30T15:37:00Z">
            <w:rPr>
              <w:rFonts w:ascii="Times New Roman" w:hAnsi="Times New Roman"/>
              <w:sz w:val="20"/>
            </w:rPr>
          </w:rPrChange>
        </w:rPr>
        <w:t xml:space="preserve"> </w:t>
      </w:r>
      <w:r>
        <w:rPr>
          <w:rFonts w:ascii="Times New Roman"/>
          <w:sz w:val="20"/>
          <w:rPrChange w:id="3019" w:author="Author" w:date="2015-07-30T15:37:00Z">
            <w:rPr>
              <w:rFonts w:ascii="Times New Roman" w:hAnsi="Times New Roman"/>
              <w:sz w:val="20"/>
            </w:rPr>
          </w:rPrChange>
        </w:rPr>
        <w:t>accordance</w:t>
      </w:r>
      <w:r>
        <w:rPr>
          <w:rFonts w:ascii="Times New Roman"/>
          <w:spacing w:val="16"/>
          <w:sz w:val="20"/>
          <w:rPrChange w:id="3020" w:author="Author" w:date="2015-07-30T15:37:00Z">
            <w:rPr>
              <w:rFonts w:ascii="Times New Roman" w:hAnsi="Times New Roman"/>
              <w:sz w:val="20"/>
            </w:rPr>
          </w:rPrChange>
        </w:rPr>
        <w:t xml:space="preserve"> </w:t>
      </w:r>
      <w:r>
        <w:rPr>
          <w:rFonts w:ascii="Times New Roman"/>
          <w:sz w:val="20"/>
          <w:rPrChange w:id="3021" w:author="Author" w:date="2015-07-30T15:37:00Z">
            <w:rPr>
              <w:rFonts w:ascii="Times New Roman" w:hAnsi="Times New Roman"/>
              <w:sz w:val="20"/>
            </w:rPr>
          </w:rPrChange>
        </w:rPr>
        <w:t>with</w:t>
      </w:r>
      <w:r>
        <w:rPr>
          <w:rFonts w:ascii="Times New Roman"/>
          <w:spacing w:val="15"/>
          <w:sz w:val="20"/>
          <w:rPrChange w:id="3022" w:author="Author" w:date="2015-07-30T15:37:00Z">
            <w:rPr>
              <w:rFonts w:ascii="Times New Roman" w:hAnsi="Times New Roman"/>
              <w:sz w:val="20"/>
            </w:rPr>
          </w:rPrChange>
        </w:rPr>
        <w:t xml:space="preserve"> </w:t>
      </w:r>
      <w:r>
        <w:rPr>
          <w:rFonts w:ascii="Times New Roman"/>
          <w:sz w:val="20"/>
          <w:rPrChange w:id="3023" w:author="Author" w:date="2015-07-30T15:37:00Z">
            <w:rPr>
              <w:rFonts w:ascii="Times New Roman" w:hAnsi="Times New Roman"/>
              <w:sz w:val="20"/>
            </w:rPr>
          </w:rPrChange>
        </w:rPr>
        <w:t>international</w:t>
      </w:r>
      <w:r>
        <w:rPr>
          <w:rFonts w:ascii="Times New Roman"/>
          <w:spacing w:val="16"/>
          <w:sz w:val="20"/>
          <w:rPrChange w:id="3024" w:author="Author" w:date="2015-07-30T15:37:00Z">
            <w:rPr>
              <w:rFonts w:ascii="Times New Roman" w:hAnsi="Times New Roman"/>
              <w:sz w:val="20"/>
            </w:rPr>
          </w:rPrChange>
        </w:rPr>
        <w:t xml:space="preserve"> </w:t>
      </w:r>
      <w:r>
        <w:rPr>
          <w:rFonts w:ascii="Times New Roman"/>
          <w:sz w:val="20"/>
          <w:rPrChange w:id="3025" w:author="Author" w:date="2015-07-30T15:37:00Z">
            <w:rPr>
              <w:rFonts w:ascii="Times New Roman" w:hAnsi="Times New Roman"/>
              <w:sz w:val="20"/>
            </w:rPr>
          </w:rPrChange>
        </w:rPr>
        <w:t>law</w:t>
      </w:r>
      <w:r>
        <w:rPr>
          <w:rFonts w:ascii="Times New Roman"/>
          <w:spacing w:val="14"/>
          <w:sz w:val="20"/>
          <w:rPrChange w:id="3026" w:author="Author" w:date="2015-07-30T15:37:00Z">
            <w:rPr>
              <w:rFonts w:ascii="Times New Roman" w:hAnsi="Times New Roman"/>
              <w:sz w:val="20"/>
            </w:rPr>
          </w:rPrChange>
        </w:rPr>
        <w:t xml:space="preserve"> </w:t>
      </w:r>
      <w:r>
        <w:rPr>
          <w:rFonts w:ascii="Times New Roman"/>
          <w:sz w:val="20"/>
          <w:rPrChange w:id="3027" w:author="Author" w:date="2015-07-30T15:37:00Z">
            <w:rPr>
              <w:rFonts w:ascii="Times New Roman" w:hAnsi="Times New Roman"/>
              <w:sz w:val="20"/>
            </w:rPr>
          </w:rPrChange>
        </w:rPr>
        <w:t>and</w:t>
      </w:r>
      <w:r>
        <w:rPr>
          <w:rFonts w:ascii="Times New Roman"/>
          <w:spacing w:val="17"/>
          <w:sz w:val="20"/>
          <w:rPrChange w:id="3028" w:author="Author" w:date="2015-07-30T15:37:00Z">
            <w:rPr>
              <w:rFonts w:ascii="Times New Roman" w:hAnsi="Times New Roman"/>
              <w:sz w:val="20"/>
            </w:rPr>
          </w:rPrChange>
        </w:rPr>
        <w:t xml:space="preserve"> </w:t>
      </w:r>
      <w:r>
        <w:rPr>
          <w:rFonts w:ascii="Times New Roman"/>
          <w:sz w:val="20"/>
          <w:rPrChange w:id="3029" w:author="Author" w:date="2015-07-30T15:37:00Z">
            <w:rPr>
              <w:rFonts w:ascii="Times New Roman" w:hAnsi="Times New Roman"/>
              <w:sz w:val="20"/>
            </w:rPr>
          </w:rPrChange>
        </w:rPr>
        <w:t>the</w:t>
      </w:r>
      <w:r>
        <w:rPr>
          <w:rFonts w:ascii="Times New Roman"/>
          <w:spacing w:val="16"/>
          <w:sz w:val="20"/>
          <w:rPrChange w:id="3030" w:author="Author" w:date="2015-07-30T15:37:00Z">
            <w:rPr>
              <w:rFonts w:ascii="Times New Roman" w:hAnsi="Times New Roman"/>
              <w:sz w:val="20"/>
            </w:rPr>
          </w:rPrChange>
        </w:rPr>
        <w:t xml:space="preserve"> </w:t>
      </w:r>
      <w:r>
        <w:rPr>
          <w:rFonts w:ascii="Times New Roman"/>
          <w:sz w:val="20"/>
          <w:rPrChange w:id="3031" w:author="Author" w:date="2015-07-30T15:37:00Z">
            <w:rPr>
              <w:rFonts w:ascii="Times New Roman" w:hAnsi="Times New Roman"/>
              <w:sz w:val="20"/>
            </w:rPr>
          </w:rPrChange>
        </w:rPr>
        <w:t>Charter</w:t>
      </w:r>
      <w:r>
        <w:rPr>
          <w:rFonts w:ascii="Times New Roman"/>
          <w:spacing w:val="17"/>
          <w:sz w:val="20"/>
          <w:rPrChange w:id="3032" w:author="Author" w:date="2015-07-30T15:37:00Z">
            <w:rPr>
              <w:rFonts w:ascii="Times New Roman" w:hAnsi="Times New Roman"/>
              <w:sz w:val="20"/>
            </w:rPr>
          </w:rPrChange>
        </w:rPr>
        <w:t xml:space="preserve"> </w:t>
      </w:r>
      <w:r>
        <w:rPr>
          <w:rFonts w:ascii="Times New Roman"/>
          <w:sz w:val="20"/>
          <w:rPrChange w:id="3033" w:author="Author" w:date="2015-07-30T15:37:00Z">
            <w:rPr>
              <w:rFonts w:ascii="Times New Roman" w:hAnsi="Times New Roman"/>
              <w:sz w:val="20"/>
            </w:rPr>
          </w:rPrChange>
        </w:rPr>
        <w:t>of</w:t>
      </w:r>
      <w:r>
        <w:rPr>
          <w:rFonts w:ascii="Times New Roman"/>
          <w:spacing w:val="14"/>
          <w:sz w:val="20"/>
          <w:rPrChange w:id="3034" w:author="Author" w:date="2015-07-30T15:37:00Z">
            <w:rPr>
              <w:rFonts w:ascii="Times New Roman" w:hAnsi="Times New Roman"/>
              <w:sz w:val="20"/>
            </w:rPr>
          </w:rPrChange>
        </w:rPr>
        <w:t xml:space="preserve"> </w:t>
      </w:r>
      <w:r>
        <w:rPr>
          <w:rFonts w:ascii="Times New Roman"/>
          <w:sz w:val="20"/>
          <w:rPrChange w:id="3035" w:author="Author" w:date="2015-07-30T15:37:00Z">
            <w:rPr>
              <w:rFonts w:ascii="Times New Roman" w:hAnsi="Times New Roman"/>
              <w:sz w:val="20"/>
            </w:rPr>
          </w:rPrChange>
        </w:rPr>
        <w:t>the</w:t>
      </w:r>
      <w:r>
        <w:rPr>
          <w:rFonts w:ascii="Times New Roman"/>
          <w:spacing w:val="16"/>
          <w:sz w:val="20"/>
          <w:rPrChange w:id="3036" w:author="Author" w:date="2015-07-30T15:37:00Z">
            <w:rPr>
              <w:rFonts w:ascii="Times New Roman" w:hAnsi="Times New Roman"/>
              <w:sz w:val="20"/>
            </w:rPr>
          </w:rPrChange>
        </w:rPr>
        <w:t xml:space="preserve"> </w:t>
      </w:r>
      <w:r>
        <w:rPr>
          <w:rFonts w:ascii="Times New Roman"/>
          <w:sz w:val="20"/>
          <w:rPrChange w:id="3037" w:author="Author" w:date="2015-07-30T15:37:00Z">
            <w:rPr>
              <w:rFonts w:ascii="Times New Roman" w:hAnsi="Times New Roman"/>
              <w:sz w:val="20"/>
            </w:rPr>
          </w:rPrChange>
        </w:rPr>
        <w:t>United</w:t>
      </w:r>
      <w:r>
        <w:rPr>
          <w:rFonts w:ascii="Times New Roman"/>
          <w:spacing w:val="17"/>
          <w:sz w:val="20"/>
          <w:rPrChange w:id="3038" w:author="Author" w:date="2015-07-30T15:37:00Z">
            <w:rPr>
              <w:rFonts w:ascii="Times New Roman" w:hAnsi="Times New Roman"/>
              <w:sz w:val="20"/>
            </w:rPr>
          </w:rPrChange>
        </w:rPr>
        <w:t xml:space="preserve"> </w:t>
      </w:r>
      <w:r>
        <w:rPr>
          <w:rFonts w:ascii="Times New Roman"/>
          <w:sz w:val="20"/>
          <w:rPrChange w:id="3039" w:author="Author" w:date="2015-07-30T15:37:00Z">
            <w:rPr>
              <w:rFonts w:ascii="Times New Roman" w:hAnsi="Times New Roman"/>
              <w:sz w:val="20"/>
            </w:rPr>
          </w:rPrChange>
        </w:rPr>
        <w:t>Nations</w:t>
      </w:r>
      <w:r>
        <w:rPr>
          <w:rFonts w:ascii="Times New Roman"/>
          <w:spacing w:val="15"/>
          <w:sz w:val="20"/>
          <w:rPrChange w:id="3040" w:author="Author" w:date="2015-07-30T15:37:00Z">
            <w:rPr>
              <w:rFonts w:ascii="Times New Roman" w:hAnsi="Times New Roman"/>
              <w:sz w:val="20"/>
            </w:rPr>
          </w:rPrChange>
        </w:rPr>
        <w:t xml:space="preserve"> </w:t>
      </w:r>
      <w:r>
        <w:rPr>
          <w:rFonts w:ascii="Times New Roman"/>
          <w:sz w:val="20"/>
          <w:rPrChange w:id="3041" w:author="Author" w:date="2015-07-30T15:37:00Z">
            <w:rPr>
              <w:rFonts w:ascii="Times New Roman" w:hAnsi="Times New Roman"/>
              <w:sz w:val="20"/>
            </w:rPr>
          </w:rPrChange>
        </w:rPr>
        <w:t>that</w:t>
      </w:r>
      <w:r>
        <w:rPr>
          <w:rFonts w:ascii="Times New Roman"/>
          <w:spacing w:val="16"/>
          <w:sz w:val="20"/>
          <w:rPrChange w:id="3042" w:author="Author" w:date="2015-07-30T15:37:00Z">
            <w:rPr>
              <w:rFonts w:ascii="Times New Roman" w:hAnsi="Times New Roman"/>
              <w:sz w:val="20"/>
            </w:rPr>
          </w:rPrChange>
        </w:rPr>
        <w:t xml:space="preserve"> </w:t>
      </w:r>
      <w:r>
        <w:rPr>
          <w:rFonts w:ascii="Times New Roman"/>
          <w:sz w:val="20"/>
          <w:rPrChange w:id="3043" w:author="Author" w:date="2015-07-30T15:37:00Z">
            <w:rPr>
              <w:rFonts w:ascii="Times New Roman" w:hAnsi="Times New Roman"/>
              <w:sz w:val="20"/>
            </w:rPr>
          </w:rPrChange>
        </w:rPr>
        <w:t>impede</w:t>
      </w:r>
      <w:r>
        <w:rPr>
          <w:rFonts w:ascii="Times New Roman"/>
          <w:spacing w:val="16"/>
          <w:sz w:val="20"/>
          <w:rPrChange w:id="3044" w:author="Author" w:date="2015-07-30T15:37:00Z">
            <w:rPr>
              <w:rFonts w:ascii="Times New Roman" w:hAnsi="Times New Roman"/>
              <w:sz w:val="20"/>
            </w:rPr>
          </w:rPrChange>
        </w:rPr>
        <w:t xml:space="preserve"> </w:t>
      </w:r>
      <w:r>
        <w:rPr>
          <w:rFonts w:ascii="Times New Roman"/>
          <w:sz w:val="20"/>
          <w:rPrChange w:id="3045" w:author="Author" w:date="2015-07-30T15:37:00Z">
            <w:rPr>
              <w:rFonts w:ascii="Times New Roman" w:hAnsi="Times New Roman"/>
              <w:sz w:val="20"/>
            </w:rPr>
          </w:rPrChange>
        </w:rPr>
        <w:t>the</w:t>
      </w:r>
      <w:r>
        <w:rPr>
          <w:rFonts w:ascii="Times New Roman"/>
          <w:spacing w:val="19"/>
          <w:sz w:val="20"/>
          <w:rPrChange w:id="3046" w:author="Author" w:date="2015-07-30T15:37:00Z">
            <w:rPr>
              <w:rFonts w:ascii="Times New Roman" w:hAnsi="Times New Roman"/>
              <w:sz w:val="20"/>
            </w:rPr>
          </w:rPrChange>
        </w:rPr>
        <w:t xml:space="preserve"> </w:t>
      </w:r>
      <w:r>
        <w:rPr>
          <w:rFonts w:ascii="Times New Roman"/>
          <w:sz w:val="20"/>
          <w:rPrChange w:id="3047" w:author="Author" w:date="2015-07-30T15:37:00Z">
            <w:rPr>
              <w:rFonts w:ascii="Times New Roman" w:hAnsi="Times New Roman"/>
              <w:sz w:val="20"/>
            </w:rPr>
          </w:rPrChange>
        </w:rPr>
        <w:t>full</w:t>
      </w:r>
      <w:r>
        <w:rPr>
          <w:rFonts w:ascii="Times New Roman"/>
          <w:w w:val="99"/>
          <w:sz w:val="20"/>
          <w:rPrChange w:id="3048" w:author="Author" w:date="2015-07-30T15:37:00Z">
            <w:rPr>
              <w:rFonts w:ascii="Times New Roman" w:hAnsi="Times New Roman"/>
              <w:sz w:val="20"/>
            </w:rPr>
          </w:rPrChange>
        </w:rPr>
        <w:t xml:space="preserve"> </w:t>
      </w:r>
      <w:r>
        <w:rPr>
          <w:rFonts w:ascii="Times New Roman"/>
          <w:sz w:val="20"/>
          <w:rPrChange w:id="3049" w:author="Author" w:date="2015-07-30T15:37:00Z">
            <w:rPr>
              <w:rFonts w:ascii="Times New Roman" w:hAnsi="Times New Roman"/>
              <w:sz w:val="20"/>
            </w:rPr>
          </w:rPrChange>
        </w:rPr>
        <w:t>achievement of economic and social development, particularly in developing</w:t>
      </w:r>
      <w:r>
        <w:rPr>
          <w:rFonts w:ascii="Times New Roman"/>
          <w:spacing w:val="-13"/>
          <w:sz w:val="20"/>
          <w:rPrChange w:id="3050" w:author="Author" w:date="2015-07-30T15:37:00Z">
            <w:rPr>
              <w:rFonts w:ascii="Times New Roman" w:hAnsi="Times New Roman"/>
              <w:sz w:val="20"/>
            </w:rPr>
          </w:rPrChange>
        </w:rPr>
        <w:t xml:space="preserve"> </w:t>
      </w:r>
      <w:r>
        <w:rPr>
          <w:rFonts w:ascii="Times New Roman"/>
          <w:sz w:val="20"/>
          <w:rPrChange w:id="3051" w:author="Author" w:date="2015-07-30T15:37:00Z">
            <w:rPr>
              <w:rFonts w:ascii="Times New Roman" w:hAnsi="Times New Roman"/>
              <w:sz w:val="20"/>
            </w:rPr>
          </w:rPrChange>
        </w:rPr>
        <w:t>countries.</w:t>
      </w:r>
    </w:p>
    <w:p w14:paraId="040867D5" w14:textId="77777777" w:rsidR="00804791" w:rsidRDefault="00804791">
      <w:pPr>
        <w:spacing w:before="8"/>
        <w:rPr>
          <w:rFonts w:ascii="Times New Roman" w:hAnsi="Times New Roman"/>
          <w:sz w:val="21"/>
          <w:rPrChange w:id="3052" w:author="Author" w:date="2015-07-30T15:37:00Z">
            <w:rPr>
              <w:rFonts w:ascii="Times New Roman" w:hAnsi="Times New Roman"/>
              <w:sz w:val="20"/>
            </w:rPr>
          </w:rPrChange>
        </w:rPr>
        <w:pPrChange w:id="3053" w:author="Author" w:date="2015-07-30T15:37:00Z">
          <w:pPr>
            <w:pStyle w:val="ListParagraph"/>
            <w:ind w:left="360"/>
            <w:jc w:val="both"/>
          </w:pPr>
        </w:pPrChange>
      </w:pPr>
    </w:p>
    <w:p w14:paraId="518416BE" w14:textId="375C9F35" w:rsidR="00804791" w:rsidRDefault="006514D0">
      <w:pPr>
        <w:pStyle w:val="ListParagraph"/>
        <w:numPr>
          <w:ilvl w:val="0"/>
          <w:numId w:val="35"/>
        </w:numPr>
        <w:tabs>
          <w:tab w:val="left" w:pos="461"/>
        </w:tabs>
        <w:spacing w:line="259" w:lineRule="auto"/>
        <w:ind w:right="119"/>
        <w:jc w:val="both"/>
        <w:rPr>
          <w:rFonts w:ascii="Times New Roman" w:eastAsia="Times New Roman" w:hAnsi="Times New Roman" w:cs="Times New Roman"/>
          <w:sz w:val="20"/>
          <w:szCs w:val="20"/>
        </w:rPr>
        <w:pPrChange w:id="3054" w:author="Author" w:date="2015-07-30T15:37:00Z">
          <w:pPr>
            <w:pStyle w:val="ListParagraph"/>
            <w:numPr>
              <w:numId w:val="38"/>
            </w:numPr>
            <w:ind w:left="360" w:hanging="360"/>
            <w:jc w:val="both"/>
          </w:pPr>
        </w:pPrChange>
      </w:pPr>
      <w:r>
        <w:rPr>
          <w:rFonts w:ascii="Times New Roman"/>
          <w:sz w:val="20"/>
          <w:rPrChange w:id="3055" w:author="Author" w:date="2015-07-30T15:37:00Z">
            <w:rPr>
              <w:rFonts w:ascii="Times New Roman" w:hAnsi="Times New Roman"/>
              <w:sz w:val="20"/>
            </w:rPr>
          </w:rPrChange>
        </w:rPr>
        <w:t xml:space="preserve">We will address decisively the threat posed by climate change and environmental degradation. </w:t>
      </w:r>
      <w:ins w:id="3056" w:author="Author" w:date="2015-07-30T15:37:00Z">
        <w:r>
          <w:rPr>
            <w:rFonts w:ascii="Times New Roman"/>
            <w:sz w:val="20"/>
          </w:rPr>
          <w:t xml:space="preserve"> </w:t>
        </w:r>
      </w:ins>
      <w:r>
        <w:rPr>
          <w:rFonts w:ascii="Times New Roman"/>
          <w:sz w:val="20"/>
          <w:rPrChange w:id="3057" w:author="Author" w:date="2015-07-30T15:37:00Z">
            <w:rPr>
              <w:rFonts w:ascii="Times New Roman" w:hAnsi="Times New Roman"/>
              <w:sz w:val="20"/>
            </w:rPr>
          </w:rPrChange>
        </w:rPr>
        <w:t>The</w:t>
      </w:r>
      <w:r>
        <w:rPr>
          <w:rFonts w:ascii="Times New Roman"/>
          <w:spacing w:val="1"/>
          <w:sz w:val="20"/>
          <w:rPrChange w:id="3058" w:author="Author" w:date="2015-07-30T15:37:00Z">
            <w:rPr>
              <w:rFonts w:ascii="Times New Roman" w:hAnsi="Times New Roman"/>
              <w:sz w:val="20"/>
            </w:rPr>
          </w:rPrChange>
        </w:rPr>
        <w:t xml:space="preserve"> </w:t>
      </w:r>
      <w:r>
        <w:rPr>
          <w:rFonts w:ascii="Times New Roman"/>
          <w:sz w:val="20"/>
          <w:rPrChange w:id="3059" w:author="Author" w:date="2015-07-30T15:37:00Z">
            <w:rPr>
              <w:rFonts w:ascii="Times New Roman" w:hAnsi="Times New Roman"/>
              <w:sz w:val="20"/>
            </w:rPr>
          </w:rPrChange>
        </w:rPr>
        <w:t>global</w:t>
      </w:r>
      <w:r>
        <w:rPr>
          <w:rFonts w:ascii="Times New Roman"/>
          <w:w w:val="99"/>
          <w:sz w:val="20"/>
          <w:rPrChange w:id="3060" w:author="Author" w:date="2015-07-30T15:37:00Z">
            <w:rPr>
              <w:rFonts w:ascii="Times New Roman" w:hAnsi="Times New Roman"/>
              <w:sz w:val="20"/>
            </w:rPr>
          </w:rPrChange>
        </w:rPr>
        <w:t xml:space="preserve"> </w:t>
      </w:r>
      <w:r>
        <w:rPr>
          <w:rFonts w:ascii="Times New Roman"/>
          <w:sz w:val="20"/>
          <w:rPrChange w:id="3061" w:author="Author" w:date="2015-07-30T15:37:00Z">
            <w:rPr>
              <w:rFonts w:ascii="Times New Roman" w:hAnsi="Times New Roman"/>
              <w:sz w:val="20"/>
            </w:rPr>
          </w:rPrChange>
        </w:rPr>
        <w:t>nature of climate change calls for the widest possible international cooperation aimed at holding the increase</w:t>
      </w:r>
      <w:r>
        <w:rPr>
          <w:rFonts w:ascii="Times New Roman"/>
          <w:spacing w:val="19"/>
          <w:sz w:val="20"/>
          <w:rPrChange w:id="3062" w:author="Author" w:date="2015-07-30T15:37:00Z">
            <w:rPr>
              <w:rFonts w:ascii="Times New Roman" w:hAnsi="Times New Roman"/>
              <w:sz w:val="20"/>
            </w:rPr>
          </w:rPrChange>
        </w:rPr>
        <w:t xml:space="preserve"> </w:t>
      </w:r>
      <w:r>
        <w:rPr>
          <w:rFonts w:ascii="Times New Roman"/>
          <w:sz w:val="20"/>
          <w:rPrChange w:id="3063" w:author="Author" w:date="2015-07-30T15:37:00Z">
            <w:rPr>
              <w:rFonts w:ascii="Times New Roman" w:hAnsi="Times New Roman"/>
              <w:sz w:val="20"/>
            </w:rPr>
          </w:rPrChange>
        </w:rPr>
        <w:t>in</w:t>
      </w:r>
      <w:r>
        <w:rPr>
          <w:rFonts w:ascii="Times New Roman"/>
          <w:w w:val="99"/>
          <w:sz w:val="20"/>
          <w:rPrChange w:id="3064" w:author="Author" w:date="2015-07-30T15:37:00Z">
            <w:rPr>
              <w:rFonts w:ascii="Times New Roman" w:hAnsi="Times New Roman"/>
              <w:sz w:val="20"/>
            </w:rPr>
          </w:rPrChange>
        </w:rPr>
        <w:t xml:space="preserve"> </w:t>
      </w:r>
      <w:r>
        <w:rPr>
          <w:rFonts w:ascii="Times New Roman"/>
          <w:sz w:val="20"/>
          <w:rPrChange w:id="3065" w:author="Author" w:date="2015-07-30T15:37:00Z">
            <w:rPr>
              <w:rFonts w:ascii="Times New Roman" w:hAnsi="Times New Roman"/>
              <w:sz w:val="20"/>
            </w:rPr>
          </w:rPrChange>
        </w:rPr>
        <w:t>global</w:t>
      </w:r>
      <w:r>
        <w:rPr>
          <w:rFonts w:ascii="Times New Roman"/>
          <w:spacing w:val="13"/>
          <w:sz w:val="20"/>
          <w:rPrChange w:id="3066" w:author="Author" w:date="2015-07-30T15:37:00Z">
            <w:rPr>
              <w:rFonts w:ascii="Times New Roman" w:hAnsi="Times New Roman"/>
              <w:sz w:val="20"/>
            </w:rPr>
          </w:rPrChange>
        </w:rPr>
        <w:t xml:space="preserve"> </w:t>
      </w:r>
      <w:r>
        <w:rPr>
          <w:rFonts w:ascii="Times New Roman"/>
          <w:sz w:val="20"/>
          <w:rPrChange w:id="3067" w:author="Author" w:date="2015-07-30T15:37:00Z">
            <w:rPr>
              <w:rFonts w:ascii="Times New Roman" w:hAnsi="Times New Roman"/>
              <w:sz w:val="20"/>
            </w:rPr>
          </w:rPrChange>
        </w:rPr>
        <w:t>average</w:t>
      </w:r>
      <w:r>
        <w:rPr>
          <w:rFonts w:ascii="Times New Roman"/>
          <w:spacing w:val="13"/>
          <w:sz w:val="20"/>
          <w:rPrChange w:id="3068" w:author="Author" w:date="2015-07-30T15:37:00Z">
            <w:rPr>
              <w:rFonts w:ascii="Times New Roman" w:hAnsi="Times New Roman"/>
              <w:sz w:val="20"/>
            </w:rPr>
          </w:rPrChange>
        </w:rPr>
        <w:t xml:space="preserve"> </w:t>
      </w:r>
      <w:r>
        <w:rPr>
          <w:rFonts w:ascii="Times New Roman"/>
          <w:sz w:val="20"/>
          <w:rPrChange w:id="3069" w:author="Author" w:date="2015-07-30T15:37:00Z">
            <w:rPr>
              <w:rFonts w:ascii="Times New Roman" w:hAnsi="Times New Roman"/>
              <w:sz w:val="20"/>
            </w:rPr>
          </w:rPrChange>
        </w:rPr>
        <w:t>temperature</w:t>
      </w:r>
      <w:r>
        <w:rPr>
          <w:rFonts w:ascii="Times New Roman"/>
          <w:spacing w:val="13"/>
          <w:sz w:val="20"/>
          <w:rPrChange w:id="3070" w:author="Author" w:date="2015-07-30T15:37:00Z">
            <w:rPr>
              <w:rFonts w:ascii="Times New Roman" w:hAnsi="Times New Roman"/>
              <w:sz w:val="20"/>
            </w:rPr>
          </w:rPrChange>
        </w:rPr>
        <w:t xml:space="preserve"> </w:t>
      </w:r>
      <w:r>
        <w:rPr>
          <w:rFonts w:ascii="Times New Roman"/>
          <w:sz w:val="20"/>
          <w:rPrChange w:id="3071" w:author="Author" w:date="2015-07-30T15:37:00Z">
            <w:rPr>
              <w:rFonts w:ascii="Times New Roman" w:hAnsi="Times New Roman"/>
              <w:sz w:val="20"/>
            </w:rPr>
          </w:rPrChange>
        </w:rPr>
        <w:t>below</w:t>
      </w:r>
      <w:r>
        <w:rPr>
          <w:rFonts w:ascii="Times New Roman"/>
          <w:spacing w:val="8"/>
          <w:sz w:val="20"/>
          <w:rPrChange w:id="3072" w:author="Author" w:date="2015-07-30T15:37:00Z">
            <w:rPr>
              <w:rFonts w:ascii="Times New Roman" w:hAnsi="Times New Roman"/>
              <w:sz w:val="20"/>
            </w:rPr>
          </w:rPrChange>
        </w:rPr>
        <w:t xml:space="preserve"> </w:t>
      </w:r>
      <w:r>
        <w:rPr>
          <w:rFonts w:ascii="Times New Roman"/>
          <w:sz w:val="20"/>
          <w:rPrChange w:id="3073" w:author="Author" w:date="2015-07-30T15:37:00Z">
            <w:rPr>
              <w:rFonts w:ascii="Times New Roman" w:hAnsi="Times New Roman"/>
              <w:sz w:val="20"/>
            </w:rPr>
          </w:rPrChange>
        </w:rPr>
        <w:t>2</w:t>
      </w:r>
      <w:r>
        <w:rPr>
          <w:rFonts w:ascii="Times New Roman"/>
          <w:spacing w:val="14"/>
          <w:sz w:val="20"/>
          <w:rPrChange w:id="3074" w:author="Author" w:date="2015-07-30T15:37:00Z">
            <w:rPr>
              <w:rFonts w:ascii="Times New Roman" w:hAnsi="Times New Roman"/>
              <w:sz w:val="20"/>
            </w:rPr>
          </w:rPrChange>
        </w:rPr>
        <w:t xml:space="preserve"> </w:t>
      </w:r>
      <w:r>
        <w:rPr>
          <w:rFonts w:ascii="Times New Roman"/>
          <w:sz w:val="20"/>
          <w:rPrChange w:id="3075" w:author="Author" w:date="2015-07-30T15:37:00Z">
            <w:rPr>
              <w:rFonts w:ascii="Times New Roman" w:hAnsi="Times New Roman"/>
              <w:sz w:val="20"/>
            </w:rPr>
          </w:rPrChange>
        </w:rPr>
        <w:t>degrees</w:t>
      </w:r>
      <w:r>
        <w:rPr>
          <w:rFonts w:ascii="Times New Roman"/>
          <w:spacing w:val="12"/>
          <w:sz w:val="20"/>
          <w:rPrChange w:id="3076" w:author="Author" w:date="2015-07-30T15:37:00Z">
            <w:rPr>
              <w:rFonts w:ascii="Times New Roman" w:hAnsi="Times New Roman"/>
              <w:sz w:val="20"/>
            </w:rPr>
          </w:rPrChange>
        </w:rPr>
        <w:t xml:space="preserve"> </w:t>
      </w:r>
      <w:r>
        <w:rPr>
          <w:rFonts w:ascii="Times New Roman"/>
          <w:sz w:val="20"/>
          <w:rPrChange w:id="3077" w:author="Author" w:date="2015-07-30T15:37:00Z">
            <w:rPr>
              <w:rFonts w:ascii="Times New Roman" w:hAnsi="Times New Roman"/>
              <w:sz w:val="20"/>
            </w:rPr>
          </w:rPrChange>
        </w:rPr>
        <w:t>or</w:t>
      </w:r>
      <w:r>
        <w:rPr>
          <w:rFonts w:ascii="Times New Roman"/>
          <w:spacing w:val="14"/>
          <w:sz w:val="20"/>
          <w:rPrChange w:id="3078" w:author="Author" w:date="2015-07-30T15:37:00Z">
            <w:rPr>
              <w:rFonts w:ascii="Times New Roman" w:hAnsi="Times New Roman"/>
              <w:sz w:val="20"/>
            </w:rPr>
          </w:rPrChange>
        </w:rPr>
        <w:t xml:space="preserve"> </w:t>
      </w:r>
      <w:r>
        <w:rPr>
          <w:rFonts w:ascii="Times New Roman"/>
          <w:sz w:val="20"/>
          <w:rPrChange w:id="3079" w:author="Author" w:date="2015-07-30T15:37:00Z">
            <w:rPr>
              <w:rFonts w:ascii="Times New Roman" w:hAnsi="Times New Roman"/>
              <w:sz w:val="20"/>
            </w:rPr>
          </w:rPrChange>
        </w:rPr>
        <w:t>1.5</w:t>
      </w:r>
      <w:r>
        <w:rPr>
          <w:rFonts w:ascii="Times New Roman"/>
          <w:spacing w:val="14"/>
          <w:sz w:val="20"/>
          <w:rPrChange w:id="3080" w:author="Author" w:date="2015-07-30T15:37:00Z">
            <w:rPr>
              <w:rFonts w:ascii="Times New Roman" w:hAnsi="Times New Roman"/>
              <w:sz w:val="20"/>
            </w:rPr>
          </w:rPrChange>
        </w:rPr>
        <w:t xml:space="preserve"> </w:t>
      </w:r>
      <w:r>
        <w:rPr>
          <w:rFonts w:ascii="Times New Roman"/>
          <w:sz w:val="20"/>
          <w:rPrChange w:id="3081" w:author="Author" w:date="2015-07-30T15:37:00Z">
            <w:rPr>
              <w:rFonts w:ascii="Times New Roman" w:hAnsi="Times New Roman"/>
              <w:sz w:val="20"/>
            </w:rPr>
          </w:rPrChange>
        </w:rPr>
        <w:t>degrees</w:t>
      </w:r>
      <w:r>
        <w:rPr>
          <w:rFonts w:ascii="Times New Roman"/>
          <w:spacing w:val="15"/>
          <w:sz w:val="20"/>
          <w:rPrChange w:id="3082" w:author="Author" w:date="2015-07-30T15:37:00Z">
            <w:rPr>
              <w:rFonts w:ascii="Times New Roman" w:hAnsi="Times New Roman"/>
              <w:sz w:val="20"/>
            </w:rPr>
          </w:rPrChange>
        </w:rPr>
        <w:t xml:space="preserve"> </w:t>
      </w:r>
      <w:r>
        <w:rPr>
          <w:rFonts w:ascii="Times New Roman"/>
          <w:sz w:val="20"/>
          <w:rPrChange w:id="3083" w:author="Author" w:date="2015-07-30T15:37:00Z">
            <w:rPr>
              <w:rFonts w:ascii="Times New Roman" w:hAnsi="Times New Roman"/>
              <w:sz w:val="20"/>
            </w:rPr>
          </w:rPrChange>
        </w:rPr>
        <w:t>Celsius</w:t>
      </w:r>
      <w:r>
        <w:rPr>
          <w:rFonts w:ascii="Times New Roman"/>
          <w:spacing w:val="12"/>
          <w:sz w:val="20"/>
          <w:rPrChange w:id="3084" w:author="Author" w:date="2015-07-30T15:37:00Z">
            <w:rPr>
              <w:rFonts w:ascii="Times New Roman" w:hAnsi="Times New Roman"/>
              <w:sz w:val="20"/>
            </w:rPr>
          </w:rPrChange>
        </w:rPr>
        <w:t xml:space="preserve"> </w:t>
      </w:r>
      <w:r>
        <w:rPr>
          <w:rFonts w:ascii="Times New Roman"/>
          <w:sz w:val="20"/>
          <w:rPrChange w:id="3085" w:author="Author" w:date="2015-07-30T15:37:00Z">
            <w:rPr>
              <w:rFonts w:ascii="Times New Roman" w:hAnsi="Times New Roman"/>
              <w:sz w:val="20"/>
            </w:rPr>
          </w:rPrChange>
        </w:rPr>
        <w:t>above</w:t>
      </w:r>
      <w:r>
        <w:rPr>
          <w:rFonts w:ascii="Times New Roman"/>
          <w:spacing w:val="16"/>
          <w:sz w:val="20"/>
          <w:rPrChange w:id="3086" w:author="Author" w:date="2015-07-30T15:37:00Z">
            <w:rPr>
              <w:rFonts w:ascii="Times New Roman" w:hAnsi="Times New Roman"/>
              <w:sz w:val="20"/>
            </w:rPr>
          </w:rPrChange>
        </w:rPr>
        <w:t xml:space="preserve"> </w:t>
      </w:r>
      <w:r>
        <w:rPr>
          <w:rFonts w:ascii="Times New Roman"/>
          <w:sz w:val="20"/>
          <w:rPrChange w:id="3087" w:author="Author" w:date="2015-07-30T15:37:00Z">
            <w:rPr>
              <w:rFonts w:ascii="Times New Roman" w:hAnsi="Times New Roman"/>
              <w:sz w:val="20"/>
            </w:rPr>
          </w:rPrChange>
        </w:rPr>
        <w:t>pre-industrial</w:t>
      </w:r>
      <w:r>
        <w:rPr>
          <w:rFonts w:ascii="Times New Roman"/>
          <w:spacing w:val="15"/>
          <w:sz w:val="20"/>
          <w:rPrChange w:id="3088" w:author="Author" w:date="2015-07-30T15:37:00Z">
            <w:rPr>
              <w:rFonts w:ascii="Times New Roman" w:hAnsi="Times New Roman"/>
              <w:sz w:val="20"/>
            </w:rPr>
          </w:rPrChange>
        </w:rPr>
        <w:t xml:space="preserve"> </w:t>
      </w:r>
      <w:r>
        <w:rPr>
          <w:rFonts w:ascii="Times New Roman"/>
          <w:sz w:val="20"/>
          <w:rPrChange w:id="3089" w:author="Author" w:date="2015-07-30T15:37:00Z">
            <w:rPr>
              <w:rFonts w:ascii="Times New Roman" w:hAnsi="Times New Roman"/>
              <w:sz w:val="20"/>
            </w:rPr>
          </w:rPrChange>
        </w:rPr>
        <w:t>levels</w:t>
      </w:r>
      <w:r>
        <w:rPr>
          <w:rFonts w:ascii="Times New Roman"/>
          <w:spacing w:val="15"/>
          <w:sz w:val="20"/>
          <w:rPrChange w:id="3090" w:author="Author" w:date="2015-07-30T15:37:00Z">
            <w:rPr>
              <w:rFonts w:ascii="Times New Roman" w:hAnsi="Times New Roman"/>
              <w:sz w:val="20"/>
            </w:rPr>
          </w:rPrChange>
        </w:rPr>
        <w:t xml:space="preserve"> </w:t>
      </w:r>
      <w:r>
        <w:rPr>
          <w:rFonts w:ascii="Times New Roman"/>
          <w:sz w:val="20"/>
          <w:rPrChange w:id="3091" w:author="Author" w:date="2015-07-30T15:37:00Z">
            <w:rPr>
              <w:rFonts w:ascii="Times New Roman" w:hAnsi="Times New Roman"/>
              <w:sz w:val="20"/>
            </w:rPr>
          </w:rPrChange>
        </w:rPr>
        <w:t>by</w:t>
      </w:r>
      <w:r>
        <w:rPr>
          <w:rFonts w:ascii="Times New Roman"/>
          <w:spacing w:val="12"/>
          <w:sz w:val="20"/>
          <w:rPrChange w:id="3092" w:author="Author" w:date="2015-07-30T15:37:00Z">
            <w:rPr>
              <w:rFonts w:ascii="Times New Roman" w:hAnsi="Times New Roman"/>
              <w:sz w:val="20"/>
            </w:rPr>
          </w:rPrChange>
        </w:rPr>
        <w:t xml:space="preserve"> </w:t>
      </w:r>
      <w:r>
        <w:rPr>
          <w:rFonts w:ascii="Times New Roman"/>
          <w:sz w:val="20"/>
          <w:rPrChange w:id="3093" w:author="Author" w:date="2015-07-30T15:37:00Z">
            <w:rPr>
              <w:rFonts w:ascii="Times New Roman" w:hAnsi="Times New Roman"/>
              <w:sz w:val="20"/>
            </w:rPr>
          </w:rPrChange>
        </w:rPr>
        <w:t>accelerating</w:t>
      </w:r>
      <w:r>
        <w:rPr>
          <w:rFonts w:ascii="Times New Roman"/>
          <w:w w:val="99"/>
          <w:sz w:val="20"/>
          <w:rPrChange w:id="3094" w:author="Author" w:date="2015-07-30T15:37:00Z">
            <w:rPr>
              <w:rFonts w:ascii="Times New Roman" w:hAnsi="Times New Roman"/>
              <w:sz w:val="20"/>
            </w:rPr>
          </w:rPrChange>
        </w:rPr>
        <w:t xml:space="preserve"> </w:t>
      </w:r>
      <w:r>
        <w:rPr>
          <w:rFonts w:ascii="Times New Roman"/>
          <w:sz w:val="20"/>
          <w:rPrChange w:id="3095" w:author="Author" w:date="2015-07-30T15:37:00Z">
            <w:rPr>
              <w:rFonts w:ascii="Times New Roman" w:hAnsi="Times New Roman"/>
              <w:sz w:val="20"/>
            </w:rPr>
          </w:rPrChange>
        </w:rPr>
        <w:t>the reduction of global greenhouse gas emissions</w:t>
      </w:r>
      <w:del w:id="3096" w:author="Author" w:date="2015-07-30T15:37:00Z">
        <w:r w:rsidR="00F3349C" w:rsidRPr="001125E1">
          <w:rPr>
            <w:rFonts w:ascii="Times New Roman" w:hAnsi="Times New Roman"/>
            <w:sz w:val="20"/>
            <w:szCs w:val="20"/>
          </w:rPr>
          <w:delText>. Noting the ongoing UNFCCC negotiations</w:delText>
        </w:r>
        <w:r w:rsidR="00F3349C">
          <w:rPr>
            <w:rFonts w:ascii="Times New Roman" w:hAnsi="Times New Roman"/>
            <w:sz w:val="20"/>
            <w:szCs w:val="20"/>
          </w:rPr>
          <w:delText>,</w:delText>
        </w:r>
      </w:del>
      <w:r>
        <w:rPr>
          <w:rFonts w:ascii="Times New Roman"/>
          <w:sz w:val="20"/>
          <w:rPrChange w:id="3097" w:author="Author" w:date="2015-07-30T15:37:00Z">
            <w:rPr>
              <w:rFonts w:ascii="Times New Roman" w:hAnsi="Times New Roman"/>
              <w:sz w:val="20"/>
            </w:rPr>
          </w:rPrChange>
        </w:rPr>
        <w:t xml:space="preserve"> and </w:t>
      </w:r>
      <w:del w:id="3098" w:author="Author" w:date="2015-07-30T15:37:00Z">
        <w:r w:rsidR="00F3349C" w:rsidRPr="001125E1">
          <w:rPr>
            <w:rFonts w:ascii="Times New Roman" w:hAnsi="Times New Roman"/>
            <w:sz w:val="20"/>
            <w:szCs w:val="20"/>
          </w:rPr>
          <w:delText xml:space="preserve">looking ahead to the COP21 conference in Paris </w:delText>
        </w:r>
        <w:r w:rsidR="00F3349C">
          <w:rPr>
            <w:rFonts w:ascii="Times New Roman" w:hAnsi="Times New Roman"/>
            <w:sz w:val="20"/>
            <w:szCs w:val="20"/>
          </w:rPr>
          <w:delText>in December, we call on all S</w:delText>
        </w:r>
        <w:r w:rsidR="00F3349C" w:rsidRPr="001125E1">
          <w:rPr>
            <w:rFonts w:ascii="Times New Roman" w:hAnsi="Times New Roman"/>
            <w:sz w:val="20"/>
            <w:szCs w:val="20"/>
          </w:rPr>
          <w:delText>tates to work for a comprehensive</w:delText>
        </w:r>
      </w:del>
      <w:ins w:id="3099" w:author="Author" w:date="2015-07-30T15:37:00Z">
        <w:r>
          <w:rPr>
            <w:rFonts w:ascii="Times New Roman"/>
            <w:sz w:val="20"/>
          </w:rPr>
          <w:t>through addressing mitigation, adaptation</w:t>
        </w:r>
      </w:ins>
      <w:r>
        <w:rPr>
          <w:rFonts w:ascii="Times New Roman"/>
          <w:sz w:val="20"/>
          <w:rPrChange w:id="3100" w:author="Author" w:date="2015-07-30T15:37:00Z">
            <w:rPr>
              <w:rFonts w:ascii="Times New Roman" w:hAnsi="Times New Roman"/>
              <w:sz w:val="20"/>
            </w:rPr>
          </w:rPrChange>
        </w:rPr>
        <w:t xml:space="preserve"> and </w:t>
      </w:r>
      <w:del w:id="3101" w:author="Author" w:date="2015-07-30T15:37:00Z">
        <w:r w:rsidR="00F3349C" w:rsidRPr="001125E1">
          <w:rPr>
            <w:rFonts w:ascii="Times New Roman" w:hAnsi="Times New Roman"/>
            <w:sz w:val="20"/>
            <w:szCs w:val="20"/>
          </w:rPr>
          <w:delText>ambitious climate agreement. [</w:delText>
        </w:r>
        <w:r w:rsidR="00F3349C" w:rsidRPr="005E67FB">
          <w:rPr>
            <w:rFonts w:ascii="Times New Roman" w:hAnsi="Times New Roman"/>
            <w:i/>
            <w:sz w:val="20"/>
            <w:szCs w:val="20"/>
            <w:u w:val="single"/>
          </w:rPr>
          <w:delText>For consideration:</w:delText>
        </w:r>
      </w:del>
      <w:ins w:id="3102" w:author="Author" w:date="2015-07-30T15:37:00Z">
        <w:r>
          <w:rPr>
            <w:rFonts w:ascii="Times New Roman"/>
            <w:sz w:val="20"/>
          </w:rPr>
          <w:t>support</w:t>
        </w:r>
        <w:r>
          <w:rPr>
            <w:rFonts w:ascii="Times New Roman"/>
            <w:spacing w:val="11"/>
            <w:sz w:val="20"/>
          </w:rPr>
          <w:t xml:space="preserve"> </w:t>
        </w:r>
        <w:r>
          <w:rPr>
            <w:rFonts w:ascii="Times New Roman"/>
            <w:sz w:val="20"/>
          </w:rPr>
          <w:t>to</w:t>
        </w:r>
        <w:r>
          <w:rPr>
            <w:rFonts w:ascii="Times New Roman"/>
            <w:w w:val="99"/>
            <w:sz w:val="20"/>
          </w:rPr>
          <w:t xml:space="preserve"> </w:t>
        </w:r>
        <w:r>
          <w:rPr>
            <w:rFonts w:ascii="Times New Roman"/>
            <w:sz w:val="20"/>
          </w:rPr>
          <w:t>developing countries.</w:t>
        </w:r>
      </w:ins>
      <w:r>
        <w:rPr>
          <w:rFonts w:ascii="Times New Roman"/>
          <w:sz w:val="20"/>
          <w:rPrChange w:id="3103" w:author="Author" w:date="2015-07-30T15:37:00Z">
            <w:rPr>
              <w:rFonts w:ascii="Times New Roman" w:hAnsi="Times New Roman"/>
              <w:sz w:val="20"/>
            </w:rPr>
          </w:rPrChange>
        </w:rPr>
        <w:t xml:space="preserve"> We </w:t>
      </w:r>
      <w:del w:id="3104" w:author="Author" w:date="2015-07-30T15:37:00Z">
        <w:r w:rsidR="00F3349C">
          <w:rPr>
            <w:rFonts w:ascii="Times New Roman" w:hAnsi="Times New Roman"/>
            <w:sz w:val="20"/>
            <w:szCs w:val="20"/>
          </w:rPr>
          <w:delText>recall</w:delText>
        </w:r>
      </w:del>
      <w:ins w:id="3105" w:author="Author" w:date="2015-07-30T15:37:00Z">
        <w:r>
          <w:rPr>
            <w:rFonts w:ascii="Times New Roman"/>
            <w:sz w:val="20"/>
          </w:rPr>
          <w:t>acknowledge</w:t>
        </w:r>
      </w:ins>
      <w:r>
        <w:rPr>
          <w:rFonts w:ascii="Times New Roman"/>
          <w:sz w:val="20"/>
          <w:rPrChange w:id="3106" w:author="Author" w:date="2015-07-30T15:37:00Z">
            <w:rPr>
              <w:rFonts w:ascii="Times New Roman" w:hAnsi="Times New Roman"/>
              <w:sz w:val="20"/>
            </w:rPr>
          </w:rPrChange>
        </w:rPr>
        <w:t xml:space="preserve"> that the United Nations Framework Convention on Climate Change</w:t>
      </w:r>
      <w:r>
        <w:rPr>
          <w:rFonts w:ascii="Times New Roman"/>
          <w:spacing w:val="8"/>
          <w:sz w:val="20"/>
          <w:rPrChange w:id="3107" w:author="Author" w:date="2015-07-30T15:37:00Z">
            <w:rPr>
              <w:rFonts w:ascii="Times New Roman" w:hAnsi="Times New Roman"/>
              <w:sz w:val="20"/>
            </w:rPr>
          </w:rPrChange>
        </w:rPr>
        <w:t xml:space="preserve"> </w:t>
      </w:r>
      <w:del w:id="3108" w:author="Author" w:date="2015-07-30T15:37:00Z">
        <w:r w:rsidR="00F3349C">
          <w:rPr>
            <w:rFonts w:ascii="Times New Roman" w:hAnsi="Times New Roman"/>
            <w:sz w:val="20"/>
            <w:szCs w:val="20"/>
          </w:rPr>
          <w:delText>provides that parties should protect</w:delText>
        </w:r>
      </w:del>
      <w:ins w:id="3109" w:author="Author" w:date="2015-07-30T15:37:00Z">
        <w:r>
          <w:rPr>
            <w:rFonts w:ascii="Times New Roman"/>
            <w:sz w:val="20"/>
          </w:rPr>
          <w:t>is</w:t>
        </w:r>
        <w:r>
          <w:rPr>
            <w:rFonts w:ascii="Times New Roman"/>
            <w:w w:val="99"/>
            <w:sz w:val="20"/>
          </w:rPr>
          <w:t xml:space="preserve"> </w:t>
        </w:r>
        <w:r>
          <w:rPr>
            <w:rFonts w:ascii="Times New Roman"/>
            <w:sz w:val="20"/>
          </w:rPr>
          <w:t>the primary international, intergovernmental forum for negotiating the global response to climate</w:t>
        </w:r>
        <w:r>
          <w:rPr>
            <w:rFonts w:ascii="Times New Roman"/>
            <w:spacing w:val="-13"/>
            <w:sz w:val="20"/>
          </w:rPr>
          <w:t xml:space="preserve"> </w:t>
        </w:r>
        <w:r>
          <w:rPr>
            <w:rFonts w:ascii="Times New Roman"/>
            <w:sz w:val="20"/>
          </w:rPr>
          <w:t>change.</w:t>
        </w:r>
        <w:r>
          <w:rPr>
            <w:rFonts w:ascii="Times New Roman"/>
            <w:w w:val="99"/>
            <w:sz w:val="20"/>
          </w:rPr>
          <w:t xml:space="preserve"> </w:t>
        </w:r>
        <w:r>
          <w:rPr>
            <w:rFonts w:ascii="Times New Roman"/>
            <w:sz w:val="20"/>
          </w:rPr>
          <w:t>Further to</w:t>
        </w:r>
      </w:ins>
      <w:r>
        <w:rPr>
          <w:rFonts w:ascii="Times New Roman"/>
          <w:sz w:val="20"/>
          <w:rPrChange w:id="3110" w:author="Author" w:date="2015-07-30T15:37:00Z">
            <w:rPr>
              <w:rFonts w:ascii="Times New Roman" w:hAnsi="Times New Roman"/>
              <w:sz w:val="20"/>
            </w:rPr>
          </w:rPrChange>
        </w:rPr>
        <w:t xml:space="preserve"> the </w:t>
      </w:r>
      <w:del w:id="3111" w:author="Author" w:date="2015-07-30T15:37:00Z">
        <w:r w:rsidR="00F3349C">
          <w:rPr>
            <w:rFonts w:ascii="Times New Roman" w:hAnsi="Times New Roman"/>
            <w:sz w:val="20"/>
            <w:szCs w:val="20"/>
          </w:rPr>
          <w:delText>climate system for</w:delText>
        </w:r>
      </w:del>
      <w:ins w:id="3112" w:author="Author" w:date="2015-07-30T15:37:00Z">
        <w:r>
          <w:rPr>
            <w:rFonts w:ascii="Times New Roman"/>
            <w:sz w:val="20"/>
          </w:rPr>
          <w:t>Lima Call to Climate action, we will work for a comprehensive, ambitious agreement at</w:t>
        </w:r>
        <w:r>
          <w:rPr>
            <w:rFonts w:ascii="Times New Roman"/>
            <w:spacing w:val="44"/>
            <w:sz w:val="20"/>
          </w:rPr>
          <w:t xml:space="preserve"> </w:t>
        </w:r>
        <w:r>
          <w:rPr>
            <w:rFonts w:ascii="Times New Roman"/>
            <w:sz w:val="20"/>
          </w:rPr>
          <w:t>COP21</w:t>
        </w:r>
        <w:r>
          <w:rPr>
            <w:rFonts w:ascii="Times New Roman"/>
            <w:w w:val="99"/>
            <w:sz w:val="20"/>
          </w:rPr>
          <w:t xml:space="preserve"> </w:t>
        </w:r>
        <w:r>
          <w:rPr>
            <w:rFonts w:ascii="Times New Roman"/>
            <w:sz w:val="20"/>
          </w:rPr>
          <w:t>in</w:t>
        </w:r>
        <w:r>
          <w:rPr>
            <w:rFonts w:ascii="Times New Roman"/>
            <w:spacing w:val="8"/>
            <w:sz w:val="20"/>
          </w:rPr>
          <w:t xml:space="preserve"> </w:t>
        </w:r>
        <w:r>
          <w:rPr>
            <w:rFonts w:ascii="Times New Roman"/>
            <w:sz w:val="20"/>
          </w:rPr>
          <w:t>Paris</w:t>
        </w:r>
        <w:r>
          <w:rPr>
            <w:rFonts w:ascii="Times New Roman"/>
            <w:spacing w:val="9"/>
            <w:sz w:val="20"/>
          </w:rPr>
          <w:t xml:space="preserve"> </w:t>
        </w:r>
        <w:r>
          <w:rPr>
            <w:rFonts w:ascii="Times New Roman"/>
            <w:sz w:val="20"/>
          </w:rPr>
          <w:t>applicable</w:t>
        </w:r>
        <w:r>
          <w:rPr>
            <w:rFonts w:ascii="Times New Roman"/>
            <w:spacing w:val="10"/>
            <w:sz w:val="20"/>
          </w:rPr>
          <w:t xml:space="preserve"> </w:t>
        </w:r>
        <w:r>
          <w:rPr>
            <w:rFonts w:ascii="Times New Roman"/>
            <w:sz w:val="20"/>
          </w:rPr>
          <w:t>to</w:t>
        </w:r>
        <w:r>
          <w:rPr>
            <w:rFonts w:ascii="Times New Roman"/>
            <w:spacing w:val="10"/>
            <w:sz w:val="20"/>
          </w:rPr>
          <w:t xml:space="preserve"> </w:t>
        </w:r>
        <w:r>
          <w:rPr>
            <w:rFonts w:ascii="Times New Roman"/>
            <w:sz w:val="20"/>
          </w:rPr>
          <w:t>all</w:t>
        </w:r>
        <w:r>
          <w:rPr>
            <w:rFonts w:ascii="Times New Roman"/>
            <w:spacing w:val="12"/>
            <w:sz w:val="20"/>
          </w:rPr>
          <w:t xml:space="preserve"> </w:t>
        </w:r>
        <w:r>
          <w:rPr>
            <w:rFonts w:ascii="Times New Roman"/>
            <w:sz w:val="20"/>
          </w:rPr>
          <w:t>Parties</w:t>
        </w:r>
        <w:r>
          <w:rPr>
            <w:rFonts w:ascii="Times New Roman"/>
            <w:spacing w:val="13"/>
            <w:sz w:val="20"/>
          </w:rPr>
          <w:t xml:space="preserve"> </w:t>
        </w:r>
        <w:r>
          <w:rPr>
            <w:rFonts w:ascii="Times New Roman"/>
            <w:sz w:val="20"/>
          </w:rPr>
          <w:t>[and</w:t>
        </w:r>
        <w:r>
          <w:rPr>
            <w:rFonts w:ascii="Times New Roman"/>
            <w:spacing w:val="11"/>
            <w:sz w:val="20"/>
          </w:rPr>
          <w:t xml:space="preserve"> </w:t>
        </w:r>
        <w:r>
          <w:rPr>
            <w:rFonts w:ascii="Times New Roman"/>
            <w:sz w:val="20"/>
          </w:rPr>
          <w:t>reflecting</w:t>
        </w:r>
      </w:ins>
      <w:r>
        <w:rPr>
          <w:rFonts w:ascii="Times New Roman"/>
          <w:spacing w:val="11"/>
          <w:sz w:val="20"/>
          <w:rPrChange w:id="3113" w:author="Author" w:date="2015-07-30T15:37:00Z">
            <w:rPr>
              <w:rFonts w:ascii="Times New Roman" w:hAnsi="Times New Roman"/>
              <w:sz w:val="20"/>
            </w:rPr>
          </w:rPrChange>
        </w:rPr>
        <w:t xml:space="preserve"> </w:t>
      </w:r>
      <w:r>
        <w:rPr>
          <w:rFonts w:ascii="Times New Roman"/>
          <w:sz w:val="20"/>
          <w:rPrChange w:id="3114" w:author="Author" w:date="2015-07-30T15:37:00Z">
            <w:rPr>
              <w:rFonts w:ascii="Times New Roman" w:hAnsi="Times New Roman"/>
              <w:sz w:val="20"/>
            </w:rPr>
          </w:rPrChange>
        </w:rPr>
        <w:t>the</w:t>
      </w:r>
      <w:r>
        <w:rPr>
          <w:rFonts w:ascii="Times New Roman"/>
          <w:spacing w:val="10"/>
          <w:sz w:val="20"/>
          <w:rPrChange w:id="3115" w:author="Author" w:date="2015-07-30T15:37:00Z">
            <w:rPr>
              <w:rFonts w:ascii="Times New Roman" w:hAnsi="Times New Roman"/>
              <w:sz w:val="20"/>
            </w:rPr>
          </w:rPrChange>
        </w:rPr>
        <w:t xml:space="preserve"> </w:t>
      </w:r>
      <w:del w:id="3116" w:author="Author" w:date="2015-07-30T15:37:00Z">
        <w:r w:rsidR="00F3349C">
          <w:rPr>
            <w:rFonts w:ascii="Times New Roman" w:hAnsi="Times New Roman"/>
            <w:sz w:val="20"/>
            <w:szCs w:val="20"/>
          </w:rPr>
          <w:delText xml:space="preserve">benefit of present </w:delText>
        </w:r>
        <w:r w:rsidR="0093068D">
          <w:rPr>
            <w:rFonts w:ascii="Times New Roman" w:hAnsi="Times New Roman"/>
            <w:sz w:val="20"/>
            <w:szCs w:val="20"/>
          </w:rPr>
          <w:delText>and future generations of human</w:delText>
        </w:r>
        <w:r w:rsidR="00F3349C">
          <w:rPr>
            <w:rFonts w:ascii="Times New Roman" w:hAnsi="Times New Roman"/>
            <w:sz w:val="20"/>
            <w:szCs w:val="20"/>
          </w:rPr>
          <w:delText>kind on the basis of equity and in accordance with their</w:delText>
        </w:r>
      </w:del>
      <w:ins w:id="3117" w:author="Author" w:date="2015-07-30T15:37:00Z">
        <w:r>
          <w:rPr>
            <w:rFonts w:ascii="Times New Roman"/>
            <w:sz w:val="20"/>
          </w:rPr>
          <w:t>principle</w:t>
        </w:r>
        <w:r>
          <w:rPr>
            <w:rFonts w:ascii="Times New Roman"/>
            <w:spacing w:val="10"/>
            <w:sz w:val="20"/>
          </w:rPr>
          <w:t xml:space="preserve"> </w:t>
        </w:r>
        <w:r>
          <w:rPr>
            <w:rFonts w:ascii="Times New Roman"/>
            <w:sz w:val="20"/>
          </w:rPr>
          <w:t>of</w:t>
        </w:r>
      </w:ins>
      <w:r>
        <w:rPr>
          <w:rFonts w:ascii="Times New Roman"/>
          <w:spacing w:val="8"/>
          <w:sz w:val="20"/>
          <w:rPrChange w:id="3118" w:author="Author" w:date="2015-07-30T15:37:00Z">
            <w:rPr>
              <w:rFonts w:ascii="Times New Roman" w:hAnsi="Times New Roman"/>
              <w:sz w:val="20"/>
            </w:rPr>
          </w:rPrChange>
        </w:rPr>
        <w:t xml:space="preserve"> </w:t>
      </w:r>
      <w:r>
        <w:rPr>
          <w:rFonts w:ascii="Times New Roman"/>
          <w:sz w:val="20"/>
          <w:rPrChange w:id="3119" w:author="Author" w:date="2015-07-30T15:37:00Z">
            <w:rPr>
              <w:rFonts w:ascii="Times New Roman" w:hAnsi="Times New Roman"/>
              <w:sz w:val="20"/>
            </w:rPr>
          </w:rPrChange>
        </w:rPr>
        <w:t>common</w:t>
      </w:r>
      <w:r>
        <w:rPr>
          <w:rFonts w:ascii="Times New Roman"/>
          <w:spacing w:val="8"/>
          <w:sz w:val="20"/>
          <w:rPrChange w:id="3120" w:author="Author" w:date="2015-07-30T15:37:00Z">
            <w:rPr>
              <w:rFonts w:ascii="Times New Roman" w:hAnsi="Times New Roman"/>
              <w:sz w:val="20"/>
            </w:rPr>
          </w:rPrChange>
        </w:rPr>
        <w:t xml:space="preserve"> </w:t>
      </w:r>
      <w:r>
        <w:rPr>
          <w:rFonts w:ascii="Times New Roman"/>
          <w:sz w:val="20"/>
          <w:rPrChange w:id="3121" w:author="Author" w:date="2015-07-30T15:37:00Z">
            <w:rPr>
              <w:rFonts w:ascii="Times New Roman" w:hAnsi="Times New Roman"/>
              <w:sz w:val="20"/>
            </w:rPr>
          </w:rPrChange>
        </w:rPr>
        <w:t>but</w:t>
      </w:r>
      <w:r>
        <w:rPr>
          <w:rFonts w:ascii="Times New Roman"/>
          <w:spacing w:val="12"/>
          <w:sz w:val="20"/>
          <w:rPrChange w:id="3122" w:author="Author" w:date="2015-07-30T15:37:00Z">
            <w:rPr>
              <w:rFonts w:ascii="Times New Roman" w:hAnsi="Times New Roman"/>
              <w:sz w:val="20"/>
            </w:rPr>
          </w:rPrChange>
        </w:rPr>
        <w:t xml:space="preserve"> </w:t>
      </w:r>
      <w:r>
        <w:rPr>
          <w:rFonts w:ascii="Times New Roman"/>
          <w:sz w:val="20"/>
          <w:rPrChange w:id="3123" w:author="Author" w:date="2015-07-30T15:37:00Z">
            <w:rPr>
              <w:rFonts w:ascii="Times New Roman" w:hAnsi="Times New Roman"/>
              <w:sz w:val="20"/>
            </w:rPr>
          </w:rPrChange>
        </w:rPr>
        <w:t>differentiated</w:t>
      </w:r>
      <w:r>
        <w:rPr>
          <w:rFonts w:ascii="Times New Roman"/>
          <w:spacing w:val="11"/>
          <w:sz w:val="20"/>
          <w:rPrChange w:id="3124" w:author="Author" w:date="2015-07-30T15:37:00Z">
            <w:rPr>
              <w:rFonts w:ascii="Times New Roman" w:hAnsi="Times New Roman"/>
              <w:sz w:val="20"/>
            </w:rPr>
          </w:rPrChange>
        </w:rPr>
        <w:t xml:space="preserve"> </w:t>
      </w:r>
      <w:r>
        <w:rPr>
          <w:rFonts w:ascii="Times New Roman"/>
          <w:sz w:val="20"/>
          <w:rPrChange w:id="3125" w:author="Author" w:date="2015-07-30T15:37:00Z">
            <w:rPr>
              <w:rFonts w:ascii="Times New Roman" w:hAnsi="Times New Roman"/>
              <w:sz w:val="20"/>
            </w:rPr>
          </w:rPrChange>
        </w:rPr>
        <w:t>responsibilities</w:t>
      </w:r>
      <w:r>
        <w:rPr>
          <w:rFonts w:ascii="Times New Roman"/>
          <w:spacing w:val="9"/>
          <w:sz w:val="20"/>
          <w:rPrChange w:id="3126" w:author="Author" w:date="2015-07-30T15:37:00Z">
            <w:rPr>
              <w:rFonts w:ascii="Times New Roman" w:hAnsi="Times New Roman"/>
              <w:sz w:val="20"/>
            </w:rPr>
          </w:rPrChange>
        </w:rPr>
        <w:t xml:space="preserve"> </w:t>
      </w:r>
      <w:r>
        <w:rPr>
          <w:rFonts w:ascii="Times New Roman"/>
          <w:sz w:val="20"/>
          <w:rPrChange w:id="3127" w:author="Author" w:date="2015-07-30T15:37:00Z">
            <w:rPr>
              <w:rFonts w:ascii="Times New Roman" w:hAnsi="Times New Roman"/>
              <w:sz w:val="20"/>
            </w:rPr>
          </w:rPrChange>
        </w:rPr>
        <w:t>and</w:t>
      </w:r>
      <w:r>
        <w:rPr>
          <w:rFonts w:ascii="Times New Roman"/>
          <w:w w:val="99"/>
          <w:sz w:val="20"/>
          <w:rPrChange w:id="3128" w:author="Author" w:date="2015-07-30T15:37:00Z">
            <w:rPr>
              <w:rFonts w:ascii="Times New Roman" w:hAnsi="Times New Roman"/>
              <w:sz w:val="20"/>
            </w:rPr>
          </w:rPrChange>
        </w:rPr>
        <w:t xml:space="preserve"> </w:t>
      </w:r>
      <w:r>
        <w:rPr>
          <w:rFonts w:ascii="Times New Roman"/>
          <w:sz w:val="20"/>
          <w:rPrChange w:id="3129" w:author="Author" w:date="2015-07-30T15:37:00Z">
            <w:rPr>
              <w:rFonts w:ascii="Times New Roman" w:hAnsi="Times New Roman"/>
              <w:sz w:val="20"/>
            </w:rPr>
          </w:rPrChange>
        </w:rPr>
        <w:t>respective capabilities</w:t>
      </w:r>
      <w:del w:id="3130" w:author="Author" w:date="2015-07-30T15:37:00Z">
        <w:r w:rsidR="00F3349C">
          <w:rPr>
            <w:rFonts w:ascii="Times New Roman" w:hAnsi="Times New Roman"/>
            <w:sz w:val="20"/>
            <w:szCs w:val="20"/>
          </w:rPr>
          <w:delText>.]</w:delText>
        </w:r>
      </w:del>
      <w:ins w:id="3131" w:author="Author" w:date="2015-07-30T15:37:00Z">
        <w:r>
          <w:rPr>
            <w:rFonts w:ascii="Times New Roman"/>
            <w:sz w:val="20"/>
          </w:rPr>
          <w:t>, in light of different national</w:t>
        </w:r>
        <w:r>
          <w:rPr>
            <w:rFonts w:ascii="Times New Roman"/>
            <w:spacing w:val="-4"/>
            <w:sz w:val="20"/>
          </w:rPr>
          <w:t xml:space="preserve"> </w:t>
        </w:r>
        <w:r>
          <w:rPr>
            <w:rFonts w:ascii="Times New Roman"/>
            <w:sz w:val="20"/>
          </w:rPr>
          <w:t>circumstances].</w:t>
        </w:r>
      </w:ins>
    </w:p>
    <w:p w14:paraId="536951FC" w14:textId="77777777" w:rsidR="00804791" w:rsidRDefault="006514D0">
      <w:pPr>
        <w:pStyle w:val="BodyText"/>
        <w:spacing w:before="160" w:line="259" w:lineRule="auto"/>
        <w:ind w:left="100" w:right="116" w:firstLine="0"/>
        <w:jc w:val="both"/>
        <w:rPr>
          <w:ins w:id="3132" w:author="Author" w:date="2015-07-30T15:37:00Z"/>
        </w:rPr>
      </w:pPr>
      <w:ins w:id="3133" w:author="Author" w:date="2015-07-30T15:37:00Z">
        <w:r>
          <w:rPr>
            <w:rFonts w:cs="Times New Roman"/>
            <w:i/>
          </w:rPr>
          <w:t xml:space="preserve">31alt: </w:t>
        </w:r>
        <w:r>
          <w:t>We will address decisively the threat posed by climate change and environmental degradation. We note</w:t>
        </w:r>
        <w:r>
          <w:rPr>
            <w:spacing w:val="19"/>
          </w:rPr>
          <w:t xml:space="preserve"> </w:t>
        </w:r>
        <w:r>
          <w:t>with</w:t>
        </w:r>
        <w:r>
          <w:rPr>
            <w:w w:val="99"/>
          </w:rPr>
          <w:t xml:space="preserve"> </w:t>
        </w:r>
        <w:r>
          <w:rPr>
            <w:rFonts w:cs="Times New Roman"/>
          </w:rPr>
          <w:t>grave</w:t>
        </w:r>
        <w:r>
          <w:rPr>
            <w:rFonts w:cs="Times New Roman"/>
            <w:spacing w:val="9"/>
          </w:rPr>
          <w:t xml:space="preserve"> </w:t>
        </w:r>
        <w:r>
          <w:rPr>
            <w:rFonts w:cs="Times New Roman"/>
          </w:rPr>
          <w:t>concern</w:t>
        </w:r>
        <w:r>
          <w:rPr>
            <w:rFonts w:cs="Times New Roman"/>
            <w:spacing w:val="7"/>
          </w:rPr>
          <w:t xml:space="preserve"> </w:t>
        </w:r>
        <w:r>
          <w:rPr>
            <w:rFonts w:cs="Times New Roman"/>
          </w:rPr>
          <w:t>the</w:t>
        </w:r>
        <w:r>
          <w:rPr>
            <w:rFonts w:cs="Times New Roman"/>
            <w:spacing w:val="9"/>
          </w:rPr>
          <w:t xml:space="preserve"> </w:t>
        </w:r>
        <w:r>
          <w:rPr>
            <w:rFonts w:cs="Times New Roman"/>
          </w:rPr>
          <w:t>significant</w:t>
        </w:r>
        <w:r>
          <w:rPr>
            <w:rFonts w:cs="Times New Roman"/>
            <w:spacing w:val="11"/>
          </w:rPr>
          <w:t xml:space="preserve"> </w:t>
        </w:r>
        <w:r>
          <w:rPr>
            <w:rFonts w:cs="Times New Roman"/>
          </w:rPr>
          <w:t>gap</w:t>
        </w:r>
        <w:r>
          <w:rPr>
            <w:rFonts w:cs="Times New Roman"/>
            <w:spacing w:val="10"/>
          </w:rPr>
          <w:t xml:space="preserve"> </w:t>
        </w:r>
        <w:r>
          <w:rPr>
            <w:rFonts w:cs="Times New Roman"/>
          </w:rPr>
          <w:t>between</w:t>
        </w:r>
        <w:r>
          <w:rPr>
            <w:rFonts w:cs="Times New Roman"/>
            <w:spacing w:val="7"/>
          </w:rPr>
          <w:t xml:space="preserve"> </w:t>
        </w:r>
        <w:r>
          <w:rPr>
            <w:rFonts w:cs="Times New Roman"/>
          </w:rPr>
          <w:t>the</w:t>
        </w:r>
        <w:r>
          <w:rPr>
            <w:rFonts w:cs="Times New Roman"/>
            <w:spacing w:val="9"/>
          </w:rPr>
          <w:t xml:space="preserve"> </w:t>
        </w:r>
        <w:r>
          <w:rPr>
            <w:rFonts w:cs="Times New Roman"/>
          </w:rPr>
          <w:t>aggregate</w:t>
        </w:r>
        <w:r>
          <w:rPr>
            <w:rFonts w:cs="Times New Roman"/>
            <w:spacing w:val="9"/>
          </w:rPr>
          <w:t xml:space="preserve"> </w:t>
        </w:r>
        <w:r>
          <w:rPr>
            <w:rFonts w:cs="Times New Roman"/>
          </w:rPr>
          <w:t>effect</w:t>
        </w:r>
        <w:r>
          <w:rPr>
            <w:rFonts w:cs="Times New Roman"/>
            <w:spacing w:val="8"/>
          </w:rPr>
          <w:t xml:space="preserve"> </w:t>
        </w:r>
        <w:r>
          <w:rPr>
            <w:rFonts w:cs="Times New Roman"/>
          </w:rPr>
          <w:t>of</w:t>
        </w:r>
        <w:r>
          <w:rPr>
            <w:rFonts w:cs="Times New Roman"/>
            <w:spacing w:val="7"/>
          </w:rPr>
          <w:t xml:space="preserve"> </w:t>
        </w:r>
        <w:r>
          <w:rPr>
            <w:rFonts w:cs="Times New Roman"/>
          </w:rPr>
          <w:t>UNFCCC</w:t>
        </w:r>
        <w:r>
          <w:rPr>
            <w:rFonts w:cs="Times New Roman"/>
            <w:spacing w:val="8"/>
          </w:rPr>
          <w:t xml:space="preserve"> </w:t>
        </w:r>
        <w:r>
          <w:rPr>
            <w:rFonts w:cs="Times New Roman"/>
          </w:rPr>
          <w:t>Parties’</w:t>
        </w:r>
        <w:r>
          <w:rPr>
            <w:rFonts w:cs="Times New Roman"/>
            <w:spacing w:val="9"/>
          </w:rPr>
          <w:t xml:space="preserve"> </w:t>
        </w:r>
        <w:r>
          <w:rPr>
            <w:rFonts w:cs="Times New Roman"/>
          </w:rPr>
          <w:t>mitigation</w:t>
        </w:r>
        <w:r>
          <w:rPr>
            <w:rFonts w:cs="Times New Roman"/>
            <w:spacing w:val="17"/>
          </w:rPr>
          <w:t xml:space="preserve"> </w:t>
        </w:r>
        <w:r>
          <w:t>pledges</w:t>
        </w:r>
        <w:r>
          <w:rPr>
            <w:spacing w:val="8"/>
          </w:rPr>
          <w:t xml:space="preserve"> </w:t>
        </w:r>
        <w:r>
          <w:t>in</w:t>
        </w:r>
        <w:r>
          <w:rPr>
            <w:spacing w:val="7"/>
          </w:rPr>
          <w:t xml:space="preserve"> </w:t>
        </w:r>
        <w:r>
          <w:t>terms</w:t>
        </w:r>
        <w:r>
          <w:rPr>
            <w:spacing w:val="8"/>
          </w:rPr>
          <w:t xml:space="preserve"> </w:t>
        </w:r>
        <w:r>
          <w:t>of</w:t>
        </w:r>
        <w:r>
          <w:rPr>
            <w:w w:val="99"/>
          </w:rPr>
          <w:t xml:space="preserve"> </w:t>
        </w:r>
        <w:r>
          <w:t>global</w:t>
        </w:r>
        <w:r>
          <w:rPr>
            <w:spacing w:val="21"/>
          </w:rPr>
          <w:t xml:space="preserve"> </w:t>
        </w:r>
        <w:r>
          <w:t>annual</w:t>
        </w:r>
        <w:r>
          <w:rPr>
            <w:spacing w:val="21"/>
          </w:rPr>
          <w:t xml:space="preserve"> </w:t>
        </w:r>
        <w:r>
          <w:t>emissions</w:t>
        </w:r>
        <w:r>
          <w:rPr>
            <w:spacing w:val="20"/>
          </w:rPr>
          <w:t xml:space="preserve"> </w:t>
        </w:r>
        <w:r>
          <w:t>of</w:t>
        </w:r>
        <w:r>
          <w:rPr>
            <w:spacing w:val="19"/>
          </w:rPr>
          <w:t xml:space="preserve"> </w:t>
        </w:r>
        <w:r>
          <w:t>greenhouse</w:t>
        </w:r>
        <w:r>
          <w:rPr>
            <w:spacing w:val="21"/>
          </w:rPr>
          <w:t xml:space="preserve"> </w:t>
        </w:r>
        <w:r>
          <w:t>gases</w:t>
        </w:r>
        <w:r>
          <w:rPr>
            <w:spacing w:val="20"/>
          </w:rPr>
          <w:t xml:space="preserve"> </w:t>
        </w:r>
        <w:r>
          <w:t>by</w:t>
        </w:r>
        <w:r>
          <w:rPr>
            <w:spacing w:val="17"/>
          </w:rPr>
          <w:t xml:space="preserve"> </w:t>
        </w:r>
        <w:r>
          <w:t>2020</w:t>
        </w:r>
        <w:r>
          <w:rPr>
            <w:spacing w:val="22"/>
          </w:rPr>
          <w:t xml:space="preserve"> </w:t>
        </w:r>
        <w:r>
          <w:t>and</w:t>
        </w:r>
        <w:r>
          <w:rPr>
            <w:spacing w:val="22"/>
          </w:rPr>
          <w:t xml:space="preserve"> </w:t>
        </w:r>
        <w:r>
          <w:t>aggregate</w:t>
        </w:r>
        <w:r>
          <w:rPr>
            <w:spacing w:val="21"/>
          </w:rPr>
          <w:t xml:space="preserve"> </w:t>
        </w:r>
        <w:r>
          <w:t>emission</w:t>
        </w:r>
        <w:r>
          <w:rPr>
            <w:spacing w:val="19"/>
          </w:rPr>
          <w:t xml:space="preserve"> </w:t>
        </w:r>
        <w:r>
          <w:t>pathways</w:t>
        </w:r>
        <w:r>
          <w:rPr>
            <w:spacing w:val="22"/>
          </w:rPr>
          <w:t xml:space="preserve"> </w:t>
        </w:r>
        <w:r>
          <w:t>consistent</w:t>
        </w:r>
        <w:r>
          <w:rPr>
            <w:spacing w:val="23"/>
          </w:rPr>
          <w:t xml:space="preserve"> </w:t>
        </w:r>
        <w:r>
          <w:t>with</w:t>
        </w:r>
        <w:r>
          <w:rPr>
            <w:spacing w:val="19"/>
          </w:rPr>
          <w:t xml:space="preserve"> </w:t>
        </w:r>
        <w:r>
          <w:t>having</w:t>
        </w:r>
        <w:r>
          <w:rPr>
            <w:spacing w:val="19"/>
          </w:rPr>
          <w:t xml:space="preserve"> </w:t>
        </w:r>
        <w:r>
          <w:t>a</w:t>
        </w:r>
        <w:r>
          <w:rPr>
            <w:w w:val="99"/>
          </w:rPr>
          <w:t xml:space="preserve"> </w:t>
        </w:r>
        <w:r>
          <w:t>likely chance of holding the increase in global average temperature below 2 °C or 1.5 °C above pre-industrial</w:t>
        </w:r>
        <w:r>
          <w:rPr>
            <w:spacing w:val="10"/>
          </w:rPr>
          <w:t xml:space="preserve"> </w:t>
        </w:r>
        <w:r>
          <w:t>levels.</w:t>
        </w:r>
        <w:r>
          <w:rPr>
            <w:w w:val="99"/>
          </w:rPr>
          <w:t xml:space="preserve"> </w:t>
        </w:r>
        <w:r>
          <w:t>Further</w:t>
        </w:r>
        <w:r>
          <w:rPr>
            <w:spacing w:val="18"/>
          </w:rPr>
          <w:t xml:space="preserve"> </w:t>
        </w:r>
        <w:r>
          <w:t>to</w:t>
        </w:r>
        <w:r>
          <w:rPr>
            <w:spacing w:val="17"/>
          </w:rPr>
          <w:t xml:space="preserve"> </w:t>
        </w:r>
        <w:r>
          <w:t>the</w:t>
        </w:r>
        <w:r>
          <w:rPr>
            <w:spacing w:val="16"/>
          </w:rPr>
          <w:t xml:space="preserve"> </w:t>
        </w:r>
        <w:r>
          <w:t>Lima</w:t>
        </w:r>
        <w:r>
          <w:rPr>
            <w:spacing w:val="16"/>
          </w:rPr>
          <w:t xml:space="preserve"> </w:t>
        </w:r>
        <w:r>
          <w:t>Call</w:t>
        </w:r>
        <w:r>
          <w:rPr>
            <w:spacing w:val="16"/>
          </w:rPr>
          <w:t xml:space="preserve"> </w:t>
        </w:r>
        <w:r>
          <w:t>to</w:t>
        </w:r>
        <w:r>
          <w:rPr>
            <w:spacing w:val="17"/>
          </w:rPr>
          <w:t xml:space="preserve"> </w:t>
        </w:r>
        <w:r>
          <w:t>Climate</w:t>
        </w:r>
        <w:r>
          <w:rPr>
            <w:spacing w:val="16"/>
          </w:rPr>
          <w:t xml:space="preserve"> </w:t>
        </w:r>
        <w:r>
          <w:t>action,</w:t>
        </w:r>
        <w:r>
          <w:rPr>
            <w:spacing w:val="19"/>
          </w:rPr>
          <w:t xml:space="preserve"> </w:t>
        </w:r>
        <w:r>
          <w:rPr>
            <w:spacing w:val="-3"/>
          </w:rPr>
          <w:t>we</w:t>
        </w:r>
        <w:r>
          <w:rPr>
            <w:spacing w:val="19"/>
          </w:rPr>
          <w:t xml:space="preserve"> </w:t>
        </w:r>
        <w:r>
          <w:t>will</w:t>
        </w:r>
        <w:r>
          <w:rPr>
            <w:spacing w:val="18"/>
          </w:rPr>
          <w:t xml:space="preserve"> </w:t>
        </w:r>
        <w:r>
          <w:t>work</w:t>
        </w:r>
        <w:r>
          <w:rPr>
            <w:spacing w:val="15"/>
          </w:rPr>
          <w:t xml:space="preserve"> </w:t>
        </w:r>
        <w:r>
          <w:t>for</w:t>
        </w:r>
        <w:r>
          <w:rPr>
            <w:spacing w:val="16"/>
          </w:rPr>
          <w:t xml:space="preserve"> </w:t>
        </w:r>
        <w:r>
          <w:t>a</w:t>
        </w:r>
        <w:r>
          <w:rPr>
            <w:spacing w:val="16"/>
          </w:rPr>
          <w:t xml:space="preserve"> </w:t>
        </w:r>
        <w:r>
          <w:t>comprehensive,</w:t>
        </w:r>
        <w:r>
          <w:rPr>
            <w:spacing w:val="17"/>
          </w:rPr>
          <w:t xml:space="preserve"> </w:t>
        </w:r>
        <w:r>
          <w:t>ambitious</w:t>
        </w:r>
        <w:r>
          <w:rPr>
            <w:spacing w:val="15"/>
          </w:rPr>
          <w:t xml:space="preserve"> </w:t>
        </w:r>
        <w:r>
          <w:t>agreement</w:t>
        </w:r>
        <w:r>
          <w:rPr>
            <w:spacing w:val="16"/>
          </w:rPr>
          <w:t xml:space="preserve"> </w:t>
        </w:r>
        <w:r>
          <w:t>at</w:t>
        </w:r>
        <w:r>
          <w:rPr>
            <w:spacing w:val="16"/>
          </w:rPr>
          <w:t xml:space="preserve"> </w:t>
        </w:r>
        <w:r>
          <w:t>COP21</w:t>
        </w:r>
        <w:r>
          <w:rPr>
            <w:spacing w:val="17"/>
          </w:rPr>
          <w:t xml:space="preserve"> </w:t>
        </w:r>
        <w:r>
          <w:t>in</w:t>
        </w:r>
        <w:r>
          <w:rPr>
            <w:w w:val="99"/>
          </w:rPr>
          <w:t xml:space="preserve"> </w:t>
        </w:r>
        <w:r>
          <w:t>Paris applicable to all Parties [and reflecting the principle of common but differentiated responsibilities</w:t>
        </w:r>
        <w:r>
          <w:rPr>
            <w:spacing w:val="26"/>
          </w:rPr>
          <w:t xml:space="preserve"> </w:t>
        </w:r>
        <w:r>
          <w:t>and</w:t>
        </w:r>
        <w:r>
          <w:rPr>
            <w:w w:val="99"/>
          </w:rPr>
          <w:t xml:space="preserve"> </w:t>
        </w:r>
        <w:r>
          <w:t>respective capabilities, in light of different national</w:t>
        </w:r>
        <w:r>
          <w:rPr>
            <w:spacing w:val="-21"/>
          </w:rPr>
          <w:t xml:space="preserve"> </w:t>
        </w:r>
        <w:r>
          <w:t>circumstances].</w:t>
        </w:r>
      </w:ins>
    </w:p>
    <w:p w14:paraId="0A7B1E05" w14:textId="77777777" w:rsidR="00804791" w:rsidRDefault="00804791">
      <w:pPr>
        <w:rPr>
          <w:rFonts w:ascii="Times New Roman" w:eastAsia="Times New Roman" w:hAnsi="Times New Roman" w:cs="Times New Roman"/>
          <w:sz w:val="20"/>
          <w:szCs w:val="20"/>
        </w:rPr>
        <w:pPrChange w:id="3134" w:author="Author" w:date="2015-07-30T15:37:00Z">
          <w:pPr>
            <w:pStyle w:val="ListParagraph"/>
          </w:pPr>
        </w:pPrChange>
      </w:pPr>
    </w:p>
    <w:p w14:paraId="303B67C1" w14:textId="4E7B8D90" w:rsidR="00804791" w:rsidRDefault="006514D0">
      <w:pPr>
        <w:pStyle w:val="ListParagraph"/>
        <w:numPr>
          <w:ilvl w:val="0"/>
          <w:numId w:val="35"/>
        </w:numPr>
        <w:tabs>
          <w:tab w:val="left" w:pos="461"/>
        </w:tabs>
        <w:spacing w:before="180" w:line="259" w:lineRule="auto"/>
        <w:ind w:right="121"/>
        <w:jc w:val="both"/>
        <w:rPr>
          <w:rFonts w:ascii="Times New Roman" w:eastAsia="Times New Roman" w:hAnsi="Times New Roman" w:cs="Times New Roman"/>
          <w:sz w:val="20"/>
          <w:szCs w:val="20"/>
        </w:rPr>
        <w:pPrChange w:id="3135" w:author="Author" w:date="2015-07-30T15:37:00Z">
          <w:pPr>
            <w:pStyle w:val="ListParagraph"/>
            <w:numPr>
              <w:numId w:val="38"/>
            </w:numPr>
            <w:ind w:left="360" w:hanging="360"/>
            <w:jc w:val="both"/>
          </w:pPr>
        </w:pPrChange>
      </w:pPr>
      <w:r>
        <w:rPr>
          <w:rFonts w:ascii="Times New Roman" w:eastAsia="Times New Roman" w:hAnsi="Times New Roman" w:cs="Times New Roman"/>
          <w:sz w:val="20"/>
          <w:szCs w:val="20"/>
        </w:rPr>
        <w:t>We</w:t>
      </w:r>
      <w:r>
        <w:rPr>
          <w:rFonts w:ascii="Times New Roman" w:hAnsi="Times New Roman"/>
          <w:spacing w:val="19"/>
          <w:sz w:val="20"/>
          <w:rPrChange w:id="313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recognise</w:t>
      </w:r>
      <w:r>
        <w:rPr>
          <w:rFonts w:ascii="Times New Roman" w:hAnsi="Times New Roman"/>
          <w:spacing w:val="19"/>
          <w:sz w:val="20"/>
          <w:rPrChange w:id="313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that</w:t>
      </w:r>
      <w:r>
        <w:rPr>
          <w:rFonts w:ascii="Times New Roman" w:hAnsi="Times New Roman"/>
          <w:spacing w:val="21"/>
          <w:sz w:val="20"/>
          <w:rPrChange w:id="313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social</w:t>
      </w:r>
      <w:r>
        <w:rPr>
          <w:rFonts w:ascii="Times New Roman" w:hAnsi="Times New Roman"/>
          <w:spacing w:val="19"/>
          <w:sz w:val="20"/>
          <w:rPrChange w:id="313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9"/>
          <w:sz w:val="20"/>
          <w:rPrChange w:id="314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economic</w:t>
      </w:r>
      <w:r>
        <w:rPr>
          <w:rFonts w:ascii="Times New Roman" w:hAnsi="Times New Roman"/>
          <w:spacing w:val="18"/>
          <w:sz w:val="20"/>
          <w:rPrChange w:id="314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development</w:t>
      </w:r>
      <w:r>
        <w:rPr>
          <w:rFonts w:ascii="Times New Roman" w:hAnsi="Times New Roman"/>
          <w:spacing w:val="18"/>
          <w:sz w:val="20"/>
          <w:rPrChange w:id="314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depends</w:t>
      </w:r>
      <w:r>
        <w:rPr>
          <w:rFonts w:ascii="Times New Roman" w:hAnsi="Times New Roman"/>
          <w:spacing w:val="18"/>
          <w:sz w:val="20"/>
          <w:rPrChange w:id="314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on</w:t>
      </w:r>
      <w:r>
        <w:rPr>
          <w:rFonts w:ascii="Times New Roman" w:hAnsi="Times New Roman"/>
          <w:spacing w:val="19"/>
          <w:sz w:val="20"/>
          <w:rPrChange w:id="314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21"/>
          <w:sz w:val="20"/>
          <w:rPrChange w:id="314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sustainable</w:t>
      </w:r>
      <w:r>
        <w:rPr>
          <w:rFonts w:ascii="Times New Roman" w:hAnsi="Times New Roman"/>
          <w:spacing w:val="21"/>
          <w:sz w:val="20"/>
          <w:rPrChange w:id="314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management</w:t>
      </w:r>
      <w:r>
        <w:rPr>
          <w:rFonts w:ascii="Times New Roman" w:hAnsi="Times New Roman"/>
          <w:spacing w:val="18"/>
          <w:sz w:val="20"/>
          <w:rPrChange w:id="314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17"/>
          <w:sz w:val="20"/>
          <w:rPrChange w:id="314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our</w:t>
      </w:r>
      <w:r>
        <w:rPr>
          <w:rFonts w:ascii="Times New Roman" w:hAnsi="Times New Roman"/>
          <w:spacing w:val="19"/>
          <w:sz w:val="20"/>
          <w:rPrChange w:id="314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planet’s</w:t>
      </w:r>
      <w:r>
        <w:rPr>
          <w:rFonts w:ascii="Times New Roman" w:hAnsi="Times New Roman"/>
          <w:w w:val="99"/>
          <w:sz w:val="20"/>
          <w:rPrChange w:id="315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natural</w:t>
      </w:r>
      <w:r>
        <w:rPr>
          <w:rFonts w:ascii="Times New Roman" w:hAnsi="Times New Roman"/>
          <w:spacing w:val="28"/>
          <w:sz w:val="20"/>
          <w:rPrChange w:id="315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resources.</w:t>
      </w:r>
      <w:r>
        <w:rPr>
          <w:rFonts w:ascii="Times New Roman" w:hAnsi="Times New Roman"/>
          <w:spacing w:val="26"/>
          <w:sz w:val="20"/>
          <w:rPrChange w:id="315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We</w:t>
      </w:r>
      <w:r>
        <w:rPr>
          <w:rFonts w:ascii="Times New Roman" w:hAnsi="Times New Roman"/>
          <w:spacing w:val="26"/>
          <w:sz w:val="20"/>
          <w:rPrChange w:id="315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are</w:t>
      </w:r>
      <w:r>
        <w:rPr>
          <w:rFonts w:ascii="Times New Roman" w:hAnsi="Times New Roman"/>
          <w:spacing w:val="26"/>
          <w:sz w:val="20"/>
          <w:rPrChange w:id="315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therefore</w:t>
      </w:r>
      <w:r>
        <w:rPr>
          <w:rFonts w:ascii="Times New Roman" w:hAnsi="Times New Roman"/>
          <w:spacing w:val="26"/>
          <w:sz w:val="20"/>
          <w:rPrChange w:id="315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determined</w:t>
      </w:r>
      <w:r>
        <w:rPr>
          <w:rFonts w:ascii="Times New Roman" w:hAnsi="Times New Roman"/>
          <w:spacing w:val="27"/>
          <w:sz w:val="20"/>
          <w:rPrChange w:id="315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spacing w:val="26"/>
          <w:sz w:val="20"/>
          <w:rPrChange w:id="315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conserve</w:t>
      </w:r>
      <w:r>
        <w:rPr>
          <w:rFonts w:ascii="Times New Roman" w:hAnsi="Times New Roman"/>
          <w:spacing w:val="26"/>
          <w:sz w:val="20"/>
          <w:rPrChange w:id="315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27"/>
          <w:sz w:val="20"/>
          <w:rPrChange w:id="315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sustainably</w:t>
      </w:r>
      <w:r>
        <w:rPr>
          <w:rFonts w:ascii="Times New Roman" w:hAnsi="Times New Roman"/>
          <w:spacing w:val="27"/>
          <w:sz w:val="20"/>
          <w:rPrChange w:id="316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use</w:t>
      </w:r>
      <w:r>
        <w:rPr>
          <w:rFonts w:ascii="Times New Roman" w:hAnsi="Times New Roman"/>
          <w:spacing w:val="26"/>
          <w:sz w:val="20"/>
          <w:rPrChange w:id="316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oceans</w:t>
      </w:r>
      <w:r>
        <w:rPr>
          <w:rFonts w:ascii="Times New Roman" w:hAnsi="Times New Roman"/>
          <w:spacing w:val="27"/>
          <w:sz w:val="20"/>
          <w:rPrChange w:id="316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27"/>
          <w:sz w:val="20"/>
          <w:rPrChange w:id="316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seas,</w:t>
      </w:r>
      <w:r>
        <w:rPr>
          <w:rFonts w:ascii="Times New Roman" w:hAnsi="Times New Roman"/>
          <w:spacing w:val="26"/>
          <w:sz w:val="20"/>
          <w:rPrChange w:id="3164" w:author="Author" w:date="2015-07-30T15:37:00Z">
            <w:rPr>
              <w:rFonts w:ascii="Times New Roman" w:hAnsi="Times New Roman"/>
              <w:sz w:val="20"/>
            </w:rPr>
          </w:rPrChange>
        </w:rPr>
        <w:t xml:space="preserve"> </w:t>
      </w:r>
      <w:ins w:id="3165" w:author="Author" w:date="2015-07-30T15:37:00Z">
        <w:r>
          <w:rPr>
            <w:rFonts w:ascii="Times New Roman" w:eastAsia="Times New Roman" w:hAnsi="Times New Roman" w:cs="Times New Roman"/>
            <w:sz w:val="20"/>
            <w:szCs w:val="20"/>
          </w:rPr>
          <w:t>freshwater</w:t>
        </w:r>
        <w:r>
          <w:rPr>
            <w:rFonts w:ascii="Times New Roman" w:eastAsia="Times New Roman" w:hAnsi="Times New Roman" w:cs="Times New Roman"/>
            <w:w w:val="99"/>
            <w:sz w:val="20"/>
            <w:szCs w:val="20"/>
          </w:rPr>
          <w:t xml:space="preserve"> </w:t>
        </w:r>
        <w:r>
          <w:rPr>
            <w:rFonts w:ascii="Times New Roman" w:eastAsia="Times New Roman" w:hAnsi="Times New Roman" w:cs="Times New Roman"/>
            <w:sz w:val="20"/>
            <w:szCs w:val="20"/>
          </w:rPr>
          <w:t>resources,</w:t>
        </w:r>
        <w:r>
          <w:rPr>
            <w:rFonts w:ascii="Times New Roman" w:eastAsia="Times New Roman" w:hAnsi="Times New Roman" w:cs="Times New Roman"/>
            <w:spacing w:val="8"/>
            <w:sz w:val="20"/>
            <w:szCs w:val="20"/>
          </w:rPr>
          <w:t xml:space="preserve"> </w:t>
        </w:r>
      </w:ins>
      <w:r>
        <w:rPr>
          <w:rFonts w:ascii="Times New Roman" w:eastAsia="Times New Roman" w:hAnsi="Times New Roman" w:cs="Times New Roman"/>
          <w:sz w:val="20"/>
          <w:szCs w:val="20"/>
        </w:rPr>
        <w:t>as</w:t>
      </w:r>
      <w:r>
        <w:rPr>
          <w:rFonts w:ascii="Times New Roman" w:hAnsi="Times New Roman"/>
          <w:spacing w:val="11"/>
          <w:sz w:val="20"/>
          <w:rPrChange w:id="316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well</w:t>
      </w:r>
      <w:r>
        <w:rPr>
          <w:rFonts w:ascii="Times New Roman" w:hAnsi="Times New Roman"/>
          <w:spacing w:val="8"/>
          <w:sz w:val="20"/>
          <w:rPrChange w:id="316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as</w:t>
      </w:r>
      <w:r>
        <w:rPr>
          <w:rFonts w:ascii="Times New Roman" w:hAnsi="Times New Roman"/>
          <w:spacing w:val="10"/>
          <w:sz w:val="20"/>
          <w:rPrChange w:id="316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mountains</w:t>
      </w:r>
      <w:r>
        <w:rPr>
          <w:rFonts w:ascii="Times New Roman" w:hAnsi="Times New Roman"/>
          <w:spacing w:val="8"/>
          <w:sz w:val="20"/>
          <w:rPrChange w:id="316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9"/>
          <w:sz w:val="20"/>
          <w:rPrChange w:id="3170" w:author="Author" w:date="2015-07-30T15:37:00Z">
            <w:rPr>
              <w:rFonts w:ascii="Times New Roman" w:hAnsi="Times New Roman"/>
              <w:sz w:val="20"/>
            </w:rPr>
          </w:rPrChange>
        </w:rPr>
        <w:t xml:space="preserve"> </w:t>
      </w:r>
      <w:del w:id="3171" w:author="Author" w:date="2015-07-30T15:37:00Z">
        <w:r w:rsidR="00F3349C">
          <w:rPr>
            <w:rFonts w:ascii="Times New Roman" w:hAnsi="Times New Roman"/>
            <w:sz w:val="20"/>
            <w:szCs w:val="20"/>
          </w:rPr>
          <w:delText>dry-lands</w:delText>
        </w:r>
      </w:del>
      <w:ins w:id="3172" w:author="Author" w:date="2015-07-30T15:37:00Z">
        <w:r>
          <w:rPr>
            <w:rFonts w:ascii="Times New Roman" w:eastAsia="Times New Roman" w:hAnsi="Times New Roman" w:cs="Times New Roman"/>
            <w:sz w:val="20"/>
            <w:szCs w:val="20"/>
          </w:rPr>
          <w:t>drylands</w:t>
        </w:r>
      </w:ins>
      <w:r>
        <w:rPr>
          <w:rFonts w:ascii="Times New Roman" w:hAnsi="Times New Roman"/>
          <w:spacing w:val="8"/>
          <w:sz w:val="20"/>
          <w:rPrChange w:id="317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9"/>
          <w:sz w:val="20"/>
          <w:rPrChange w:id="317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spacing w:val="8"/>
          <w:sz w:val="20"/>
          <w:rPrChange w:id="317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protect</w:t>
      </w:r>
      <w:r>
        <w:rPr>
          <w:rFonts w:ascii="Times New Roman" w:hAnsi="Times New Roman"/>
          <w:spacing w:val="8"/>
          <w:sz w:val="20"/>
          <w:rPrChange w:id="317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biodiversity,</w:t>
      </w:r>
      <w:r>
        <w:rPr>
          <w:rFonts w:ascii="Times New Roman" w:hAnsi="Times New Roman"/>
          <w:spacing w:val="8"/>
          <w:sz w:val="20"/>
          <w:rPrChange w:id="317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ecosystems</w:t>
      </w:r>
      <w:r>
        <w:rPr>
          <w:rFonts w:ascii="Times New Roman" w:hAnsi="Times New Roman"/>
          <w:spacing w:val="8"/>
          <w:sz w:val="20"/>
          <w:rPrChange w:id="317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3"/>
          <w:sz w:val="20"/>
          <w:rPrChange w:id="317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wildlife.</w:t>
      </w:r>
      <w:r>
        <w:rPr>
          <w:rFonts w:ascii="Times New Roman" w:hAnsi="Times New Roman"/>
          <w:spacing w:val="8"/>
          <w:sz w:val="20"/>
          <w:rPrChange w:id="318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We</w:t>
      </w:r>
      <w:r>
        <w:rPr>
          <w:rFonts w:ascii="Times New Roman" w:hAnsi="Times New Roman"/>
          <w:spacing w:val="8"/>
          <w:sz w:val="20"/>
          <w:rPrChange w:id="318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are</w:t>
      </w:r>
      <w:r>
        <w:rPr>
          <w:rFonts w:ascii="Times New Roman" w:hAnsi="Times New Roman"/>
          <w:spacing w:val="8"/>
          <w:sz w:val="20"/>
          <w:rPrChange w:id="318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also</w:t>
      </w:r>
      <w:r>
        <w:rPr>
          <w:rFonts w:ascii="Times New Roman" w:hAnsi="Times New Roman"/>
          <w:w w:val="99"/>
          <w:sz w:val="20"/>
          <w:rPrChange w:id="318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determined to promote sustainable tourism, tackle water scarcity</w:t>
      </w:r>
      <w:del w:id="3184" w:author="Author" w:date="2015-07-30T15:37:00Z">
        <w:r w:rsidR="00F3349C" w:rsidRPr="008F1853">
          <w:rPr>
            <w:rFonts w:ascii="Times New Roman" w:hAnsi="Times New Roman"/>
            <w:sz w:val="20"/>
            <w:szCs w:val="20"/>
          </w:rPr>
          <w:delText>,</w:delText>
        </w:r>
      </w:del>
      <w:ins w:id="3185" w:author="Author" w:date="2015-07-30T15:37:00Z">
        <w:r>
          <w:rPr>
            <w:rFonts w:ascii="Times New Roman" w:eastAsia="Times New Roman" w:hAnsi="Times New Roman" w:cs="Times New Roman"/>
            <w:sz w:val="20"/>
            <w:szCs w:val="20"/>
          </w:rPr>
          <w:t xml:space="preserve"> and water pollution, to strengthen</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cooperation</w:t>
        </w:r>
        <w:r>
          <w:rPr>
            <w:rFonts w:ascii="Times New Roman" w:eastAsia="Times New Roman" w:hAnsi="Times New Roman" w:cs="Times New Roman"/>
            <w:w w:val="99"/>
            <w:sz w:val="20"/>
            <w:szCs w:val="20"/>
          </w:rPr>
          <w:t xml:space="preserve"> </w:t>
        </w:r>
        <w:r>
          <w:rPr>
            <w:rFonts w:ascii="Times New Roman" w:eastAsia="Times New Roman" w:hAnsi="Times New Roman" w:cs="Times New Roman"/>
            <w:sz w:val="20"/>
            <w:szCs w:val="20"/>
          </w:rPr>
          <w:t>on</w:t>
        </w:r>
      </w:ins>
      <w:r>
        <w:rPr>
          <w:rFonts w:ascii="Times New Roman" w:hAnsi="Times New Roman"/>
          <w:spacing w:val="37"/>
          <w:sz w:val="20"/>
          <w:rPrChange w:id="318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desertification,</w:t>
      </w:r>
      <w:r>
        <w:rPr>
          <w:rFonts w:ascii="Times New Roman" w:hAnsi="Times New Roman"/>
          <w:spacing w:val="40"/>
          <w:sz w:val="20"/>
          <w:rPrChange w:id="3187" w:author="Author" w:date="2015-07-30T15:37:00Z">
            <w:rPr>
              <w:rFonts w:ascii="Times New Roman" w:hAnsi="Times New Roman"/>
              <w:sz w:val="20"/>
            </w:rPr>
          </w:rPrChange>
        </w:rPr>
        <w:t xml:space="preserve"> </w:t>
      </w:r>
      <w:ins w:id="3188" w:author="Author" w:date="2015-07-30T15:37:00Z">
        <w:r>
          <w:rPr>
            <w:rFonts w:ascii="Times New Roman" w:eastAsia="Times New Roman" w:hAnsi="Times New Roman" w:cs="Times New Roman"/>
            <w:sz w:val="20"/>
            <w:szCs w:val="20"/>
          </w:rPr>
          <w:t>[dust</w:t>
        </w:r>
        <w:r>
          <w:rPr>
            <w:rFonts w:ascii="Times New Roman" w:eastAsia="Times New Roman" w:hAnsi="Times New Roman" w:cs="Times New Roman"/>
            <w:spacing w:val="38"/>
            <w:sz w:val="20"/>
            <w:szCs w:val="20"/>
          </w:rPr>
          <w:t xml:space="preserve"> </w:t>
        </w:r>
        <w:r>
          <w:rPr>
            <w:rFonts w:ascii="Times New Roman" w:eastAsia="Times New Roman" w:hAnsi="Times New Roman" w:cs="Times New Roman"/>
            <w:sz w:val="20"/>
            <w:szCs w:val="20"/>
          </w:rPr>
          <w:t>storms],</w:t>
        </w:r>
        <w:r>
          <w:rPr>
            <w:rFonts w:ascii="Times New Roman" w:eastAsia="Times New Roman" w:hAnsi="Times New Roman" w:cs="Times New Roman"/>
            <w:spacing w:val="39"/>
            <w:sz w:val="20"/>
            <w:szCs w:val="20"/>
          </w:rPr>
          <w:t xml:space="preserve"> </w:t>
        </w:r>
      </w:ins>
      <w:r>
        <w:rPr>
          <w:rFonts w:ascii="Times New Roman" w:eastAsia="Times New Roman" w:hAnsi="Times New Roman" w:cs="Times New Roman"/>
          <w:sz w:val="20"/>
          <w:szCs w:val="20"/>
        </w:rPr>
        <w:t>land</w:t>
      </w:r>
      <w:r>
        <w:rPr>
          <w:rFonts w:ascii="Times New Roman" w:hAnsi="Times New Roman"/>
          <w:spacing w:val="40"/>
          <w:sz w:val="20"/>
          <w:rPrChange w:id="318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degradation</w:t>
      </w:r>
      <w:r>
        <w:rPr>
          <w:rFonts w:ascii="Times New Roman" w:hAnsi="Times New Roman"/>
          <w:spacing w:val="37"/>
          <w:sz w:val="20"/>
          <w:rPrChange w:id="319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40"/>
          <w:sz w:val="20"/>
          <w:rPrChange w:id="319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drought</w:t>
      </w:r>
      <w:r>
        <w:rPr>
          <w:rFonts w:ascii="Times New Roman" w:hAnsi="Times New Roman"/>
          <w:spacing w:val="38"/>
          <w:sz w:val="20"/>
          <w:rPrChange w:id="319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40"/>
          <w:sz w:val="20"/>
          <w:rPrChange w:id="319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spacing w:val="39"/>
          <w:sz w:val="20"/>
          <w:rPrChange w:id="319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promote</w:t>
      </w:r>
      <w:r>
        <w:rPr>
          <w:rFonts w:ascii="Times New Roman" w:hAnsi="Times New Roman"/>
          <w:spacing w:val="39"/>
          <w:sz w:val="20"/>
          <w:rPrChange w:id="319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resilience</w:t>
      </w:r>
      <w:r>
        <w:rPr>
          <w:rFonts w:ascii="Times New Roman" w:hAnsi="Times New Roman"/>
          <w:spacing w:val="39"/>
          <w:sz w:val="20"/>
          <w:rPrChange w:id="319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40"/>
          <w:sz w:val="20"/>
          <w:rPrChange w:id="319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disaster</w:t>
      </w:r>
      <w:r>
        <w:rPr>
          <w:rFonts w:ascii="Times New Roman" w:hAnsi="Times New Roman"/>
          <w:spacing w:val="39"/>
          <w:sz w:val="20"/>
          <w:rPrChange w:id="319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risk</w:t>
      </w:r>
      <w:r>
        <w:rPr>
          <w:rFonts w:ascii="Times New Roman" w:hAnsi="Times New Roman"/>
          <w:w w:val="99"/>
          <w:sz w:val="20"/>
          <w:rPrChange w:id="319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reduction</w:t>
      </w:r>
      <w:del w:id="3200" w:author="Author" w:date="2015-07-30T15:37:00Z">
        <w:r w:rsidR="00F3349C" w:rsidRPr="008F1853">
          <w:rPr>
            <w:rFonts w:ascii="Times New Roman" w:hAnsi="Times New Roman"/>
            <w:sz w:val="20"/>
            <w:szCs w:val="20"/>
          </w:rPr>
          <w:delText>.</w:delText>
        </w:r>
      </w:del>
      <w:ins w:id="3201" w:author="Author" w:date="2015-07-30T15:37:00Z">
        <w:r>
          <w:rPr>
            <w:rFonts w:ascii="Times New Roman" w:eastAsia="Times New Roman" w:hAnsi="Times New Roman" w:cs="Times New Roman"/>
            <w:sz w:val="20"/>
            <w:szCs w:val="20"/>
          </w:rPr>
          <w:t>,.</w:t>
        </w:r>
      </w:ins>
      <w:r>
        <w:rPr>
          <w:rFonts w:ascii="Times New Roman" w:eastAsia="Times New Roman" w:hAnsi="Times New Roman" w:cs="Times New Roman"/>
          <w:sz w:val="20"/>
          <w:szCs w:val="20"/>
        </w:rPr>
        <w:t xml:space="preserve"> We will achieve this by promoting sustainable development and decoupling economic growth from</w:t>
      </w:r>
      <w:r>
        <w:rPr>
          <w:rFonts w:ascii="Times New Roman" w:hAnsi="Times New Roman"/>
          <w:w w:val="99"/>
          <w:sz w:val="20"/>
          <w:rPrChange w:id="320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environmental</w:t>
      </w:r>
      <w:r>
        <w:rPr>
          <w:rFonts w:ascii="Times New Roman" w:hAnsi="Times New Roman"/>
          <w:spacing w:val="-1"/>
          <w:sz w:val="20"/>
          <w:rPrChange w:id="320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degradation.</w:t>
      </w:r>
    </w:p>
    <w:p w14:paraId="72082AF5" w14:textId="77777777" w:rsidR="00804791" w:rsidRDefault="00804791">
      <w:pPr>
        <w:spacing w:before="8"/>
        <w:rPr>
          <w:rFonts w:ascii="Times New Roman" w:hAnsi="Times New Roman"/>
          <w:sz w:val="21"/>
          <w:rPrChange w:id="3204" w:author="Author" w:date="2015-07-30T15:37:00Z">
            <w:rPr>
              <w:rFonts w:ascii="Times New Roman" w:hAnsi="Times New Roman"/>
              <w:sz w:val="20"/>
            </w:rPr>
          </w:rPrChange>
        </w:rPr>
        <w:pPrChange w:id="3205" w:author="Author" w:date="2015-07-30T15:37:00Z">
          <w:pPr>
            <w:pStyle w:val="ListParagraph"/>
            <w:ind w:left="360"/>
            <w:jc w:val="both"/>
          </w:pPr>
        </w:pPrChange>
      </w:pPr>
    </w:p>
    <w:p w14:paraId="3E64DCA9" w14:textId="74F2A9C6" w:rsidR="00804791" w:rsidRDefault="006514D0">
      <w:pPr>
        <w:pStyle w:val="ListParagraph"/>
        <w:numPr>
          <w:ilvl w:val="0"/>
          <w:numId w:val="35"/>
        </w:numPr>
        <w:tabs>
          <w:tab w:val="left" w:pos="461"/>
        </w:tabs>
        <w:spacing w:line="259" w:lineRule="auto"/>
        <w:ind w:right="121"/>
        <w:jc w:val="both"/>
        <w:rPr>
          <w:ins w:id="3206" w:author="Author" w:date="2015-07-30T15:37:00Z"/>
          <w:rFonts w:ascii="Times New Roman" w:eastAsia="Times New Roman" w:hAnsi="Times New Roman" w:cs="Times New Roman"/>
          <w:sz w:val="20"/>
          <w:szCs w:val="20"/>
        </w:rPr>
      </w:pPr>
      <w:r>
        <w:rPr>
          <w:rFonts w:ascii="Times New Roman"/>
          <w:sz w:val="20"/>
          <w:rPrChange w:id="3207" w:author="Author" w:date="2015-07-30T15:37:00Z">
            <w:rPr>
              <w:rFonts w:ascii="Times New Roman" w:hAnsi="Times New Roman"/>
              <w:sz w:val="20"/>
            </w:rPr>
          </w:rPrChange>
        </w:rPr>
        <w:t>We</w:t>
      </w:r>
      <w:r>
        <w:rPr>
          <w:rFonts w:ascii="Times New Roman"/>
          <w:spacing w:val="32"/>
          <w:sz w:val="20"/>
          <w:rPrChange w:id="3208" w:author="Author" w:date="2015-07-30T15:37:00Z">
            <w:rPr>
              <w:rFonts w:ascii="Times New Roman" w:hAnsi="Times New Roman"/>
              <w:sz w:val="20"/>
            </w:rPr>
          </w:rPrChange>
        </w:rPr>
        <w:t xml:space="preserve"> </w:t>
      </w:r>
      <w:r>
        <w:rPr>
          <w:rFonts w:ascii="Times New Roman"/>
          <w:sz w:val="20"/>
          <w:rPrChange w:id="3209" w:author="Author" w:date="2015-07-30T15:37:00Z">
            <w:rPr>
              <w:rFonts w:ascii="Times New Roman" w:hAnsi="Times New Roman"/>
              <w:sz w:val="20"/>
            </w:rPr>
          </w:rPrChange>
        </w:rPr>
        <w:t>recognize</w:t>
      </w:r>
      <w:r>
        <w:rPr>
          <w:rFonts w:ascii="Times New Roman"/>
          <w:spacing w:val="32"/>
          <w:sz w:val="20"/>
          <w:rPrChange w:id="3210" w:author="Author" w:date="2015-07-30T15:37:00Z">
            <w:rPr>
              <w:rFonts w:ascii="Times New Roman" w:hAnsi="Times New Roman"/>
              <w:sz w:val="20"/>
            </w:rPr>
          </w:rPrChange>
        </w:rPr>
        <w:t xml:space="preserve"> </w:t>
      </w:r>
      <w:r>
        <w:rPr>
          <w:rFonts w:ascii="Times New Roman"/>
          <w:sz w:val="20"/>
          <w:rPrChange w:id="3211" w:author="Author" w:date="2015-07-30T15:37:00Z">
            <w:rPr>
              <w:rFonts w:ascii="Times New Roman" w:hAnsi="Times New Roman"/>
              <w:sz w:val="20"/>
            </w:rPr>
          </w:rPrChange>
        </w:rPr>
        <w:t>that</w:t>
      </w:r>
      <w:r>
        <w:rPr>
          <w:rFonts w:ascii="Times New Roman"/>
          <w:spacing w:val="32"/>
          <w:sz w:val="20"/>
          <w:rPrChange w:id="3212" w:author="Author" w:date="2015-07-30T15:37:00Z">
            <w:rPr>
              <w:rFonts w:ascii="Times New Roman" w:hAnsi="Times New Roman"/>
              <w:sz w:val="20"/>
            </w:rPr>
          </w:rPrChange>
        </w:rPr>
        <w:t xml:space="preserve"> </w:t>
      </w:r>
      <w:r>
        <w:rPr>
          <w:rFonts w:ascii="Times New Roman"/>
          <w:sz w:val="20"/>
          <w:rPrChange w:id="3213" w:author="Author" w:date="2015-07-30T15:37:00Z">
            <w:rPr>
              <w:rFonts w:ascii="Times New Roman" w:hAnsi="Times New Roman"/>
              <w:sz w:val="20"/>
            </w:rPr>
          </w:rPrChange>
        </w:rPr>
        <w:t>sustainable</w:t>
      </w:r>
      <w:r>
        <w:rPr>
          <w:rFonts w:ascii="Times New Roman"/>
          <w:spacing w:val="32"/>
          <w:sz w:val="20"/>
          <w:rPrChange w:id="3214" w:author="Author" w:date="2015-07-30T15:37:00Z">
            <w:rPr>
              <w:rFonts w:ascii="Times New Roman" w:hAnsi="Times New Roman"/>
              <w:sz w:val="20"/>
            </w:rPr>
          </w:rPrChange>
        </w:rPr>
        <w:t xml:space="preserve"> </w:t>
      </w:r>
      <w:r>
        <w:rPr>
          <w:rFonts w:ascii="Times New Roman"/>
          <w:sz w:val="20"/>
          <w:rPrChange w:id="3215" w:author="Author" w:date="2015-07-30T15:37:00Z">
            <w:rPr>
              <w:rFonts w:ascii="Times New Roman" w:hAnsi="Times New Roman"/>
              <w:sz w:val="20"/>
            </w:rPr>
          </w:rPrChange>
        </w:rPr>
        <w:t>urban</w:t>
      </w:r>
      <w:r>
        <w:rPr>
          <w:rFonts w:ascii="Times New Roman"/>
          <w:spacing w:val="31"/>
          <w:sz w:val="20"/>
          <w:rPrChange w:id="3216" w:author="Author" w:date="2015-07-30T15:37:00Z">
            <w:rPr>
              <w:rFonts w:ascii="Times New Roman" w:hAnsi="Times New Roman"/>
              <w:sz w:val="20"/>
            </w:rPr>
          </w:rPrChange>
        </w:rPr>
        <w:t xml:space="preserve"> </w:t>
      </w:r>
      <w:r>
        <w:rPr>
          <w:rFonts w:ascii="Times New Roman"/>
          <w:sz w:val="20"/>
          <w:rPrChange w:id="3217" w:author="Author" w:date="2015-07-30T15:37:00Z">
            <w:rPr>
              <w:rFonts w:ascii="Times New Roman" w:hAnsi="Times New Roman"/>
              <w:sz w:val="20"/>
            </w:rPr>
          </w:rPrChange>
        </w:rPr>
        <w:t>development</w:t>
      </w:r>
      <w:r>
        <w:rPr>
          <w:rFonts w:ascii="Times New Roman"/>
          <w:spacing w:val="33"/>
          <w:sz w:val="20"/>
          <w:rPrChange w:id="3218" w:author="Author" w:date="2015-07-30T15:37:00Z">
            <w:rPr>
              <w:rFonts w:ascii="Times New Roman" w:hAnsi="Times New Roman"/>
              <w:sz w:val="20"/>
            </w:rPr>
          </w:rPrChange>
        </w:rPr>
        <w:t xml:space="preserve"> </w:t>
      </w:r>
      <w:r>
        <w:rPr>
          <w:rFonts w:ascii="Times New Roman"/>
          <w:sz w:val="20"/>
          <w:rPrChange w:id="3219" w:author="Author" w:date="2015-07-30T15:37:00Z">
            <w:rPr>
              <w:rFonts w:ascii="Times New Roman" w:hAnsi="Times New Roman"/>
              <w:sz w:val="20"/>
            </w:rPr>
          </w:rPrChange>
        </w:rPr>
        <w:t>and</w:t>
      </w:r>
      <w:r>
        <w:rPr>
          <w:rFonts w:ascii="Times New Roman"/>
          <w:spacing w:val="35"/>
          <w:sz w:val="20"/>
          <w:rPrChange w:id="3220" w:author="Author" w:date="2015-07-30T15:37:00Z">
            <w:rPr>
              <w:rFonts w:ascii="Times New Roman" w:hAnsi="Times New Roman"/>
              <w:sz w:val="20"/>
            </w:rPr>
          </w:rPrChange>
        </w:rPr>
        <w:t xml:space="preserve"> </w:t>
      </w:r>
      <w:r>
        <w:rPr>
          <w:rFonts w:ascii="Times New Roman"/>
          <w:sz w:val="20"/>
          <w:rPrChange w:id="3221" w:author="Author" w:date="2015-07-30T15:37:00Z">
            <w:rPr>
              <w:rFonts w:ascii="Times New Roman" w:hAnsi="Times New Roman"/>
              <w:sz w:val="20"/>
            </w:rPr>
          </w:rPrChange>
        </w:rPr>
        <w:t>management</w:t>
      </w:r>
      <w:r>
        <w:rPr>
          <w:rFonts w:ascii="Times New Roman"/>
          <w:spacing w:val="31"/>
          <w:sz w:val="20"/>
          <w:rPrChange w:id="3222" w:author="Author" w:date="2015-07-30T15:37:00Z">
            <w:rPr>
              <w:rFonts w:ascii="Times New Roman" w:hAnsi="Times New Roman"/>
              <w:sz w:val="20"/>
            </w:rPr>
          </w:rPrChange>
        </w:rPr>
        <w:t xml:space="preserve"> </w:t>
      </w:r>
      <w:r>
        <w:rPr>
          <w:rFonts w:ascii="Times New Roman"/>
          <w:sz w:val="20"/>
          <w:rPrChange w:id="3223" w:author="Author" w:date="2015-07-30T15:37:00Z">
            <w:rPr>
              <w:rFonts w:ascii="Times New Roman" w:hAnsi="Times New Roman"/>
              <w:sz w:val="20"/>
            </w:rPr>
          </w:rPrChange>
        </w:rPr>
        <w:t>are</w:t>
      </w:r>
      <w:r>
        <w:rPr>
          <w:rFonts w:ascii="Times New Roman"/>
          <w:spacing w:val="32"/>
          <w:sz w:val="20"/>
          <w:rPrChange w:id="3224" w:author="Author" w:date="2015-07-30T15:37:00Z">
            <w:rPr>
              <w:rFonts w:ascii="Times New Roman" w:hAnsi="Times New Roman"/>
              <w:sz w:val="20"/>
            </w:rPr>
          </w:rPrChange>
        </w:rPr>
        <w:t xml:space="preserve"> </w:t>
      </w:r>
      <w:r>
        <w:rPr>
          <w:rFonts w:ascii="Times New Roman"/>
          <w:sz w:val="20"/>
          <w:rPrChange w:id="3225" w:author="Author" w:date="2015-07-30T15:37:00Z">
            <w:rPr>
              <w:rFonts w:ascii="Times New Roman" w:hAnsi="Times New Roman"/>
              <w:sz w:val="20"/>
            </w:rPr>
          </w:rPrChange>
        </w:rPr>
        <w:t>crucial</w:t>
      </w:r>
      <w:r>
        <w:rPr>
          <w:rFonts w:ascii="Times New Roman"/>
          <w:spacing w:val="31"/>
          <w:sz w:val="20"/>
          <w:rPrChange w:id="3226" w:author="Author" w:date="2015-07-30T15:37:00Z">
            <w:rPr>
              <w:rFonts w:ascii="Times New Roman" w:hAnsi="Times New Roman"/>
              <w:sz w:val="20"/>
            </w:rPr>
          </w:rPrChange>
        </w:rPr>
        <w:t xml:space="preserve"> </w:t>
      </w:r>
      <w:r>
        <w:rPr>
          <w:rFonts w:ascii="Times New Roman"/>
          <w:sz w:val="20"/>
          <w:rPrChange w:id="3227" w:author="Author" w:date="2015-07-30T15:37:00Z">
            <w:rPr>
              <w:rFonts w:ascii="Times New Roman" w:hAnsi="Times New Roman"/>
              <w:sz w:val="20"/>
            </w:rPr>
          </w:rPrChange>
        </w:rPr>
        <w:t>to</w:t>
      </w:r>
      <w:r>
        <w:rPr>
          <w:rFonts w:ascii="Times New Roman"/>
          <w:spacing w:val="32"/>
          <w:sz w:val="20"/>
          <w:rPrChange w:id="3228" w:author="Author" w:date="2015-07-30T15:37:00Z">
            <w:rPr>
              <w:rFonts w:ascii="Times New Roman" w:hAnsi="Times New Roman"/>
              <w:sz w:val="20"/>
            </w:rPr>
          </w:rPrChange>
        </w:rPr>
        <w:t xml:space="preserve"> </w:t>
      </w:r>
      <w:r>
        <w:rPr>
          <w:rFonts w:ascii="Times New Roman"/>
          <w:sz w:val="20"/>
          <w:rPrChange w:id="3229" w:author="Author" w:date="2015-07-30T15:37:00Z">
            <w:rPr>
              <w:rFonts w:ascii="Times New Roman" w:hAnsi="Times New Roman"/>
              <w:sz w:val="20"/>
            </w:rPr>
          </w:rPrChange>
        </w:rPr>
        <w:t>the</w:t>
      </w:r>
      <w:r>
        <w:rPr>
          <w:rFonts w:ascii="Times New Roman"/>
          <w:spacing w:val="36"/>
          <w:sz w:val="20"/>
          <w:rPrChange w:id="3230" w:author="Author" w:date="2015-07-30T15:37:00Z">
            <w:rPr>
              <w:rFonts w:ascii="Times New Roman" w:hAnsi="Times New Roman"/>
              <w:sz w:val="20"/>
            </w:rPr>
          </w:rPrChange>
        </w:rPr>
        <w:t xml:space="preserve"> </w:t>
      </w:r>
      <w:r>
        <w:rPr>
          <w:rFonts w:ascii="Times New Roman"/>
          <w:sz w:val="20"/>
          <w:rPrChange w:id="3231" w:author="Author" w:date="2015-07-30T15:37:00Z">
            <w:rPr>
              <w:rFonts w:ascii="Times New Roman" w:hAnsi="Times New Roman"/>
              <w:sz w:val="20"/>
            </w:rPr>
          </w:rPrChange>
        </w:rPr>
        <w:t>quality</w:t>
      </w:r>
      <w:r>
        <w:rPr>
          <w:rFonts w:ascii="Times New Roman"/>
          <w:spacing w:val="30"/>
          <w:sz w:val="20"/>
          <w:rPrChange w:id="3232" w:author="Author" w:date="2015-07-30T15:37:00Z">
            <w:rPr>
              <w:rFonts w:ascii="Times New Roman" w:hAnsi="Times New Roman"/>
              <w:sz w:val="20"/>
            </w:rPr>
          </w:rPrChange>
        </w:rPr>
        <w:t xml:space="preserve"> </w:t>
      </w:r>
      <w:r>
        <w:rPr>
          <w:rFonts w:ascii="Times New Roman"/>
          <w:sz w:val="20"/>
          <w:rPrChange w:id="3233" w:author="Author" w:date="2015-07-30T15:37:00Z">
            <w:rPr>
              <w:rFonts w:ascii="Times New Roman" w:hAnsi="Times New Roman"/>
              <w:sz w:val="20"/>
            </w:rPr>
          </w:rPrChange>
        </w:rPr>
        <w:t>of</w:t>
      </w:r>
      <w:r>
        <w:rPr>
          <w:rFonts w:ascii="Times New Roman"/>
          <w:spacing w:val="30"/>
          <w:sz w:val="20"/>
          <w:rPrChange w:id="3234" w:author="Author" w:date="2015-07-30T15:37:00Z">
            <w:rPr>
              <w:rFonts w:ascii="Times New Roman" w:hAnsi="Times New Roman"/>
              <w:sz w:val="20"/>
            </w:rPr>
          </w:rPrChange>
        </w:rPr>
        <w:t xml:space="preserve"> </w:t>
      </w:r>
      <w:r>
        <w:rPr>
          <w:rFonts w:ascii="Times New Roman"/>
          <w:sz w:val="20"/>
          <w:rPrChange w:id="3235" w:author="Author" w:date="2015-07-30T15:37:00Z">
            <w:rPr>
              <w:rFonts w:ascii="Times New Roman" w:hAnsi="Times New Roman"/>
              <w:sz w:val="20"/>
            </w:rPr>
          </w:rPrChange>
        </w:rPr>
        <w:t>life</w:t>
      </w:r>
      <w:r>
        <w:rPr>
          <w:rFonts w:ascii="Times New Roman"/>
          <w:spacing w:val="32"/>
          <w:sz w:val="20"/>
          <w:rPrChange w:id="3236" w:author="Author" w:date="2015-07-30T15:37:00Z">
            <w:rPr>
              <w:rFonts w:ascii="Times New Roman" w:hAnsi="Times New Roman"/>
              <w:sz w:val="20"/>
            </w:rPr>
          </w:rPrChange>
        </w:rPr>
        <w:t xml:space="preserve"> </w:t>
      </w:r>
      <w:r>
        <w:rPr>
          <w:rFonts w:ascii="Times New Roman"/>
          <w:sz w:val="20"/>
          <w:rPrChange w:id="3237" w:author="Author" w:date="2015-07-30T15:37:00Z">
            <w:rPr>
              <w:rFonts w:ascii="Times New Roman" w:hAnsi="Times New Roman"/>
              <w:sz w:val="20"/>
            </w:rPr>
          </w:rPrChange>
        </w:rPr>
        <w:t>of</w:t>
      </w:r>
      <w:r>
        <w:rPr>
          <w:rFonts w:ascii="Times New Roman"/>
          <w:spacing w:val="30"/>
          <w:sz w:val="20"/>
          <w:rPrChange w:id="3238" w:author="Author" w:date="2015-07-30T15:37:00Z">
            <w:rPr>
              <w:rFonts w:ascii="Times New Roman" w:hAnsi="Times New Roman"/>
              <w:sz w:val="20"/>
            </w:rPr>
          </w:rPrChange>
        </w:rPr>
        <w:t xml:space="preserve"> </w:t>
      </w:r>
      <w:r>
        <w:rPr>
          <w:rFonts w:ascii="Times New Roman"/>
          <w:sz w:val="20"/>
          <w:rPrChange w:id="3239" w:author="Author" w:date="2015-07-30T15:37:00Z">
            <w:rPr>
              <w:rFonts w:ascii="Times New Roman" w:hAnsi="Times New Roman"/>
              <w:sz w:val="20"/>
            </w:rPr>
          </w:rPrChange>
        </w:rPr>
        <w:t>our</w:t>
      </w:r>
      <w:r>
        <w:rPr>
          <w:rFonts w:ascii="Times New Roman"/>
          <w:w w:val="99"/>
          <w:sz w:val="20"/>
          <w:rPrChange w:id="3240" w:author="Author" w:date="2015-07-30T15:37:00Z">
            <w:rPr>
              <w:rFonts w:ascii="Times New Roman" w:hAnsi="Times New Roman"/>
              <w:sz w:val="20"/>
            </w:rPr>
          </w:rPrChange>
        </w:rPr>
        <w:t xml:space="preserve"> </w:t>
      </w:r>
      <w:r>
        <w:rPr>
          <w:rFonts w:ascii="Times New Roman"/>
          <w:sz w:val="20"/>
          <w:rPrChange w:id="3241" w:author="Author" w:date="2015-07-30T15:37:00Z">
            <w:rPr>
              <w:rFonts w:ascii="Times New Roman" w:hAnsi="Times New Roman"/>
              <w:sz w:val="20"/>
            </w:rPr>
          </w:rPrChange>
        </w:rPr>
        <w:t>people. We will work with local authorities and communities to renew and plan our cities and</w:t>
      </w:r>
      <w:r>
        <w:rPr>
          <w:rFonts w:ascii="Times New Roman"/>
          <w:spacing w:val="15"/>
          <w:sz w:val="20"/>
          <w:rPrChange w:id="3242" w:author="Author" w:date="2015-07-30T15:37:00Z">
            <w:rPr>
              <w:rFonts w:ascii="Times New Roman" w:hAnsi="Times New Roman"/>
              <w:sz w:val="20"/>
            </w:rPr>
          </w:rPrChange>
        </w:rPr>
        <w:t xml:space="preserve"> </w:t>
      </w:r>
      <w:r>
        <w:rPr>
          <w:rFonts w:ascii="Times New Roman"/>
          <w:sz w:val="20"/>
          <w:rPrChange w:id="3243" w:author="Author" w:date="2015-07-30T15:37:00Z">
            <w:rPr>
              <w:rFonts w:ascii="Times New Roman" w:hAnsi="Times New Roman"/>
              <w:sz w:val="20"/>
            </w:rPr>
          </w:rPrChange>
        </w:rPr>
        <w:t>human</w:t>
      </w:r>
      <w:r>
        <w:rPr>
          <w:rFonts w:ascii="Times New Roman"/>
          <w:w w:val="99"/>
          <w:sz w:val="20"/>
          <w:rPrChange w:id="3244" w:author="Author" w:date="2015-07-30T15:37:00Z">
            <w:rPr>
              <w:rFonts w:ascii="Times New Roman" w:hAnsi="Times New Roman"/>
              <w:sz w:val="20"/>
            </w:rPr>
          </w:rPrChange>
        </w:rPr>
        <w:t xml:space="preserve"> </w:t>
      </w:r>
      <w:r>
        <w:rPr>
          <w:rFonts w:ascii="Times New Roman"/>
          <w:sz w:val="20"/>
          <w:rPrChange w:id="3245" w:author="Author" w:date="2015-07-30T15:37:00Z">
            <w:rPr>
              <w:rFonts w:ascii="Times New Roman" w:hAnsi="Times New Roman"/>
              <w:sz w:val="20"/>
            </w:rPr>
          </w:rPrChange>
        </w:rPr>
        <w:t>settlements so as to foster community cohesion and personal security and to stimulate innovation</w:t>
      </w:r>
      <w:r>
        <w:rPr>
          <w:rFonts w:ascii="Times New Roman"/>
          <w:spacing w:val="10"/>
          <w:sz w:val="20"/>
          <w:rPrChange w:id="3246" w:author="Author" w:date="2015-07-30T15:37:00Z">
            <w:rPr>
              <w:rFonts w:ascii="Times New Roman" w:hAnsi="Times New Roman"/>
              <w:sz w:val="20"/>
            </w:rPr>
          </w:rPrChange>
        </w:rPr>
        <w:t xml:space="preserve"> </w:t>
      </w:r>
      <w:r>
        <w:rPr>
          <w:rFonts w:ascii="Times New Roman"/>
          <w:sz w:val="20"/>
          <w:rPrChange w:id="3247" w:author="Author" w:date="2015-07-30T15:37:00Z">
            <w:rPr>
              <w:rFonts w:ascii="Times New Roman" w:hAnsi="Times New Roman"/>
              <w:sz w:val="20"/>
            </w:rPr>
          </w:rPrChange>
        </w:rPr>
        <w:t>and</w:t>
      </w:r>
      <w:r>
        <w:rPr>
          <w:rFonts w:ascii="Times New Roman"/>
          <w:w w:val="99"/>
          <w:sz w:val="20"/>
          <w:rPrChange w:id="3248" w:author="Author" w:date="2015-07-30T15:37:00Z">
            <w:rPr>
              <w:rFonts w:ascii="Times New Roman" w:hAnsi="Times New Roman"/>
              <w:sz w:val="20"/>
            </w:rPr>
          </w:rPrChange>
        </w:rPr>
        <w:t xml:space="preserve"> </w:t>
      </w:r>
      <w:r>
        <w:rPr>
          <w:rFonts w:ascii="Times New Roman"/>
          <w:sz w:val="20"/>
          <w:rPrChange w:id="3249" w:author="Author" w:date="2015-07-30T15:37:00Z">
            <w:rPr>
              <w:rFonts w:ascii="Times New Roman" w:hAnsi="Times New Roman"/>
              <w:sz w:val="20"/>
            </w:rPr>
          </w:rPrChange>
        </w:rPr>
        <w:t>employment. We will reduce the negative impacts of urban activities and of chemicals which are hazardous</w:t>
      </w:r>
      <w:r>
        <w:rPr>
          <w:rFonts w:ascii="Times New Roman"/>
          <w:spacing w:val="20"/>
          <w:sz w:val="20"/>
          <w:rPrChange w:id="3250" w:author="Author" w:date="2015-07-30T15:37:00Z">
            <w:rPr>
              <w:rFonts w:ascii="Times New Roman" w:hAnsi="Times New Roman"/>
              <w:sz w:val="20"/>
            </w:rPr>
          </w:rPrChange>
        </w:rPr>
        <w:t xml:space="preserve"> </w:t>
      </w:r>
      <w:r>
        <w:rPr>
          <w:rFonts w:ascii="Times New Roman"/>
          <w:sz w:val="20"/>
          <w:rPrChange w:id="3251" w:author="Author" w:date="2015-07-30T15:37:00Z">
            <w:rPr>
              <w:rFonts w:ascii="Times New Roman" w:hAnsi="Times New Roman"/>
              <w:sz w:val="20"/>
            </w:rPr>
          </w:rPrChange>
        </w:rPr>
        <w:t>for</w:t>
      </w:r>
      <w:r>
        <w:rPr>
          <w:rFonts w:ascii="Times New Roman"/>
          <w:w w:val="99"/>
          <w:sz w:val="20"/>
          <w:rPrChange w:id="3252" w:author="Author" w:date="2015-07-30T15:37:00Z">
            <w:rPr>
              <w:rFonts w:ascii="Times New Roman" w:hAnsi="Times New Roman"/>
              <w:sz w:val="20"/>
            </w:rPr>
          </w:rPrChange>
        </w:rPr>
        <w:t xml:space="preserve"> </w:t>
      </w:r>
      <w:r>
        <w:rPr>
          <w:rFonts w:ascii="Times New Roman"/>
          <w:sz w:val="20"/>
          <w:rPrChange w:id="3253" w:author="Author" w:date="2015-07-30T15:37:00Z">
            <w:rPr>
              <w:rFonts w:ascii="Times New Roman" w:hAnsi="Times New Roman"/>
              <w:sz w:val="20"/>
            </w:rPr>
          </w:rPrChange>
        </w:rPr>
        <w:t>human health and the environment, including through the environmentally sound management and safe use</w:t>
      </w:r>
      <w:r>
        <w:rPr>
          <w:rFonts w:ascii="Times New Roman"/>
          <w:spacing w:val="49"/>
          <w:sz w:val="20"/>
          <w:rPrChange w:id="3254" w:author="Author" w:date="2015-07-30T15:37:00Z">
            <w:rPr>
              <w:rFonts w:ascii="Times New Roman" w:hAnsi="Times New Roman"/>
              <w:sz w:val="20"/>
            </w:rPr>
          </w:rPrChange>
        </w:rPr>
        <w:t xml:space="preserve"> </w:t>
      </w:r>
      <w:r>
        <w:rPr>
          <w:rFonts w:ascii="Times New Roman"/>
          <w:sz w:val="20"/>
          <w:rPrChange w:id="3255" w:author="Author" w:date="2015-07-30T15:37:00Z">
            <w:rPr>
              <w:rFonts w:ascii="Times New Roman" w:hAnsi="Times New Roman"/>
              <w:sz w:val="20"/>
            </w:rPr>
          </w:rPrChange>
        </w:rPr>
        <w:t>of</w:t>
      </w:r>
      <w:del w:id="3256" w:author="Author" w:date="2015-07-30T15:37:00Z">
        <w:r w:rsidR="00F3349C">
          <w:rPr>
            <w:rFonts w:ascii="Times New Roman" w:hAnsi="Times New Roman"/>
            <w:sz w:val="20"/>
            <w:szCs w:val="20"/>
          </w:rPr>
          <w:delText xml:space="preserve"> </w:delText>
        </w:r>
      </w:del>
    </w:p>
    <w:p w14:paraId="3E720959" w14:textId="77777777" w:rsidR="00804791" w:rsidRDefault="00804791">
      <w:pPr>
        <w:spacing w:line="259" w:lineRule="auto"/>
        <w:jc w:val="both"/>
        <w:rPr>
          <w:ins w:id="3257" w:author="Author" w:date="2015-07-30T15:37:00Z"/>
          <w:rFonts w:ascii="Times New Roman" w:eastAsia="Times New Roman" w:hAnsi="Times New Roman" w:cs="Times New Roman"/>
          <w:sz w:val="20"/>
          <w:szCs w:val="20"/>
        </w:rPr>
        <w:sectPr w:rsidR="00804791">
          <w:pgSz w:w="12240" w:h="15840"/>
          <w:pgMar w:top="1380" w:right="1320" w:bottom="1200" w:left="1340" w:header="0" w:footer="1015" w:gutter="0"/>
          <w:cols w:space="720"/>
        </w:sectPr>
      </w:pPr>
    </w:p>
    <w:p w14:paraId="37DD7FE3" w14:textId="77777777" w:rsidR="00804791" w:rsidRPr="006514D0" w:rsidRDefault="006514D0">
      <w:pPr>
        <w:pStyle w:val="BodyText"/>
        <w:spacing w:before="53" w:line="259" w:lineRule="auto"/>
        <w:ind w:left="460" w:right="120" w:firstLine="0"/>
        <w:jc w:val="both"/>
        <w:pPrChange w:id="3258" w:author="Author" w:date="2015-07-30T15:37:00Z">
          <w:pPr>
            <w:pStyle w:val="ListParagraph"/>
            <w:numPr>
              <w:numId w:val="38"/>
            </w:numPr>
            <w:ind w:left="360" w:hanging="360"/>
            <w:jc w:val="both"/>
          </w:pPr>
        </w:pPrChange>
      </w:pPr>
      <w:r w:rsidRPr="006514D0">
        <w:t>chemicals, the reduction and recycling of waste and more efficient use of water and energy. And we will</w:t>
      </w:r>
      <w:r>
        <w:rPr>
          <w:spacing w:val="35"/>
          <w:rPrChange w:id="3259" w:author="Author" w:date="2015-07-30T15:37:00Z">
            <w:rPr>
              <w:rFonts w:ascii="Times New Roman" w:hAnsi="Times New Roman"/>
              <w:sz w:val="20"/>
            </w:rPr>
          </w:rPrChange>
        </w:rPr>
        <w:t xml:space="preserve"> </w:t>
      </w:r>
      <w:r w:rsidRPr="006514D0">
        <w:t>work</w:t>
      </w:r>
      <w:r>
        <w:rPr>
          <w:w w:val="99"/>
          <w:rPrChange w:id="3260" w:author="Author" w:date="2015-07-30T15:37:00Z">
            <w:rPr>
              <w:rFonts w:ascii="Times New Roman" w:hAnsi="Times New Roman"/>
              <w:sz w:val="20"/>
            </w:rPr>
          </w:rPrChange>
        </w:rPr>
        <w:t xml:space="preserve"> </w:t>
      </w:r>
      <w:r w:rsidRPr="006514D0">
        <w:t>to</w:t>
      </w:r>
      <w:r>
        <w:rPr>
          <w:spacing w:val="14"/>
          <w:rPrChange w:id="3261" w:author="Author" w:date="2015-07-30T15:37:00Z">
            <w:rPr>
              <w:rFonts w:ascii="Times New Roman" w:hAnsi="Times New Roman"/>
              <w:sz w:val="20"/>
            </w:rPr>
          </w:rPrChange>
        </w:rPr>
        <w:t xml:space="preserve"> </w:t>
      </w:r>
      <w:r w:rsidRPr="006514D0">
        <w:t>minimize</w:t>
      </w:r>
      <w:r>
        <w:rPr>
          <w:spacing w:val="14"/>
          <w:rPrChange w:id="3262" w:author="Author" w:date="2015-07-30T15:37:00Z">
            <w:rPr>
              <w:rFonts w:ascii="Times New Roman" w:hAnsi="Times New Roman"/>
              <w:sz w:val="20"/>
            </w:rPr>
          </w:rPrChange>
        </w:rPr>
        <w:t xml:space="preserve"> </w:t>
      </w:r>
      <w:r w:rsidRPr="006514D0">
        <w:t>the</w:t>
      </w:r>
      <w:r>
        <w:rPr>
          <w:spacing w:val="14"/>
          <w:rPrChange w:id="3263" w:author="Author" w:date="2015-07-30T15:37:00Z">
            <w:rPr>
              <w:rFonts w:ascii="Times New Roman" w:hAnsi="Times New Roman"/>
              <w:sz w:val="20"/>
            </w:rPr>
          </w:rPrChange>
        </w:rPr>
        <w:t xml:space="preserve"> </w:t>
      </w:r>
      <w:r w:rsidRPr="006514D0">
        <w:t>impact</w:t>
      </w:r>
      <w:r>
        <w:rPr>
          <w:spacing w:val="13"/>
          <w:rPrChange w:id="3264" w:author="Author" w:date="2015-07-30T15:37:00Z">
            <w:rPr>
              <w:rFonts w:ascii="Times New Roman" w:hAnsi="Times New Roman"/>
              <w:sz w:val="20"/>
            </w:rPr>
          </w:rPrChange>
        </w:rPr>
        <w:t xml:space="preserve"> </w:t>
      </w:r>
      <w:r w:rsidRPr="006514D0">
        <w:t>of</w:t>
      </w:r>
      <w:r>
        <w:rPr>
          <w:spacing w:val="13"/>
          <w:rPrChange w:id="3265" w:author="Author" w:date="2015-07-30T15:37:00Z">
            <w:rPr>
              <w:rFonts w:ascii="Times New Roman" w:hAnsi="Times New Roman"/>
              <w:sz w:val="20"/>
            </w:rPr>
          </w:rPrChange>
        </w:rPr>
        <w:t xml:space="preserve"> </w:t>
      </w:r>
      <w:r w:rsidRPr="006514D0">
        <w:t>cities</w:t>
      </w:r>
      <w:r>
        <w:rPr>
          <w:spacing w:val="13"/>
          <w:rPrChange w:id="3266" w:author="Author" w:date="2015-07-30T15:37:00Z">
            <w:rPr>
              <w:rFonts w:ascii="Times New Roman" w:hAnsi="Times New Roman"/>
              <w:sz w:val="20"/>
            </w:rPr>
          </w:rPrChange>
        </w:rPr>
        <w:t xml:space="preserve"> </w:t>
      </w:r>
      <w:r w:rsidRPr="006514D0">
        <w:t>on</w:t>
      </w:r>
      <w:r>
        <w:rPr>
          <w:spacing w:val="13"/>
          <w:rPrChange w:id="3267" w:author="Author" w:date="2015-07-30T15:37:00Z">
            <w:rPr>
              <w:rFonts w:ascii="Times New Roman" w:hAnsi="Times New Roman"/>
              <w:sz w:val="20"/>
            </w:rPr>
          </w:rPrChange>
        </w:rPr>
        <w:t xml:space="preserve"> </w:t>
      </w:r>
      <w:r w:rsidRPr="006514D0">
        <w:t>the</w:t>
      </w:r>
      <w:r>
        <w:rPr>
          <w:spacing w:val="14"/>
          <w:rPrChange w:id="3268" w:author="Author" w:date="2015-07-30T15:37:00Z">
            <w:rPr>
              <w:rFonts w:ascii="Times New Roman" w:hAnsi="Times New Roman"/>
              <w:sz w:val="20"/>
            </w:rPr>
          </w:rPrChange>
        </w:rPr>
        <w:t xml:space="preserve"> </w:t>
      </w:r>
      <w:r w:rsidRPr="006514D0">
        <w:t>global</w:t>
      </w:r>
      <w:r>
        <w:rPr>
          <w:spacing w:val="14"/>
          <w:rPrChange w:id="3269" w:author="Author" w:date="2015-07-30T15:37:00Z">
            <w:rPr>
              <w:rFonts w:ascii="Times New Roman" w:hAnsi="Times New Roman"/>
              <w:sz w:val="20"/>
            </w:rPr>
          </w:rPrChange>
        </w:rPr>
        <w:t xml:space="preserve"> </w:t>
      </w:r>
      <w:r w:rsidRPr="006514D0">
        <w:t>climate</w:t>
      </w:r>
      <w:r>
        <w:rPr>
          <w:spacing w:val="14"/>
          <w:rPrChange w:id="3270" w:author="Author" w:date="2015-07-30T15:37:00Z">
            <w:rPr>
              <w:rFonts w:ascii="Times New Roman" w:hAnsi="Times New Roman"/>
              <w:sz w:val="20"/>
            </w:rPr>
          </w:rPrChange>
        </w:rPr>
        <w:t xml:space="preserve"> </w:t>
      </w:r>
      <w:r w:rsidRPr="006514D0">
        <w:t>system.</w:t>
      </w:r>
      <w:r>
        <w:rPr>
          <w:spacing w:val="14"/>
          <w:rPrChange w:id="3271" w:author="Author" w:date="2015-07-30T15:37:00Z">
            <w:rPr>
              <w:rFonts w:ascii="Times New Roman" w:hAnsi="Times New Roman"/>
              <w:sz w:val="20"/>
            </w:rPr>
          </w:rPrChange>
        </w:rPr>
        <w:t xml:space="preserve"> </w:t>
      </w:r>
      <w:r w:rsidRPr="006514D0">
        <w:t>We</w:t>
      </w:r>
      <w:r>
        <w:rPr>
          <w:spacing w:val="16"/>
          <w:rPrChange w:id="3272" w:author="Author" w:date="2015-07-30T15:37:00Z">
            <w:rPr>
              <w:rFonts w:ascii="Times New Roman" w:hAnsi="Times New Roman"/>
              <w:sz w:val="20"/>
            </w:rPr>
          </w:rPrChange>
        </w:rPr>
        <w:t xml:space="preserve"> </w:t>
      </w:r>
      <w:r w:rsidRPr="006514D0">
        <w:t>will</w:t>
      </w:r>
      <w:r>
        <w:rPr>
          <w:spacing w:val="13"/>
          <w:rPrChange w:id="3273" w:author="Author" w:date="2015-07-30T15:37:00Z">
            <w:rPr>
              <w:rFonts w:ascii="Times New Roman" w:hAnsi="Times New Roman"/>
              <w:sz w:val="20"/>
            </w:rPr>
          </w:rPrChange>
        </w:rPr>
        <w:t xml:space="preserve"> </w:t>
      </w:r>
      <w:r w:rsidRPr="006514D0">
        <w:t>also</w:t>
      </w:r>
      <w:r>
        <w:rPr>
          <w:spacing w:val="14"/>
          <w:rPrChange w:id="3274" w:author="Author" w:date="2015-07-30T15:37:00Z">
            <w:rPr>
              <w:rFonts w:ascii="Times New Roman" w:hAnsi="Times New Roman"/>
              <w:sz w:val="20"/>
            </w:rPr>
          </w:rPrChange>
        </w:rPr>
        <w:t xml:space="preserve"> </w:t>
      </w:r>
      <w:r w:rsidRPr="006514D0">
        <w:t>take</w:t>
      </w:r>
      <w:r>
        <w:rPr>
          <w:spacing w:val="14"/>
          <w:rPrChange w:id="3275" w:author="Author" w:date="2015-07-30T15:37:00Z">
            <w:rPr>
              <w:rFonts w:ascii="Times New Roman" w:hAnsi="Times New Roman"/>
              <w:sz w:val="20"/>
            </w:rPr>
          </w:rPrChange>
        </w:rPr>
        <w:t xml:space="preserve"> </w:t>
      </w:r>
      <w:r w:rsidRPr="006514D0">
        <w:t>account</w:t>
      </w:r>
      <w:r>
        <w:rPr>
          <w:spacing w:val="15"/>
          <w:rPrChange w:id="3276" w:author="Author" w:date="2015-07-30T15:37:00Z">
            <w:rPr>
              <w:rFonts w:ascii="Times New Roman" w:hAnsi="Times New Roman"/>
              <w:sz w:val="20"/>
            </w:rPr>
          </w:rPrChange>
        </w:rPr>
        <w:t xml:space="preserve"> </w:t>
      </w:r>
      <w:r w:rsidRPr="006514D0">
        <w:t>of</w:t>
      </w:r>
      <w:r>
        <w:rPr>
          <w:spacing w:val="13"/>
          <w:rPrChange w:id="3277" w:author="Author" w:date="2015-07-30T15:37:00Z">
            <w:rPr>
              <w:rFonts w:ascii="Times New Roman" w:hAnsi="Times New Roman"/>
              <w:sz w:val="20"/>
            </w:rPr>
          </w:rPrChange>
        </w:rPr>
        <w:t xml:space="preserve"> </w:t>
      </w:r>
      <w:r w:rsidRPr="006514D0">
        <w:t>population</w:t>
      </w:r>
      <w:r>
        <w:rPr>
          <w:spacing w:val="13"/>
          <w:rPrChange w:id="3278" w:author="Author" w:date="2015-07-30T15:37:00Z">
            <w:rPr>
              <w:rFonts w:ascii="Times New Roman" w:hAnsi="Times New Roman"/>
              <w:sz w:val="20"/>
            </w:rPr>
          </w:rPrChange>
        </w:rPr>
        <w:t xml:space="preserve"> </w:t>
      </w:r>
      <w:r w:rsidRPr="006514D0">
        <w:t>trends</w:t>
      </w:r>
      <w:r>
        <w:rPr>
          <w:w w:val="99"/>
          <w:rPrChange w:id="3279" w:author="Author" w:date="2015-07-30T15:37:00Z">
            <w:rPr>
              <w:rFonts w:ascii="Times New Roman" w:hAnsi="Times New Roman"/>
              <w:sz w:val="20"/>
            </w:rPr>
          </w:rPrChange>
        </w:rPr>
        <w:t xml:space="preserve"> </w:t>
      </w:r>
      <w:r w:rsidRPr="006514D0">
        <w:t>and</w:t>
      </w:r>
      <w:r>
        <w:rPr>
          <w:spacing w:val="20"/>
          <w:rPrChange w:id="3280" w:author="Author" w:date="2015-07-30T15:37:00Z">
            <w:rPr>
              <w:rFonts w:ascii="Times New Roman" w:hAnsi="Times New Roman"/>
              <w:sz w:val="20"/>
            </w:rPr>
          </w:rPrChange>
        </w:rPr>
        <w:t xml:space="preserve"> </w:t>
      </w:r>
      <w:r w:rsidRPr="006514D0">
        <w:t>projections</w:t>
      </w:r>
      <w:r>
        <w:rPr>
          <w:spacing w:val="19"/>
          <w:rPrChange w:id="3281" w:author="Author" w:date="2015-07-30T15:37:00Z">
            <w:rPr>
              <w:rFonts w:ascii="Times New Roman" w:hAnsi="Times New Roman"/>
              <w:sz w:val="20"/>
            </w:rPr>
          </w:rPrChange>
        </w:rPr>
        <w:t xml:space="preserve"> </w:t>
      </w:r>
      <w:r w:rsidRPr="006514D0">
        <w:t>in</w:t>
      </w:r>
      <w:r>
        <w:rPr>
          <w:spacing w:val="20"/>
          <w:rPrChange w:id="3282" w:author="Author" w:date="2015-07-30T15:37:00Z">
            <w:rPr>
              <w:rFonts w:ascii="Times New Roman" w:hAnsi="Times New Roman"/>
              <w:sz w:val="20"/>
            </w:rPr>
          </w:rPrChange>
        </w:rPr>
        <w:t xml:space="preserve"> </w:t>
      </w:r>
      <w:r w:rsidRPr="006514D0">
        <w:t>our</w:t>
      </w:r>
      <w:r>
        <w:rPr>
          <w:spacing w:val="22"/>
          <w:rPrChange w:id="3283" w:author="Author" w:date="2015-07-30T15:37:00Z">
            <w:rPr>
              <w:rFonts w:ascii="Times New Roman" w:hAnsi="Times New Roman"/>
              <w:sz w:val="20"/>
            </w:rPr>
          </w:rPrChange>
        </w:rPr>
        <w:t xml:space="preserve"> </w:t>
      </w:r>
      <w:r w:rsidRPr="006514D0">
        <w:t>national,</w:t>
      </w:r>
      <w:r>
        <w:rPr>
          <w:spacing w:val="20"/>
          <w:rPrChange w:id="3284" w:author="Author" w:date="2015-07-30T15:37:00Z">
            <w:rPr>
              <w:rFonts w:ascii="Times New Roman" w:hAnsi="Times New Roman"/>
              <w:sz w:val="20"/>
            </w:rPr>
          </w:rPrChange>
        </w:rPr>
        <w:t xml:space="preserve"> </w:t>
      </w:r>
      <w:r w:rsidRPr="006514D0">
        <w:t>rural</w:t>
      </w:r>
      <w:r>
        <w:rPr>
          <w:spacing w:val="19"/>
          <w:rPrChange w:id="3285" w:author="Author" w:date="2015-07-30T15:37:00Z">
            <w:rPr>
              <w:rFonts w:ascii="Times New Roman" w:hAnsi="Times New Roman"/>
              <w:sz w:val="20"/>
            </w:rPr>
          </w:rPrChange>
        </w:rPr>
        <w:t xml:space="preserve"> </w:t>
      </w:r>
      <w:r w:rsidRPr="006514D0">
        <w:t>and</w:t>
      </w:r>
      <w:r>
        <w:rPr>
          <w:spacing w:val="23"/>
          <w:rPrChange w:id="3286" w:author="Author" w:date="2015-07-30T15:37:00Z">
            <w:rPr>
              <w:rFonts w:ascii="Times New Roman" w:hAnsi="Times New Roman"/>
              <w:sz w:val="20"/>
            </w:rPr>
          </w:rPrChange>
        </w:rPr>
        <w:t xml:space="preserve"> </w:t>
      </w:r>
      <w:r w:rsidRPr="006514D0">
        <w:t>urban</w:t>
      </w:r>
      <w:r>
        <w:rPr>
          <w:spacing w:val="18"/>
          <w:rPrChange w:id="3287" w:author="Author" w:date="2015-07-30T15:37:00Z">
            <w:rPr>
              <w:rFonts w:ascii="Times New Roman" w:hAnsi="Times New Roman"/>
              <w:sz w:val="20"/>
            </w:rPr>
          </w:rPrChange>
        </w:rPr>
        <w:t xml:space="preserve"> </w:t>
      </w:r>
      <w:r w:rsidRPr="006514D0">
        <w:t>development</w:t>
      </w:r>
      <w:r>
        <w:rPr>
          <w:spacing w:val="22"/>
          <w:rPrChange w:id="3288" w:author="Author" w:date="2015-07-30T15:37:00Z">
            <w:rPr>
              <w:rFonts w:ascii="Times New Roman" w:hAnsi="Times New Roman"/>
              <w:sz w:val="20"/>
            </w:rPr>
          </w:rPrChange>
        </w:rPr>
        <w:t xml:space="preserve"> </w:t>
      </w:r>
      <w:r w:rsidRPr="006514D0">
        <w:t>strategies</w:t>
      </w:r>
      <w:r>
        <w:rPr>
          <w:spacing w:val="19"/>
          <w:rPrChange w:id="3289" w:author="Author" w:date="2015-07-30T15:37:00Z">
            <w:rPr>
              <w:rFonts w:ascii="Times New Roman" w:hAnsi="Times New Roman"/>
              <w:sz w:val="20"/>
            </w:rPr>
          </w:rPrChange>
        </w:rPr>
        <w:t xml:space="preserve"> </w:t>
      </w:r>
      <w:r w:rsidRPr="006514D0">
        <w:t>and</w:t>
      </w:r>
      <w:r>
        <w:rPr>
          <w:spacing w:val="20"/>
          <w:rPrChange w:id="3290" w:author="Author" w:date="2015-07-30T15:37:00Z">
            <w:rPr>
              <w:rFonts w:ascii="Times New Roman" w:hAnsi="Times New Roman"/>
              <w:sz w:val="20"/>
            </w:rPr>
          </w:rPrChange>
        </w:rPr>
        <w:t xml:space="preserve"> </w:t>
      </w:r>
      <w:r w:rsidRPr="006514D0">
        <w:t>policies.</w:t>
      </w:r>
      <w:ins w:id="3291" w:author="Author" w:date="2015-07-30T15:37:00Z">
        <w:r>
          <w:rPr>
            <w:spacing w:val="21"/>
          </w:rPr>
          <w:t xml:space="preserve"> </w:t>
        </w:r>
        <w:r>
          <w:t>We</w:t>
        </w:r>
        <w:r>
          <w:rPr>
            <w:spacing w:val="20"/>
          </w:rPr>
          <w:t xml:space="preserve"> </w:t>
        </w:r>
        <w:r>
          <w:rPr>
            <w:spacing w:val="3"/>
          </w:rPr>
          <w:t>look</w:t>
        </w:r>
        <w:r>
          <w:rPr>
            <w:spacing w:val="20"/>
          </w:rPr>
          <w:t xml:space="preserve"> </w:t>
        </w:r>
        <w:r>
          <w:t>forward</w:t>
        </w:r>
        <w:r>
          <w:rPr>
            <w:spacing w:val="20"/>
          </w:rPr>
          <w:t xml:space="preserve"> </w:t>
        </w:r>
        <w:r>
          <w:t>to</w:t>
        </w:r>
        <w:r>
          <w:rPr>
            <w:spacing w:val="22"/>
          </w:rPr>
          <w:t xml:space="preserve"> </w:t>
        </w:r>
        <w:r>
          <w:t>the</w:t>
        </w:r>
        <w:r>
          <w:rPr>
            <w:w w:val="99"/>
          </w:rPr>
          <w:t xml:space="preserve"> </w:t>
        </w:r>
        <w:r>
          <w:t>upcoming</w:t>
        </w:r>
        <w:r>
          <w:rPr>
            <w:spacing w:val="-4"/>
          </w:rPr>
          <w:t xml:space="preserve"> </w:t>
        </w:r>
        <w:r>
          <w:t>United</w:t>
        </w:r>
        <w:r>
          <w:rPr>
            <w:spacing w:val="-3"/>
          </w:rPr>
          <w:t xml:space="preserve"> </w:t>
        </w:r>
        <w:r>
          <w:t>Nations</w:t>
        </w:r>
        <w:r>
          <w:rPr>
            <w:spacing w:val="-4"/>
          </w:rPr>
          <w:t xml:space="preserve"> </w:t>
        </w:r>
        <w:r>
          <w:t>Conference</w:t>
        </w:r>
        <w:r>
          <w:rPr>
            <w:spacing w:val="-4"/>
          </w:rPr>
          <w:t xml:space="preserve"> </w:t>
        </w:r>
        <w:r>
          <w:t>on</w:t>
        </w:r>
        <w:r>
          <w:rPr>
            <w:spacing w:val="-4"/>
          </w:rPr>
          <w:t xml:space="preserve"> </w:t>
        </w:r>
        <w:r>
          <w:t>Housing</w:t>
        </w:r>
        <w:r>
          <w:rPr>
            <w:spacing w:val="-4"/>
          </w:rPr>
          <w:t xml:space="preserve"> </w:t>
        </w:r>
        <w:r>
          <w:t>and</w:t>
        </w:r>
        <w:r>
          <w:rPr>
            <w:spacing w:val="-3"/>
          </w:rPr>
          <w:t xml:space="preserve"> </w:t>
        </w:r>
        <w:r>
          <w:t>Sustainable</w:t>
        </w:r>
        <w:r>
          <w:rPr>
            <w:spacing w:val="-4"/>
          </w:rPr>
          <w:t xml:space="preserve"> </w:t>
        </w:r>
        <w:r>
          <w:t>Urban</w:t>
        </w:r>
        <w:r>
          <w:rPr>
            <w:spacing w:val="-4"/>
          </w:rPr>
          <w:t xml:space="preserve"> </w:t>
        </w:r>
        <w:r>
          <w:t>Development</w:t>
        </w:r>
        <w:r>
          <w:rPr>
            <w:spacing w:val="-4"/>
          </w:rPr>
          <w:t xml:space="preserve"> </w:t>
        </w:r>
        <w:r>
          <w:t>in</w:t>
        </w:r>
        <w:r>
          <w:rPr>
            <w:spacing w:val="-3"/>
          </w:rPr>
          <w:t xml:space="preserve"> </w:t>
        </w:r>
        <w:r>
          <w:t>Quito,</w:t>
        </w:r>
        <w:r>
          <w:rPr>
            <w:spacing w:val="-4"/>
          </w:rPr>
          <w:t xml:space="preserve"> </w:t>
        </w:r>
        <w:r>
          <w:t>Ecuador.</w:t>
        </w:r>
      </w:ins>
    </w:p>
    <w:p w14:paraId="477FF82A" w14:textId="77777777" w:rsidR="00804791" w:rsidRDefault="00804791">
      <w:pPr>
        <w:spacing w:before="8"/>
        <w:rPr>
          <w:rFonts w:ascii="Times New Roman" w:hAnsi="Times New Roman"/>
          <w:sz w:val="21"/>
          <w:rPrChange w:id="3292" w:author="Author" w:date="2015-07-30T15:37:00Z">
            <w:rPr>
              <w:rFonts w:ascii="Times New Roman" w:hAnsi="Times New Roman"/>
              <w:sz w:val="20"/>
            </w:rPr>
          </w:rPrChange>
        </w:rPr>
        <w:pPrChange w:id="3293" w:author="Author" w:date="2015-07-30T15:37:00Z">
          <w:pPr>
            <w:pStyle w:val="ListParagraph"/>
            <w:ind w:left="360"/>
            <w:jc w:val="both"/>
          </w:pPr>
        </w:pPrChange>
      </w:pPr>
    </w:p>
    <w:p w14:paraId="13602ECA" w14:textId="5DED87F7" w:rsidR="00804791" w:rsidRDefault="006514D0">
      <w:pPr>
        <w:pStyle w:val="ListParagraph"/>
        <w:numPr>
          <w:ilvl w:val="0"/>
          <w:numId w:val="35"/>
        </w:numPr>
        <w:tabs>
          <w:tab w:val="left" w:pos="461"/>
        </w:tabs>
        <w:spacing w:line="259" w:lineRule="auto"/>
        <w:ind w:right="114"/>
        <w:jc w:val="both"/>
        <w:rPr>
          <w:rFonts w:ascii="Times New Roman" w:eastAsia="Times New Roman" w:hAnsi="Times New Roman" w:cs="Times New Roman"/>
          <w:sz w:val="20"/>
          <w:szCs w:val="20"/>
        </w:rPr>
        <w:pPrChange w:id="3294" w:author="Author" w:date="2015-07-30T15:37:00Z">
          <w:pPr>
            <w:pStyle w:val="ListParagraph"/>
            <w:numPr>
              <w:numId w:val="38"/>
            </w:numPr>
            <w:ind w:left="360" w:hanging="360"/>
            <w:jc w:val="both"/>
          </w:pPr>
        </w:pPrChange>
      </w:pPr>
      <w:r>
        <w:rPr>
          <w:rFonts w:ascii="Times New Roman"/>
          <w:sz w:val="20"/>
          <w:rPrChange w:id="3295" w:author="Author" w:date="2015-07-30T15:37:00Z">
            <w:rPr>
              <w:rFonts w:ascii="Times New Roman" w:hAnsi="Times New Roman"/>
              <w:sz w:val="20"/>
            </w:rPr>
          </w:rPrChange>
        </w:rPr>
        <w:t>Sustainable</w:t>
      </w:r>
      <w:r>
        <w:rPr>
          <w:rFonts w:ascii="Times New Roman"/>
          <w:spacing w:val="11"/>
          <w:sz w:val="20"/>
          <w:rPrChange w:id="3296" w:author="Author" w:date="2015-07-30T15:37:00Z">
            <w:rPr>
              <w:rFonts w:ascii="Times New Roman" w:hAnsi="Times New Roman"/>
              <w:sz w:val="20"/>
            </w:rPr>
          </w:rPrChange>
        </w:rPr>
        <w:t xml:space="preserve"> </w:t>
      </w:r>
      <w:r>
        <w:rPr>
          <w:rFonts w:ascii="Times New Roman"/>
          <w:sz w:val="20"/>
          <w:rPrChange w:id="3297" w:author="Author" w:date="2015-07-30T15:37:00Z">
            <w:rPr>
              <w:rFonts w:ascii="Times New Roman" w:hAnsi="Times New Roman"/>
              <w:sz w:val="20"/>
            </w:rPr>
          </w:rPrChange>
        </w:rPr>
        <w:t>development</w:t>
      </w:r>
      <w:r>
        <w:rPr>
          <w:rFonts w:ascii="Times New Roman"/>
          <w:spacing w:val="11"/>
          <w:sz w:val="20"/>
          <w:rPrChange w:id="3298" w:author="Author" w:date="2015-07-30T15:37:00Z">
            <w:rPr>
              <w:rFonts w:ascii="Times New Roman" w:hAnsi="Times New Roman"/>
              <w:sz w:val="20"/>
            </w:rPr>
          </w:rPrChange>
        </w:rPr>
        <w:t xml:space="preserve"> </w:t>
      </w:r>
      <w:r>
        <w:rPr>
          <w:rFonts w:ascii="Times New Roman"/>
          <w:sz w:val="20"/>
          <w:rPrChange w:id="3299" w:author="Author" w:date="2015-07-30T15:37:00Z">
            <w:rPr>
              <w:rFonts w:ascii="Times New Roman" w:hAnsi="Times New Roman"/>
              <w:sz w:val="20"/>
            </w:rPr>
          </w:rPrChange>
        </w:rPr>
        <w:t>cannot</w:t>
      </w:r>
      <w:r>
        <w:rPr>
          <w:rFonts w:ascii="Times New Roman"/>
          <w:spacing w:val="11"/>
          <w:sz w:val="20"/>
          <w:rPrChange w:id="3300" w:author="Author" w:date="2015-07-30T15:37:00Z">
            <w:rPr>
              <w:rFonts w:ascii="Times New Roman" w:hAnsi="Times New Roman"/>
              <w:sz w:val="20"/>
            </w:rPr>
          </w:rPrChange>
        </w:rPr>
        <w:t xml:space="preserve"> </w:t>
      </w:r>
      <w:r>
        <w:rPr>
          <w:rFonts w:ascii="Times New Roman"/>
          <w:sz w:val="20"/>
          <w:rPrChange w:id="3301" w:author="Author" w:date="2015-07-30T15:37:00Z">
            <w:rPr>
              <w:rFonts w:ascii="Times New Roman" w:hAnsi="Times New Roman"/>
              <w:sz w:val="20"/>
            </w:rPr>
          </w:rPrChange>
        </w:rPr>
        <w:t>be</w:t>
      </w:r>
      <w:r>
        <w:rPr>
          <w:rFonts w:ascii="Times New Roman"/>
          <w:spacing w:val="11"/>
          <w:sz w:val="20"/>
          <w:rPrChange w:id="3302" w:author="Author" w:date="2015-07-30T15:37:00Z">
            <w:rPr>
              <w:rFonts w:ascii="Times New Roman" w:hAnsi="Times New Roman"/>
              <w:sz w:val="20"/>
            </w:rPr>
          </w:rPrChange>
        </w:rPr>
        <w:t xml:space="preserve"> </w:t>
      </w:r>
      <w:r>
        <w:rPr>
          <w:rFonts w:ascii="Times New Roman"/>
          <w:sz w:val="20"/>
          <w:rPrChange w:id="3303" w:author="Author" w:date="2015-07-30T15:37:00Z">
            <w:rPr>
              <w:rFonts w:ascii="Times New Roman" w:hAnsi="Times New Roman"/>
              <w:sz w:val="20"/>
            </w:rPr>
          </w:rPrChange>
        </w:rPr>
        <w:t>realized</w:t>
      </w:r>
      <w:r>
        <w:rPr>
          <w:rFonts w:ascii="Times New Roman"/>
          <w:spacing w:val="14"/>
          <w:sz w:val="20"/>
          <w:rPrChange w:id="3304" w:author="Author" w:date="2015-07-30T15:37:00Z">
            <w:rPr>
              <w:rFonts w:ascii="Times New Roman" w:hAnsi="Times New Roman"/>
              <w:sz w:val="20"/>
            </w:rPr>
          </w:rPrChange>
        </w:rPr>
        <w:t xml:space="preserve"> </w:t>
      </w:r>
      <w:r>
        <w:rPr>
          <w:rFonts w:ascii="Times New Roman"/>
          <w:sz w:val="20"/>
          <w:rPrChange w:id="3305" w:author="Author" w:date="2015-07-30T15:37:00Z">
            <w:rPr>
              <w:rFonts w:ascii="Times New Roman" w:hAnsi="Times New Roman"/>
              <w:sz w:val="20"/>
            </w:rPr>
          </w:rPrChange>
        </w:rPr>
        <w:t>without</w:t>
      </w:r>
      <w:r>
        <w:rPr>
          <w:rFonts w:ascii="Times New Roman"/>
          <w:spacing w:val="11"/>
          <w:sz w:val="20"/>
          <w:rPrChange w:id="3306" w:author="Author" w:date="2015-07-30T15:37:00Z">
            <w:rPr>
              <w:rFonts w:ascii="Times New Roman" w:hAnsi="Times New Roman"/>
              <w:sz w:val="20"/>
            </w:rPr>
          </w:rPrChange>
        </w:rPr>
        <w:t xml:space="preserve"> </w:t>
      </w:r>
      <w:r>
        <w:rPr>
          <w:rFonts w:ascii="Times New Roman"/>
          <w:sz w:val="20"/>
          <w:rPrChange w:id="3307" w:author="Author" w:date="2015-07-30T15:37:00Z">
            <w:rPr>
              <w:rFonts w:ascii="Times New Roman" w:hAnsi="Times New Roman"/>
              <w:sz w:val="20"/>
            </w:rPr>
          </w:rPrChange>
        </w:rPr>
        <w:t>peace</w:t>
      </w:r>
      <w:r>
        <w:rPr>
          <w:rFonts w:ascii="Times New Roman"/>
          <w:spacing w:val="14"/>
          <w:sz w:val="20"/>
          <w:rPrChange w:id="3308" w:author="Author" w:date="2015-07-30T15:37:00Z">
            <w:rPr>
              <w:rFonts w:ascii="Times New Roman" w:hAnsi="Times New Roman"/>
              <w:sz w:val="20"/>
            </w:rPr>
          </w:rPrChange>
        </w:rPr>
        <w:t xml:space="preserve"> </w:t>
      </w:r>
      <w:r>
        <w:rPr>
          <w:rFonts w:ascii="Times New Roman"/>
          <w:sz w:val="20"/>
          <w:rPrChange w:id="3309" w:author="Author" w:date="2015-07-30T15:37:00Z">
            <w:rPr>
              <w:rFonts w:ascii="Times New Roman" w:hAnsi="Times New Roman"/>
              <w:sz w:val="20"/>
            </w:rPr>
          </w:rPrChange>
        </w:rPr>
        <w:t>and</w:t>
      </w:r>
      <w:r>
        <w:rPr>
          <w:rFonts w:ascii="Times New Roman"/>
          <w:spacing w:val="12"/>
          <w:sz w:val="20"/>
          <w:rPrChange w:id="3310" w:author="Author" w:date="2015-07-30T15:37:00Z">
            <w:rPr>
              <w:rFonts w:ascii="Times New Roman" w:hAnsi="Times New Roman"/>
              <w:sz w:val="20"/>
            </w:rPr>
          </w:rPrChange>
        </w:rPr>
        <w:t xml:space="preserve"> </w:t>
      </w:r>
      <w:r>
        <w:rPr>
          <w:rFonts w:ascii="Times New Roman"/>
          <w:sz w:val="20"/>
          <w:rPrChange w:id="3311" w:author="Author" w:date="2015-07-30T15:37:00Z">
            <w:rPr>
              <w:rFonts w:ascii="Times New Roman" w:hAnsi="Times New Roman"/>
              <w:sz w:val="20"/>
            </w:rPr>
          </w:rPrChange>
        </w:rPr>
        <w:t>security;</w:t>
      </w:r>
      <w:r>
        <w:rPr>
          <w:rFonts w:ascii="Times New Roman"/>
          <w:spacing w:val="11"/>
          <w:sz w:val="20"/>
          <w:rPrChange w:id="3312" w:author="Author" w:date="2015-07-30T15:37:00Z">
            <w:rPr>
              <w:rFonts w:ascii="Times New Roman" w:hAnsi="Times New Roman"/>
              <w:sz w:val="20"/>
            </w:rPr>
          </w:rPrChange>
        </w:rPr>
        <w:t xml:space="preserve"> </w:t>
      </w:r>
      <w:r>
        <w:rPr>
          <w:rFonts w:ascii="Times New Roman"/>
          <w:sz w:val="20"/>
          <w:rPrChange w:id="3313" w:author="Author" w:date="2015-07-30T15:37:00Z">
            <w:rPr>
              <w:rFonts w:ascii="Times New Roman" w:hAnsi="Times New Roman"/>
              <w:sz w:val="20"/>
            </w:rPr>
          </w:rPrChange>
        </w:rPr>
        <w:t>and</w:t>
      </w:r>
      <w:r>
        <w:rPr>
          <w:rFonts w:ascii="Times New Roman"/>
          <w:spacing w:val="12"/>
          <w:sz w:val="20"/>
          <w:rPrChange w:id="3314" w:author="Author" w:date="2015-07-30T15:37:00Z">
            <w:rPr>
              <w:rFonts w:ascii="Times New Roman" w:hAnsi="Times New Roman"/>
              <w:sz w:val="20"/>
            </w:rPr>
          </w:rPrChange>
        </w:rPr>
        <w:t xml:space="preserve"> </w:t>
      </w:r>
      <w:r>
        <w:rPr>
          <w:rFonts w:ascii="Times New Roman"/>
          <w:sz w:val="20"/>
          <w:rPrChange w:id="3315" w:author="Author" w:date="2015-07-30T15:37:00Z">
            <w:rPr>
              <w:rFonts w:ascii="Times New Roman" w:hAnsi="Times New Roman"/>
              <w:sz w:val="20"/>
            </w:rPr>
          </w:rPrChange>
        </w:rPr>
        <w:t>peace</w:t>
      </w:r>
      <w:r>
        <w:rPr>
          <w:rFonts w:ascii="Times New Roman"/>
          <w:spacing w:val="12"/>
          <w:sz w:val="20"/>
          <w:rPrChange w:id="3316" w:author="Author" w:date="2015-07-30T15:37:00Z">
            <w:rPr>
              <w:rFonts w:ascii="Times New Roman" w:hAnsi="Times New Roman"/>
              <w:sz w:val="20"/>
            </w:rPr>
          </w:rPrChange>
        </w:rPr>
        <w:t xml:space="preserve"> </w:t>
      </w:r>
      <w:r>
        <w:rPr>
          <w:rFonts w:ascii="Times New Roman"/>
          <w:sz w:val="20"/>
          <w:rPrChange w:id="3317" w:author="Author" w:date="2015-07-30T15:37:00Z">
            <w:rPr>
              <w:rFonts w:ascii="Times New Roman" w:hAnsi="Times New Roman"/>
              <w:sz w:val="20"/>
            </w:rPr>
          </w:rPrChange>
        </w:rPr>
        <w:t>and</w:t>
      </w:r>
      <w:r>
        <w:rPr>
          <w:rFonts w:ascii="Times New Roman"/>
          <w:spacing w:val="14"/>
          <w:sz w:val="20"/>
          <w:rPrChange w:id="3318" w:author="Author" w:date="2015-07-30T15:37:00Z">
            <w:rPr>
              <w:rFonts w:ascii="Times New Roman" w:hAnsi="Times New Roman"/>
              <w:sz w:val="20"/>
            </w:rPr>
          </w:rPrChange>
        </w:rPr>
        <w:t xml:space="preserve"> </w:t>
      </w:r>
      <w:r>
        <w:rPr>
          <w:rFonts w:ascii="Times New Roman"/>
          <w:sz w:val="20"/>
          <w:rPrChange w:id="3319" w:author="Author" w:date="2015-07-30T15:37:00Z">
            <w:rPr>
              <w:rFonts w:ascii="Times New Roman" w:hAnsi="Times New Roman"/>
              <w:sz w:val="20"/>
            </w:rPr>
          </w:rPrChange>
        </w:rPr>
        <w:t>security</w:t>
      </w:r>
      <w:r>
        <w:rPr>
          <w:rFonts w:ascii="Times New Roman"/>
          <w:spacing w:val="12"/>
          <w:sz w:val="20"/>
          <w:rPrChange w:id="3320" w:author="Author" w:date="2015-07-30T15:37:00Z">
            <w:rPr>
              <w:rFonts w:ascii="Times New Roman" w:hAnsi="Times New Roman"/>
              <w:sz w:val="20"/>
            </w:rPr>
          </w:rPrChange>
        </w:rPr>
        <w:t xml:space="preserve"> </w:t>
      </w:r>
      <w:r>
        <w:rPr>
          <w:rFonts w:ascii="Times New Roman"/>
          <w:sz w:val="20"/>
          <w:rPrChange w:id="3321" w:author="Author" w:date="2015-07-30T15:37:00Z">
            <w:rPr>
              <w:rFonts w:ascii="Times New Roman" w:hAnsi="Times New Roman"/>
              <w:sz w:val="20"/>
            </w:rPr>
          </w:rPrChange>
        </w:rPr>
        <w:t>will</w:t>
      </w:r>
      <w:r>
        <w:rPr>
          <w:rFonts w:ascii="Times New Roman"/>
          <w:spacing w:val="11"/>
          <w:sz w:val="20"/>
          <w:rPrChange w:id="3322" w:author="Author" w:date="2015-07-30T15:37:00Z">
            <w:rPr>
              <w:rFonts w:ascii="Times New Roman" w:hAnsi="Times New Roman"/>
              <w:sz w:val="20"/>
            </w:rPr>
          </w:rPrChange>
        </w:rPr>
        <w:t xml:space="preserve"> </w:t>
      </w:r>
      <w:r>
        <w:rPr>
          <w:rFonts w:ascii="Times New Roman"/>
          <w:sz w:val="20"/>
          <w:rPrChange w:id="3323" w:author="Author" w:date="2015-07-30T15:37:00Z">
            <w:rPr>
              <w:rFonts w:ascii="Times New Roman" w:hAnsi="Times New Roman"/>
              <w:sz w:val="20"/>
            </w:rPr>
          </w:rPrChange>
        </w:rPr>
        <w:t>be</w:t>
      </w:r>
      <w:r>
        <w:rPr>
          <w:rFonts w:ascii="Times New Roman"/>
          <w:spacing w:val="11"/>
          <w:sz w:val="20"/>
          <w:rPrChange w:id="3324" w:author="Author" w:date="2015-07-30T15:37:00Z">
            <w:rPr>
              <w:rFonts w:ascii="Times New Roman" w:hAnsi="Times New Roman"/>
              <w:sz w:val="20"/>
            </w:rPr>
          </w:rPrChange>
        </w:rPr>
        <w:t xml:space="preserve"> </w:t>
      </w:r>
      <w:r>
        <w:rPr>
          <w:rFonts w:ascii="Times New Roman"/>
          <w:sz w:val="20"/>
          <w:rPrChange w:id="3325" w:author="Author" w:date="2015-07-30T15:37:00Z">
            <w:rPr>
              <w:rFonts w:ascii="Times New Roman" w:hAnsi="Times New Roman"/>
              <w:sz w:val="20"/>
            </w:rPr>
          </w:rPrChange>
        </w:rPr>
        <w:t>at</w:t>
      </w:r>
      <w:r>
        <w:rPr>
          <w:rFonts w:ascii="Times New Roman"/>
          <w:spacing w:val="11"/>
          <w:sz w:val="20"/>
          <w:rPrChange w:id="3326" w:author="Author" w:date="2015-07-30T15:37:00Z">
            <w:rPr>
              <w:rFonts w:ascii="Times New Roman" w:hAnsi="Times New Roman"/>
              <w:sz w:val="20"/>
            </w:rPr>
          </w:rPrChange>
        </w:rPr>
        <w:t xml:space="preserve"> </w:t>
      </w:r>
      <w:r>
        <w:rPr>
          <w:rFonts w:ascii="Times New Roman"/>
          <w:sz w:val="20"/>
          <w:rPrChange w:id="3327" w:author="Author" w:date="2015-07-30T15:37:00Z">
            <w:rPr>
              <w:rFonts w:ascii="Times New Roman" w:hAnsi="Times New Roman"/>
              <w:sz w:val="20"/>
            </w:rPr>
          </w:rPrChange>
        </w:rPr>
        <w:t>risk</w:t>
      </w:r>
      <w:r>
        <w:rPr>
          <w:rFonts w:ascii="Times New Roman"/>
          <w:w w:val="99"/>
          <w:sz w:val="20"/>
          <w:rPrChange w:id="3328" w:author="Author" w:date="2015-07-30T15:37:00Z">
            <w:rPr>
              <w:rFonts w:ascii="Times New Roman" w:hAnsi="Times New Roman"/>
              <w:sz w:val="20"/>
            </w:rPr>
          </w:rPrChange>
        </w:rPr>
        <w:t xml:space="preserve"> </w:t>
      </w:r>
      <w:r>
        <w:rPr>
          <w:rFonts w:ascii="Times New Roman"/>
          <w:sz w:val="20"/>
          <w:rPrChange w:id="3329" w:author="Author" w:date="2015-07-30T15:37:00Z">
            <w:rPr>
              <w:rFonts w:ascii="Times New Roman" w:hAnsi="Times New Roman"/>
              <w:sz w:val="20"/>
            </w:rPr>
          </w:rPrChange>
        </w:rPr>
        <w:t>without</w:t>
      </w:r>
      <w:r>
        <w:rPr>
          <w:rFonts w:ascii="Times New Roman"/>
          <w:spacing w:val="23"/>
          <w:sz w:val="20"/>
          <w:rPrChange w:id="3330" w:author="Author" w:date="2015-07-30T15:37:00Z">
            <w:rPr>
              <w:rFonts w:ascii="Times New Roman" w:hAnsi="Times New Roman"/>
              <w:sz w:val="20"/>
            </w:rPr>
          </w:rPrChange>
        </w:rPr>
        <w:t xml:space="preserve"> </w:t>
      </w:r>
      <w:r>
        <w:rPr>
          <w:rFonts w:ascii="Times New Roman"/>
          <w:sz w:val="20"/>
          <w:rPrChange w:id="3331" w:author="Author" w:date="2015-07-30T15:37:00Z">
            <w:rPr>
              <w:rFonts w:ascii="Times New Roman" w:hAnsi="Times New Roman"/>
              <w:sz w:val="20"/>
            </w:rPr>
          </w:rPrChange>
        </w:rPr>
        <w:t>sustainable</w:t>
      </w:r>
      <w:r>
        <w:rPr>
          <w:rFonts w:ascii="Times New Roman"/>
          <w:spacing w:val="23"/>
          <w:sz w:val="20"/>
          <w:rPrChange w:id="3332" w:author="Author" w:date="2015-07-30T15:37:00Z">
            <w:rPr>
              <w:rFonts w:ascii="Times New Roman" w:hAnsi="Times New Roman"/>
              <w:sz w:val="20"/>
            </w:rPr>
          </w:rPrChange>
        </w:rPr>
        <w:t xml:space="preserve"> </w:t>
      </w:r>
      <w:r>
        <w:rPr>
          <w:rFonts w:ascii="Times New Roman"/>
          <w:sz w:val="20"/>
          <w:rPrChange w:id="3333" w:author="Author" w:date="2015-07-30T15:37:00Z">
            <w:rPr>
              <w:rFonts w:ascii="Times New Roman" w:hAnsi="Times New Roman"/>
              <w:sz w:val="20"/>
            </w:rPr>
          </w:rPrChange>
        </w:rPr>
        <w:t>development.</w:t>
      </w:r>
      <w:r>
        <w:rPr>
          <w:rFonts w:ascii="Times New Roman"/>
          <w:spacing w:val="24"/>
          <w:sz w:val="20"/>
          <w:rPrChange w:id="3334" w:author="Author" w:date="2015-07-30T15:37:00Z">
            <w:rPr>
              <w:rFonts w:ascii="Times New Roman" w:hAnsi="Times New Roman"/>
              <w:sz w:val="20"/>
            </w:rPr>
          </w:rPrChange>
        </w:rPr>
        <w:t xml:space="preserve"> </w:t>
      </w:r>
      <w:r>
        <w:rPr>
          <w:rFonts w:ascii="Times New Roman"/>
          <w:sz w:val="20"/>
          <w:rPrChange w:id="3335" w:author="Author" w:date="2015-07-30T15:37:00Z">
            <w:rPr>
              <w:rFonts w:ascii="Times New Roman" w:hAnsi="Times New Roman"/>
              <w:sz w:val="20"/>
            </w:rPr>
          </w:rPrChange>
        </w:rPr>
        <w:t>The</w:t>
      </w:r>
      <w:r>
        <w:rPr>
          <w:rFonts w:ascii="Times New Roman"/>
          <w:spacing w:val="23"/>
          <w:sz w:val="20"/>
          <w:rPrChange w:id="3336" w:author="Author" w:date="2015-07-30T15:37:00Z">
            <w:rPr>
              <w:rFonts w:ascii="Times New Roman" w:hAnsi="Times New Roman"/>
              <w:sz w:val="20"/>
            </w:rPr>
          </w:rPrChange>
        </w:rPr>
        <w:t xml:space="preserve"> </w:t>
      </w:r>
      <w:r>
        <w:rPr>
          <w:rFonts w:ascii="Times New Roman"/>
          <w:sz w:val="20"/>
          <w:rPrChange w:id="3337" w:author="Author" w:date="2015-07-30T15:37:00Z">
            <w:rPr>
              <w:rFonts w:ascii="Times New Roman" w:hAnsi="Times New Roman"/>
              <w:sz w:val="20"/>
            </w:rPr>
          </w:rPrChange>
        </w:rPr>
        <w:t>new</w:t>
      </w:r>
      <w:r>
        <w:rPr>
          <w:rFonts w:ascii="Times New Roman"/>
          <w:spacing w:val="23"/>
          <w:sz w:val="20"/>
          <w:rPrChange w:id="3338" w:author="Author" w:date="2015-07-30T15:37:00Z">
            <w:rPr>
              <w:rFonts w:ascii="Times New Roman" w:hAnsi="Times New Roman"/>
              <w:sz w:val="20"/>
            </w:rPr>
          </w:rPrChange>
        </w:rPr>
        <w:t xml:space="preserve"> </w:t>
      </w:r>
      <w:r>
        <w:rPr>
          <w:rFonts w:ascii="Times New Roman"/>
          <w:sz w:val="20"/>
          <w:rPrChange w:id="3339" w:author="Author" w:date="2015-07-30T15:37:00Z">
            <w:rPr>
              <w:rFonts w:ascii="Times New Roman" w:hAnsi="Times New Roman"/>
              <w:sz w:val="20"/>
            </w:rPr>
          </w:rPrChange>
        </w:rPr>
        <w:t>Agenda</w:t>
      </w:r>
      <w:r>
        <w:rPr>
          <w:rFonts w:ascii="Times New Roman"/>
          <w:spacing w:val="23"/>
          <w:sz w:val="20"/>
          <w:rPrChange w:id="3340" w:author="Author" w:date="2015-07-30T15:37:00Z">
            <w:rPr>
              <w:rFonts w:ascii="Times New Roman" w:hAnsi="Times New Roman"/>
              <w:sz w:val="20"/>
            </w:rPr>
          </w:rPrChange>
        </w:rPr>
        <w:t xml:space="preserve"> </w:t>
      </w:r>
      <w:r>
        <w:rPr>
          <w:rFonts w:ascii="Times New Roman"/>
          <w:sz w:val="20"/>
          <w:rPrChange w:id="3341" w:author="Author" w:date="2015-07-30T15:37:00Z">
            <w:rPr>
              <w:rFonts w:ascii="Times New Roman" w:hAnsi="Times New Roman"/>
              <w:sz w:val="20"/>
            </w:rPr>
          </w:rPrChange>
        </w:rPr>
        <w:t>recognizes</w:t>
      </w:r>
      <w:r>
        <w:rPr>
          <w:rFonts w:ascii="Times New Roman"/>
          <w:spacing w:val="23"/>
          <w:sz w:val="20"/>
          <w:rPrChange w:id="3342" w:author="Author" w:date="2015-07-30T15:37:00Z">
            <w:rPr>
              <w:rFonts w:ascii="Times New Roman" w:hAnsi="Times New Roman"/>
              <w:sz w:val="20"/>
            </w:rPr>
          </w:rPrChange>
        </w:rPr>
        <w:t xml:space="preserve"> </w:t>
      </w:r>
      <w:r>
        <w:rPr>
          <w:rFonts w:ascii="Times New Roman"/>
          <w:sz w:val="20"/>
          <w:rPrChange w:id="3343" w:author="Author" w:date="2015-07-30T15:37:00Z">
            <w:rPr>
              <w:rFonts w:ascii="Times New Roman" w:hAnsi="Times New Roman"/>
              <w:sz w:val="20"/>
            </w:rPr>
          </w:rPrChange>
        </w:rPr>
        <w:t>the</w:t>
      </w:r>
      <w:r>
        <w:rPr>
          <w:rFonts w:ascii="Times New Roman"/>
          <w:spacing w:val="23"/>
          <w:sz w:val="20"/>
          <w:rPrChange w:id="3344" w:author="Author" w:date="2015-07-30T15:37:00Z">
            <w:rPr>
              <w:rFonts w:ascii="Times New Roman" w:hAnsi="Times New Roman"/>
              <w:sz w:val="20"/>
            </w:rPr>
          </w:rPrChange>
        </w:rPr>
        <w:t xml:space="preserve"> </w:t>
      </w:r>
      <w:r>
        <w:rPr>
          <w:rFonts w:ascii="Times New Roman"/>
          <w:sz w:val="20"/>
          <w:rPrChange w:id="3345" w:author="Author" w:date="2015-07-30T15:37:00Z">
            <w:rPr>
              <w:rFonts w:ascii="Times New Roman" w:hAnsi="Times New Roman"/>
              <w:sz w:val="20"/>
            </w:rPr>
          </w:rPrChange>
        </w:rPr>
        <w:t>need</w:t>
      </w:r>
      <w:r>
        <w:rPr>
          <w:rFonts w:ascii="Times New Roman"/>
          <w:spacing w:val="24"/>
          <w:sz w:val="20"/>
          <w:rPrChange w:id="3346" w:author="Author" w:date="2015-07-30T15:37:00Z">
            <w:rPr>
              <w:rFonts w:ascii="Times New Roman" w:hAnsi="Times New Roman"/>
              <w:sz w:val="20"/>
            </w:rPr>
          </w:rPrChange>
        </w:rPr>
        <w:t xml:space="preserve"> </w:t>
      </w:r>
      <w:r>
        <w:rPr>
          <w:rFonts w:ascii="Times New Roman"/>
          <w:sz w:val="20"/>
          <w:rPrChange w:id="3347" w:author="Author" w:date="2015-07-30T15:37:00Z">
            <w:rPr>
              <w:rFonts w:ascii="Times New Roman" w:hAnsi="Times New Roman"/>
              <w:sz w:val="20"/>
            </w:rPr>
          </w:rPrChange>
        </w:rPr>
        <w:t>to</w:t>
      </w:r>
      <w:r>
        <w:rPr>
          <w:rFonts w:ascii="Times New Roman"/>
          <w:spacing w:val="24"/>
          <w:sz w:val="20"/>
          <w:rPrChange w:id="3348" w:author="Author" w:date="2015-07-30T15:37:00Z">
            <w:rPr>
              <w:rFonts w:ascii="Times New Roman" w:hAnsi="Times New Roman"/>
              <w:sz w:val="20"/>
            </w:rPr>
          </w:rPrChange>
        </w:rPr>
        <w:t xml:space="preserve"> </w:t>
      </w:r>
      <w:r>
        <w:rPr>
          <w:rFonts w:ascii="Times New Roman"/>
          <w:sz w:val="20"/>
          <w:rPrChange w:id="3349" w:author="Author" w:date="2015-07-30T15:37:00Z">
            <w:rPr>
              <w:rFonts w:ascii="Times New Roman" w:hAnsi="Times New Roman"/>
              <w:sz w:val="20"/>
            </w:rPr>
          </w:rPrChange>
        </w:rPr>
        <w:t>build</w:t>
      </w:r>
      <w:r>
        <w:rPr>
          <w:rFonts w:ascii="Times New Roman"/>
          <w:spacing w:val="24"/>
          <w:sz w:val="20"/>
          <w:rPrChange w:id="3350" w:author="Author" w:date="2015-07-30T15:37:00Z">
            <w:rPr>
              <w:rFonts w:ascii="Times New Roman" w:hAnsi="Times New Roman"/>
              <w:sz w:val="20"/>
            </w:rPr>
          </w:rPrChange>
        </w:rPr>
        <w:t xml:space="preserve"> </w:t>
      </w:r>
      <w:r>
        <w:rPr>
          <w:rFonts w:ascii="Times New Roman"/>
          <w:sz w:val="20"/>
          <w:rPrChange w:id="3351" w:author="Author" w:date="2015-07-30T15:37:00Z">
            <w:rPr>
              <w:rFonts w:ascii="Times New Roman" w:hAnsi="Times New Roman"/>
              <w:sz w:val="20"/>
            </w:rPr>
          </w:rPrChange>
        </w:rPr>
        <w:t>peaceful,</w:t>
      </w:r>
      <w:r>
        <w:rPr>
          <w:rFonts w:ascii="Times New Roman"/>
          <w:spacing w:val="24"/>
          <w:sz w:val="20"/>
          <w:rPrChange w:id="3352" w:author="Author" w:date="2015-07-30T15:37:00Z">
            <w:rPr>
              <w:rFonts w:ascii="Times New Roman" w:hAnsi="Times New Roman"/>
              <w:sz w:val="20"/>
            </w:rPr>
          </w:rPrChange>
        </w:rPr>
        <w:t xml:space="preserve"> </w:t>
      </w:r>
      <w:r>
        <w:rPr>
          <w:rFonts w:ascii="Times New Roman"/>
          <w:sz w:val="20"/>
          <w:rPrChange w:id="3353" w:author="Author" w:date="2015-07-30T15:37:00Z">
            <w:rPr>
              <w:rFonts w:ascii="Times New Roman" w:hAnsi="Times New Roman"/>
              <w:sz w:val="20"/>
            </w:rPr>
          </w:rPrChange>
        </w:rPr>
        <w:t>just</w:t>
      </w:r>
      <w:r>
        <w:rPr>
          <w:rFonts w:ascii="Times New Roman"/>
          <w:spacing w:val="23"/>
          <w:sz w:val="20"/>
          <w:rPrChange w:id="3354" w:author="Author" w:date="2015-07-30T15:37:00Z">
            <w:rPr>
              <w:rFonts w:ascii="Times New Roman" w:hAnsi="Times New Roman"/>
              <w:sz w:val="20"/>
            </w:rPr>
          </w:rPrChange>
        </w:rPr>
        <w:t xml:space="preserve"> </w:t>
      </w:r>
      <w:r>
        <w:rPr>
          <w:rFonts w:ascii="Times New Roman"/>
          <w:sz w:val="20"/>
          <w:rPrChange w:id="3355" w:author="Author" w:date="2015-07-30T15:37:00Z">
            <w:rPr>
              <w:rFonts w:ascii="Times New Roman" w:hAnsi="Times New Roman"/>
              <w:sz w:val="20"/>
            </w:rPr>
          </w:rPrChange>
        </w:rPr>
        <w:t>and</w:t>
      </w:r>
      <w:r>
        <w:rPr>
          <w:rFonts w:ascii="Times New Roman"/>
          <w:spacing w:val="24"/>
          <w:sz w:val="20"/>
          <w:rPrChange w:id="3356" w:author="Author" w:date="2015-07-30T15:37:00Z">
            <w:rPr>
              <w:rFonts w:ascii="Times New Roman" w:hAnsi="Times New Roman"/>
              <w:sz w:val="20"/>
            </w:rPr>
          </w:rPrChange>
        </w:rPr>
        <w:t xml:space="preserve"> </w:t>
      </w:r>
      <w:r>
        <w:rPr>
          <w:rFonts w:ascii="Times New Roman"/>
          <w:sz w:val="20"/>
          <w:rPrChange w:id="3357" w:author="Author" w:date="2015-07-30T15:37:00Z">
            <w:rPr>
              <w:rFonts w:ascii="Times New Roman" w:hAnsi="Times New Roman"/>
              <w:sz w:val="20"/>
            </w:rPr>
          </w:rPrChange>
        </w:rPr>
        <w:t>inclusive</w:t>
      </w:r>
      <w:r>
        <w:rPr>
          <w:rFonts w:ascii="Times New Roman"/>
          <w:w w:val="99"/>
          <w:sz w:val="20"/>
          <w:rPrChange w:id="3358" w:author="Author" w:date="2015-07-30T15:37:00Z">
            <w:rPr>
              <w:rFonts w:ascii="Times New Roman" w:hAnsi="Times New Roman"/>
              <w:sz w:val="20"/>
            </w:rPr>
          </w:rPrChange>
        </w:rPr>
        <w:t xml:space="preserve"> </w:t>
      </w:r>
      <w:r>
        <w:rPr>
          <w:rFonts w:ascii="Times New Roman"/>
          <w:sz w:val="20"/>
          <w:rPrChange w:id="3359" w:author="Author" w:date="2015-07-30T15:37:00Z">
            <w:rPr>
              <w:rFonts w:ascii="Times New Roman" w:hAnsi="Times New Roman"/>
              <w:sz w:val="20"/>
            </w:rPr>
          </w:rPrChange>
        </w:rPr>
        <w:t>societies that provide equal access to justice and that are based on respect for human rights (including the</w:t>
      </w:r>
      <w:r>
        <w:rPr>
          <w:rFonts w:ascii="Times New Roman"/>
          <w:spacing w:val="2"/>
          <w:sz w:val="20"/>
          <w:rPrChange w:id="3360" w:author="Author" w:date="2015-07-30T15:37:00Z">
            <w:rPr>
              <w:rFonts w:ascii="Times New Roman" w:hAnsi="Times New Roman"/>
              <w:sz w:val="20"/>
            </w:rPr>
          </w:rPrChange>
        </w:rPr>
        <w:t xml:space="preserve"> </w:t>
      </w:r>
      <w:r>
        <w:rPr>
          <w:rFonts w:ascii="Times New Roman"/>
          <w:sz w:val="20"/>
          <w:rPrChange w:id="3361" w:author="Author" w:date="2015-07-30T15:37:00Z">
            <w:rPr>
              <w:rFonts w:ascii="Times New Roman" w:hAnsi="Times New Roman"/>
              <w:sz w:val="20"/>
            </w:rPr>
          </w:rPrChange>
        </w:rPr>
        <w:t>right</w:t>
      </w:r>
      <w:r>
        <w:rPr>
          <w:rFonts w:ascii="Times New Roman"/>
          <w:w w:val="99"/>
          <w:sz w:val="20"/>
          <w:rPrChange w:id="3362" w:author="Author" w:date="2015-07-30T15:37:00Z">
            <w:rPr>
              <w:rFonts w:ascii="Times New Roman" w:hAnsi="Times New Roman"/>
              <w:sz w:val="20"/>
            </w:rPr>
          </w:rPrChange>
        </w:rPr>
        <w:t xml:space="preserve"> </w:t>
      </w:r>
      <w:r>
        <w:rPr>
          <w:rFonts w:ascii="Times New Roman"/>
          <w:sz w:val="20"/>
          <w:rPrChange w:id="3363" w:author="Author" w:date="2015-07-30T15:37:00Z">
            <w:rPr>
              <w:rFonts w:ascii="Times New Roman" w:hAnsi="Times New Roman"/>
              <w:sz w:val="20"/>
            </w:rPr>
          </w:rPrChange>
        </w:rPr>
        <w:t>to</w:t>
      </w:r>
      <w:r>
        <w:rPr>
          <w:rFonts w:ascii="Times New Roman"/>
          <w:spacing w:val="28"/>
          <w:sz w:val="20"/>
          <w:rPrChange w:id="3364" w:author="Author" w:date="2015-07-30T15:37:00Z">
            <w:rPr>
              <w:rFonts w:ascii="Times New Roman" w:hAnsi="Times New Roman"/>
              <w:sz w:val="20"/>
            </w:rPr>
          </w:rPrChange>
        </w:rPr>
        <w:t xml:space="preserve"> </w:t>
      </w:r>
      <w:r>
        <w:rPr>
          <w:rFonts w:ascii="Times New Roman"/>
          <w:sz w:val="20"/>
          <w:rPrChange w:id="3365" w:author="Author" w:date="2015-07-30T15:37:00Z">
            <w:rPr>
              <w:rFonts w:ascii="Times New Roman" w:hAnsi="Times New Roman"/>
              <w:sz w:val="20"/>
            </w:rPr>
          </w:rPrChange>
        </w:rPr>
        <w:t>development),</w:t>
      </w:r>
      <w:r>
        <w:rPr>
          <w:rFonts w:ascii="Times New Roman"/>
          <w:spacing w:val="28"/>
          <w:sz w:val="20"/>
          <w:rPrChange w:id="3366" w:author="Author" w:date="2015-07-30T15:37:00Z">
            <w:rPr>
              <w:rFonts w:ascii="Times New Roman" w:hAnsi="Times New Roman"/>
              <w:sz w:val="20"/>
            </w:rPr>
          </w:rPrChange>
        </w:rPr>
        <w:t xml:space="preserve"> </w:t>
      </w:r>
      <w:r>
        <w:rPr>
          <w:rFonts w:ascii="Times New Roman"/>
          <w:sz w:val="20"/>
          <w:rPrChange w:id="3367" w:author="Author" w:date="2015-07-30T15:37:00Z">
            <w:rPr>
              <w:rFonts w:ascii="Times New Roman" w:hAnsi="Times New Roman"/>
              <w:sz w:val="20"/>
            </w:rPr>
          </w:rPrChange>
        </w:rPr>
        <w:t>on</w:t>
      </w:r>
      <w:r>
        <w:rPr>
          <w:rFonts w:ascii="Times New Roman"/>
          <w:spacing w:val="27"/>
          <w:sz w:val="20"/>
          <w:rPrChange w:id="3368" w:author="Author" w:date="2015-07-30T15:37:00Z">
            <w:rPr>
              <w:rFonts w:ascii="Times New Roman" w:hAnsi="Times New Roman"/>
              <w:sz w:val="20"/>
            </w:rPr>
          </w:rPrChange>
        </w:rPr>
        <w:t xml:space="preserve"> </w:t>
      </w:r>
      <w:r>
        <w:rPr>
          <w:rFonts w:ascii="Times New Roman"/>
          <w:sz w:val="20"/>
          <w:rPrChange w:id="3369" w:author="Author" w:date="2015-07-30T15:37:00Z">
            <w:rPr>
              <w:rFonts w:ascii="Times New Roman" w:hAnsi="Times New Roman"/>
              <w:sz w:val="20"/>
            </w:rPr>
          </w:rPrChange>
        </w:rPr>
        <w:t>effective</w:t>
      </w:r>
      <w:r>
        <w:rPr>
          <w:rFonts w:ascii="Times New Roman"/>
          <w:spacing w:val="30"/>
          <w:sz w:val="20"/>
          <w:rPrChange w:id="3370" w:author="Author" w:date="2015-07-30T15:37:00Z">
            <w:rPr>
              <w:rFonts w:ascii="Times New Roman" w:hAnsi="Times New Roman"/>
              <w:sz w:val="20"/>
            </w:rPr>
          </w:rPrChange>
        </w:rPr>
        <w:t xml:space="preserve"> </w:t>
      </w:r>
      <w:r>
        <w:rPr>
          <w:rFonts w:ascii="Times New Roman"/>
          <w:sz w:val="20"/>
          <w:rPrChange w:id="3371" w:author="Author" w:date="2015-07-30T15:37:00Z">
            <w:rPr>
              <w:rFonts w:ascii="Times New Roman" w:hAnsi="Times New Roman"/>
              <w:sz w:val="20"/>
            </w:rPr>
          </w:rPrChange>
        </w:rPr>
        <w:t>rule</w:t>
      </w:r>
      <w:r>
        <w:rPr>
          <w:rFonts w:ascii="Times New Roman"/>
          <w:spacing w:val="28"/>
          <w:sz w:val="20"/>
          <w:rPrChange w:id="3372" w:author="Author" w:date="2015-07-30T15:37:00Z">
            <w:rPr>
              <w:rFonts w:ascii="Times New Roman" w:hAnsi="Times New Roman"/>
              <w:sz w:val="20"/>
            </w:rPr>
          </w:rPrChange>
        </w:rPr>
        <w:t xml:space="preserve"> </w:t>
      </w:r>
      <w:r>
        <w:rPr>
          <w:rFonts w:ascii="Times New Roman"/>
          <w:sz w:val="20"/>
          <w:rPrChange w:id="3373" w:author="Author" w:date="2015-07-30T15:37:00Z">
            <w:rPr>
              <w:rFonts w:ascii="Times New Roman" w:hAnsi="Times New Roman"/>
              <w:sz w:val="20"/>
            </w:rPr>
          </w:rPrChange>
        </w:rPr>
        <w:t>of</w:t>
      </w:r>
      <w:r>
        <w:rPr>
          <w:rFonts w:ascii="Times New Roman"/>
          <w:spacing w:val="26"/>
          <w:sz w:val="20"/>
          <w:rPrChange w:id="3374" w:author="Author" w:date="2015-07-30T15:37:00Z">
            <w:rPr>
              <w:rFonts w:ascii="Times New Roman" w:hAnsi="Times New Roman"/>
              <w:sz w:val="20"/>
            </w:rPr>
          </w:rPrChange>
        </w:rPr>
        <w:t xml:space="preserve"> </w:t>
      </w:r>
      <w:r>
        <w:rPr>
          <w:rFonts w:ascii="Times New Roman"/>
          <w:sz w:val="20"/>
          <w:rPrChange w:id="3375" w:author="Author" w:date="2015-07-30T15:37:00Z">
            <w:rPr>
              <w:rFonts w:ascii="Times New Roman" w:hAnsi="Times New Roman"/>
              <w:sz w:val="20"/>
            </w:rPr>
          </w:rPrChange>
        </w:rPr>
        <w:t>law</w:t>
      </w:r>
      <w:r>
        <w:rPr>
          <w:rFonts w:ascii="Times New Roman"/>
          <w:spacing w:val="28"/>
          <w:sz w:val="20"/>
          <w:rPrChange w:id="3376" w:author="Author" w:date="2015-07-30T15:37:00Z">
            <w:rPr>
              <w:rFonts w:ascii="Times New Roman" w:hAnsi="Times New Roman"/>
              <w:sz w:val="20"/>
            </w:rPr>
          </w:rPrChange>
        </w:rPr>
        <w:t xml:space="preserve"> </w:t>
      </w:r>
      <w:r>
        <w:rPr>
          <w:rFonts w:ascii="Times New Roman"/>
          <w:sz w:val="20"/>
          <w:rPrChange w:id="3377" w:author="Author" w:date="2015-07-30T15:37:00Z">
            <w:rPr>
              <w:rFonts w:ascii="Times New Roman" w:hAnsi="Times New Roman"/>
              <w:sz w:val="20"/>
            </w:rPr>
          </w:rPrChange>
        </w:rPr>
        <w:t>and</w:t>
      </w:r>
      <w:r>
        <w:rPr>
          <w:rFonts w:ascii="Times New Roman"/>
          <w:spacing w:val="28"/>
          <w:sz w:val="20"/>
          <w:rPrChange w:id="3378" w:author="Author" w:date="2015-07-30T15:37:00Z">
            <w:rPr>
              <w:rFonts w:ascii="Times New Roman" w:hAnsi="Times New Roman"/>
              <w:sz w:val="20"/>
            </w:rPr>
          </w:rPrChange>
        </w:rPr>
        <w:t xml:space="preserve"> </w:t>
      </w:r>
      <w:r>
        <w:rPr>
          <w:rFonts w:ascii="Times New Roman"/>
          <w:sz w:val="20"/>
          <w:rPrChange w:id="3379" w:author="Author" w:date="2015-07-30T15:37:00Z">
            <w:rPr>
              <w:rFonts w:ascii="Times New Roman" w:hAnsi="Times New Roman"/>
              <w:sz w:val="20"/>
            </w:rPr>
          </w:rPrChange>
        </w:rPr>
        <w:t>on</w:t>
      </w:r>
      <w:r>
        <w:rPr>
          <w:rFonts w:ascii="Times New Roman"/>
          <w:spacing w:val="28"/>
          <w:sz w:val="20"/>
          <w:rPrChange w:id="3380" w:author="Author" w:date="2015-07-30T15:37:00Z">
            <w:rPr>
              <w:rFonts w:ascii="Times New Roman" w:hAnsi="Times New Roman"/>
              <w:sz w:val="20"/>
            </w:rPr>
          </w:rPrChange>
        </w:rPr>
        <w:t xml:space="preserve"> </w:t>
      </w:r>
      <w:r>
        <w:rPr>
          <w:rFonts w:ascii="Times New Roman"/>
          <w:sz w:val="20"/>
          <w:rPrChange w:id="3381" w:author="Author" w:date="2015-07-30T15:37:00Z">
            <w:rPr>
              <w:rFonts w:ascii="Times New Roman" w:hAnsi="Times New Roman"/>
              <w:sz w:val="20"/>
            </w:rPr>
          </w:rPrChange>
        </w:rPr>
        <w:t>transparent,</w:t>
      </w:r>
      <w:r>
        <w:rPr>
          <w:rFonts w:ascii="Times New Roman"/>
          <w:spacing w:val="28"/>
          <w:sz w:val="20"/>
          <w:rPrChange w:id="3382" w:author="Author" w:date="2015-07-30T15:37:00Z">
            <w:rPr>
              <w:rFonts w:ascii="Times New Roman" w:hAnsi="Times New Roman"/>
              <w:sz w:val="20"/>
            </w:rPr>
          </w:rPrChange>
        </w:rPr>
        <w:t xml:space="preserve"> </w:t>
      </w:r>
      <w:r>
        <w:rPr>
          <w:rFonts w:ascii="Times New Roman"/>
          <w:sz w:val="20"/>
          <w:rPrChange w:id="3383" w:author="Author" w:date="2015-07-30T15:37:00Z">
            <w:rPr>
              <w:rFonts w:ascii="Times New Roman" w:hAnsi="Times New Roman"/>
              <w:sz w:val="20"/>
            </w:rPr>
          </w:rPrChange>
        </w:rPr>
        <w:t>effective</w:t>
      </w:r>
      <w:r>
        <w:rPr>
          <w:rFonts w:ascii="Times New Roman"/>
          <w:spacing w:val="28"/>
          <w:sz w:val="20"/>
          <w:rPrChange w:id="3384" w:author="Author" w:date="2015-07-30T15:37:00Z">
            <w:rPr>
              <w:rFonts w:ascii="Times New Roman" w:hAnsi="Times New Roman"/>
              <w:sz w:val="20"/>
            </w:rPr>
          </w:rPrChange>
        </w:rPr>
        <w:t xml:space="preserve"> </w:t>
      </w:r>
      <w:r>
        <w:rPr>
          <w:rFonts w:ascii="Times New Roman"/>
          <w:sz w:val="20"/>
          <w:rPrChange w:id="3385" w:author="Author" w:date="2015-07-30T15:37:00Z">
            <w:rPr>
              <w:rFonts w:ascii="Times New Roman" w:hAnsi="Times New Roman"/>
              <w:sz w:val="20"/>
            </w:rPr>
          </w:rPrChange>
        </w:rPr>
        <w:t>and</w:t>
      </w:r>
      <w:r>
        <w:rPr>
          <w:rFonts w:ascii="Times New Roman"/>
          <w:spacing w:val="28"/>
          <w:sz w:val="20"/>
          <w:rPrChange w:id="3386" w:author="Author" w:date="2015-07-30T15:37:00Z">
            <w:rPr>
              <w:rFonts w:ascii="Times New Roman" w:hAnsi="Times New Roman"/>
              <w:sz w:val="20"/>
            </w:rPr>
          </w:rPrChange>
        </w:rPr>
        <w:t xml:space="preserve"> </w:t>
      </w:r>
      <w:r>
        <w:rPr>
          <w:rFonts w:ascii="Times New Roman"/>
          <w:sz w:val="20"/>
          <w:rPrChange w:id="3387" w:author="Author" w:date="2015-07-30T15:37:00Z">
            <w:rPr>
              <w:rFonts w:ascii="Times New Roman" w:hAnsi="Times New Roman"/>
              <w:sz w:val="20"/>
            </w:rPr>
          </w:rPrChange>
        </w:rPr>
        <w:t>accountable</w:t>
      </w:r>
      <w:r>
        <w:rPr>
          <w:rFonts w:ascii="Times New Roman"/>
          <w:spacing w:val="28"/>
          <w:sz w:val="20"/>
          <w:rPrChange w:id="3388" w:author="Author" w:date="2015-07-30T15:37:00Z">
            <w:rPr>
              <w:rFonts w:ascii="Times New Roman" w:hAnsi="Times New Roman"/>
              <w:sz w:val="20"/>
            </w:rPr>
          </w:rPrChange>
        </w:rPr>
        <w:t xml:space="preserve"> </w:t>
      </w:r>
      <w:r>
        <w:rPr>
          <w:rFonts w:ascii="Times New Roman"/>
          <w:sz w:val="20"/>
          <w:rPrChange w:id="3389" w:author="Author" w:date="2015-07-30T15:37:00Z">
            <w:rPr>
              <w:rFonts w:ascii="Times New Roman" w:hAnsi="Times New Roman"/>
              <w:sz w:val="20"/>
            </w:rPr>
          </w:rPrChange>
        </w:rPr>
        <w:t>institutions.</w:t>
      </w:r>
      <w:r>
        <w:rPr>
          <w:rFonts w:ascii="Times New Roman"/>
          <w:spacing w:val="28"/>
          <w:sz w:val="20"/>
          <w:rPrChange w:id="3390" w:author="Author" w:date="2015-07-30T15:37:00Z">
            <w:rPr>
              <w:rFonts w:ascii="Times New Roman" w:hAnsi="Times New Roman"/>
              <w:sz w:val="20"/>
            </w:rPr>
          </w:rPrChange>
        </w:rPr>
        <w:t xml:space="preserve"> </w:t>
      </w:r>
      <w:r>
        <w:rPr>
          <w:rFonts w:ascii="Times New Roman"/>
          <w:sz w:val="20"/>
          <w:rPrChange w:id="3391" w:author="Author" w:date="2015-07-30T15:37:00Z">
            <w:rPr>
              <w:rFonts w:ascii="Times New Roman" w:hAnsi="Times New Roman"/>
              <w:sz w:val="20"/>
            </w:rPr>
          </w:rPrChange>
        </w:rPr>
        <w:t>Factors</w:t>
      </w:r>
      <w:r>
        <w:rPr>
          <w:rFonts w:ascii="Times New Roman"/>
          <w:w w:val="99"/>
          <w:sz w:val="20"/>
          <w:rPrChange w:id="3392" w:author="Author" w:date="2015-07-30T15:37:00Z">
            <w:rPr>
              <w:rFonts w:ascii="Times New Roman" w:hAnsi="Times New Roman"/>
              <w:sz w:val="20"/>
            </w:rPr>
          </w:rPrChange>
        </w:rPr>
        <w:t xml:space="preserve"> </w:t>
      </w:r>
      <w:r>
        <w:rPr>
          <w:rFonts w:ascii="Times New Roman"/>
          <w:sz w:val="20"/>
          <w:rPrChange w:id="3393" w:author="Author" w:date="2015-07-30T15:37:00Z">
            <w:rPr>
              <w:rFonts w:ascii="Times New Roman" w:hAnsi="Times New Roman"/>
              <w:sz w:val="20"/>
            </w:rPr>
          </w:rPrChange>
        </w:rPr>
        <w:t>which give rise to violence, insecurity and injustice, such as inequality, corruption, poor governance and</w:t>
      </w:r>
      <w:r>
        <w:rPr>
          <w:rFonts w:ascii="Times New Roman"/>
          <w:spacing w:val="28"/>
          <w:sz w:val="20"/>
          <w:rPrChange w:id="3394" w:author="Author" w:date="2015-07-30T15:37:00Z">
            <w:rPr>
              <w:rFonts w:ascii="Times New Roman" w:hAnsi="Times New Roman"/>
              <w:sz w:val="20"/>
            </w:rPr>
          </w:rPrChange>
        </w:rPr>
        <w:t xml:space="preserve"> </w:t>
      </w:r>
      <w:r>
        <w:rPr>
          <w:rFonts w:ascii="Times New Roman"/>
          <w:sz w:val="20"/>
          <w:rPrChange w:id="3395" w:author="Author" w:date="2015-07-30T15:37:00Z">
            <w:rPr>
              <w:rFonts w:ascii="Times New Roman" w:hAnsi="Times New Roman"/>
              <w:sz w:val="20"/>
            </w:rPr>
          </w:rPrChange>
        </w:rPr>
        <w:t>illicit</w:t>
      </w:r>
      <w:r>
        <w:rPr>
          <w:rFonts w:ascii="Times New Roman"/>
          <w:w w:val="99"/>
          <w:sz w:val="20"/>
          <w:rPrChange w:id="3396" w:author="Author" w:date="2015-07-30T15:37:00Z">
            <w:rPr>
              <w:rFonts w:ascii="Times New Roman" w:hAnsi="Times New Roman"/>
              <w:sz w:val="20"/>
            </w:rPr>
          </w:rPrChange>
        </w:rPr>
        <w:t xml:space="preserve"> </w:t>
      </w:r>
      <w:r>
        <w:rPr>
          <w:rFonts w:ascii="Times New Roman"/>
          <w:sz w:val="20"/>
          <w:rPrChange w:id="3397" w:author="Author" w:date="2015-07-30T15:37:00Z">
            <w:rPr>
              <w:rFonts w:ascii="Times New Roman" w:hAnsi="Times New Roman"/>
              <w:sz w:val="20"/>
            </w:rPr>
          </w:rPrChange>
        </w:rPr>
        <w:t>financial</w:t>
      </w:r>
      <w:r>
        <w:rPr>
          <w:rFonts w:ascii="Times New Roman"/>
          <w:spacing w:val="28"/>
          <w:sz w:val="20"/>
          <w:rPrChange w:id="3398" w:author="Author" w:date="2015-07-30T15:37:00Z">
            <w:rPr>
              <w:rFonts w:ascii="Times New Roman" w:hAnsi="Times New Roman"/>
              <w:sz w:val="20"/>
            </w:rPr>
          </w:rPrChange>
        </w:rPr>
        <w:t xml:space="preserve"> </w:t>
      </w:r>
      <w:r>
        <w:rPr>
          <w:rFonts w:ascii="Times New Roman"/>
          <w:sz w:val="20"/>
          <w:rPrChange w:id="3399" w:author="Author" w:date="2015-07-30T15:37:00Z">
            <w:rPr>
              <w:rFonts w:ascii="Times New Roman" w:hAnsi="Times New Roman"/>
              <w:sz w:val="20"/>
            </w:rPr>
          </w:rPrChange>
        </w:rPr>
        <w:t>and</w:t>
      </w:r>
      <w:r>
        <w:rPr>
          <w:rFonts w:ascii="Times New Roman"/>
          <w:spacing w:val="29"/>
          <w:sz w:val="20"/>
          <w:rPrChange w:id="3400" w:author="Author" w:date="2015-07-30T15:37:00Z">
            <w:rPr>
              <w:rFonts w:ascii="Times New Roman" w:hAnsi="Times New Roman"/>
              <w:sz w:val="20"/>
            </w:rPr>
          </w:rPrChange>
        </w:rPr>
        <w:t xml:space="preserve"> </w:t>
      </w:r>
      <w:r>
        <w:rPr>
          <w:rFonts w:ascii="Times New Roman"/>
          <w:sz w:val="20"/>
          <w:rPrChange w:id="3401" w:author="Author" w:date="2015-07-30T15:37:00Z">
            <w:rPr>
              <w:rFonts w:ascii="Times New Roman" w:hAnsi="Times New Roman"/>
              <w:sz w:val="20"/>
            </w:rPr>
          </w:rPrChange>
        </w:rPr>
        <w:t>arms</w:t>
      </w:r>
      <w:r>
        <w:rPr>
          <w:rFonts w:ascii="Times New Roman"/>
          <w:spacing w:val="27"/>
          <w:sz w:val="20"/>
          <w:rPrChange w:id="3402" w:author="Author" w:date="2015-07-30T15:37:00Z">
            <w:rPr>
              <w:rFonts w:ascii="Times New Roman" w:hAnsi="Times New Roman"/>
              <w:sz w:val="20"/>
            </w:rPr>
          </w:rPrChange>
        </w:rPr>
        <w:t xml:space="preserve"> </w:t>
      </w:r>
      <w:r>
        <w:rPr>
          <w:rFonts w:ascii="Times New Roman"/>
          <w:sz w:val="20"/>
          <w:rPrChange w:id="3403" w:author="Author" w:date="2015-07-30T15:37:00Z">
            <w:rPr>
              <w:rFonts w:ascii="Times New Roman" w:hAnsi="Times New Roman"/>
              <w:sz w:val="20"/>
            </w:rPr>
          </w:rPrChange>
        </w:rPr>
        <w:t>flows,</w:t>
      </w:r>
      <w:r>
        <w:rPr>
          <w:rFonts w:ascii="Times New Roman"/>
          <w:spacing w:val="28"/>
          <w:sz w:val="20"/>
          <w:rPrChange w:id="3404" w:author="Author" w:date="2015-07-30T15:37:00Z">
            <w:rPr>
              <w:rFonts w:ascii="Times New Roman" w:hAnsi="Times New Roman"/>
              <w:sz w:val="20"/>
            </w:rPr>
          </w:rPrChange>
        </w:rPr>
        <w:t xml:space="preserve"> </w:t>
      </w:r>
      <w:r>
        <w:rPr>
          <w:rFonts w:ascii="Times New Roman"/>
          <w:sz w:val="20"/>
          <w:rPrChange w:id="3405" w:author="Author" w:date="2015-07-30T15:37:00Z">
            <w:rPr>
              <w:rFonts w:ascii="Times New Roman" w:hAnsi="Times New Roman"/>
              <w:sz w:val="20"/>
            </w:rPr>
          </w:rPrChange>
        </w:rPr>
        <w:t>are</w:t>
      </w:r>
      <w:r>
        <w:rPr>
          <w:rFonts w:ascii="Times New Roman"/>
          <w:spacing w:val="28"/>
          <w:sz w:val="20"/>
          <w:rPrChange w:id="3406" w:author="Author" w:date="2015-07-30T15:37:00Z">
            <w:rPr>
              <w:rFonts w:ascii="Times New Roman" w:hAnsi="Times New Roman"/>
              <w:sz w:val="20"/>
            </w:rPr>
          </w:rPrChange>
        </w:rPr>
        <w:t xml:space="preserve"> </w:t>
      </w:r>
      <w:r>
        <w:rPr>
          <w:rFonts w:ascii="Times New Roman"/>
          <w:sz w:val="20"/>
          <w:rPrChange w:id="3407" w:author="Author" w:date="2015-07-30T15:37:00Z">
            <w:rPr>
              <w:rFonts w:ascii="Times New Roman" w:hAnsi="Times New Roman"/>
              <w:sz w:val="20"/>
            </w:rPr>
          </w:rPrChange>
        </w:rPr>
        <w:t>addressed</w:t>
      </w:r>
      <w:r>
        <w:rPr>
          <w:rFonts w:ascii="Times New Roman"/>
          <w:spacing w:val="29"/>
          <w:sz w:val="20"/>
          <w:rPrChange w:id="3408" w:author="Author" w:date="2015-07-30T15:37:00Z">
            <w:rPr>
              <w:rFonts w:ascii="Times New Roman" w:hAnsi="Times New Roman"/>
              <w:sz w:val="20"/>
            </w:rPr>
          </w:rPrChange>
        </w:rPr>
        <w:t xml:space="preserve"> </w:t>
      </w:r>
      <w:r>
        <w:rPr>
          <w:rFonts w:ascii="Times New Roman"/>
          <w:sz w:val="20"/>
          <w:rPrChange w:id="3409" w:author="Author" w:date="2015-07-30T15:37:00Z">
            <w:rPr>
              <w:rFonts w:ascii="Times New Roman" w:hAnsi="Times New Roman"/>
              <w:sz w:val="20"/>
            </w:rPr>
          </w:rPrChange>
        </w:rPr>
        <w:t>in</w:t>
      </w:r>
      <w:r>
        <w:rPr>
          <w:rFonts w:ascii="Times New Roman"/>
          <w:spacing w:val="27"/>
          <w:sz w:val="20"/>
          <w:rPrChange w:id="3410" w:author="Author" w:date="2015-07-30T15:37:00Z">
            <w:rPr>
              <w:rFonts w:ascii="Times New Roman" w:hAnsi="Times New Roman"/>
              <w:sz w:val="20"/>
            </w:rPr>
          </w:rPrChange>
        </w:rPr>
        <w:t xml:space="preserve"> </w:t>
      </w:r>
      <w:r>
        <w:rPr>
          <w:rFonts w:ascii="Times New Roman"/>
          <w:sz w:val="20"/>
          <w:rPrChange w:id="3411" w:author="Author" w:date="2015-07-30T15:37:00Z">
            <w:rPr>
              <w:rFonts w:ascii="Times New Roman" w:hAnsi="Times New Roman"/>
              <w:sz w:val="20"/>
            </w:rPr>
          </w:rPrChange>
        </w:rPr>
        <w:t>the</w:t>
      </w:r>
      <w:r>
        <w:rPr>
          <w:rFonts w:ascii="Times New Roman"/>
          <w:spacing w:val="28"/>
          <w:sz w:val="20"/>
          <w:rPrChange w:id="3412" w:author="Author" w:date="2015-07-30T15:37:00Z">
            <w:rPr>
              <w:rFonts w:ascii="Times New Roman" w:hAnsi="Times New Roman"/>
              <w:sz w:val="20"/>
            </w:rPr>
          </w:rPrChange>
        </w:rPr>
        <w:t xml:space="preserve"> </w:t>
      </w:r>
      <w:r>
        <w:rPr>
          <w:rFonts w:ascii="Times New Roman"/>
          <w:sz w:val="20"/>
          <w:rPrChange w:id="3413" w:author="Author" w:date="2015-07-30T15:37:00Z">
            <w:rPr>
              <w:rFonts w:ascii="Times New Roman" w:hAnsi="Times New Roman"/>
              <w:sz w:val="20"/>
            </w:rPr>
          </w:rPrChange>
        </w:rPr>
        <w:t>Agenda.</w:t>
      </w:r>
      <w:r>
        <w:rPr>
          <w:rFonts w:ascii="Times New Roman"/>
          <w:spacing w:val="29"/>
          <w:sz w:val="20"/>
          <w:rPrChange w:id="3414" w:author="Author" w:date="2015-07-30T15:37:00Z">
            <w:rPr>
              <w:rFonts w:ascii="Times New Roman" w:hAnsi="Times New Roman"/>
              <w:sz w:val="20"/>
            </w:rPr>
          </w:rPrChange>
        </w:rPr>
        <w:t xml:space="preserve"> </w:t>
      </w:r>
      <w:r>
        <w:rPr>
          <w:rFonts w:ascii="Times New Roman"/>
          <w:sz w:val="20"/>
          <w:rPrChange w:id="3415" w:author="Author" w:date="2015-07-30T15:37:00Z">
            <w:rPr>
              <w:rFonts w:ascii="Times New Roman" w:hAnsi="Times New Roman"/>
              <w:sz w:val="20"/>
            </w:rPr>
          </w:rPrChange>
        </w:rPr>
        <w:t>We</w:t>
      </w:r>
      <w:r>
        <w:rPr>
          <w:rFonts w:ascii="Times New Roman"/>
          <w:spacing w:val="28"/>
          <w:sz w:val="20"/>
          <w:rPrChange w:id="3416" w:author="Author" w:date="2015-07-30T15:37:00Z">
            <w:rPr>
              <w:rFonts w:ascii="Times New Roman" w:hAnsi="Times New Roman"/>
              <w:sz w:val="20"/>
            </w:rPr>
          </w:rPrChange>
        </w:rPr>
        <w:t xml:space="preserve"> </w:t>
      </w:r>
      <w:r>
        <w:rPr>
          <w:rFonts w:ascii="Times New Roman"/>
          <w:sz w:val="20"/>
          <w:rPrChange w:id="3417" w:author="Author" w:date="2015-07-30T15:37:00Z">
            <w:rPr>
              <w:rFonts w:ascii="Times New Roman" w:hAnsi="Times New Roman"/>
              <w:sz w:val="20"/>
            </w:rPr>
          </w:rPrChange>
        </w:rPr>
        <w:t>must</w:t>
      </w:r>
      <w:r>
        <w:rPr>
          <w:rFonts w:ascii="Times New Roman"/>
          <w:spacing w:val="28"/>
          <w:sz w:val="20"/>
          <w:rPrChange w:id="3418" w:author="Author" w:date="2015-07-30T15:37:00Z">
            <w:rPr>
              <w:rFonts w:ascii="Times New Roman" w:hAnsi="Times New Roman"/>
              <w:sz w:val="20"/>
            </w:rPr>
          </w:rPrChange>
        </w:rPr>
        <w:t xml:space="preserve"> </w:t>
      </w:r>
      <w:r>
        <w:rPr>
          <w:rFonts w:ascii="Times New Roman"/>
          <w:sz w:val="20"/>
          <w:rPrChange w:id="3419" w:author="Author" w:date="2015-07-30T15:37:00Z">
            <w:rPr>
              <w:rFonts w:ascii="Times New Roman" w:hAnsi="Times New Roman"/>
              <w:sz w:val="20"/>
            </w:rPr>
          </w:rPrChange>
        </w:rPr>
        <w:t>redouble</w:t>
      </w:r>
      <w:r>
        <w:rPr>
          <w:rFonts w:ascii="Times New Roman"/>
          <w:spacing w:val="28"/>
          <w:sz w:val="20"/>
          <w:rPrChange w:id="3420" w:author="Author" w:date="2015-07-30T15:37:00Z">
            <w:rPr>
              <w:rFonts w:ascii="Times New Roman" w:hAnsi="Times New Roman"/>
              <w:sz w:val="20"/>
            </w:rPr>
          </w:rPrChange>
        </w:rPr>
        <w:t xml:space="preserve"> </w:t>
      </w:r>
      <w:r>
        <w:rPr>
          <w:rFonts w:ascii="Times New Roman"/>
          <w:sz w:val="20"/>
          <w:rPrChange w:id="3421" w:author="Author" w:date="2015-07-30T15:37:00Z">
            <w:rPr>
              <w:rFonts w:ascii="Times New Roman" w:hAnsi="Times New Roman"/>
              <w:sz w:val="20"/>
            </w:rPr>
          </w:rPrChange>
        </w:rPr>
        <w:t>our</w:t>
      </w:r>
      <w:r>
        <w:rPr>
          <w:rFonts w:ascii="Times New Roman"/>
          <w:spacing w:val="29"/>
          <w:sz w:val="20"/>
          <w:rPrChange w:id="3422" w:author="Author" w:date="2015-07-30T15:37:00Z">
            <w:rPr>
              <w:rFonts w:ascii="Times New Roman" w:hAnsi="Times New Roman"/>
              <w:sz w:val="20"/>
            </w:rPr>
          </w:rPrChange>
        </w:rPr>
        <w:t xml:space="preserve"> </w:t>
      </w:r>
      <w:r>
        <w:rPr>
          <w:rFonts w:ascii="Times New Roman"/>
          <w:sz w:val="20"/>
          <w:rPrChange w:id="3423" w:author="Author" w:date="2015-07-30T15:37:00Z">
            <w:rPr>
              <w:rFonts w:ascii="Times New Roman" w:hAnsi="Times New Roman"/>
              <w:sz w:val="20"/>
            </w:rPr>
          </w:rPrChange>
        </w:rPr>
        <w:t>efforts</w:t>
      </w:r>
      <w:r>
        <w:rPr>
          <w:rFonts w:ascii="Times New Roman"/>
          <w:spacing w:val="27"/>
          <w:sz w:val="20"/>
          <w:rPrChange w:id="3424" w:author="Author" w:date="2015-07-30T15:37:00Z">
            <w:rPr>
              <w:rFonts w:ascii="Times New Roman" w:hAnsi="Times New Roman"/>
              <w:sz w:val="20"/>
            </w:rPr>
          </w:rPrChange>
        </w:rPr>
        <w:t xml:space="preserve"> </w:t>
      </w:r>
      <w:r>
        <w:rPr>
          <w:rFonts w:ascii="Times New Roman"/>
          <w:sz w:val="20"/>
          <w:rPrChange w:id="3425" w:author="Author" w:date="2015-07-30T15:37:00Z">
            <w:rPr>
              <w:rFonts w:ascii="Times New Roman" w:hAnsi="Times New Roman"/>
              <w:sz w:val="20"/>
            </w:rPr>
          </w:rPrChange>
        </w:rPr>
        <w:t>to</w:t>
      </w:r>
      <w:r>
        <w:rPr>
          <w:rFonts w:ascii="Times New Roman"/>
          <w:spacing w:val="29"/>
          <w:sz w:val="20"/>
          <w:rPrChange w:id="3426" w:author="Author" w:date="2015-07-30T15:37:00Z">
            <w:rPr>
              <w:rFonts w:ascii="Times New Roman" w:hAnsi="Times New Roman"/>
              <w:sz w:val="20"/>
            </w:rPr>
          </w:rPrChange>
        </w:rPr>
        <w:t xml:space="preserve"> </w:t>
      </w:r>
      <w:r>
        <w:rPr>
          <w:rFonts w:ascii="Times New Roman"/>
          <w:sz w:val="20"/>
          <w:rPrChange w:id="3427" w:author="Author" w:date="2015-07-30T15:37:00Z">
            <w:rPr>
              <w:rFonts w:ascii="Times New Roman" w:hAnsi="Times New Roman"/>
              <w:sz w:val="20"/>
            </w:rPr>
          </w:rPrChange>
        </w:rPr>
        <w:t>resolve</w:t>
      </w:r>
      <w:r>
        <w:rPr>
          <w:rFonts w:ascii="Times New Roman"/>
          <w:spacing w:val="28"/>
          <w:sz w:val="20"/>
          <w:rPrChange w:id="3428" w:author="Author" w:date="2015-07-30T15:37:00Z">
            <w:rPr>
              <w:rFonts w:ascii="Times New Roman" w:hAnsi="Times New Roman"/>
              <w:sz w:val="20"/>
            </w:rPr>
          </w:rPrChange>
        </w:rPr>
        <w:t xml:space="preserve"> </w:t>
      </w:r>
      <w:r>
        <w:rPr>
          <w:rFonts w:ascii="Times New Roman"/>
          <w:sz w:val="20"/>
          <w:rPrChange w:id="3429" w:author="Author" w:date="2015-07-30T15:37:00Z">
            <w:rPr>
              <w:rFonts w:ascii="Times New Roman" w:hAnsi="Times New Roman"/>
              <w:sz w:val="20"/>
            </w:rPr>
          </w:rPrChange>
        </w:rPr>
        <w:t>or</w:t>
      </w:r>
      <w:r>
        <w:rPr>
          <w:rFonts w:ascii="Times New Roman"/>
          <w:spacing w:val="26"/>
          <w:sz w:val="20"/>
          <w:rPrChange w:id="3430" w:author="Author" w:date="2015-07-30T15:37:00Z">
            <w:rPr>
              <w:rFonts w:ascii="Times New Roman" w:hAnsi="Times New Roman"/>
              <w:sz w:val="20"/>
            </w:rPr>
          </w:rPrChange>
        </w:rPr>
        <w:t xml:space="preserve"> </w:t>
      </w:r>
      <w:r>
        <w:rPr>
          <w:rFonts w:ascii="Times New Roman"/>
          <w:sz w:val="20"/>
          <w:rPrChange w:id="3431" w:author="Author" w:date="2015-07-30T15:37:00Z">
            <w:rPr>
              <w:rFonts w:ascii="Times New Roman" w:hAnsi="Times New Roman"/>
              <w:sz w:val="20"/>
            </w:rPr>
          </w:rPrChange>
        </w:rPr>
        <w:t>prevent</w:t>
      </w:r>
      <w:r>
        <w:rPr>
          <w:rFonts w:ascii="Times New Roman"/>
          <w:w w:val="99"/>
          <w:sz w:val="20"/>
          <w:rPrChange w:id="3432" w:author="Author" w:date="2015-07-30T15:37:00Z">
            <w:rPr>
              <w:rFonts w:ascii="Times New Roman" w:hAnsi="Times New Roman"/>
              <w:sz w:val="20"/>
            </w:rPr>
          </w:rPrChange>
        </w:rPr>
        <w:t xml:space="preserve"> </w:t>
      </w:r>
      <w:r>
        <w:rPr>
          <w:rFonts w:ascii="Times New Roman"/>
          <w:sz w:val="20"/>
          <w:rPrChange w:id="3433" w:author="Author" w:date="2015-07-30T15:37:00Z">
            <w:rPr>
              <w:rFonts w:ascii="Times New Roman" w:hAnsi="Times New Roman"/>
              <w:sz w:val="20"/>
            </w:rPr>
          </w:rPrChange>
        </w:rPr>
        <w:t>conflict and to support post-conflict countries, including through ensuring that women have a role in</w:t>
      </w:r>
      <w:r>
        <w:rPr>
          <w:rFonts w:ascii="Times New Roman"/>
          <w:spacing w:val="11"/>
          <w:sz w:val="20"/>
          <w:rPrChange w:id="3434" w:author="Author" w:date="2015-07-30T15:37:00Z">
            <w:rPr>
              <w:rFonts w:ascii="Times New Roman" w:hAnsi="Times New Roman"/>
              <w:sz w:val="20"/>
            </w:rPr>
          </w:rPrChange>
        </w:rPr>
        <w:t xml:space="preserve"> </w:t>
      </w:r>
      <w:r>
        <w:rPr>
          <w:rFonts w:ascii="Times New Roman"/>
          <w:sz w:val="20"/>
          <w:rPrChange w:id="3435" w:author="Author" w:date="2015-07-30T15:37:00Z">
            <w:rPr>
              <w:rFonts w:ascii="Times New Roman" w:hAnsi="Times New Roman"/>
              <w:sz w:val="20"/>
            </w:rPr>
          </w:rPrChange>
        </w:rPr>
        <w:t>peace-</w:t>
      </w:r>
      <w:ins w:id="3436" w:author="Author" w:date="2015-07-30T15:37:00Z">
        <w:r>
          <w:rPr>
            <w:rFonts w:ascii="Times New Roman"/>
            <w:w w:val="99"/>
            <w:sz w:val="20"/>
          </w:rPr>
          <w:t xml:space="preserve"> </w:t>
        </w:r>
      </w:ins>
      <w:r>
        <w:rPr>
          <w:rFonts w:ascii="Times New Roman"/>
          <w:sz w:val="20"/>
          <w:rPrChange w:id="3437" w:author="Author" w:date="2015-07-30T15:37:00Z">
            <w:rPr>
              <w:rFonts w:ascii="Times New Roman" w:hAnsi="Times New Roman"/>
              <w:sz w:val="20"/>
            </w:rPr>
          </w:rPrChange>
        </w:rPr>
        <w:t>building</w:t>
      </w:r>
      <w:r>
        <w:rPr>
          <w:rFonts w:ascii="Times New Roman"/>
          <w:spacing w:val="10"/>
          <w:sz w:val="20"/>
          <w:rPrChange w:id="3438" w:author="Author" w:date="2015-07-30T15:37:00Z">
            <w:rPr>
              <w:rFonts w:ascii="Times New Roman" w:hAnsi="Times New Roman"/>
              <w:sz w:val="20"/>
            </w:rPr>
          </w:rPrChange>
        </w:rPr>
        <w:t xml:space="preserve"> </w:t>
      </w:r>
      <w:r>
        <w:rPr>
          <w:rFonts w:ascii="Times New Roman"/>
          <w:sz w:val="20"/>
          <w:rPrChange w:id="3439" w:author="Author" w:date="2015-07-30T15:37:00Z">
            <w:rPr>
              <w:rFonts w:ascii="Times New Roman" w:hAnsi="Times New Roman"/>
              <w:sz w:val="20"/>
            </w:rPr>
          </w:rPrChange>
        </w:rPr>
        <w:t>and</w:t>
      </w:r>
      <w:r>
        <w:rPr>
          <w:rFonts w:ascii="Times New Roman"/>
          <w:spacing w:val="12"/>
          <w:sz w:val="20"/>
          <w:rPrChange w:id="3440" w:author="Author" w:date="2015-07-30T15:37:00Z">
            <w:rPr>
              <w:rFonts w:ascii="Times New Roman" w:hAnsi="Times New Roman"/>
              <w:sz w:val="20"/>
            </w:rPr>
          </w:rPrChange>
        </w:rPr>
        <w:t xml:space="preserve"> </w:t>
      </w:r>
      <w:r>
        <w:rPr>
          <w:rFonts w:ascii="Times New Roman"/>
          <w:sz w:val="20"/>
          <w:rPrChange w:id="3441" w:author="Author" w:date="2015-07-30T15:37:00Z">
            <w:rPr>
              <w:rFonts w:ascii="Times New Roman" w:hAnsi="Times New Roman"/>
              <w:sz w:val="20"/>
            </w:rPr>
          </w:rPrChange>
        </w:rPr>
        <w:t>state-building.</w:t>
      </w:r>
      <w:r>
        <w:rPr>
          <w:rFonts w:ascii="Times New Roman"/>
          <w:spacing w:val="11"/>
          <w:sz w:val="20"/>
          <w:rPrChange w:id="3442" w:author="Author" w:date="2015-07-30T15:37:00Z">
            <w:rPr>
              <w:rFonts w:ascii="Times New Roman" w:hAnsi="Times New Roman"/>
              <w:sz w:val="20"/>
            </w:rPr>
          </w:rPrChange>
        </w:rPr>
        <w:t xml:space="preserve"> </w:t>
      </w:r>
      <w:del w:id="3443" w:author="Author" w:date="2015-07-30T15:37:00Z">
        <w:r w:rsidR="00F3349C">
          <w:rPr>
            <w:rFonts w:ascii="Times New Roman" w:hAnsi="Times New Roman"/>
            <w:sz w:val="20"/>
            <w:szCs w:val="20"/>
          </w:rPr>
          <w:delText>In accordance with relevant UN resolutions,</w:delText>
        </w:r>
        <w:r w:rsidR="00F3349C" w:rsidRPr="008F1853">
          <w:rPr>
            <w:rFonts w:ascii="Times New Roman" w:hAnsi="Times New Roman"/>
            <w:sz w:val="20"/>
            <w:szCs w:val="20"/>
          </w:rPr>
          <w:delText xml:space="preserve"> </w:delText>
        </w:r>
        <w:r w:rsidR="00F3349C">
          <w:rPr>
            <w:rFonts w:ascii="Times New Roman" w:hAnsi="Times New Roman"/>
            <w:sz w:val="20"/>
            <w:szCs w:val="20"/>
          </w:rPr>
          <w:delText>w</w:delText>
        </w:r>
        <w:r w:rsidR="00F3349C" w:rsidRPr="008F1853">
          <w:rPr>
            <w:rFonts w:ascii="Times New Roman" w:hAnsi="Times New Roman"/>
            <w:sz w:val="20"/>
            <w:szCs w:val="20"/>
          </w:rPr>
          <w:delText>e commit</w:delText>
        </w:r>
      </w:del>
      <w:ins w:id="3444" w:author="Author" w:date="2015-07-30T15:37:00Z">
        <w:r>
          <w:rPr>
            <w:rFonts w:ascii="Times New Roman"/>
            <w:sz w:val="20"/>
          </w:rPr>
          <w:t>We</w:t>
        </w:r>
        <w:r>
          <w:rPr>
            <w:rFonts w:ascii="Times New Roman"/>
            <w:spacing w:val="11"/>
            <w:sz w:val="20"/>
          </w:rPr>
          <w:t xml:space="preserve"> </w:t>
        </w:r>
        <w:r>
          <w:rPr>
            <w:rFonts w:ascii="Times New Roman"/>
            <w:sz w:val="20"/>
          </w:rPr>
          <w:t>reiterate</w:t>
        </w:r>
        <w:r>
          <w:rPr>
            <w:rFonts w:ascii="Times New Roman"/>
            <w:spacing w:val="9"/>
            <w:sz w:val="20"/>
          </w:rPr>
          <w:t xml:space="preserve"> </w:t>
        </w:r>
        <w:r>
          <w:rPr>
            <w:rFonts w:ascii="Times New Roman"/>
            <w:sz w:val="20"/>
          </w:rPr>
          <w:t>our</w:t>
        </w:r>
        <w:r>
          <w:rPr>
            <w:rFonts w:ascii="Times New Roman"/>
            <w:spacing w:val="12"/>
            <w:sz w:val="20"/>
          </w:rPr>
          <w:t xml:space="preserve"> </w:t>
        </w:r>
        <w:r>
          <w:rPr>
            <w:rFonts w:ascii="Times New Roman"/>
            <w:sz w:val="20"/>
          </w:rPr>
          <w:t>commitment</w:t>
        </w:r>
      </w:ins>
      <w:r>
        <w:rPr>
          <w:rFonts w:ascii="Times New Roman"/>
          <w:spacing w:val="13"/>
          <w:sz w:val="20"/>
          <w:rPrChange w:id="3445" w:author="Author" w:date="2015-07-30T15:37:00Z">
            <w:rPr>
              <w:rFonts w:ascii="Times New Roman" w:hAnsi="Times New Roman"/>
              <w:sz w:val="20"/>
            </w:rPr>
          </w:rPrChange>
        </w:rPr>
        <w:t xml:space="preserve"> </w:t>
      </w:r>
      <w:r>
        <w:rPr>
          <w:rFonts w:ascii="Times New Roman"/>
          <w:sz w:val="20"/>
          <w:rPrChange w:id="3446" w:author="Author" w:date="2015-07-30T15:37:00Z">
            <w:rPr>
              <w:rFonts w:ascii="Times New Roman" w:hAnsi="Times New Roman"/>
              <w:sz w:val="20"/>
            </w:rPr>
          </w:rPrChange>
        </w:rPr>
        <w:t>to</w:t>
      </w:r>
      <w:r>
        <w:rPr>
          <w:rFonts w:ascii="Times New Roman"/>
          <w:spacing w:val="12"/>
          <w:sz w:val="20"/>
          <w:rPrChange w:id="3447" w:author="Author" w:date="2015-07-30T15:37:00Z">
            <w:rPr>
              <w:rFonts w:ascii="Times New Roman" w:hAnsi="Times New Roman"/>
              <w:sz w:val="20"/>
            </w:rPr>
          </w:rPrChange>
        </w:rPr>
        <w:t xml:space="preserve"> </w:t>
      </w:r>
      <w:r>
        <w:rPr>
          <w:rFonts w:ascii="Times New Roman"/>
          <w:sz w:val="20"/>
          <w:rPrChange w:id="3448" w:author="Author" w:date="2015-07-30T15:37:00Z">
            <w:rPr>
              <w:rFonts w:ascii="Times New Roman" w:hAnsi="Times New Roman"/>
              <w:sz w:val="20"/>
            </w:rPr>
          </w:rPrChange>
        </w:rPr>
        <w:t>remove</w:t>
      </w:r>
      <w:r>
        <w:rPr>
          <w:rFonts w:ascii="Times New Roman"/>
          <w:spacing w:val="11"/>
          <w:sz w:val="20"/>
          <w:rPrChange w:id="3449" w:author="Author" w:date="2015-07-30T15:37:00Z">
            <w:rPr>
              <w:rFonts w:ascii="Times New Roman" w:hAnsi="Times New Roman"/>
              <w:sz w:val="20"/>
            </w:rPr>
          </w:rPrChange>
        </w:rPr>
        <w:t xml:space="preserve"> </w:t>
      </w:r>
      <w:r>
        <w:rPr>
          <w:rFonts w:ascii="Times New Roman"/>
          <w:sz w:val="20"/>
          <w:rPrChange w:id="3450" w:author="Author" w:date="2015-07-30T15:37:00Z">
            <w:rPr>
              <w:rFonts w:ascii="Times New Roman" w:hAnsi="Times New Roman"/>
              <w:sz w:val="20"/>
            </w:rPr>
          </w:rPrChange>
        </w:rPr>
        <w:t>the</w:t>
      </w:r>
      <w:r>
        <w:rPr>
          <w:rFonts w:ascii="Times New Roman"/>
          <w:spacing w:val="11"/>
          <w:sz w:val="20"/>
          <w:rPrChange w:id="3451" w:author="Author" w:date="2015-07-30T15:37:00Z">
            <w:rPr>
              <w:rFonts w:ascii="Times New Roman" w:hAnsi="Times New Roman"/>
              <w:sz w:val="20"/>
            </w:rPr>
          </w:rPrChange>
        </w:rPr>
        <w:t xml:space="preserve"> </w:t>
      </w:r>
      <w:r>
        <w:rPr>
          <w:rFonts w:ascii="Times New Roman"/>
          <w:sz w:val="20"/>
          <w:rPrChange w:id="3452" w:author="Author" w:date="2015-07-30T15:37:00Z">
            <w:rPr>
              <w:rFonts w:ascii="Times New Roman" w:hAnsi="Times New Roman"/>
              <w:sz w:val="20"/>
            </w:rPr>
          </w:rPrChange>
        </w:rPr>
        <w:t>obstacles</w:t>
      </w:r>
      <w:r>
        <w:rPr>
          <w:rFonts w:ascii="Times New Roman"/>
          <w:spacing w:val="10"/>
          <w:sz w:val="20"/>
          <w:rPrChange w:id="3453" w:author="Author" w:date="2015-07-30T15:37:00Z">
            <w:rPr>
              <w:rFonts w:ascii="Times New Roman" w:hAnsi="Times New Roman"/>
              <w:sz w:val="20"/>
            </w:rPr>
          </w:rPrChange>
        </w:rPr>
        <w:t xml:space="preserve"> </w:t>
      </w:r>
      <w:r>
        <w:rPr>
          <w:rFonts w:ascii="Times New Roman"/>
          <w:sz w:val="20"/>
          <w:rPrChange w:id="3454" w:author="Author" w:date="2015-07-30T15:37:00Z">
            <w:rPr>
              <w:rFonts w:ascii="Times New Roman" w:hAnsi="Times New Roman"/>
              <w:sz w:val="20"/>
            </w:rPr>
          </w:rPrChange>
        </w:rPr>
        <w:t>to</w:t>
      </w:r>
      <w:r>
        <w:rPr>
          <w:rFonts w:ascii="Times New Roman"/>
          <w:spacing w:val="12"/>
          <w:sz w:val="20"/>
          <w:rPrChange w:id="3455" w:author="Author" w:date="2015-07-30T15:37:00Z">
            <w:rPr>
              <w:rFonts w:ascii="Times New Roman" w:hAnsi="Times New Roman"/>
              <w:sz w:val="20"/>
            </w:rPr>
          </w:rPrChange>
        </w:rPr>
        <w:t xml:space="preserve"> </w:t>
      </w:r>
      <w:r>
        <w:rPr>
          <w:rFonts w:ascii="Times New Roman"/>
          <w:sz w:val="20"/>
          <w:rPrChange w:id="3456" w:author="Author" w:date="2015-07-30T15:37:00Z">
            <w:rPr>
              <w:rFonts w:ascii="Times New Roman" w:hAnsi="Times New Roman"/>
              <w:sz w:val="20"/>
            </w:rPr>
          </w:rPrChange>
        </w:rPr>
        <w:t>the</w:t>
      </w:r>
      <w:r>
        <w:rPr>
          <w:rFonts w:ascii="Times New Roman"/>
          <w:spacing w:val="11"/>
          <w:sz w:val="20"/>
          <w:rPrChange w:id="3457" w:author="Author" w:date="2015-07-30T15:37:00Z">
            <w:rPr>
              <w:rFonts w:ascii="Times New Roman" w:hAnsi="Times New Roman"/>
              <w:sz w:val="20"/>
            </w:rPr>
          </w:rPrChange>
        </w:rPr>
        <w:t xml:space="preserve"> </w:t>
      </w:r>
      <w:r>
        <w:rPr>
          <w:rFonts w:ascii="Times New Roman"/>
          <w:sz w:val="20"/>
          <w:rPrChange w:id="3458" w:author="Author" w:date="2015-07-30T15:37:00Z">
            <w:rPr>
              <w:rFonts w:ascii="Times New Roman" w:hAnsi="Times New Roman"/>
              <w:sz w:val="20"/>
            </w:rPr>
          </w:rPrChange>
        </w:rPr>
        <w:t>full</w:t>
      </w:r>
      <w:r>
        <w:rPr>
          <w:rFonts w:ascii="Times New Roman"/>
          <w:spacing w:val="11"/>
          <w:sz w:val="20"/>
          <w:rPrChange w:id="3459" w:author="Author" w:date="2015-07-30T15:37:00Z">
            <w:rPr>
              <w:rFonts w:ascii="Times New Roman" w:hAnsi="Times New Roman"/>
              <w:sz w:val="20"/>
            </w:rPr>
          </w:rPrChange>
        </w:rPr>
        <w:t xml:space="preserve"> </w:t>
      </w:r>
      <w:r>
        <w:rPr>
          <w:rFonts w:ascii="Times New Roman"/>
          <w:sz w:val="20"/>
          <w:rPrChange w:id="3460" w:author="Author" w:date="2015-07-30T15:37:00Z">
            <w:rPr>
              <w:rFonts w:ascii="Times New Roman" w:hAnsi="Times New Roman"/>
              <w:sz w:val="20"/>
            </w:rPr>
          </w:rPrChange>
        </w:rPr>
        <w:t>realization</w:t>
      </w:r>
      <w:r>
        <w:rPr>
          <w:rFonts w:ascii="Times New Roman"/>
          <w:spacing w:val="10"/>
          <w:sz w:val="20"/>
          <w:rPrChange w:id="3461" w:author="Author" w:date="2015-07-30T15:37:00Z">
            <w:rPr>
              <w:rFonts w:ascii="Times New Roman" w:hAnsi="Times New Roman"/>
              <w:sz w:val="20"/>
            </w:rPr>
          </w:rPrChange>
        </w:rPr>
        <w:t xml:space="preserve"> </w:t>
      </w:r>
      <w:r>
        <w:rPr>
          <w:rFonts w:ascii="Times New Roman"/>
          <w:sz w:val="20"/>
          <w:rPrChange w:id="3462" w:author="Author" w:date="2015-07-30T15:37:00Z">
            <w:rPr>
              <w:rFonts w:ascii="Times New Roman" w:hAnsi="Times New Roman"/>
              <w:sz w:val="20"/>
            </w:rPr>
          </w:rPrChange>
        </w:rPr>
        <w:t>of</w:t>
      </w:r>
      <w:r>
        <w:rPr>
          <w:rFonts w:ascii="Times New Roman"/>
          <w:spacing w:val="9"/>
          <w:sz w:val="20"/>
          <w:rPrChange w:id="3463" w:author="Author" w:date="2015-07-30T15:37:00Z">
            <w:rPr>
              <w:rFonts w:ascii="Times New Roman" w:hAnsi="Times New Roman"/>
              <w:sz w:val="20"/>
            </w:rPr>
          </w:rPrChange>
        </w:rPr>
        <w:t xml:space="preserve"> </w:t>
      </w:r>
      <w:r>
        <w:rPr>
          <w:rFonts w:ascii="Times New Roman"/>
          <w:sz w:val="20"/>
          <w:rPrChange w:id="3464" w:author="Author" w:date="2015-07-30T15:37:00Z">
            <w:rPr>
              <w:rFonts w:ascii="Times New Roman" w:hAnsi="Times New Roman"/>
              <w:sz w:val="20"/>
            </w:rPr>
          </w:rPrChange>
        </w:rPr>
        <w:t>the</w:t>
      </w:r>
      <w:r>
        <w:rPr>
          <w:rFonts w:ascii="Times New Roman"/>
          <w:w w:val="99"/>
          <w:sz w:val="20"/>
          <w:rPrChange w:id="3465" w:author="Author" w:date="2015-07-30T15:37:00Z">
            <w:rPr>
              <w:rFonts w:ascii="Times New Roman" w:hAnsi="Times New Roman"/>
              <w:sz w:val="20"/>
            </w:rPr>
          </w:rPrChange>
        </w:rPr>
        <w:t xml:space="preserve"> </w:t>
      </w:r>
      <w:r>
        <w:rPr>
          <w:rFonts w:ascii="Times New Roman"/>
          <w:sz w:val="20"/>
          <w:rPrChange w:id="3466" w:author="Author" w:date="2015-07-30T15:37:00Z">
            <w:rPr>
              <w:rFonts w:ascii="Times New Roman" w:hAnsi="Times New Roman"/>
              <w:sz w:val="20"/>
            </w:rPr>
          </w:rPrChange>
        </w:rPr>
        <w:t>right of self-determination of peoples living under colonial and foreign occupation, which continue to</w:t>
      </w:r>
      <w:r>
        <w:rPr>
          <w:rFonts w:ascii="Times New Roman"/>
          <w:spacing w:val="14"/>
          <w:sz w:val="20"/>
          <w:rPrChange w:id="3467" w:author="Author" w:date="2015-07-30T15:37:00Z">
            <w:rPr>
              <w:rFonts w:ascii="Times New Roman" w:hAnsi="Times New Roman"/>
              <w:sz w:val="20"/>
            </w:rPr>
          </w:rPrChange>
        </w:rPr>
        <w:t xml:space="preserve"> </w:t>
      </w:r>
      <w:r>
        <w:rPr>
          <w:rFonts w:ascii="Times New Roman"/>
          <w:sz w:val="20"/>
          <w:rPrChange w:id="3468" w:author="Author" w:date="2015-07-30T15:37:00Z">
            <w:rPr>
              <w:rFonts w:ascii="Times New Roman" w:hAnsi="Times New Roman"/>
              <w:sz w:val="20"/>
            </w:rPr>
          </w:rPrChange>
        </w:rPr>
        <w:t>adversely</w:t>
      </w:r>
      <w:r>
        <w:rPr>
          <w:rFonts w:ascii="Times New Roman"/>
          <w:w w:val="99"/>
          <w:sz w:val="20"/>
          <w:rPrChange w:id="3469" w:author="Author" w:date="2015-07-30T15:37:00Z">
            <w:rPr>
              <w:rFonts w:ascii="Times New Roman" w:hAnsi="Times New Roman"/>
              <w:sz w:val="20"/>
            </w:rPr>
          </w:rPrChange>
        </w:rPr>
        <w:t xml:space="preserve"> </w:t>
      </w:r>
      <w:r>
        <w:rPr>
          <w:rFonts w:ascii="Times New Roman"/>
          <w:sz w:val="20"/>
          <w:rPrChange w:id="3470" w:author="Author" w:date="2015-07-30T15:37:00Z">
            <w:rPr>
              <w:rFonts w:ascii="Times New Roman" w:hAnsi="Times New Roman"/>
              <w:sz w:val="20"/>
            </w:rPr>
          </w:rPrChange>
        </w:rPr>
        <w:t>affect their economic and social development as well as their</w:t>
      </w:r>
      <w:r>
        <w:rPr>
          <w:rFonts w:ascii="Times New Roman"/>
          <w:spacing w:val="-4"/>
          <w:sz w:val="20"/>
          <w:rPrChange w:id="3471" w:author="Author" w:date="2015-07-30T15:37:00Z">
            <w:rPr>
              <w:rFonts w:ascii="Times New Roman" w:hAnsi="Times New Roman"/>
              <w:sz w:val="20"/>
            </w:rPr>
          </w:rPrChange>
        </w:rPr>
        <w:t xml:space="preserve"> </w:t>
      </w:r>
      <w:r>
        <w:rPr>
          <w:rFonts w:ascii="Times New Roman"/>
          <w:sz w:val="20"/>
          <w:rPrChange w:id="3472" w:author="Author" w:date="2015-07-30T15:37:00Z">
            <w:rPr>
              <w:rFonts w:ascii="Times New Roman" w:hAnsi="Times New Roman"/>
              <w:sz w:val="20"/>
            </w:rPr>
          </w:rPrChange>
        </w:rPr>
        <w:t>environment.</w:t>
      </w:r>
      <w:del w:id="3473" w:author="Author" w:date="2015-07-30T15:37:00Z">
        <w:r w:rsidR="00F3349C" w:rsidRPr="008F1853">
          <w:rPr>
            <w:rFonts w:ascii="Times New Roman" w:hAnsi="Times New Roman"/>
            <w:sz w:val="20"/>
            <w:szCs w:val="20"/>
          </w:rPr>
          <w:delText xml:space="preserve"> </w:delText>
        </w:r>
      </w:del>
    </w:p>
    <w:p w14:paraId="6BEFB274" w14:textId="77777777" w:rsidR="00804791" w:rsidRDefault="00804791">
      <w:pPr>
        <w:spacing w:before="8"/>
        <w:rPr>
          <w:rFonts w:ascii="Times New Roman" w:hAnsi="Times New Roman"/>
          <w:sz w:val="21"/>
          <w:rPrChange w:id="3474" w:author="Author" w:date="2015-07-30T15:37:00Z">
            <w:rPr>
              <w:rFonts w:ascii="Times New Roman" w:hAnsi="Times New Roman"/>
              <w:sz w:val="20"/>
            </w:rPr>
          </w:rPrChange>
        </w:rPr>
        <w:pPrChange w:id="3475" w:author="Author" w:date="2015-07-30T15:37:00Z">
          <w:pPr>
            <w:pStyle w:val="ListParagraph"/>
            <w:ind w:left="360"/>
            <w:jc w:val="both"/>
          </w:pPr>
        </w:pPrChange>
      </w:pPr>
    </w:p>
    <w:p w14:paraId="659DF962" w14:textId="3BDB7AD0" w:rsidR="00804791" w:rsidRDefault="00F3349C">
      <w:pPr>
        <w:pStyle w:val="ListParagraph"/>
        <w:numPr>
          <w:ilvl w:val="0"/>
          <w:numId w:val="35"/>
        </w:numPr>
        <w:tabs>
          <w:tab w:val="left" w:pos="461"/>
        </w:tabs>
        <w:spacing w:line="259" w:lineRule="auto"/>
        <w:ind w:right="118"/>
        <w:jc w:val="both"/>
        <w:rPr>
          <w:rFonts w:ascii="Times New Roman" w:eastAsia="Times New Roman" w:hAnsi="Times New Roman" w:cs="Times New Roman"/>
          <w:sz w:val="20"/>
          <w:szCs w:val="20"/>
        </w:rPr>
        <w:pPrChange w:id="3476" w:author="Author" w:date="2015-07-30T15:37:00Z">
          <w:pPr>
            <w:pStyle w:val="ListParagraph"/>
            <w:numPr>
              <w:numId w:val="38"/>
            </w:numPr>
            <w:ind w:left="360" w:hanging="360"/>
            <w:jc w:val="both"/>
          </w:pPr>
        </w:pPrChange>
      </w:pPr>
      <w:del w:id="3477" w:author="Author" w:date="2015-07-30T15:37:00Z">
        <w:r w:rsidRPr="008F1853">
          <w:rPr>
            <w:rFonts w:ascii="Times New Roman" w:hAnsi="Times New Roman"/>
            <w:sz w:val="20"/>
            <w:szCs w:val="20"/>
          </w:rPr>
          <w:delText>We</w:delText>
        </w:r>
      </w:del>
      <w:ins w:id="3478" w:author="Author" w:date="2015-07-30T15:37:00Z">
        <w:r w:rsidR="006514D0">
          <w:rPr>
            <w:rFonts w:ascii="Times New Roman"/>
            <w:sz w:val="20"/>
          </w:rPr>
          <w:t>We recognize the positive contribution of migrants for inclusive growth and sustainable development. We</w:t>
        </w:r>
        <w:r w:rsidR="006514D0">
          <w:rPr>
            <w:rFonts w:ascii="Times New Roman"/>
            <w:spacing w:val="10"/>
            <w:sz w:val="20"/>
          </w:rPr>
          <w:t xml:space="preserve"> </w:t>
        </w:r>
        <w:r w:rsidR="006514D0">
          <w:rPr>
            <w:rFonts w:ascii="Times New Roman"/>
            <w:sz w:val="20"/>
          </w:rPr>
          <w:t>also</w:t>
        </w:r>
      </w:ins>
      <w:r w:rsidR="006514D0">
        <w:rPr>
          <w:rFonts w:ascii="Times New Roman"/>
          <w:w w:val="99"/>
          <w:sz w:val="20"/>
          <w:rPrChange w:id="3479" w:author="Author" w:date="2015-07-30T15:37:00Z">
            <w:rPr>
              <w:rFonts w:ascii="Times New Roman" w:hAnsi="Times New Roman"/>
              <w:sz w:val="20"/>
            </w:rPr>
          </w:rPrChange>
        </w:rPr>
        <w:t xml:space="preserve"> </w:t>
      </w:r>
      <w:r w:rsidR="006514D0">
        <w:rPr>
          <w:rFonts w:ascii="Times New Roman"/>
          <w:sz w:val="20"/>
          <w:rPrChange w:id="3480" w:author="Author" w:date="2015-07-30T15:37:00Z">
            <w:rPr>
              <w:rFonts w:ascii="Times New Roman" w:hAnsi="Times New Roman"/>
              <w:sz w:val="20"/>
            </w:rPr>
          </w:rPrChange>
        </w:rPr>
        <w:t>recognize that international migration is a multi-dimensional reality of major relevance for the development</w:t>
      </w:r>
      <w:r w:rsidR="006514D0">
        <w:rPr>
          <w:rFonts w:ascii="Times New Roman"/>
          <w:spacing w:val="19"/>
          <w:sz w:val="20"/>
          <w:rPrChange w:id="3481" w:author="Author" w:date="2015-07-30T15:37:00Z">
            <w:rPr>
              <w:rFonts w:ascii="Times New Roman" w:hAnsi="Times New Roman"/>
              <w:sz w:val="20"/>
            </w:rPr>
          </w:rPrChange>
        </w:rPr>
        <w:t xml:space="preserve"> </w:t>
      </w:r>
      <w:r w:rsidR="006514D0">
        <w:rPr>
          <w:rFonts w:ascii="Times New Roman"/>
          <w:sz w:val="20"/>
          <w:rPrChange w:id="3482" w:author="Author" w:date="2015-07-30T15:37:00Z">
            <w:rPr>
              <w:rFonts w:ascii="Times New Roman" w:hAnsi="Times New Roman"/>
              <w:sz w:val="20"/>
            </w:rPr>
          </w:rPrChange>
        </w:rPr>
        <w:t>of</w:t>
      </w:r>
      <w:r w:rsidR="006514D0">
        <w:rPr>
          <w:rFonts w:ascii="Times New Roman"/>
          <w:w w:val="99"/>
          <w:sz w:val="20"/>
          <w:rPrChange w:id="3483" w:author="Author" w:date="2015-07-30T15:37:00Z">
            <w:rPr>
              <w:rFonts w:ascii="Times New Roman" w:hAnsi="Times New Roman"/>
              <w:sz w:val="20"/>
            </w:rPr>
          </w:rPrChange>
        </w:rPr>
        <w:t xml:space="preserve"> </w:t>
      </w:r>
      <w:r w:rsidR="006514D0">
        <w:rPr>
          <w:rFonts w:ascii="Times New Roman"/>
          <w:sz w:val="20"/>
          <w:rPrChange w:id="3484" w:author="Author" w:date="2015-07-30T15:37:00Z">
            <w:rPr>
              <w:rFonts w:ascii="Times New Roman" w:hAnsi="Times New Roman"/>
              <w:sz w:val="20"/>
            </w:rPr>
          </w:rPrChange>
        </w:rPr>
        <w:t>countries</w:t>
      </w:r>
      <w:r w:rsidR="006514D0">
        <w:rPr>
          <w:rFonts w:ascii="Times New Roman"/>
          <w:spacing w:val="32"/>
          <w:sz w:val="20"/>
          <w:rPrChange w:id="3485" w:author="Author" w:date="2015-07-30T15:37:00Z">
            <w:rPr>
              <w:rFonts w:ascii="Times New Roman" w:hAnsi="Times New Roman"/>
              <w:sz w:val="20"/>
            </w:rPr>
          </w:rPrChange>
        </w:rPr>
        <w:t xml:space="preserve"> </w:t>
      </w:r>
      <w:r w:rsidR="006514D0">
        <w:rPr>
          <w:rFonts w:ascii="Times New Roman"/>
          <w:sz w:val="20"/>
          <w:rPrChange w:id="3486" w:author="Author" w:date="2015-07-30T15:37:00Z">
            <w:rPr>
              <w:rFonts w:ascii="Times New Roman" w:hAnsi="Times New Roman"/>
              <w:sz w:val="20"/>
            </w:rPr>
          </w:rPrChange>
        </w:rPr>
        <w:t>of</w:t>
      </w:r>
      <w:r w:rsidR="006514D0">
        <w:rPr>
          <w:rFonts w:ascii="Times New Roman"/>
          <w:spacing w:val="31"/>
          <w:sz w:val="20"/>
          <w:rPrChange w:id="3487" w:author="Author" w:date="2015-07-30T15:37:00Z">
            <w:rPr>
              <w:rFonts w:ascii="Times New Roman" w:hAnsi="Times New Roman"/>
              <w:sz w:val="20"/>
            </w:rPr>
          </w:rPrChange>
        </w:rPr>
        <w:t xml:space="preserve"> </w:t>
      </w:r>
      <w:r w:rsidR="006514D0">
        <w:rPr>
          <w:rFonts w:ascii="Times New Roman"/>
          <w:sz w:val="20"/>
          <w:rPrChange w:id="3488" w:author="Author" w:date="2015-07-30T15:37:00Z">
            <w:rPr>
              <w:rFonts w:ascii="Times New Roman" w:hAnsi="Times New Roman"/>
              <w:sz w:val="20"/>
            </w:rPr>
          </w:rPrChange>
        </w:rPr>
        <w:t>origin,</w:t>
      </w:r>
      <w:r w:rsidR="006514D0">
        <w:rPr>
          <w:rFonts w:ascii="Times New Roman"/>
          <w:spacing w:val="33"/>
          <w:sz w:val="20"/>
          <w:rPrChange w:id="3489" w:author="Author" w:date="2015-07-30T15:37:00Z">
            <w:rPr>
              <w:rFonts w:ascii="Times New Roman" w:hAnsi="Times New Roman"/>
              <w:sz w:val="20"/>
            </w:rPr>
          </w:rPrChange>
        </w:rPr>
        <w:t xml:space="preserve"> </w:t>
      </w:r>
      <w:r w:rsidR="006514D0">
        <w:rPr>
          <w:rFonts w:ascii="Times New Roman"/>
          <w:sz w:val="20"/>
          <w:rPrChange w:id="3490" w:author="Author" w:date="2015-07-30T15:37:00Z">
            <w:rPr>
              <w:rFonts w:ascii="Times New Roman" w:hAnsi="Times New Roman"/>
              <w:sz w:val="20"/>
            </w:rPr>
          </w:rPrChange>
        </w:rPr>
        <w:t>transit</w:t>
      </w:r>
      <w:r w:rsidR="006514D0">
        <w:rPr>
          <w:rFonts w:ascii="Times New Roman"/>
          <w:spacing w:val="32"/>
          <w:sz w:val="20"/>
          <w:rPrChange w:id="3491" w:author="Author" w:date="2015-07-30T15:37:00Z">
            <w:rPr>
              <w:rFonts w:ascii="Times New Roman" w:hAnsi="Times New Roman"/>
              <w:sz w:val="20"/>
            </w:rPr>
          </w:rPrChange>
        </w:rPr>
        <w:t xml:space="preserve"> </w:t>
      </w:r>
      <w:r w:rsidR="006514D0">
        <w:rPr>
          <w:rFonts w:ascii="Times New Roman"/>
          <w:sz w:val="20"/>
          <w:rPrChange w:id="3492" w:author="Author" w:date="2015-07-30T15:37:00Z">
            <w:rPr>
              <w:rFonts w:ascii="Times New Roman" w:hAnsi="Times New Roman"/>
              <w:sz w:val="20"/>
            </w:rPr>
          </w:rPrChange>
        </w:rPr>
        <w:t>and</w:t>
      </w:r>
      <w:r w:rsidR="006514D0">
        <w:rPr>
          <w:rFonts w:ascii="Times New Roman"/>
          <w:spacing w:val="34"/>
          <w:sz w:val="20"/>
          <w:rPrChange w:id="3493" w:author="Author" w:date="2015-07-30T15:37:00Z">
            <w:rPr>
              <w:rFonts w:ascii="Times New Roman" w:hAnsi="Times New Roman"/>
              <w:sz w:val="20"/>
            </w:rPr>
          </w:rPrChange>
        </w:rPr>
        <w:t xml:space="preserve"> </w:t>
      </w:r>
      <w:r w:rsidR="006514D0">
        <w:rPr>
          <w:rFonts w:ascii="Times New Roman"/>
          <w:sz w:val="20"/>
          <w:rPrChange w:id="3494" w:author="Author" w:date="2015-07-30T15:37:00Z">
            <w:rPr>
              <w:rFonts w:ascii="Times New Roman" w:hAnsi="Times New Roman"/>
              <w:sz w:val="20"/>
            </w:rPr>
          </w:rPrChange>
        </w:rPr>
        <w:t>destination,</w:t>
      </w:r>
      <w:r w:rsidR="006514D0">
        <w:rPr>
          <w:rFonts w:ascii="Times New Roman"/>
          <w:spacing w:val="35"/>
          <w:sz w:val="20"/>
          <w:rPrChange w:id="3495" w:author="Author" w:date="2015-07-30T15:37:00Z">
            <w:rPr>
              <w:rFonts w:ascii="Times New Roman" w:hAnsi="Times New Roman"/>
              <w:sz w:val="20"/>
            </w:rPr>
          </w:rPrChange>
        </w:rPr>
        <w:t xml:space="preserve"> </w:t>
      </w:r>
      <w:del w:id="3496" w:author="Author" w:date="2015-07-30T15:37:00Z">
        <w:r w:rsidRPr="008F1853">
          <w:rPr>
            <w:rFonts w:ascii="Times New Roman" w:hAnsi="Times New Roman"/>
            <w:sz w:val="20"/>
            <w:szCs w:val="20"/>
          </w:rPr>
          <w:delText>and that</w:delText>
        </w:r>
      </w:del>
      <w:ins w:id="3497" w:author="Author" w:date="2015-07-30T15:37:00Z">
        <w:r w:rsidR="006514D0">
          <w:rPr>
            <w:rFonts w:ascii="Times New Roman"/>
            <w:sz w:val="20"/>
          </w:rPr>
          <w:t>which</w:t>
        </w:r>
        <w:r w:rsidR="006514D0">
          <w:rPr>
            <w:rFonts w:ascii="Times New Roman"/>
            <w:spacing w:val="32"/>
            <w:sz w:val="20"/>
          </w:rPr>
          <w:t xml:space="preserve"> </w:t>
        </w:r>
        <w:r w:rsidR="006514D0">
          <w:rPr>
            <w:rFonts w:ascii="Times New Roman"/>
            <w:sz w:val="20"/>
          </w:rPr>
          <w:t>requires</w:t>
        </w:r>
      </w:ins>
      <w:r w:rsidR="006514D0">
        <w:rPr>
          <w:rFonts w:ascii="Times New Roman"/>
          <w:spacing w:val="32"/>
          <w:sz w:val="20"/>
          <w:rPrChange w:id="3498" w:author="Author" w:date="2015-07-30T15:37:00Z">
            <w:rPr>
              <w:rFonts w:ascii="Times New Roman" w:hAnsi="Times New Roman"/>
              <w:sz w:val="20"/>
            </w:rPr>
          </w:rPrChange>
        </w:rPr>
        <w:t xml:space="preserve"> </w:t>
      </w:r>
      <w:r w:rsidR="006514D0">
        <w:rPr>
          <w:rFonts w:ascii="Times New Roman"/>
          <w:sz w:val="20"/>
          <w:rPrChange w:id="3499" w:author="Author" w:date="2015-07-30T15:37:00Z">
            <w:rPr>
              <w:rFonts w:ascii="Times New Roman" w:hAnsi="Times New Roman"/>
              <w:sz w:val="20"/>
            </w:rPr>
          </w:rPrChange>
        </w:rPr>
        <w:t>coherent</w:t>
      </w:r>
      <w:r w:rsidR="006514D0">
        <w:rPr>
          <w:rFonts w:ascii="Times New Roman"/>
          <w:spacing w:val="33"/>
          <w:sz w:val="20"/>
          <w:rPrChange w:id="3500" w:author="Author" w:date="2015-07-30T15:37:00Z">
            <w:rPr>
              <w:rFonts w:ascii="Times New Roman" w:hAnsi="Times New Roman"/>
              <w:sz w:val="20"/>
            </w:rPr>
          </w:rPrChange>
        </w:rPr>
        <w:t xml:space="preserve"> </w:t>
      </w:r>
      <w:r w:rsidR="006514D0">
        <w:rPr>
          <w:rFonts w:ascii="Times New Roman"/>
          <w:sz w:val="20"/>
          <w:rPrChange w:id="3501" w:author="Author" w:date="2015-07-30T15:37:00Z">
            <w:rPr>
              <w:rFonts w:ascii="Times New Roman" w:hAnsi="Times New Roman"/>
              <w:sz w:val="20"/>
            </w:rPr>
          </w:rPrChange>
        </w:rPr>
        <w:t>and</w:t>
      </w:r>
      <w:r w:rsidR="006514D0">
        <w:rPr>
          <w:rFonts w:ascii="Times New Roman"/>
          <w:spacing w:val="34"/>
          <w:sz w:val="20"/>
          <w:rPrChange w:id="3502" w:author="Author" w:date="2015-07-30T15:37:00Z">
            <w:rPr>
              <w:rFonts w:ascii="Times New Roman" w:hAnsi="Times New Roman"/>
              <w:sz w:val="20"/>
            </w:rPr>
          </w:rPrChange>
        </w:rPr>
        <w:t xml:space="preserve"> </w:t>
      </w:r>
      <w:r w:rsidR="006514D0">
        <w:rPr>
          <w:rFonts w:ascii="Times New Roman"/>
          <w:sz w:val="20"/>
          <w:rPrChange w:id="3503" w:author="Author" w:date="2015-07-30T15:37:00Z">
            <w:rPr>
              <w:rFonts w:ascii="Times New Roman" w:hAnsi="Times New Roman"/>
              <w:sz w:val="20"/>
            </w:rPr>
          </w:rPrChange>
        </w:rPr>
        <w:t>comprehensive</w:t>
      </w:r>
      <w:r w:rsidR="006514D0">
        <w:rPr>
          <w:rFonts w:ascii="Times New Roman"/>
          <w:spacing w:val="33"/>
          <w:sz w:val="20"/>
          <w:rPrChange w:id="3504" w:author="Author" w:date="2015-07-30T15:37:00Z">
            <w:rPr>
              <w:rFonts w:ascii="Times New Roman" w:hAnsi="Times New Roman"/>
              <w:sz w:val="20"/>
            </w:rPr>
          </w:rPrChange>
        </w:rPr>
        <w:t xml:space="preserve"> </w:t>
      </w:r>
      <w:r w:rsidR="006514D0">
        <w:rPr>
          <w:rFonts w:ascii="Times New Roman"/>
          <w:sz w:val="20"/>
          <w:rPrChange w:id="3505" w:author="Author" w:date="2015-07-30T15:37:00Z">
            <w:rPr>
              <w:rFonts w:ascii="Times New Roman" w:hAnsi="Times New Roman"/>
              <w:sz w:val="20"/>
            </w:rPr>
          </w:rPrChange>
        </w:rPr>
        <w:t>responses</w:t>
      </w:r>
      <w:del w:id="3506" w:author="Author" w:date="2015-07-30T15:37:00Z">
        <w:r w:rsidRPr="008F1853">
          <w:rPr>
            <w:rFonts w:ascii="Times New Roman" w:hAnsi="Times New Roman"/>
            <w:sz w:val="20"/>
            <w:szCs w:val="20"/>
          </w:rPr>
          <w:delText xml:space="preserve"> are required</w:delText>
        </w:r>
      </w:del>
      <w:r w:rsidR="006514D0">
        <w:rPr>
          <w:rFonts w:ascii="Times New Roman"/>
          <w:sz w:val="20"/>
          <w:rPrChange w:id="3507" w:author="Author" w:date="2015-07-30T15:37:00Z">
            <w:rPr>
              <w:rFonts w:ascii="Times New Roman" w:hAnsi="Times New Roman"/>
              <w:sz w:val="20"/>
            </w:rPr>
          </w:rPrChange>
        </w:rPr>
        <w:t>.</w:t>
      </w:r>
      <w:r w:rsidR="006514D0">
        <w:rPr>
          <w:rFonts w:ascii="Times New Roman"/>
          <w:spacing w:val="33"/>
          <w:sz w:val="20"/>
          <w:rPrChange w:id="3508" w:author="Author" w:date="2015-07-30T15:37:00Z">
            <w:rPr>
              <w:rFonts w:ascii="Times New Roman" w:hAnsi="Times New Roman"/>
              <w:sz w:val="20"/>
            </w:rPr>
          </w:rPrChange>
        </w:rPr>
        <w:t xml:space="preserve"> </w:t>
      </w:r>
      <w:r w:rsidR="006514D0">
        <w:rPr>
          <w:rFonts w:ascii="Times New Roman"/>
          <w:sz w:val="20"/>
          <w:rPrChange w:id="3509" w:author="Author" w:date="2015-07-30T15:37:00Z">
            <w:rPr>
              <w:rFonts w:ascii="Times New Roman" w:hAnsi="Times New Roman"/>
              <w:sz w:val="20"/>
            </w:rPr>
          </w:rPrChange>
        </w:rPr>
        <w:t>We</w:t>
      </w:r>
      <w:r w:rsidR="006514D0">
        <w:rPr>
          <w:rFonts w:ascii="Times New Roman"/>
          <w:spacing w:val="35"/>
          <w:sz w:val="20"/>
          <w:rPrChange w:id="3510" w:author="Author" w:date="2015-07-30T15:37:00Z">
            <w:rPr>
              <w:rFonts w:ascii="Times New Roman" w:hAnsi="Times New Roman"/>
              <w:sz w:val="20"/>
            </w:rPr>
          </w:rPrChange>
        </w:rPr>
        <w:t xml:space="preserve"> </w:t>
      </w:r>
      <w:r w:rsidR="006514D0">
        <w:rPr>
          <w:rFonts w:ascii="Times New Roman"/>
          <w:sz w:val="20"/>
          <w:rPrChange w:id="3511" w:author="Author" w:date="2015-07-30T15:37:00Z">
            <w:rPr>
              <w:rFonts w:ascii="Times New Roman" w:hAnsi="Times New Roman"/>
              <w:sz w:val="20"/>
            </w:rPr>
          </w:rPrChange>
        </w:rPr>
        <w:t>will</w:t>
      </w:r>
      <w:r w:rsidR="006514D0">
        <w:rPr>
          <w:rFonts w:ascii="Times New Roman"/>
          <w:w w:val="99"/>
          <w:sz w:val="20"/>
          <w:rPrChange w:id="3512" w:author="Author" w:date="2015-07-30T15:37:00Z">
            <w:rPr>
              <w:rFonts w:ascii="Times New Roman" w:hAnsi="Times New Roman"/>
              <w:sz w:val="20"/>
            </w:rPr>
          </w:rPrChange>
        </w:rPr>
        <w:t xml:space="preserve"> </w:t>
      </w:r>
      <w:r w:rsidR="006514D0">
        <w:rPr>
          <w:rFonts w:ascii="Times New Roman"/>
          <w:sz w:val="20"/>
          <w:rPrChange w:id="3513" w:author="Author" w:date="2015-07-30T15:37:00Z">
            <w:rPr>
              <w:rFonts w:ascii="Times New Roman" w:hAnsi="Times New Roman"/>
              <w:sz w:val="20"/>
            </w:rPr>
          </w:rPrChange>
        </w:rPr>
        <w:t>cooperate</w:t>
      </w:r>
      <w:r w:rsidR="006514D0">
        <w:rPr>
          <w:rFonts w:ascii="Times New Roman"/>
          <w:spacing w:val="15"/>
          <w:sz w:val="20"/>
          <w:rPrChange w:id="3514" w:author="Author" w:date="2015-07-30T15:37:00Z">
            <w:rPr>
              <w:rFonts w:ascii="Times New Roman" w:hAnsi="Times New Roman"/>
              <w:sz w:val="20"/>
            </w:rPr>
          </w:rPrChange>
        </w:rPr>
        <w:t xml:space="preserve"> </w:t>
      </w:r>
      <w:r w:rsidR="006514D0">
        <w:rPr>
          <w:rFonts w:ascii="Times New Roman"/>
          <w:sz w:val="20"/>
          <w:rPrChange w:id="3515" w:author="Author" w:date="2015-07-30T15:37:00Z">
            <w:rPr>
              <w:rFonts w:ascii="Times New Roman" w:hAnsi="Times New Roman"/>
              <w:sz w:val="20"/>
            </w:rPr>
          </w:rPrChange>
        </w:rPr>
        <w:t>internationally</w:t>
      </w:r>
      <w:r w:rsidR="006514D0">
        <w:rPr>
          <w:rFonts w:ascii="Times New Roman"/>
          <w:spacing w:val="13"/>
          <w:sz w:val="20"/>
          <w:rPrChange w:id="3516" w:author="Author" w:date="2015-07-30T15:37:00Z">
            <w:rPr>
              <w:rFonts w:ascii="Times New Roman" w:hAnsi="Times New Roman"/>
              <w:sz w:val="20"/>
            </w:rPr>
          </w:rPrChange>
        </w:rPr>
        <w:t xml:space="preserve"> </w:t>
      </w:r>
      <w:r w:rsidR="006514D0">
        <w:rPr>
          <w:rFonts w:ascii="Times New Roman"/>
          <w:sz w:val="20"/>
          <w:rPrChange w:id="3517" w:author="Author" w:date="2015-07-30T15:37:00Z">
            <w:rPr>
              <w:rFonts w:ascii="Times New Roman" w:hAnsi="Times New Roman"/>
              <w:sz w:val="20"/>
            </w:rPr>
          </w:rPrChange>
        </w:rPr>
        <w:t>to</w:t>
      </w:r>
      <w:r w:rsidR="006514D0">
        <w:rPr>
          <w:rFonts w:ascii="Times New Roman"/>
          <w:spacing w:val="15"/>
          <w:sz w:val="20"/>
          <w:rPrChange w:id="3518" w:author="Author" w:date="2015-07-30T15:37:00Z">
            <w:rPr>
              <w:rFonts w:ascii="Times New Roman" w:hAnsi="Times New Roman"/>
              <w:sz w:val="20"/>
            </w:rPr>
          </w:rPrChange>
        </w:rPr>
        <w:t xml:space="preserve"> </w:t>
      </w:r>
      <w:r w:rsidR="006514D0">
        <w:rPr>
          <w:rFonts w:ascii="Times New Roman"/>
          <w:sz w:val="20"/>
          <w:rPrChange w:id="3519" w:author="Author" w:date="2015-07-30T15:37:00Z">
            <w:rPr>
              <w:rFonts w:ascii="Times New Roman" w:hAnsi="Times New Roman"/>
              <w:sz w:val="20"/>
            </w:rPr>
          </w:rPrChange>
        </w:rPr>
        <w:t>ensure</w:t>
      </w:r>
      <w:r w:rsidR="006514D0">
        <w:rPr>
          <w:rFonts w:ascii="Times New Roman"/>
          <w:spacing w:val="15"/>
          <w:sz w:val="20"/>
          <w:rPrChange w:id="3520" w:author="Author" w:date="2015-07-30T15:37:00Z">
            <w:rPr>
              <w:rFonts w:ascii="Times New Roman" w:hAnsi="Times New Roman"/>
              <w:sz w:val="20"/>
            </w:rPr>
          </w:rPrChange>
        </w:rPr>
        <w:t xml:space="preserve"> </w:t>
      </w:r>
      <w:r w:rsidR="006514D0">
        <w:rPr>
          <w:rFonts w:ascii="Times New Roman"/>
          <w:sz w:val="20"/>
          <w:rPrChange w:id="3521" w:author="Author" w:date="2015-07-30T15:37:00Z">
            <w:rPr>
              <w:rFonts w:ascii="Times New Roman" w:hAnsi="Times New Roman"/>
              <w:sz w:val="20"/>
            </w:rPr>
          </w:rPrChange>
        </w:rPr>
        <w:t>safe,</w:t>
      </w:r>
      <w:r w:rsidR="006514D0">
        <w:rPr>
          <w:rFonts w:ascii="Times New Roman"/>
          <w:spacing w:val="15"/>
          <w:sz w:val="20"/>
          <w:rPrChange w:id="3522" w:author="Author" w:date="2015-07-30T15:37:00Z">
            <w:rPr>
              <w:rFonts w:ascii="Times New Roman" w:hAnsi="Times New Roman"/>
              <w:sz w:val="20"/>
            </w:rPr>
          </w:rPrChange>
        </w:rPr>
        <w:t xml:space="preserve"> </w:t>
      </w:r>
      <w:r w:rsidR="006514D0">
        <w:rPr>
          <w:rFonts w:ascii="Times New Roman"/>
          <w:sz w:val="20"/>
          <w:rPrChange w:id="3523" w:author="Author" w:date="2015-07-30T15:37:00Z">
            <w:rPr>
              <w:rFonts w:ascii="Times New Roman" w:hAnsi="Times New Roman"/>
              <w:sz w:val="20"/>
            </w:rPr>
          </w:rPrChange>
        </w:rPr>
        <w:t>orderly</w:t>
      </w:r>
      <w:r w:rsidR="006514D0">
        <w:rPr>
          <w:rFonts w:ascii="Times New Roman"/>
          <w:spacing w:val="11"/>
          <w:sz w:val="20"/>
          <w:rPrChange w:id="3524" w:author="Author" w:date="2015-07-30T15:37:00Z">
            <w:rPr>
              <w:rFonts w:ascii="Times New Roman" w:hAnsi="Times New Roman"/>
              <w:sz w:val="20"/>
            </w:rPr>
          </w:rPrChange>
        </w:rPr>
        <w:t xml:space="preserve"> </w:t>
      </w:r>
      <w:r w:rsidR="006514D0">
        <w:rPr>
          <w:rFonts w:ascii="Times New Roman"/>
          <w:sz w:val="20"/>
          <w:rPrChange w:id="3525" w:author="Author" w:date="2015-07-30T15:37:00Z">
            <w:rPr>
              <w:rFonts w:ascii="Times New Roman" w:hAnsi="Times New Roman"/>
              <w:sz w:val="20"/>
            </w:rPr>
          </w:rPrChange>
        </w:rPr>
        <w:t>and</w:t>
      </w:r>
      <w:r w:rsidR="006514D0">
        <w:rPr>
          <w:rFonts w:ascii="Times New Roman"/>
          <w:spacing w:val="15"/>
          <w:sz w:val="20"/>
          <w:rPrChange w:id="3526" w:author="Author" w:date="2015-07-30T15:37:00Z">
            <w:rPr>
              <w:rFonts w:ascii="Times New Roman" w:hAnsi="Times New Roman"/>
              <w:sz w:val="20"/>
            </w:rPr>
          </w:rPrChange>
        </w:rPr>
        <w:t xml:space="preserve"> </w:t>
      </w:r>
      <w:r w:rsidR="006514D0">
        <w:rPr>
          <w:rFonts w:ascii="Times New Roman"/>
          <w:sz w:val="20"/>
          <w:rPrChange w:id="3527" w:author="Author" w:date="2015-07-30T15:37:00Z">
            <w:rPr>
              <w:rFonts w:ascii="Times New Roman" w:hAnsi="Times New Roman"/>
              <w:sz w:val="20"/>
            </w:rPr>
          </w:rPrChange>
        </w:rPr>
        <w:t>regular</w:t>
      </w:r>
      <w:r w:rsidR="006514D0">
        <w:rPr>
          <w:rFonts w:ascii="Times New Roman"/>
          <w:spacing w:val="17"/>
          <w:sz w:val="20"/>
          <w:rPrChange w:id="3528" w:author="Author" w:date="2015-07-30T15:37:00Z">
            <w:rPr>
              <w:rFonts w:ascii="Times New Roman" w:hAnsi="Times New Roman"/>
              <w:sz w:val="20"/>
            </w:rPr>
          </w:rPrChange>
        </w:rPr>
        <w:t xml:space="preserve"> </w:t>
      </w:r>
      <w:r w:rsidR="006514D0">
        <w:rPr>
          <w:rFonts w:ascii="Times New Roman"/>
          <w:sz w:val="20"/>
          <w:rPrChange w:id="3529" w:author="Author" w:date="2015-07-30T15:37:00Z">
            <w:rPr>
              <w:rFonts w:ascii="Times New Roman" w:hAnsi="Times New Roman"/>
              <w:sz w:val="20"/>
            </w:rPr>
          </w:rPrChange>
        </w:rPr>
        <w:t>migration</w:t>
      </w:r>
      <w:r w:rsidR="006514D0">
        <w:rPr>
          <w:rFonts w:ascii="Times New Roman"/>
          <w:spacing w:val="15"/>
          <w:sz w:val="20"/>
          <w:rPrChange w:id="3530" w:author="Author" w:date="2015-07-30T15:37:00Z">
            <w:rPr>
              <w:rFonts w:ascii="Times New Roman" w:hAnsi="Times New Roman"/>
              <w:sz w:val="20"/>
            </w:rPr>
          </w:rPrChange>
        </w:rPr>
        <w:t xml:space="preserve"> </w:t>
      </w:r>
      <w:r w:rsidR="006514D0">
        <w:rPr>
          <w:rFonts w:ascii="Times New Roman"/>
          <w:sz w:val="20"/>
          <w:rPrChange w:id="3531" w:author="Author" w:date="2015-07-30T15:37:00Z">
            <w:rPr>
              <w:rFonts w:ascii="Times New Roman" w:hAnsi="Times New Roman"/>
              <w:sz w:val="20"/>
            </w:rPr>
          </w:rPrChange>
        </w:rPr>
        <w:t>involving</w:t>
      </w:r>
      <w:r w:rsidR="006514D0">
        <w:rPr>
          <w:rFonts w:ascii="Times New Roman"/>
          <w:spacing w:val="16"/>
          <w:sz w:val="20"/>
          <w:rPrChange w:id="3532" w:author="Author" w:date="2015-07-30T15:37:00Z">
            <w:rPr>
              <w:rFonts w:ascii="Times New Roman" w:hAnsi="Times New Roman"/>
              <w:sz w:val="20"/>
            </w:rPr>
          </w:rPrChange>
        </w:rPr>
        <w:t xml:space="preserve"> </w:t>
      </w:r>
      <w:r w:rsidR="006514D0">
        <w:rPr>
          <w:rFonts w:ascii="Times New Roman"/>
          <w:sz w:val="20"/>
          <w:rPrChange w:id="3533" w:author="Author" w:date="2015-07-30T15:37:00Z">
            <w:rPr>
              <w:rFonts w:ascii="Times New Roman" w:hAnsi="Times New Roman"/>
              <w:sz w:val="20"/>
            </w:rPr>
          </w:rPrChange>
        </w:rPr>
        <w:t>full</w:t>
      </w:r>
      <w:r w:rsidR="006514D0">
        <w:rPr>
          <w:rFonts w:ascii="Times New Roman"/>
          <w:spacing w:val="14"/>
          <w:sz w:val="20"/>
          <w:rPrChange w:id="3534" w:author="Author" w:date="2015-07-30T15:37:00Z">
            <w:rPr>
              <w:rFonts w:ascii="Times New Roman" w:hAnsi="Times New Roman"/>
              <w:sz w:val="20"/>
            </w:rPr>
          </w:rPrChange>
        </w:rPr>
        <w:t xml:space="preserve"> </w:t>
      </w:r>
      <w:r w:rsidR="006514D0">
        <w:rPr>
          <w:rFonts w:ascii="Times New Roman"/>
          <w:sz w:val="20"/>
          <w:rPrChange w:id="3535" w:author="Author" w:date="2015-07-30T15:37:00Z">
            <w:rPr>
              <w:rFonts w:ascii="Times New Roman" w:hAnsi="Times New Roman"/>
              <w:sz w:val="20"/>
            </w:rPr>
          </w:rPrChange>
        </w:rPr>
        <w:t>respect</w:t>
      </w:r>
      <w:r w:rsidR="006514D0">
        <w:rPr>
          <w:rFonts w:ascii="Times New Roman"/>
          <w:spacing w:val="14"/>
          <w:sz w:val="20"/>
          <w:rPrChange w:id="3536" w:author="Author" w:date="2015-07-30T15:37:00Z">
            <w:rPr>
              <w:rFonts w:ascii="Times New Roman" w:hAnsi="Times New Roman"/>
              <w:sz w:val="20"/>
            </w:rPr>
          </w:rPrChange>
        </w:rPr>
        <w:t xml:space="preserve"> </w:t>
      </w:r>
      <w:r w:rsidR="006514D0">
        <w:rPr>
          <w:rFonts w:ascii="Times New Roman"/>
          <w:sz w:val="20"/>
          <w:rPrChange w:id="3537" w:author="Author" w:date="2015-07-30T15:37:00Z">
            <w:rPr>
              <w:rFonts w:ascii="Times New Roman" w:hAnsi="Times New Roman"/>
              <w:sz w:val="20"/>
            </w:rPr>
          </w:rPrChange>
        </w:rPr>
        <w:t>for</w:t>
      </w:r>
      <w:r w:rsidR="006514D0">
        <w:rPr>
          <w:rFonts w:ascii="Times New Roman"/>
          <w:spacing w:val="15"/>
          <w:sz w:val="20"/>
          <w:rPrChange w:id="3538" w:author="Author" w:date="2015-07-30T15:37:00Z">
            <w:rPr>
              <w:rFonts w:ascii="Times New Roman" w:hAnsi="Times New Roman"/>
              <w:sz w:val="20"/>
            </w:rPr>
          </w:rPrChange>
        </w:rPr>
        <w:t xml:space="preserve"> </w:t>
      </w:r>
      <w:r w:rsidR="006514D0">
        <w:rPr>
          <w:rFonts w:ascii="Times New Roman"/>
          <w:sz w:val="20"/>
          <w:rPrChange w:id="3539" w:author="Author" w:date="2015-07-30T15:37:00Z">
            <w:rPr>
              <w:rFonts w:ascii="Times New Roman" w:hAnsi="Times New Roman"/>
              <w:sz w:val="20"/>
            </w:rPr>
          </w:rPrChange>
        </w:rPr>
        <w:t>human</w:t>
      </w:r>
      <w:r w:rsidR="006514D0">
        <w:rPr>
          <w:rFonts w:ascii="Times New Roman"/>
          <w:spacing w:val="13"/>
          <w:sz w:val="20"/>
          <w:rPrChange w:id="3540" w:author="Author" w:date="2015-07-30T15:37:00Z">
            <w:rPr>
              <w:rFonts w:ascii="Times New Roman" w:hAnsi="Times New Roman"/>
              <w:sz w:val="20"/>
            </w:rPr>
          </w:rPrChange>
        </w:rPr>
        <w:t xml:space="preserve"> </w:t>
      </w:r>
      <w:r w:rsidR="006514D0">
        <w:rPr>
          <w:rFonts w:ascii="Times New Roman"/>
          <w:sz w:val="20"/>
          <w:rPrChange w:id="3541" w:author="Author" w:date="2015-07-30T15:37:00Z">
            <w:rPr>
              <w:rFonts w:ascii="Times New Roman" w:hAnsi="Times New Roman"/>
              <w:sz w:val="20"/>
            </w:rPr>
          </w:rPrChange>
        </w:rPr>
        <w:t>rights</w:t>
      </w:r>
      <w:r w:rsidR="006514D0">
        <w:rPr>
          <w:rFonts w:ascii="Times New Roman"/>
          <w:w w:val="99"/>
          <w:sz w:val="20"/>
          <w:rPrChange w:id="3542" w:author="Author" w:date="2015-07-30T15:37:00Z">
            <w:rPr>
              <w:rFonts w:ascii="Times New Roman" w:hAnsi="Times New Roman"/>
              <w:sz w:val="20"/>
            </w:rPr>
          </w:rPrChange>
        </w:rPr>
        <w:t xml:space="preserve"> </w:t>
      </w:r>
      <w:r w:rsidR="006514D0">
        <w:rPr>
          <w:rFonts w:ascii="Times New Roman"/>
          <w:sz w:val="20"/>
          <w:rPrChange w:id="3543" w:author="Author" w:date="2015-07-30T15:37:00Z">
            <w:rPr>
              <w:rFonts w:ascii="Times New Roman" w:hAnsi="Times New Roman"/>
              <w:sz w:val="20"/>
            </w:rPr>
          </w:rPrChange>
        </w:rPr>
        <w:t xml:space="preserve">and the humane treatment of migrants </w:t>
      </w:r>
      <w:del w:id="3544" w:author="Author" w:date="2015-07-30T15:37:00Z">
        <w:r w:rsidRPr="008F1853">
          <w:rPr>
            <w:rFonts w:ascii="Times New Roman" w:hAnsi="Times New Roman"/>
            <w:sz w:val="20"/>
            <w:szCs w:val="20"/>
          </w:rPr>
          <w:delText>(</w:delText>
        </w:r>
      </w:del>
      <w:r w:rsidR="006514D0">
        <w:rPr>
          <w:rFonts w:ascii="Times New Roman"/>
          <w:sz w:val="20"/>
          <w:rPrChange w:id="3545" w:author="Author" w:date="2015-07-30T15:37:00Z">
            <w:rPr>
              <w:rFonts w:ascii="Times New Roman" w:hAnsi="Times New Roman"/>
              <w:sz w:val="20"/>
            </w:rPr>
          </w:rPrChange>
        </w:rPr>
        <w:t xml:space="preserve">regardless of </w:t>
      </w:r>
      <w:del w:id="3546" w:author="Author" w:date="2015-07-30T15:37:00Z">
        <w:r w:rsidRPr="008F1853">
          <w:rPr>
            <w:rFonts w:ascii="Times New Roman" w:hAnsi="Times New Roman"/>
            <w:sz w:val="20"/>
            <w:szCs w:val="20"/>
          </w:rPr>
          <w:delText xml:space="preserve"> </w:delText>
        </w:r>
      </w:del>
      <w:r w:rsidR="006514D0">
        <w:rPr>
          <w:rFonts w:ascii="Times New Roman"/>
          <w:sz w:val="20"/>
          <w:rPrChange w:id="3547" w:author="Author" w:date="2015-07-30T15:37:00Z">
            <w:rPr>
              <w:rFonts w:ascii="Times New Roman" w:hAnsi="Times New Roman"/>
              <w:sz w:val="20"/>
            </w:rPr>
          </w:rPrChange>
        </w:rPr>
        <w:t>migration status</w:t>
      </w:r>
      <w:del w:id="3548" w:author="Author" w:date="2015-07-30T15:37:00Z">
        <w:r w:rsidRPr="008F1853">
          <w:rPr>
            <w:rFonts w:ascii="Times New Roman" w:hAnsi="Times New Roman"/>
            <w:sz w:val="20"/>
            <w:szCs w:val="20"/>
          </w:rPr>
          <w:delText>),</w:delText>
        </w:r>
      </w:del>
      <w:ins w:id="3549" w:author="Author" w:date="2015-07-30T15:37:00Z">
        <w:r w:rsidR="006514D0">
          <w:rPr>
            <w:rFonts w:ascii="Times New Roman"/>
            <w:sz w:val="20"/>
          </w:rPr>
          <w:t>,</w:t>
        </w:r>
      </w:ins>
      <w:r w:rsidR="006514D0">
        <w:rPr>
          <w:rFonts w:ascii="Times New Roman"/>
          <w:sz w:val="20"/>
          <w:rPrChange w:id="3550" w:author="Author" w:date="2015-07-30T15:37:00Z">
            <w:rPr>
              <w:rFonts w:ascii="Times New Roman" w:hAnsi="Times New Roman"/>
              <w:sz w:val="20"/>
            </w:rPr>
          </w:rPrChange>
        </w:rPr>
        <w:t xml:space="preserve"> of refugees and of displaced persons. Such</w:t>
      </w:r>
      <w:r w:rsidR="006514D0">
        <w:rPr>
          <w:rFonts w:ascii="Times New Roman"/>
          <w:w w:val="99"/>
          <w:sz w:val="20"/>
          <w:rPrChange w:id="3551" w:author="Author" w:date="2015-07-30T15:37:00Z">
            <w:rPr>
              <w:rFonts w:ascii="Times New Roman" w:hAnsi="Times New Roman"/>
              <w:sz w:val="20"/>
            </w:rPr>
          </w:rPrChange>
        </w:rPr>
        <w:t xml:space="preserve"> </w:t>
      </w:r>
      <w:r w:rsidR="006514D0">
        <w:rPr>
          <w:rFonts w:ascii="Times New Roman"/>
          <w:sz w:val="20"/>
          <w:rPrChange w:id="3552" w:author="Author" w:date="2015-07-30T15:37:00Z">
            <w:rPr>
              <w:rFonts w:ascii="Times New Roman" w:hAnsi="Times New Roman"/>
              <w:sz w:val="20"/>
            </w:rPr>
          </w:rPrChange>
        </w:rPr>
        <w:t>cooperation</w:t>
      </w:r>
      <w:r w:rsidR="006514D0">
        <w:rPr>
          <w:rFonts w:ascii="Times New Roman"/>
          <w:spacing w:val="18"/>
          <w:sz w:val="20"/>
          <w:rPrChange w:id="3553" w:author="Author" w:date="2015-07-30T15:37:00Z">
            <w:rPr>
              <w:rFonts w:ascii="Times New Roman" w:hAnsi="Times New Roman"/>
              <w:sz w:val="20"/>
            </w:rPr>
          </w:rPrChange>
        </w:rPr>
        <w:t xml:space="preserve"> </w:t>
      </w:r>
      <w:r w:rsidR="006514D0">
        <w:rPr>
          <w:rFonts w:ascii="Times New Roman"/>
          <w:sz w:val="20"/>
          <w:rPrChange w:id="3554" w:author="Author" w:date="2015-07-30T15:37:00Z">
            <w:rPr>
              <w:rFonts w:ascii="Times New Roman" w:hAnsi="Times New Roman"/>
              <w:sz w:val="20"/>
            </w:rPr>
          </w:rPrChange>
        </w:rPr>
        <w:t>should</w:t>
      </w:r>
      <w:r w:rsidR="006514D0">
        <w:rPr>
          <w:rFonts w:ascii="Times New Roman"/>
          <w:spacing w:val="20"/>
          <w:sz w:val="20"/>
          <w:rPrChange w:id="3555" w:author="Author" w:date="2015-07-30T15:37:00Z">
            <w:rPr>
              <w:rFonts w:ascii="Times New Roman" w:hAnsi="Times New Roman"/>
              <w:sz w:val="20"/>
            </w:rPr>
          </w:rPrChange>
        </w:rPr>
        <w:t xml:space="preserve"> </w:t>
      </w:r>
      <w:r w:rsidR="006514D0">
        <w:rPr>
          <w:rFonts w:ascii="Times New Roman"/>
          <w:sz w:val="20"/>
          <w:rPrChange w:id="3556" w:author="Author" w:date="2015-07-30T15:37:00Z">
            <w:rPr>
              <w:rFonts w:ascii="Times New Roman" w:hAnsi="Times New Roman"/>
              <w:sz w:val="20"/>
            </w:rPr>
          </w:rPrChange>
        </w:rPr>
        <w:t>also</w:t>
      </w:r>
      <w:r w:rsidR="006514D0">
        <w:rPr>
          <w:rFonts w:ascii="Times New Roman"/>
          <w:spacing w:val="20"/>
          <w:sz w:val="20"/>
          <w:rPrChange w:id="3557" w:author="Author" w:date="2015-07-30T15:37:00Z">
            <w:rPr>
              <w:rFonts w:ascii="Times New Roman" w:hAnsi="Times New Roman"/>
              <w:sz w:val="20"/>
            </w:rPr>
          </w:rPrChange>
        </w:rPr>
        <w:t xml:space="preserve"> </w:t>
      </w:r>
      <w:r w:rsidR="006514D0">
        <w:rPr>
          <w:rFonts w:ascii="Times New Roman"/>
          <w:sz w:val="20"/>
          <w:rPrChange w:id="3558" w:author="Author" w:date="2015-07-30T15:37:00Z">
            <w:rPr>
              <w:rFonts w:ascii="Times New Roman" w:hAnsi="Times New Roman"/>
              <w:sz w:val="20"/>
            </w:rPr>
          </w:rPrChange>
        </w:rPr>
        <w:t>strengthen</w:t>
      </w:r>
      <w:r w:rsidR="006514D0">
        <w:rPr>
          <w:rFonts w:ascii="Times New Roman"/>
          <w:spacing w:val="20"/>
          <w:sz w:val="20"/>
          <w:rPrChange w:id="3559" w:author="Author" w:date="2015-07-30T15:37:00Z">
            <w:rPr>
              <w:rFonts w:ascii="Times New Roman" w:hAnsi="Times New Roman"/>
              <w:sz w:val="20"/>
            </w:rPr>
          </w:rPrChange>
        </w:rPr>
        <w:t xml:space="preserve"> </w:t>
      </w:r>
      <w:r w:rsidR="006514D0">
        <w:rPr>
          <w:rFonts w:ascii="Times New Roman"/>
          <w:sz w:val="20"/>
          <w:rPrChange w:id="3560" w:author="Author" w:date="2015-07-30T15:37:00Z">
            <w:rPr>
              <w:rFonts w:ascii="Times New Roman" w:hAnsi="Times New Roman"/>
              <w:sz w:val="20"/>
            </w:rPr>
          </w:rPrChange>
        </w:rPr>
        <w:t>the</w:t>
      </w:r>
      <w:r w:rsidR="006514D0">
        <w:rPr>
          <w:rFonts w:ascii="Times New Roman"/>
          <w:spacing w:val="21"/>
          <w:sz w:val="20"/>
          <w:rPrChange w:id="3561" w:author="Author" w:date="2015-07-30T15:37:00Z">
            <w:rPr>
              <w:rFonts w:ascii="Times New Roman" w:hAnsi="Times New Roman"/>
              <w:sz w:val="20"/>
            </w:rPr>
          </w:rPrChange>
        </w:rPr>
        <w:t xml:space="preserve"> </w:t>
      </w:r>
      <w:r w:rsidR="006514D0">
        <w:rPr>
          <w:rFonts w:ascii="Times New Roman"/>
          <w:sz w:val="20"/>
          <w:rPrChange w:id="3562" w:author="Author" w:date="2015-07-30T15:37:00Z">
            <w:rPr>
              <w:rFonts w:ascii="Times New Roman" w:hAnsi="Times New Roman"/>
              <w:sz w:val="20"/>
            </w:rPr>
          </w:rPrChange>
        </w:rPr>
        <w:t>resilience</w:t>
      </w:r>
      <w:r w:rsidR="006514D0">
        <w:rPr>
          <w:rFonts w:ascii="Times New Roman"/>
          <w:spacing w:val="24"/>
          <w:sz w:val="20"/>
          <w:rPrChange w:id="3563" w:author="Author" w:date="2015-07-30T15:37:00Z">
            <w:rPr>
              <w:rFonts w:ascii="Times New Roman" w:hAnsi="Times New Roman"/>
              <w:sz w:val="20"/>
            </w:rPr>
          </w:rPrChange>
        </w:rPr>
        <w:t xml:space="preserve"> </w:t>
      </w:r>
      <w:r w:rsidR="006514D0">
        <w:rPr>
          <w:rFonts w:ascii="Times New Roman"/>
          <w:sz w:val="20"/>
          <w:rPrChange w:id="3564" w:author="Author" w:date="2015-07-30T15:37:00Z">
            <w:rPr>
              <w:rFonts w:ascii="Times New Roman" w:hAnsi="Times New Roman"/>
              <w:sz w:val="20"/>
            </w:rPr>
          </w:rPrChange>
        </w:rPr>
        <w:t>of</w:t>
      </w:r>
      <w:r w:rsidR="006514D0">
        <w:rPr>
          <w:rFonts w:ascii="Times New Roman"/>
          <w:spacing w:val="18"/>
          <w:sz w:val="20"/>
          <w:rPrChange w:id="3565" w:author="Author" w:date="2015-07-30T15:37:00Z">
            <w:rPr>
              <w:rFonts w:ascii="Times New Roman" w:hAnsi="Times New Roman"/>
              <w:sz w:val="20"/>
            </w:rPr>
          </w:rPrChange>
        </w:rPr>
        <w:t xml:space="preserve"> </w:t>
      </w:r>
      <w:r w:rsidR="006514D0">
        <w:rPr>
          <w:rFonts w:ascii="Times New Roman"/>
          <w:sz w:val="20"/>
          <w:rPrChange w:id="3566" w:author="Author" w:date="2015-07-30T15:37:00Z">
            <w:rPr>
              <w:rFonts w:ascii="Times New Roman" w:hAnsi="Times New Roman"/>
              <w:sz w:val="20"/>
            </w:rPr>
          </w:rPrChange>
        </w:rPr>
        <w:t>communities</w:t>
      </w:r>
      <w:r w:rsidR="006514D0">
        <w:rPr>
          <w:rFonts w:ascii="Times New Roman"/>
          <w:spacing w:val="21"/>
          <w:sz w:val="20"/>
          <w:rPrChange w:id="3567" w:author="Author" w:date="2015-07-30T15:37:00Z">
            <w:rPr>
              <w:rFonts w:ascii="Times New Roman" w:hAnsi="Times New Roman"/>
              <w:sz w:val="20"/>
            </w:rPr>
          </w:rPrChange>
        </w:rPr>
        <w:t xml:space="preserve"> </w:t>
      </w:r>
      <w:r w:rsidR="006514D0">
        <w:rPr>
          <w:rFonts w:ascii="Times New Roman"/>
          <w:sz w:val="20"/>
          <w:rPrChange w:id="3568" w:author="Author" w:date="2015-07-30T15:37:00Z">
            <w:rPr>
              <w:rFonts w:ascii="Times New Roman" w:hAnsi="Times New Roman"/>
              <w:sz w:val="20"/>
            </w:rPr>
          </w:rPrChange>
        </w:rPr>
        <w:t>hosting</w:t>
      </w:r>
      <w:r w:rsidR="006514D0">
        <w:rPr>
          <w:rFonts w:ascii="Times New Roman"/>
          <w:spacing w:val="18"/>
          <w:sz w:val="20"/>
          <w:rPrChange w:id="3569" w:author="Author" w:date="2015-07-30T15:37:00Z">
            <w:rPr>
              <w:rFonts w:ascii="Times New Roman" w:hAnsi="Times New Roman"/>
              <w:sz w:val="20"/>
            </w:rPr>
          </w:rPrChange>
        </w:rPr>
        <w:t xml:space="preserve"> </w:t>
      </w:r>
      <w:r w:rsidR="006514D0">
        <w:rPr>
          <w:rFonts w:ascii="Times New Roman"/>
          <w:sz w:val="20"/>
          <w:rPrChange w:id="3570" w:author="Author" w:date="2015-07-30T15:37:00Z">
            <w:rPr>
              <w:rFonts w:ascii="Times New Roman" w:hAnsi="Times New Roman"/>
              <w:sz w:val="20"/>
            </w:rPr>
          </w:rPrChange>
        </w:rPr>
        <w:t>refugees,</w:t>
      </w:r>
      <w:r w:rsidR="006514D0">
        <w:rPr>
          <w:rFonts w:ascii="Times New Roman"/>
          <w:spacing w:val="20"/>
          <w:sz w:val="20"/>
          <w:rPrChange w:id="3571" w:author="Author" w:date="2015-07-30T15:37:00Z">
            <w:rPr>
              <w:rFonts w:ascii="Times New Roman" w:hAnsi="Times New Roman"/>
              <w:sz w:val="20"/>
            </w:rPr>
          </w:rPrChange>
        </w:rPr>
        <w:t xml:space="preserve"> </w:t>
      </w:r>
      <w:r w:rsidR="006514D0">
        <w:rPr>
          <w:rFonts w:ascii="Times New Roman"/>
          <w:sz w:val="20"/>
          <w:rPrChange w:id="3572" w:author="Author" w:date="2015-07-30T15:37:00Z">
            <w:rPr>
              <w:rFonts w:ascii="Times New Roman" w:hAnsi="Times New Roman"/>
              <w:sz w:val="20"/>
            </w:rPr>
          </w:rPrChange>
        </w:rPr>
        <w:t>particularly</w:t>
      </w:r>
      <w:r w:rsidR="006514D0">
        <w:rPr>
          <w:rFonts w:ascii="Times New Roman"/>
          <w:spacing w:val="18"/>
          <w:sz w:val="20"/>
          <w:rPrChange w:id="3573" w:author="Author" w:date="2015-07-30T15:37:00Z">
            <w:rPr>
              <w:rFonts w:ascii="Times New Roman" w:hAnsi="Times New Roman"/>
              <w:sz w:val="20"/>
            </w:rPr>
          </w:rPrChange>
        </w:rPr>
        <w:t xml:space="preserve"> </w:t>
      </w:r>
      <w:r w:rsidR="006514D0">
        <w:rPr>
          <w:rFonts w:ascii="Times New Roman"/>
          <w:sz w:val="20"/>
          <w:rPrChange w:id="3574" w:author="Author" w:date="2015-07-30T15:37:00Z">
            <w:rPr>
              <w:rFonts w:ascii="Times New Roman" w:hAnsi="Times New Roman"/>
              <w:sz w:val="20"/>
            </w:rPr>
          </w:rPrChange>
        </w:rPr>
        <w:t>in</w:t>
      </w:r>
      <w:r w:rsidR="006514D0">
        <w:rPr>
          <w:rFonts w:ascii="Times New Roman"/>
          <w:spacing w:val="18"/>
          <w:sz w:val="20"/>
          <w:rPrChange w:id="3575" w:author="Author" w:date="2015-07-30T15:37:00Z">
            <w:rPr>
              <w:rFonts w:ascii="Times New Roman" w:hAnsi="Times New Roman"/>
              <w:sz w:val="20"/>
            </w:rPr>
          </w:rPrChange>
        </w:rPr>
        <w:t xml:space="preserve"> </w:t>
      </w:r>
      <w:r w:rsidR="006514D0">
        <w:rPr>
          <w:rFonts w:ascii="Times New Roman"/>
          <w:sz w:val="20"/>
          <w:rPrChange w:id="3576" w:author="Author" w:date="2015-07-30T15:37:00Z">
            <w:rPr>
              <w:rFonts w:ascii="Times New Roman" w:hAnsi="Times New Roman"/>
              <w:sz w:val="20"/>
            </w:rPr>
          </w:rPrChange>
        </w:rPr>
        <w:t>developing</w:t>
      </w:r>
      <w:r w:rsidR="006514D0">
        <w:rPr>
          <w:rFonts w:ascii="Times New Roman"/>
          <w:w w:val="99"/>
          <w:sz w:val="20"/>
          <w:rPrChange w:id="3577" w:author="Author" w:date="2015-07-30T15:37:00Z">
            <w:rPr>
              <w:rFonts w:ascii="Times New Roman" w:hAnsi="Times New Roman"/>
              <w:sz w:val="20"/>
            </w:rPr>
          </w:rPrChange>
        </w:rPr>
        <w:t xml:space="preserve"> </w:t>
      </w:r>
      <w:r w:rsidR="006514D0">
        <w:rPr>
          <w:rFonts w:ascii="Times New Roman"/>
          <w:sz w:val="20"/>
          <w:rPrChange w:id="3578" w:author="Author" w:date="2015-07-30T15:37:00Z">
            <w:rPr>
              <w:rFonts w:ascii="Times New Roman" w:hAnsi="Times New Roman"/>
              <w:sz w:val="20"/>
            </w:rPr>
          </w:rPrChange>
        </w:rPr>
        <w:t xml:space="preserve">countries. </w:t>
      </w:r>
      <w:del w:id="3579" w:author="Author" w:date="2015-07-30T15:37:00Z">
        <w:r>
          <w:rPr>
            <w:rFonts w:ascii="Times New Roman" w:hAnsi="Times New Roman"/>
            <w:sz w:val="20"/>
            <w:szCs w:val="20"/>
          </w:rPr>
          <w:delText>We commit to protect our citizens living abroad and to re-integrate retired migrant workers who return to their countries of origin</w:delText>
        </w:r>
      </w:del>
      <w:ins w:id="3580" w:author="Author" w:date="2015-07-30T15:37:00Z">
        <w:r w:rsidR="006514D0">
          <w:rPr>
            <w:rFonts w:ascii="Times New Roman"/>
            <w:sz w:val="20"/>
          </w:rPr>
          <w:t>We underline the right of migrants to return to their country of citizenship, and recall that States</w:t>
        </w:r>
        <w:r w:rsidR="006514D0">
          <w:rPr>
            <w:rFonts w:ascii="Times New Roman"/>
            <w:spacing w:val="2"/>
            <w:sz w:val="20"/>
          </w:rPr>
          <w:t xml:space="preserve"> </w:t>
        </w:r>
        <w:r w:rsidR="006514D0">
          <w:rPr>
            <w:rFonts w:ascii="Times New Roman"/>
            <w:sz w:val="20"/>
          </w:rPr>
          <w:t>must</w:t>
        </w:r>
        <w:r w:rsidR="006514D0">
          <w:rPr>
            <w:rFonts w:ascii="Times New Roman"/>
            <w:w w:val="99"/>
            <w:sz w:val="20"/>
          </w:rPr>
          <w:t xml:space="preserve"> </w:t>
        </w:r>
        <w:r w:rsidR="006514D0">
          <w:rPr>
            <w:rFonts w:ascii="Times New Roman"/>
            <w:sz w:val="20"/>
          </w:rPr>
          <w:t>ensure that their returning nationals are duly</w:t>
        </w:r>
        <w:r w:rsidR="006514D0">
          <w:rPr>
            <w:rFonts w:ascii="Times New Roman"/>
            <w:spacing w:val="-5"/>
            <w:sz w:val="20"/>
          </w:rPr>
          <w:t xml:space="preserve"> </w:t>
        </w:r>
        <w:r w:rsidR="006514D0">
          <w:rPr>
            <w:rFonts w:ascii="Times New Roman"/>
            <w:sz w:val="20"/>
          </w:rPr>
          <w:t>received</w:t>
        </w:r>
      </w:ins>
      <w:r w:rsidR="006514D0">
        <w:rPr>
          <w:rFonts w:ascii="Times New Roman"/>
          <w:sz w:val="20"/>
          <w:rPrChange w:id="3581" w:author="Author" w:date="2015-07-30T15:37:00Z">
            <w:rPr>
              <w:rFonts w:ascii="Times New Roman" w:hAnsi="Times New Roman"/>
              <w:sz w:val="20"/>
            </w:rPr>
          </w:rPrChange>
        </w:rPr>
        <w:t>.</w:t>
      </w:r>
    </w:p>
    <w:p w14:paraId="78751E82" w14:textId="77777777" w:rsidR="00804791" w:rsidRDefault="00804791">
      <w:pPr>
        <w:spacing w:before="8"/>
        <w:rPr>
          <w:rFonts w:ascii="Times New Roman" w:hAnsi="Times New Roman"/>
          <w:sz w:val="21"/>
          <w:rPrChange w:id="3582" w:author="Author" w:date="2015-07-30T15:37:00Z">
            <w:rPr>
              <w:rFonts w:ascii="Times New Roman" w:hAnsi="Times New Roman"/>
              <w:sz w:val="20"/>
            </w:rPr>
          </w:rPrChange>
        </w:rPr>
        <w:pPrChange w:id="3583" w:author="Author" w:date="2015-07-30T15:37:00Z">
          <w:pPr>
            <w:pStyle w:val="ListParagraph"/>
            <w:ind w:left="360"/>
            <w:jc w:val="both"/>
          </w:pPr>
        </w:pPrChange>
      </w:pPr>
    </w:p>
    <w:p w14:paraId="40204F5F" w14:textId="0E209FEB" w:rsidR="00804791" w:rsidRDefault="006514D0">
      <w:pPr>
        <w:pStyle w:val="ListParagraph"/>
        <w:numPr>
          <w:ilvl w:val="0"/>
          <w:numId w:val="35"/>
        </w:numPr>
        <w:tabs>
          <w:tab w:val="left" w:pos="461"/>
        </w:tabs>
        <w:spacing w:line="259" w:lineRule="auto"/>
        <w:ind w:right="124"/>
        <w:jc w:val="both"/>
        <w:rPr>
          <w:rFonts w:ascii="Times New Roman" w:eastAsia="Times New Roman" w:hAnsi="Times New Roman" w:cs="Times New Roman"/>
          <w:sz w:val="20"/>
          <w:szCs w:val="20"/>
        </w:rPr>
        <w:pPrChange w:id="3584" w:author="Author" w:date="2015-07-30T15:37:00Z">
          <w:pPr>
            <w:pStyle w:val="ListParagraph"/>
            <w:numPr>
              <w:numId w:val="38"/>
            </w:numPr>
            <w:ind w:left="360" w:hanging="360"/>
            <w:jc w:val="both"/>
          </w:pPr>
        </w:pPrChange>
      </w:pPr>
      <w:r>
        <w:rPr>
          <w:rFonts w:ascii="Times New Roman"/>
          <w:sz w:val="20"/>
          <w:rPrChange w:id="3585" w:author="Author" w:date="2015-07-30T15:37:00Z">
            <w:rPr>
              <w:rFonts w:ascii="Times New Roman" w:hAnsi="Times New Roman"/>
              <w:sz w:val="20"/>
            </w:rPr>
          </w:rPrChange>
        </w:rPr>
        <w:t>We</w:t>
      </w:r>
      <w:r>
        <w:rPr>
          <w:rFonts w:ascii="Times New Roman"/>
          <w:spacing w:val="18"/>
          <w:sz w:val="20"/>
          <w:rPrChange w:id="3586" w:author="Author" w:date="2015-07-30T15:37:00Z">
            <w:rPr>
              <w:rFonts w:ascii="Times New Roman" w:hAnsi="Times New Roman"/>
              <w:sz w:val="20"/>
            </w:rPr>
          </w:rPrChange>
        </w:rPr>
        <w:t xml:space="preserve"> </w:t>
      </w:r>
      <w:r>
        <w:rPr>
          <w:rFonts w:ascii="Times New Roman"/>
          <w:sz w:val="20"/>
          <w:rPrChange w:id="3587" w:author="Author" w:date="2015-07-30T15:37:00Z">
            <w:rPr>
              <w:rFonts w:ascii="Times New Roman" w:hAnsi="Times New Roman"/>
              <w:sz w:val="20"/>
            </w:rPr>
          </w:rPrChange>
        </w:rPr>
        <w:t>pledge</w:t>
      </w:r>
      <w:r>
        <w:rPr>
          <w:rFonts w:ascii="Times New Roman"/>
          <w:spacing w:val="18"/>
          <w:sz w:val="20"/>
          <w:rPrChange w:id="3588" w:author="Author" w:date="2015-07-30T15:37:00Z">
            <w:rPr>
              <w:rFonts w:ascii="Times New Roman" w:hAnsi="Times New Roman"/>
              <w:sz w:val="20"/>
            </w:rPr>
          </w:rPrChange>
        </w:rPr>
        <w:t xml:space="preserve"> </w:t>
      </w:r>
      <w:r>
        <w:rPr>
          <w:rFonts w:ascii="Times New Roman"/>
          <w:sz w:val="20"/>
          <w:rPrChange w:id="3589" w:author="Author" w:date="2015-07-30T15:37:00Z">
            <w:rPr>
              <w:rFonts w:ascii="Times New Roman" w:hAnsi="Times New Roman"/>
              <w:sz w:val="20"/>
            </w:rPr>
          </w:rPrChange>
        </w:rPr>
        <w:t>to</w:t>
      </w:r>
      <w:r>
        <w:rPr>
          <w:rFonts w:ascii="Times New Roman"/>
          <w:spacing w:val="18"/>
          <w:sz w:val="20"/>
          <w:rPrChange w:id="3590" w:author="Author" w:date="2015-07-30T15:37:00Z">
            <w:rPr>
              <w:rFonts w:ascii="Times New Roman" w:hAnsi="Times New Roman"/>
              <w:sz w:val="20"/>
            </w:rPr>
          </w:rPrChange>
        </w:rPr>
        <w:t xml:space="preserve"> </w:t>
      </w:r>
      <w:r>
        <w:rPr>
          <w:rFonts w:ascii="Times New Roman"/>
          <w:sz w:val="20"/>
          <w:rPrChange w:id="3591" w:author="Author" w:date="2015-07-30T15:37:00Z">
            <w:rPr>
              <w:rFonts w:ascii="Times New Roman" w:hAnsi="Times New Roman"/>
              <w:sz w:val="20"/>
            </w:rPr>
          </w:rPrChange>
        </w:rPr>
        <w:t>foster</w:t>
      </w:r>
      <w:r>
        <w:rPr>
          <w:rFonts w:ascii="Times New Roman"/>
          <w:spacing w:val="20"/>
          <w:sz w:val="20"/>
          <w:rPrChange w:id="3592" w:author="Author" w:date="2015-07-30T15:37:00Z">
            <w:rPr>
              <w:rFonts w:ascii="Times New Roman" w:hAnsi="Times New Roman"/>
              <w:sz w:val="20"/>
            </w:rPr>
          </w:rPrChange>
        </w:rPr>
        <w:t xml:space="preserve"> </w:t>
      </w:r>
      <w:r>
        <w:rPr>
          <w:rFonts w:ascii="Times New Roman"/>
          <w:sz w:val="20"/>
          <w:rPrChange w:id="3593" w:author="Author" w:date="2015-07-30T15:37:00Z">
            <w:rPr>
              <w:rFonts w:ascii="Times New Roman" w:hAnsi="Times New Roman"/>
              <w:sz w:val="20"/>
            </w:rPr>
          </w:rPrChange>
        </w:rPr>
        <w:t>inter-cultural</w:t>
      </w:r>
      <w:r>
        <w:rPr>
          <w:rFonts w:ascii="Times New Roman"/>
          <w:spacing w:val="17"/>
          <w:sz w:val="20"/>
          <w:rPrChange w:id="3594" w:author="Author" w:date="2015-07-30T15:37:00Z">
            <w:rPr>
              <w:rFonts w:ascii="Times New Roman" w:hAnsi="Times New Roman"/>
              <w:sz w:val="20"/>
            </w:rPr>
          </w:rPrChange>
        </w:rPr>
        <w:t xml:space="preserve"> </w:t>
      </w:r>
      <w:r>
        <w:rPr>
          <w:rFonts w:ascii="Times New Roman"/>
          <w:sz w:val="20"/>
          <w:rPrChange w:id="3595" w:author="Author" w:date="2015-07-30T15:37:00Z">
            <w:rPr>
              <w:rFonts w:ascii="Times New Roman" w:hAnsi="Times New Roman"/>
              <w:sz w:val="20"/>
            </w:rPr>
          </w:rPrChange>
        </w:rPr>
        <w:t>understanding,</w:t>
      </w:r>
      <w:r>
        <w:rPr>
          <w:rFonts w:ascii="Times New Roman"/>
          <w:spacing w:val="18"/>
          <w:sz w:val="20"/>
          <w:rPrChange w:id="3596" w:author="Author" w:date="2015-07-30T15:37:00Z">
            <w:rPr>
              <w:rFonts w:ascii="Times New Roman" w:hAnsi="Times New Roman"/>
              <w:sz w:val="20"/>
            </w:rPr>
          </w:rPrChange>
        </w:rPr>
        <w:t xml:space="preserve"> </w:t>
      </w:r>
      <w:r>
        <w:rPr>
          <w:rFonts w:ascii="Times New Roman"/>
          <w:sz w:val="20"/>
          <w:rPrChange w:id="3597" w:author="Author" w:date="2015-07-30T15:37:00Z">
            <w:rPr>
              <w:rFonts w:ascii="Times New Roman" w:hAnsi="Times New Roman"/>
              <w:sz w:val="20"/>
            </w:rPr>
          </w:rPrChange>
        </w:rPr>
        <w:t>tolerance,</w:t>
      </w:r>
      <w:r>
        <w:rPr>
          <w:rFonts w:ascii="Times New Roman"/>
          <w:spacing w:val="22"/>
          <w:sz w:val="20"/>
          <w:rPrChange w:id="3598" w:author="Author" w:date="2015-07-30T15:37:00Z">
            <w:rPr>
              <w:rFonts w:ascii="Times New Roman" w:hAnsi="Times New Roman"/>
              <w:sz w:val="20"/>
            </w:rPr>
          </w:rPrChange>
        </w:rPr>
        <w:t xml:space="preserve"> </w:t>
      </w:r>
      <w:r>
        <w:rPr>
          <w:rFonts w:ascii="Times New Roman"/>
          <w:sz w:val="20"/>
          <w:rPrChange w:id="3599" w:author="Author" w:date="2015-07-30T15:37:00Z">
            <w:rPr>
              <w:rFonts w:ascii="Times New Roman" w:hAnsi="Times New Roman"/>
              <w:sz w:val="20"/>
            </w:rPr>
          </w:rPrChange>
        </w:rPr>
        <w:t>mutual</w:t>
      </w:r>
      <w:r>
        <w:rPr>
          <w:rFonts w:ascii="Times New Roman"/>
          <w:spacing w:val="17"/>
          <w:sz w:val="20"/>
          <w:rPrChange w:id="3600" w:author="Author" w:date="2015-07-30T15:37:00Z">
            <w:rPr>
              <w:rFonts w:ascii="Times New Roman" w:hAnsi="Times New Roman"/>
              <w:sz w:val="20"/>
            </w:rPr>
          </w:rPrChange>
        </w:rPr>
        <w:t xml:space="preserve"> </w:t>
      </w:r>
      <w:r>
        <w:rPr>
          <w:rFonts w:ascii="Times New Roman"/>
          <w:sz w:val="20"/>
          <w:rPrChange w:id="3601" w:author="Author" w:date="2015-07-30T15:37:00Z">
            <w:rPr>
              <w:rFonts w:ascii="Times New Roman" w:hAnsi="Times New Roman"/>
              <w:sz w:val="20"/>
            </w:rPr>
          </w:rPrChange>
        </w:rPr>
        <w:t>respect</w:t>
      </w:r>
      <w:r>
        <w:rPr>
          <w:rFonts w:ascii="Times New Roman"/>
          <w:spacing w:val="17"/>
          <w:sz w:val="20"/>
          <w:rPrChange w:id="3602" w:author="Author" w:date="2015-07-30T15:37:00Z">
            <w:rPr>
              <w:rFonts w:ascii="Times New Roman" w:hAnsi="Times New Roman"/>
              <w:sz w:val="20"/>
            </w:rPr>
          </w:rPrChange>
        </w:rPr>
        <w:t xml:space="preserve"> </w:t>
      </w:r>
      <w:r>
        <w:rPr>
          <w:rFonts w:ascii="Times New Roman"/>
          <w:sz w:val="20"/>
          <w:rPrChange w:id="3603" w:author="Author" w:date="2015-07-30T15:37:00Z">
            <w:rPr>
              <w:rFonts w:ascii="Times New Roman" w:hAnsi="Times New Roman"/>
              <w:sz w:val="20"/>
            </w:rPr>
          </w:rPrChange>
        </w:rPr>
        <w:t>and</w:t>
      </w:r>
      <w:r>
        <w:rPr>
          <w:rFonts w:ascii="Times New Roman"/>
          <w:spacing w:val="18"/>
          <w:sz w:val="20"/>
          <w:rPrChange w:id="3604" w:author="Author" w:date="2015-07-30T15:37:00Z">
            <w:rPr>
              <w:rFonts w:ascii="Times New Roman" w:hAnsi="Times New Roman"/>
              <w:sz w:val="20"/>
            </w:rPr>
          </w:rPrChange>
        </w:rPr>
        <w:t xml:space="preserve"> </w:t>
      </w:r>
      <w:r>
        <w:rPr>
          <w:rFonts w:ascii="Times New Roman"/>
          <w:sz w:val="20"/>
          <w:rPrChange w:id="3605" w:author="Author" w:date="2015-07-30T15:37:00Z">
            <w:rPr>
              <w:rFonts w:ascii="Times New Roman" w:hAnsi="Times New Roman"/>
              <w:sz w:val="20"/>
            </w:rPr>
          </w:rPrChange>
        </w:rPr>
        <w:t>an</w:t>
      </w:r>
      <w:r>
        <w:rPr>
          <w:rFonts w:ascii="Times New Roman"/>
          <w:spacing w:val="16"/>
          <w:sz w:val="20"/>
          <w:rPrChange w:id="3606" w:author="Author" w:date="2015-07-30T15:37:00Z">
            <w:rPr>
              <w:rFonts w:ascii="Times New Roman" w:hAnsi="Times New Roman"/>
              <w:sz w:val="20"/>
            </w:rPr>
          </w:rPrChange>
        </w:rPr>
        <w:t xml:space="preserve"> </w:t>
      </w:r>
      <w:r>
        <w:rPr>
          <w:rFonts w:ascii="Times New Roman"/>
          <w:sz w:val="20"/>
          <w:rPrChange w:id="3607" w:author="Author" w:date="2015-07-30T15:37:00Z">
            <w:rPr>
              <w:rFonts w:ascii="Times New Roman" w:hAnsi="Times New Roman"/>
              <w:sz w:val="20"/>
            </w:rPr>
          </w:rPrChange>
        </w:rPr>
        <w:t>ethic</w:t>
      </w:r>
      <w:r>
        <w:rPr>
          <w:rFonts w:ascii="Times New Roman"/>
          <w:spacing w:val="20"/>
          <w:sz w:val="20"/>
          <w:rPrChange w:id="3608" w:author="Author" w:date="2015-07-30T15:37:00Z">
            <w:rPr>
              <w:rFonts w:ascii="Times New Roman" w:hAnsi="Times New Roman"/>
              <w:sz w:val="20"/>
            </w:rPr>
          </w:rPrChange>
        </w:rPr>
        <w:t xml:space="preserve"> </w:t>
      </w:r>
      <w:r>
        <w:rPr>
          <w:rFonts w:ascii="Times New Roman"/>
          <w:sz w:val="20"/>
          <w:rPrChange w:id="3609" w:author="Author" w:date="2015-07-30T15:37:00Z">
            <w:rPr>
              <w:rFonts w:ascii="Times New Roman" w:hAnsi="Times New Roman"/>
              <w:sz w:val="20"/>
            </w:rPr>
          </w:rPrChange>
        </w:rPr>
        <w:t>of</w:t>
      </w:r>
      <w:r>
        <w:rPr>
          <w:rFonts w:ascii="Times New Roman"/>
          <w:spacing w:val="16"/>
          <w:sz w:val="20"/>
          <w:rPrChange w:id="3610" w:author="Author" w:date="2015-07-30T15:37:00Z">
            <w:rPr>
              <w:rFonts w:ascii="Times New Roman" w:hAnsi="Times New Roman"/>
              <w:sz w:val="20"/>
            </w:rPr>
          </w:rPrChange>
        </w:rPr>
        <w:t xml:space="preserve"> </w:t>
      </w:r>
      <w:r>
        <w:rPr>
          <w:rFonts w:ascii="Times New Roman"/>
          <w:sz w:val="20"/>
          <w:rPrChange w:id="3611" w:author="Author" w:date="2015-07-30T15:37:00Z">
            <w:rPr>
              <w:rFonts w:ascii="Times New Roman" w:hAnsi="Times New Roman"/>
              <w:sz w:val="20"/>
            </w:rPr>
          </w:rPrChange>
        </w:rPr>
        <w:t>global</w:t>
      </w:r>
      <w:r>
        <w:rPr>
          <w:rFonts w:ascii="Times New Roman"/>
          <w:spacing w:val="17"/>
          <w:sz w:val="20"/>
          <w:rPrChange w:id="3612" w:author="Author" w:date="2015-07-30T15:37:00Z">
            <w:rPr>
              <w:rFonts w:ascii="Times New Roman" w:hAnsi="Times New Roman"/>
              <w:sz w:val="20"/>
            </w:rPr>
          </w:rPrChange>
        </w:rPr>
        <w:t xml:space="preserve"> </w:t>
      </w:r>
      <w:r>
        <w:rPr>
          <w:rFonts w:ascii="Times New Roman"/>
          <w:sz w:val="20"/>
          <w:rPrChange w:id="3613" w:author="Author" w:date="2015-07-30T15:37:00Z">
            <w:rPr>
              <w:rFonts w:ascii="Times New Roman" w:hAnsi="Times New Roman"/>
              <w:sz w:val="20"/>
            </w:rPr>
          </w:rPrChange>
        </w:rPr>
        <w:t>citizenship</w:t>
      </w:r>
      <w:del w:id="3614" w:author="Author" w:date="2015-07-30T15:37:00Z">
        <w:r w:rsidR="00F3349C" w:rsidRPr="008F1853">
          <w:rPr>
            <w:rFonts w:ascii="Times New Roman" w:hAnsi="Times New Roman"/>
            <w:sz w:val="20"/>
            <w:szCs w:val="20"/>
          </w:rPr>
          <w:delText xml:space="preserve"> and shared responsibility.</w:delText>
        </w:r>
      </w:del>
      <w:ins w:id="3615" w:author="Author" w:date="2015-07-30T15:37:00Z">
        <w:r>
          <w:rPr>
            <w:rFonts w:ascii="Times New Roman"/>
            <w:sz w:val="20"/>
          </w:rPr>
          <w:t>.</w:t>
        </w:r>
      </w:ins>
      <w:r>
        <w:rPr>
          <w:rFonts w:ascii="Times New Roman"/>
          <w:w w:val="99"/>
          <w:sz w:val="20"/>
          <w:rPrChange w:id="3616" w:author="Author" w:date="2015-07-30T15:37:00Z">
            <w:rPr>
              <w:rFonts w:ascii="Times New Roman" w:hAnsi="Times New Roman"/>
              <w:sz w:val="20"/>
            </w:rPr>
          </w:rPrChange>
        </w:rPr>
        <w:t xml:space="preserve"> </w:t>
      </w:r>
      <w:r>
        <w:rPr>
          <w:rFonts w:ascii="Times New Roman"/>
          <w:sz w:val="20"/>
          <w:rPrChange w:id="3617" w:author="Author" w:date="2015-07-30T15:37:00Z">
            <w:rPr>
              <w:rFonts w:ascii="Times New Roman" w:hAnsi="Times New Roman"/>
              <w:sz w:val="20"/>
            </w:rPr>
          </w:rPrChange>
        </w:rPr>
        <w:t>We acknowledge the natural and cultural diversity of the world and recognize that all cultures and</w:t>
      </w:r>
      <w:r>
        <w:rPr>
          <w:rFonts w:ascii="Times New Roman"/>
          <w:spacing w:val="34"/>
          <w:sz w:val="20"/>
          <w:rPrChange w:id="3618" w:author="Author" w:date="2015-07-30T15:37:00Z">
            <w:rPr>
              <w:rFonts w:ascii="Times New Roman" w:hAnsi="Times New Roman"/>
              <w:sz w:val="20"/>
            </w:rPr>
          </w:rPrChange>
        </w:rPr>
        <w:t xml:space="preserve"> </w:t>
      </w:r>
      <w:r>
        <w:rPr>
          <w:rFonts w:ascii="Times New Roman"/>
          <w:sz w:val="20"/>
          <w:rPrChange w:id="3619" w:author="Author" w:date="2015-07-30T15:37:00Z">
            <w:rPr>
              <w:rFonts w:ascii="Times New Roman" w:hAnsi="Times New Roman"/>
              <w:sz w:val="20"/>
            </w:rPr>
          </w:rPrChange>
        </w:rPr>
        <w:t>civilizations</w:t>
      </w:r>
      <w:r>
        <w:rPr>
          <w:rFonts w:ascii="Times New Roman"/>
          <w:w w:val="99"/>
          <w:sz w:val="20"/>
          <w:rPrChange w:id="3620" w:author="Author" w:date="2015-07-30T15:37:00Z">
            <w:rPr>
              <w:rFonts w:ascii="Times New Roman" w:hAnsi="Times New Roman"/>
              <w:sz w:val="20"/>
            </w:rPr>
          </w:rPrChange>
        </w:rPr>
        <w:t xml:space="preserve"> </w:t>
      </w:r>
      <w:r>
        <w:rPr>
          <w:rFonts w:ascii="Times New Roman"/>
          <w:sz w:val="20"/>
          <w:rPrChange w:id="3621" w:author="Author" w:date="2015-07-30T15:37:00Z">
            <w:rPr>
              <w:rFonts w:ascii="Times New Roman" w:hAnsi="Times New Roman"/>
              <w:sz w:val="20"/>
            </w:rPr>
          </w:rPrChange>
        </w:rPr>
        <w:t>can contribute to, and are crucial enablers of, sustainable</w:t>
      </w:r>
      <w:r>
        <w:rPr>
          <w:rFonts w:ascii="Times New Roman"/>
          <w:spacing w:val="-4"/>
          <w:sz w:val="20"/>
          <w:rPrChange w:id="3622" w:author="Author" w:date="2015-07-30T15:37:00Z">
            <w:rPr>
              <w:rFonts w:ascii="Times New Roman" w:hAnsi="Times New Roman"/>
              <w:sz w:val="20"/>
            </w:rPr>
          </w:rPrChange>
        </w:rPr>
        <w:t xml:space="preserve"> </w:t>
      </w:r>
      <w:r>
        <w:rPr>
          <w:rFonts w:ascii="Times New Roman"/>
          <w:sz w:val="20"/>
          <w:rPrChange w:id="3623" w:author="Author" w:date="2015-07-30T15:37:00Z">
            <w:rPr>
              <w:rFonts w:ascii="Times New Roman" w:hAnsi="Times New Roman"/>
              <w:sz w:val="20"/>
            </w:rPr>
          </w:rPrChange>
        </w:rPr>
        <w:t>development.</w:t>
      </w:r>
      <w:del w:id="3624" w:author="Author" w:date="2015-07-30T15:37:00Z">
        <w:r w:rsidR="00F3349C" w:rsidRPr="008F1853">
          <w:rPr>
            <w:rFonts w:ascii="Times New Roman" w:hAnsi="Times New Roman"/>
            <w:sz w:val="20"/>
            <w:szCs w:val="20"/>
          </w:rPr>
          <w:delText xml:space="preserve"> </w:delText>
        </w:r>
      </w:del>
    </w:p>
    <w:p w14:paraId="3291C9F4" w14:textId="77777777" w:rsidR="00804791" w:rsidRDefault="00804791">
      <w:pPr>
        <w:spacing w:before="8"/>
        <w:rPr>
          <w:rFonts w:ascii="Times New Roman" w:hAnsi="Times New Roman"/>
          <w:sz w:val="21"/>
          <w:rPrChange w:id="3625" w:author="Author" w:date="2015-07-30T15:37:00Z">
            <w:rPr>
              <w:rFonts w:ascii="Times New Roman" w:hAnsi="Times New Roman"/>
              <w:sz w:val="20"/>
            </w:rPr>
          </w:rPrChange>
        </w:rPr>
        <w:pPrChange w:id="3626" w:author="Author" w:date="2015-07-30T15:37:00Z">
          <w:pPr>
            <w:pStyle w:val="ListParagraph"/>
            <w:ind w:left="360"/>
            <w:jc w:val="both"/>
          </w:pPr>
        </w:pPrChange>
      </w:pPr>
    </w:p>
    <w:p w14:paraId="1DFD5256" w14:textId="53D67B77" w:rsidR="00804791" w:rsidRDefault="006514D0">
      <w:pPr>
        <w:pStyle w:val="ListParagraph"/>
        <w:numPr>
          <w:ilvl w:val="0"/>
          <w:numId w:val="35"/>
        </w:numPr>
        <w:tabs>
          <w:tab w:val="left" w:pos="461"/>
        </w:tabs>
        <w:spacing w:line="259" w:lineRule="auto"/>
        <w:ind w:right="126"/>
        <w:jc w:val="both"/>
        <w:rPr>
          <w:rFonts w:ascii="Times New Roman" w:eastAsia="Times New Roman" w:hAnsi="Times New Roman" w:cs="Times New Roman"/>
          <w:sz w:val="20"/>
          <w:szCs w:val="20"/>
        </w:rPr>
        <w:pPrChange w:id="3627" w:author="Author" w:date="2015-07-30T15:37:00Z">
          <w:pPr>
            <w:pStyle w:val="ListParagraph"/>
            <w:numPr>
              <w:numId w:val="38"/>
            </w:numPr>
            <w:ind w:left="360" w:hanging="360"/>
            <w:jc w:val="both"/>
          </w:pPr>
        </w:pPrChange>
      </w:pPr>
      <w:r>
        <w:rPr>
          <w:rFonts w:ascii="Times New Roman"/>
          <w:sz w:val="20"/>
          <w:rPrChange w:id="3628" w:author="Author" w:date="2015-07-30T15:37:00Z">
            <w:rPr>
              <w:rFonts w:ascii="Times New Roman" w:hAnsi="Times New Roman"/>
              <w:sz w:val="20"/>
            </w:rPr>
          </w:rPrChange>
        </w:rPr>
        <w:t>Sport is also an important enabler of sustainable development. We recognize the growing contribution of</w:t>
      </w:r>
      <w:r>
        <w:rPr>
          <w:rFonts w:ascii="Times New Roman"/>
          <w:spacing w:val="18"/>
          <w:sz w:val="20"/>
          <w:rPrChange w:id="3629" w:author="Author" w:date="2015-07-30T15:37:00Z">
            <w:rPr>
              <w:rFonts w:ascii="Times New Roman" w:hAnsi="Times New Roman"/>
              <w:sz w:val="20"/>
            </w:rPr>
          </w:rPrChange>
        </w:rPr>
        <w:t xml:space="preserve"> </w:t>
      </w:r>
      <w:r>
        <w:rPr>
          <w:rFonts w:ascii="Times New Roman"/>
          <w:sz w:val="20"/>
          <w:rPrChange w:id="3630" w:author="Author" w:date="2015-07-30T15:37:00Z">
            <w:rPr>
              <w:rFonts w:ascii="Times New Roman" w:hAnsi="Times New Roman"/>
              <w:sz w:val="20"/>
            </w:rPr>
          </w:rPrChange>
        </w:rPr>
        <w:t>sport</w:t>
      </w:r>
      <w:r>
        <w:rPr>
          <w:rFonts w:ascii="Times New Roman"/>
          <w:w w:val="99"/>
          <w:sz w:val="20"/>
          <w:rPrChange w:id="3631" w:author="Author" w:date="2015-07-30T15:37:00Z">
            <w:rPr>
              <w:rFonts w:ascii="Times New Roman" w:hAnsi="Times New Roman"/>
              <w:sz w:val="20"/>
            </w:rPr>
          </w:rPrChange>
        </w:rPr>
        <w:t xml:space="preserve"> </w:t>
      </w:r>
      <w:r>
        <w:rPr>
          <w:rFonts w:ascii="Times New Roman"/>
          <w:sz w:val="20"/>
          <w:rPrChange w:id="3632" w:author="Author" w:date="2015-07-30T15:37:00Z">
            <w:rPr>
              <w:rFonts w:ascii="Times New Roman" w:hAnsi="Times New Roman"/>
              <w:sz w:val="20"/>
            </w:rPr>
          </w:rPrChange>
        </w:rPr>
        <w:t>to</w:t>
      </w:r>
      <w:r>
        <w:rPr>
          <w:rFonts w:ascii="Times New Roman"/>
          <w:spacing w:val="18"/>
          <w:sz w:val="20"/>
          <w:rPrChange w:id="3633" w:author="Author" w:date="2015-07-30T15:37:00Z">
            <w:rPr>
              <w:rFonts w:ascii="Times New Roman" w:hAnsi="Times New Roman"/>
              <w:sz w:val="20"/>
            </w:rPr>
          </w:rPrChange>
        </w:rPr>
        <w:t xml:space="preserve"> </w:t>
      </w:r>
      <w:r>
        <w:rPr>
          <w:rFonts w:ascii="Times New Roman"/>
          <w:sz w:val="20"/>
          <w:rPrChange w:id="3634" w:author="Author" w:date="2015-07-30T15:37:00Z">
            <w:rPr>
              <w:rFonts w:ascii="Times New Roman" w:hAnsi="Times New Roman"/>
              <w:sz w:val="20"/>
            </w:rPr>
          </w:rPrChange>
        </w:rPr>
        <w:t>the</w:t>
      </w:r>
      <w:r>
        <w:rPr>
          <w:rFonts w:ascii="Times New Roman"/>
          <w:spacing w:val="17"/>
          <w:sz w:val="20"/>
          <w:rPrChange w:id="3635" w:author="Author" w:date="2015-07-30T15:37:00Z">
            <w:rPr>
              <w:rFonts w:ascii="Times New Roman" w:hAnsi="Times New Roman"/>
              <w:sz w:val="20"/>
            </w:rPr>
          </w:rPrChange>
        </w:rPr>
        <w:t xml:space="preserve"> </w:t>
      </w:r>
      <w:r>
        <w:rPr>
          <w:rFonts w:ascii="Times New Roman"/>
          <w:sz w:val="20"/>
          <w:rPrChange w:id="3636" w:author="Author" w:date="2015-07-30T15:37:00Z">
            <w:rPr>
              <w:rFonts w:ascii="Times New Roman" w:hAnsi="Times New Roman"/>
              <w:sz w:val="20"/>
            </w:rPr>
          </w:rPrChange>
        </w:rPr>
        <w:t>realization</w:t>
      </w:r>
      <w:r>
        <w:rPr>
          <w:rFonts w:ascii="Times New Roman"/>
          <w:spacing w:val="16"/>
          <w:sz w:val="20"/>
          <w:rPrChange w:id="3637" w:author="Author" w:date="2015-07-30T15:37:00Z">
            <w:rPr>
              <w:rFonts w:ascii="Times New Roman" w:hAnsi="Times New Roman"/>
              <w:sz w:val="20"/>
            </w:rPr>
          </w:rPrChange>
        </w:rPr>
        <w:t xml:space="preserve"> </w:t>
      </w:r>
      <w:r>
        <w:rPr>
          <w:rFonts w:ascii="Times New Roman"/>
          <w:sz w:val="20"/>
          <w:rPrChange w:id="3638" w:author="Author" w:date="2015-07-30T15:37:00Z">
            <w:rPr>
              <w:rFonts w:ascii="Times New Roman" w:hAnsi="Times New Roman"/>
              <w:sz w:val="20"/>
            </w:rPr>
          </w:rPrChange>
        </w:rPr>
        <w:t>of</w:t>
      </w:r>
      <w:r>
        <w:rPr>
          <w:rFonts w:ascii="Times New Roman"/>
          <w:spacing w:val="15"/>
          <w:sz w:val="20"/>
          <w:rPrChange w:id="3639" w:author="Author" w:date="2015-07-30T15:37:00Z">
            <w:rPr>
              <w:rFonts w:ascii="Times New Roman" w:hAnsi="Times New Roman"/>
              <w:sz w:val="20"/>
            </w:rPr>
          </w:rPrChange>
        </w:rPr>
        <w:t xml:space="preserve"> </w:t>
      </w:r>
      <w:r>
        <w:rPr>
          <w:rFonts w:ascii="Times New Roman"/>
          <w:sz w:val="20"/>
          <w:rPrChange w:id="3640" w:author="Author" w:date="2015-07-30T15:37:00Z">
            <w:rPr>
              <w:rFonts w:ascii="Times New Roman" w:hAnsi="Times New Roman"/>
              <w:sz w:val="20"/>
            </w:rPr>
          </w:rPrChange>
        </w:rPr>
        <w:t>development</w:t>
      </w:r>
      <w:r>
        <w:rPr>
          <w:rFonts w:ascii="Times New Roman"/>
          <w:spacing w:val="17"/>
          <w:sz w:val="20"/>
          <w:rPrChange w:id="3641" w:author="Author" w:date="2015-07-30T15:37:00Z">
            <w:rPr>
              <w:rFonts w:ascii="Times New Roman" w:hAnsi="Times New Roman"/>
              <w:sz w:val="20"/>
            </w:rPr>
          </w:rPrChange>
        </w:rPr>
        <w:t xml:space="preserve"> </w:t>
      </w:r>
      <w:r>
        <w:rPr>
          <w:rFonts w:ascii="Times New Roman"/>
          <w:sz w:val="20"/>
          <w:rPrChange w:id="3642" w:author="Author" w:date="2015-07-30T15:37:00Z">
            <w:rPr>
              <w:rFonts w:ascii="Times New Roman" w:hAnsi="Times New Roman"/>
              <w:sz w:val="20"/>
            </w:rPr>
          </w:rPrChange>
        </w:rPr>
        <w:t>and</w:t>
      </w:r>
      <w:r>
        <w:rPr>
          <w:rFonts w:ascii="Times New Roman"/>
          <w:spacing w:val="18"/>
          <w:sz w:val="20"/>
          <w:rPrChange w:id="3643" w:author="Author" w:date="2015-07-30T15:37:00Z">
            <w:rPr>
              <w:rFonts w:ascii="Times New Roman" w:hAnsi="Times New Roman"/>
              <w:sz w:val="20"/>
            </w:rPr>
          </w:rPrChange>
        </w:rPr>
        <w:t xml:space="preserve"> </w:t>
      </w:r>
      <w:r>
        <w:rPr>
          <w:rFonts w:ascii="Times New Roman"/>
          <w:sz w:val="20"/>
          <w:rPrChange w:id="3644" w:author="Author" w:date="2015-07-30T15:37:00Z">
            <w:rPr>
              <w:rFonts w:ascii="Times New Roman" w:hAnsi="Times New Roman"/>
              <w:sz w:val="20"/>
            </w:rPr>
          </w:rPrChange>
        </w:rPr>
        <w:t>peace</w:t>
      </w:r>
      <w:r>
        <w:rPr>
          <w:rFonts w:ascii="Times New Roman"/>
          <w:spacing w:val="17"/>
          <w:sz w:val="20"/>
          <w:rPrChange w:id="3645" w:author="Author" w:date="2015-07-30T15:37:00Z">
            <w:rPr>
              <w:rFonts w:ascii="Times New Roman" w:hAnsi="Times New Roman"/>
              <w:sz w:val="20"/>
            </w:rPr>
          </w:rPrChange>
        </w:rPr>
        <w:t xml:space="preserve"> </w:t>
      </w:r>
      <w:r>
        <w:rPr>
          <w:rFonts w:ascii="Times New Roman"/>
          <w:sz w:val="20"/>
          <w:rPrChange w:id="3646" w:author="Author" w:date="2015-07-30T15:37:00Z">
            <w:rPr>
              <w:rFonts w:ascii="Times New Roman" w:hAnsi="Times New Roman"/>
              <w:sz w:val="20"/>
            </w:rPr>
          </w:rPrChange>
        </w:rPr>
        <w:t>in</w:t>
      </w:r>
      <w:r>
        <w:rPr>
          <w:rFonts w:ascii="Times New Roman"/>
          <w:spacing w:val="15"/>
          <w:sz w:val="20"/>
          <w:rPrChange w:id="3647" w:author="Author" w:date="2015-07-30T15:37:00Z">
            <w:rPr>
              <w:rFonts w:ascii="Times New Roman" w:hAnsi="Times New Roman"/>
              <w:sz w:val="20"/>
            </w:rPr>
          </w:rPrChange>
        </w:rPr>
        <w:t xml:space="preserve"> </w:t>
      </w:r>
      <w:r>
        <w:rPr>
          <w:rFonts w:ascii="Times New Roman"/>
          <w:sz w:val="20"/>
          <w:rPrChange w:id="3648" w:author="Author" w:date="2015-07-30T15:37:00Z">
            <w:rPr>
              <w:rFonts w:ascii="Times New Roman" w:hAnsi="Times New Roman"/>
              <w:sz w:val="20"/>
            </w:rPr>
          </w:rPrChange>
        </w:rPr>
        <w:t>its</w:t>
      </w:r>
      <w:r>
        <w:rPr>
          <w:rFonts w:ascii="Times New Roman"/>
          <w:spacing w:val="16"/>
          <w:sz w:val="20"/>
          <w:rPrChange w:id="3649" w:author="Author" w:date="2015-07-30T15:37:00Z">
            <w:rPr>
              <w:rFonts w:ascii="Times New Roman" w:hAnsi="Times New Roman"/>
              <w:sz w:val="20"/>
            </w:rPr>
          </w:rPrChange>
        </w:rPr>
        <w:t xml:space="preserve"> </w:t>
      </w:r>
      <w:r>
        <w:rPr>
          <w:rFonts w:ascii="Times New Roman"/>
          <w:sz w:val="20"/>
          <w:rPrChange w:id="3650" w:author="Author" w:date="2015-07-30T15:37:00Z">
            <w:rPr>
              <w:rFonts w:ascii="Times New Roman" w:hAnsi="Times New Roman"/>
              <w:sz w:val="20"/>
            </w:rPr>
          </w:rPrChange>
        </w:rPr>
        <w:t>promotion</w:t>
      </w:r>
      <w:r>
        <w:rPr>
          <w:rFonts w:ascii="Times New Roman"/>
          <w:spacing w:val="16"/>
          <w:sz w:val="20"/>
          <w:rPrChange w:id="3651" w:author="Author" w:date="2015-07-30T15:37:00Z">
            <w:rPr>
              <w:rFonts w:ascii="Times New Roman" w:hAnsi="Times New Roman"/>
              <w:sz w:val="20"/>
            </w:rPr>
          </w:rPrChange>
        </w:rPr>
        <w:t xml:space="preserve"> </w:t>
      </w:r>
      <w:r>
        <w:rPr>
          <w:rFonts w:ascii="Times New Roman"/>
          <w:sz w:val="20"/>
          <w:rPrChange w:id="3652" w:author="Author" w:date="2015-07-30T15:37:00Z">
            <w:rPr>
              <w:rFonts w:ascii="Times New Roman" w:hAnsi="Times New Roman"/>
              <w:sz w:val="20"/>
            </w:rPr>
          </w:rPrChange>
        </w:rPr>
        <w:t>of</w:t>
      </w:r>
      <w:r>
        <w:rPr>
          <w:rFonts w:ascii="Times New Roman"/>
          <w:spacing w:val="15"/>
          <w:sz w:val="20"/>
          <w:rPrChange w:id="3653" w:author="Author" w:date="2015-07-30T15:37:00Z">
            <w:rPr>
              <w:rFonts w:ascii="Times New Roman" w:hAnsi="Times New Roman"/>
              <w:sz w:val="20"/>
            </w:rPr>
          </w:rPrChange>
        </w:rPr>
        <w:t xml:space="preserve"> </w:t>
      </w:r>
      <w:r>
        <w:rPr>
          <w:rFonts w:ascii="Times New Roman"/>
          <w:sz w:val="20"/>
          <w:rPrChange w:id="3654" w:author="Author" w:date="2015-07-30T15:37:00Z">
            <w:rPr>
              <w:rFonts w:ascii="Times New Roman" w:hAnsi="Times New Roman"/>
              <w:sz w:val="20"/>
            </w:rPr>
          </w:rPrChange>
        </w:rPr>
        <w:t>tolerance</w:t>
      </w:r>
      <w:r>
        <w:rPr>
          <w:rFonts w:ascii="Times New Roman"/>
          <w:spacing w:val="17"/>
          <w:sz w:val="20"/>
          <w:rPrChange w:id="3655" w:author="Author" w:date="2015-07-30T15:37:00Z">
            <w:rPr>
              <w:rFonts w:ascii="Times New Roman" w:hAnsi="Times New Roman"/>
              <w:sz w:val="20"/>
            </w:rPr>
          </w:rPrChange>
        </w:rPr>
        <w:t xml:space="preserve"> </w:t>
      </w:r>
      <w:r>
        <w:rPr>
          <w:rFonts w:ascii="Times New Roman"/>
          <w:sz w:val="20"/>
          <w:rPrChange w:id="3656" w:author="Author" w:date="2015-07-30T15:37:00Z">
            <w:rPr>
              <w:rFonts w:ascii="Times New Roman" w:hAnsi="Times New Roman"/>
              <w:sz w:val="20"/>
            </w:rPr>
          </w:rPrChange>
        </w:rPr>
        <w:t>and</w:t>
      </w:r>
      <w:r>
        <w:rPr>
          <w:rFonts w:ascii="Times New Roman"/>
          <w:spacing w:val="18"/>
          <w:sz w:val="20"/>
          <w:rPrChange w:id="3657" w:author="Author" w:date="2015-07-30T15:37:00Z">
            <w:rPr>
              <w:rFonts w:ascii="Times New Roman" w:hAnsi="Times New Roman"/>
              <w:sz w:val="20"/>
            </w:rPr>
          </w:rPrChange>
        </w:rPr>
        <w:t xml:space="preserve"> </w:t>
      </w:r>
      <w:r>
        <w:rPr>
          <w:rFonts w:ascii="Times New Roman"/>
          <w:sz w:val="20"/>
          <w:rPrChange w:id="3658" w:author="Author" w:date="2015-07-30T15:37:00Z">
            <w:rPr>
              <w:rFonts w:ascii="Times New Roman" w:hAnsi="Times New Roman"/>
              <w:sz w:val="20"/>
            </w:rPr>
          </w:rPrChange>
        </w:rPr>
        <w:t>respect</w:t>
      </w:r>
      <w:r>
        <w:rPr>
          <w:rFonts w:ascii="Times New Roman"/>
          <w:spacing w:val="17"/>
          <w:sz w:val="20"/>
          <w:rPrChange w:id="3659" w:author="Author" w:date="2015-07-30T15:37:00Z">
            <w:rPr>
              <w:rFonts w:ascii="Times New Roman" w:hAnsi="Times New Roman"/>
              <w:sz w:val="20"/>
            </w:rPr>
          </w:rPrChange>
        </w:rPr>
        <w:t xml:space="preserve"> </w:t>
      </w:r>
      <w:r>
        <w:rPr>
          <w:rFonts w:ascii="Times New Roman"/>
          <w:sz w:val="20"/>
          <w:rPrChange w:id="3660" w:author="Author" w:date="2015-07-30T15:37:00Z">
            <w:rPr>
              <w:rFonts w:ascii="Times New Roman" w:hAnsi="Times New Roman"/>
              <w:sz w:val="20"/>
            </w:rPr>
          </w:rPrChange>
        </w:rPr>
        <w:t>and</w:t>
      </w:r>
      <w:r>
        <w:rPr>
          <w:rFonts w:ascii="Times New Roman"/>
          <w:spacing w:val="18"/>
          <w:sz w:val="20"/>
          <w:rPrChange w:id="3661" w:author="Author" w:date="2015-07-30T15:37:00Z">
            <w:rPr>
              <w:rFonts w:ascii="Times New Roman" w:hAnsi="Times New Roman"/>
              <w:sz w:val="20"/>
            </w:rPr>
          </w:rPrChange>
        </w:rPr>
        <w:t xml:space="preserve"> </w:t>
      </w:r>
      <w:r>
        <w:rPr>
          <w:rFonts w:ascii="Times New Roman"/>
          <w:sz w:val="20"/>
          <w:rPrChange w:id="3662" w:author="Author" w:date="2015-07-30T15:37:00Z">
            <w:rPr>
              <w:rFonts w:ascii="Times New Roman" w:hAnsi="Times New Roman"/>
              <w:sz w:val="20"/>
            </w:rPr>
          </w:rPrChange>
        </w:rPr>
        <w:t>the</w:t>
      </w:r>
      <w:r>
        <w:rPr>
          <w:rFonts w:ascii="Times New Roman"/>
          <w:spacing w:val="17"/>
          <w:sz w:val="20"/>
          <w:rPrChange w:id="3663" w:author="Author" w:date="2015-07-30T15:37:00Z">
            <w:rPr>
              <w:rFonts w:ascii="Times New Roman" w:hAnsi="Times New Roman"/>
              <w:sz w:val="20"/>
            </w:rPr>
          </w:rPrChange>
        </w:rPr>
        <w:t xml:space="preserve"> </w:t>
      </w:r>
      <w:r>
        <w:rPr>
          <w:rFonts w:ascii="Times New Roman"/>
          <w:sz w:val="20"/>
          <w:rPrChange w:id="3664" w:author="Author" w:date="2015-07-30T15:37:00Z">
            <w:rPr>
              <w:rFonts w:ascii="Times New Roman" w:hAnsi="Times New Roman"/>
              <w:sz w:val="20"/>
            </w:rPr>
          </w:rPrChange>
        </w:rPr>
        <w:t>contributions</w:t>
      </w:r>
      <w:r>
        <w:rPr>
          <w:rFonts w:ascii="Times New Roman"/>
          <w:spacing w:val="16"/>
          <w:sz w:val="20"/>
          <w:rPrChange w:id="3665" w:author="Author" w:date="2015-07-30T15:37:00Z">
            <w:rPr>
              <w:rFonts w:ascii="Times New Roman" w:hAnsi="Times New Roman"/>
              <w:sz w:val="20"/>
            </w:rPr>
          </w:rPrChange>
        </w:rPr>
        <w:t xml:space="preserve"> </w:t>
      </w:r>
      <w:r>
        <w:rPr>
          <w:rFonts w:ascii="Times New Roman"/>
          <w:sz w:val="20"/>
          <w:rPrChange w:id="3666" w:author="Author" w:date="2015-07-30T15:37:00Z">
            <w:rPr>
              <w:rFonts w:ascii="Times New Roman" w:hAnsi="Times New Roman"/>
              <w:sz w:val="20"/>
            </w:rPr>
          </w:rPrChange>
        </w:rPr>
        <w:t>it</w:t>
      </w:r>
      <w:r>
        <w:rPr>
          <w:rFonts w:ascii="Times New Roman"/>
          <w:w w:val="99"/>
          <w:sz w:val="20"/>
          <w:rPrChange w:id="3667" w:author="Author" w:date="2015-07-30T15:37:00Z">
            <w:rPr>
              <w:rFonts w:ascii="Times New Roman" w:hAnsi="Times New Roman"/>
              <w:sz w:val="20"/>
            </w:rPr>
          </w:rPrChange>
        </w:rPr>
        <w:t xml:space="preserve"> </w:t>
      </w:r>
      <w:r>
        <w:rPr>
          <w:rFonts w:ascii="Times New Roman"/>
          <w:sz w:val="20"/>
          <w:rPrChange w:id="3668" w:author="Author" w:date="2015-07-30T15:37:00Z">
            <w:rPr>
              <w:rFonts w:ascii="Times New Roman" w:hAnsi="Times New Roman"/>
              <w:sz w:val="20"/>
            </w:rPr>
          </w:rPrChange>
        </w:rPr>
        <w:t>makes</w:t>
      </w:r>
      <w:r>
        <w:rPr>
          <w:rFonts w:ascii="Times New Roman"/>
          <w:spacing w:val="9"/>
          <w:sz w:val="20"/>
          <w:rPrChange w:id="3669" w:author="Author" w:date="2015-07-30T15:37:00Z">
            <w:rPr>
              <w:rFonts w:ascii="Times New Roman" w:hAnsi="Times New Roman"/>
              <w:sz w:val="20"/>
            </w:rPr>
          </w:rPrChange>
        </w:rPr>
        <w:t xml:space="preserve"> </w:t>
      </w:r>
      <w:r>
        <w:rPr>
          <w:rFonts w:ascii="Times New Roman"/>
          <w:sz w:val="20"/>
          <w:rPrChange w:id="3670" w:author="Author" w:date="2015-07-30T15:37:00Z">
            <w:rPr>
              <w:rFonts w:ascii="Times New Roman" w:hAnsi="Times New Roman"/>
              <w:sz w:val="20"/>
            </w:rPr>
          </w:rPrChange>
        </w:rPr>
        <w:t>to</w:t>
      </w:r>
      <w:r>
        <w:rPr>
          <w:rFonts w:ascii="Times New Roman"/>
          <w:spacing w:val="10"/>
          <w:sz w:val="20"/>
          <w:rPrChange w:id="3671" w:author="Author" w:date="2015-07-30T15:37:00Z">
            <w:rPr>
              <w:rFonts w:ascii="Times New Roman" w:hAnsi="Times New Roman"/>
              <w:sz w:val="20"/>
            </w:rPr>
          </w:rPrChange>
        </w:rPr>
        <w:t xml:space="preserve"> </w:t>
      </w:r>
      <w:del w:id="3672" w:author="Author" w:date="2015-07-30T15:37:00Z">
        <w:r w:rsidR="00F3349C">
          <w:rPr>
            <w:rFonts w:ascii="Times New Roman" w:hAnsi="Times New Roman"/>
            <w:sz w:val="20"/>
            <w:szCs w:val="20"/>
          </w:rPr>
          <w:delText>gender</w:delText>
        </w:r>
      </w:del>
      <w:ins w:id="3673" w:author="Author" w:date="2015-07-30T15:37:00Z">
        <w:r>
          <w:rPr>
            <w:rFonts w:ascii="Times New Roman"/>
            <w:sz w:val="20"/>
          </w:rPr>
          <w:t>the</w:t>
        </w:r>
      </w:ins>
      <w:r>
        <w:rPr>
          <w:rFonts w:ascii="Times New Roman"/>
          <w:spacing w:val="10"/>
          <w:sz w:val="20"/>
          <w:rPrChange w:id="3674" w:author="Author" w:date="2015-07-30T15:37:00Z">
            <w:rPr>
              <w:rFonts w:ascii="Times New Roman" w:hAnsi="Times New Roman"/>
              <w:sz w:val="20"/>
            </w:rPr>
          </w:rPrChange>
        </w:rPr>
        <w:t xml:space="preserve"> </w:t>
      </w:r>
      <w:r>
        <w:rPr>
          <w:rFonts w:ascii="Times New Roman"/>
          <w:sz w:val="20"/>
          <w:rPrChange w:id="3675" w:author="Author" w:date="2015-07-30T15:37:00Z">
            <w:rPr>
              <w:rFonts w:ascii="Times New Roman" w:hAnsi="Times New Roman"/>
              <w:sz w:val="20"/>
            </w:rPr>
          </w:rPrChange>
        </w:rPr>
        <w:t>empowerment</w:t>
      </w:r>
      <w:r>
        <w:rPr>
          <w:rFonts w:ascii="Times New Roman"/>
          <w:spacing w:val="10"/>
          <w:sz w:val="20"/>
          <w:rPrChange w:id="3676" w:author="Author" w:date="2015-07-30T15:37:00Z">
            <w:rPr>
              <w:rFonts w:ascii="Times New Roman" w:hAnsi="Times New Roman"/>
              <w:sz w:val="20"/>
            </w:rPr>
          </w:rPrChange>
        </w:rPr>
        <w:t xml:space="preserve"> </w:t>
      </w:r>
      <w:ins w:id="3677" w:author="Author" w:date="2015-07-30T15:37:00Z">
        <w:r>
          <w:rPr>
            <w:rFonts w:ascii="Times New Roman"/>
            <w:sz w:val="20"/>
          </w:rPr>
          <w:t>of</w:t>
        </w:r>
        <w:r>
          <w:rPr>
            <w:rFonts w:ascii="Times New Roman"/>
            <w:spacing w:val="10"/>
            <w:sz w:val="20"/>
          </w:rPr>
          <w:t xml:space="preserve"> </w:t>
        </w:r>
        <w:r>
          <w:rPr>
            <w:rFonts w:ascii="Times New Roman"/>
            <w:sz w:val="20"/>
          </w:rPr>
          <w:t>women</w:t>
        </w:r>
        <w:r>
          <w:rPr>
            <w:rFonts w:ascii="Times New Roman"/>
            <w:spacing w:val="9"/>
            <w:sz w:val="20"/>
          </w:rPr>
          <w:t xml:space="preserve"> </w:t>
        </w:r>
      </w:ins>
      <w:r>
        <w:rPr>
          <w:rFonts w:ascii="Times New Roman"/>
          <w:sz w:val="20"/>
          <w:rPrChange w:id="3678" w:author="Author" w:date="2015-07-30T15:37:00Z">
            <w:rPr>
              <w:rFonts w:ascii="Times New Roman" w:hAnsi="Times New Roman"/>
              <w:sz w:val="20"/>
            </w:rPr>
          </w:rPrChange>
        </w:rPr>
        <w:t>and</w:t>
      </w:r>
      <w:del w:id="3679" w:author="Author" w:date="2015-07-30T15:37:00Z">
        <w:r w:rsidR="00F3349C">
          <w:rPr>
            <w:rFonts w:ascii="Times New Roman" w:hAnsi="Times New Roman"/>
            <w:sz w:val="20"/>
            <w:szCs w:val="20"/>
          </w:rPr>
          <w:delText xml:space="preserve"> that</w:delText>
        </w:r>
      </w:del>
      <w:r>
        <w:rPr>
          <w:rFonts w:ascii="Times New Roman"/>
          <w:spacing w:val="11"/>
          <w:sz w:val="20"/>
          <w:rPrChange w:id="3680" w:author="Author" w:date="2015-07-30T15:37:00Z">
            <w:rPr>
              <w:rFonts w:ascii="Times New Roman" w:hAnsi="Times New Roman"/>
              <w:sz w:val="20"/>
            </w:rPr>
          </w:rPrChange>
        </w:rPr>
        <w:t xml:space="preserve"> </w:t>
      </w:r>
      <w:r>
        <w:rPr>
          <w:rFonts w:ascii="Times New Roman"/>
          <w:sz w:val="20"/>
          <w:rPrChange w:id="3681" w:author="Author" w:date="2015-07-30T15:37:00Z">
            <w:rPr>
              <w:rFonts w:ascii="Times New Roman" w:hAnsi="Times New Roman"/>
              <w:sz w:val="20"/>
            </w:rPr>
          </w:rPrChange>
        </w:rPr>
        <w:t>of</w:t>
      </w:r>
      <w:r>
        <w:rPr>
          <w:rFonts w:ascii="Times New Roman"/>
          <w:spacing w:val="13"/>
          <w:sz w:val="20"/>
          <w:rPrChange w:id="3682" w:author="Author" w:date="2015-07-30T15:37:00Z">
            <w:rPr>
              <w:rFonts w:ascii="Times New Roman" w:hAnsi="Times New Roman"/>
              <w:sz w:val="20"/>
            </w:rPr>
          </w:rPrChange>
        </w:rPr>
        <w:t xml:space="preserve"> </w:t>
      </w:r>
      <w:r>
        <w:rPr>
          <w:rFonts w:ascii="Times New Roman"/>
          <w:sz w:val="20"/>
          <w:rPrChange w:id="3683" w:author="Author" w:date="2015-07-30T15:37:00Z">
            <w:rPr>
              <w:rFonts w:ascii="Times New Roman" w:hAnsi="Times New Roman"/>
              <w:sz w:val="20"/>
            </w:rPr>
          </w:rPrChange>
        </w:rPr>
        <w:t>young</w:t>
      </w:r>
      <w:r>
        <w:rPr>
          <w:rFonts w:ascii="Times New Roman"/>
          <w:spacing w:val="8"/>
          <w:sz w:val="20"/>
          <w:rPrChange w:id="3684" w:author="Author" w:date="2015-07-30T15:37:00Z">
            <w:rPr>
              <w:rFonts w:ascii="Times New Roman" w:hAnsi="Times New Roman"/>
              <w:sz w:val="20"/>
            </w:rPr>
          </w:rPrChange>
        </w:rPr>
        <w:t xml:space="preserve"> </w:t>
      </w:r>
      <w:r>
        <w:rPr>
          <w:rFonts w:ascii="Times New Roman"/>
          <w:sz w:val="20"/>
          <w:rPrChange w:id="3685" w:author="Author" w:date="2015-07-30T15:37:00Z">
            <w:rPr>
              <w:rFonts w:ascii="Times New Roman" w:hAnsi="Times New Roman"/>
              <w:sz w:val="20"/>
            </w:rPr>
          </w:rPrChange>
        </w:rPr>
        <w:t>people,</w:t>
      </w:r>
      <w:r>
        <w:rPr>
          <w:rFonts w:ascii="Times New Roman"/>
          <w:spacing w:val="10"/>
          <w:sz w:val="20"/>
          <w:rPrChange w:id="3686" w:author="Author" w:date="2015-07-30T15:37:00Z">
            <w:rPr>
              <w:rFonts w:ascii="Times New Roman" w:hAnsi="Times New Roman"/>
              <w:sz w:val="20"/>
            </w:rPr>
          </w:rPrChange>
        </w:rPr>
        <w:t xml:space="preserve"> </w:t>
      </w:r>
      <w:r>
        <w:rPr>
          <w:rFonts w:ascii="Times New Roman"/>
          <w:sz w:val="20"/>
          <w:rPrChange w:id="3687" w:author="Author" w:date="2015-07-30T15:37:00Z">
            <w:rPr>
              <w:rFonts w:ascii="Times New Roman" w:hAnsi="Times New Roman"/>
              <w:sz w:val="20"/>
            </w:rPr>
          </w:rPrChange>
        </w:rPr>
        <w:t>individuals</w:t>
      </w:r>
      <w:r>
        <w:rPr>
          <w:rFonts w:ascii="Times New Roman"/>
          <w:spacing w:val="11"/>
          <w:sz w:val="20"/>
          <w:rPrChange w:id="3688" w:author="Author" w:date="2015-07-30T15:37:00Z">
            <w:rPr>
              <w:rFonts w:ascii="Times New Roman" w:hAnsi="Times New Roman"/>
              <w:sz w:val="20"/>
            </w:rPr>
          </w:rPrChange>
        </w:rPr>
        <w:t xml:space="preserve"> </w:t>
      </w:r>
      <w:r>
        <w:rPr>
          <w:rFonts w:ascii="Times New Roman"/>
          <w:sz w:val="20"/>
          <w:rPrChange w:id="3689" w:author="Author" w:date="2015-07-30T15:37:00Z">
            <w:rPr>
              <w:rFonts w:ascii="Times New Roman" w:hAnsi="Times New Roman"/>
              <w:sz w:val="20"/>
            </w:rPr>
          </w:rPrChange>
        </w:rPr>
        <w:t>and</w:t>
      </w:r>
      <w:r>
        <w:rPr>
          <w:rFonts w:ascii="Times New Roman"/>
          <w:spacing w:val="11"/>
          <w:sz w:val="20"/>
          <w:rPrChange w:id="3690" w:author="Author" w:date="2015-07-30T15:37:00Z">
            <w:rPr>
              <w:rFonts w:ascii="Times New Roman" w:hAnsi="Times New Roman"/>
              <w:sz w:val="20"/>
            </w:rPr>
          </w:rPrChange>
        </w:rPr>
        <w:t xml:space="preserve"> </w:t>
      </w:r>
      <w:r>
        <w:rPr>
          <w:rFonts w:ascii="Times New Roman"/>
          <w:sz w:val="20"/>
          <w:rPrChange w:id="3691" w:author="Author" w:date="2015-07-30T15:37:00Z">
            <w:rPr>
              <w:rFonts w:ascii="Times New Roman" w:hAnsi="Times New Roman"/>
              <w:sz w:val="20"/>
            </w:rPr>
          </w:rPrChange>
        </w:rPr>
        <w:t>communities</w:t>
      </w:r>
      <w:r>
        <w:rPr>
          <w:rFonts w:ascii="Times New Roman"/>
          <w:spacing w:val="9"/>
          <w:sz w:val="20"/>
          <w:rPrChange w:id="3692" w:author="Author" w:date="2015-07-30T15:37:00Z">
            <w:rPr>
              <w:rFonts w:ascii="Times New Roman" w:hAnsi="Times New Roman"/>
              <w:sz w:val="20"/>
            </w:rPr>
          </w:rPrChange>
        </w:rPr>
        <w:t xml:space="preserve"> </w:t>
      </w:r>
      <w:r>
        <w:rPr>
          <w:rFonts w:ascii="Times New Roman"/>
          <w:sz w:val="20"/>
          <w:rPrChange w:id="3693" w:author="Author" w:date="2015-07-30T15:37:00Z">
            <w:rPr>
              <w:rFonts w:ascii="Times New Roman" w:hAnsi="Times New Roman"/>
              <w:sz w:val="20"/>
            </w:rPr>
          </w:rPrChange>
        </w:rPr>
        <w:t>as</w:t>
      </w:r>
      <w:r>
        <w:rPr>
          <w:rFonts w:ascii="Times New Roman"/>
          <w:spacing w:val="12"/>
          <w:sz w:val="20"/>
          <w:rPrChange w:id="3694" w:author="Author" w:date="2015-07-30T15:37:00Z">
            <w:rPr>
              <w:rFonts w:ascii="Times New Roman" w:hAnsi="Times New Roman"/>
              <w:sz w:val="20"/>
            </w:rPr>
          </w:rPrChange>
        </w:rPr>
        <w:t xml:space="preserve"> </w:t>
      </w:r>
      <w:r>
        <w:rPr>
          <w:rFonts w:ascii="Times New Roman"/>
          <w:sz w:val="20"/>
          <w:rPrChange w:id="3695" w:author="Author" w:date="2015-07-30T15:37:00Z">
            <w:rPr>
              <w:rFonts w:ascii="Times New Roman" w:hAnsi="Times New Roman"/>
              <w:sz w:val="20"/>
            </w:rPr>
          </w:rPrChange>
        </w:rPr>
        <w:t>well</w:t>
      </w:r>
      <w:r>
        <w:rPr>
          <w:rFonts w:ascii="Times New Roman"/>
          <w:spacing w:val="9"/>
          <w:sz w:val="20"/>
          <w:rPrChange w:id="3696" w:author="Author" w:date="2015-07-30T15:37:00Z">
            <w:rPr>
              <w:rFonts w:ascii="Times New Roman" w:hAnsi="Times New Roman"/>
              <w:sz w:val="20"/>
            </w:rPr>
          </w:rPrChange>
        </w:rPr>
        <w:t xml:space="preserve"> </w:t>
      </w:r>
      <w:r>
        <w:rPr>
          <w:rFonts w:ascii="Times New Roman"/>
          <w:sz w:val="20"/>
          <w:rPrChange w:id="3697" w:author="Author" w:date="2015-07-30T15:37:00Z">
            <w:rPr>
              <w:rFonts w:ascii="Times New Roman" w:hAnsi="Times New Roman"/>
              <w:sz w:val="20"/>
            </w:rPr>
          </w:rPrChange>
        </w:rPr>
        <w:t>as</w:t>
      </w:r>
      <w:r>
        <w:rPr>
          <w:rFonts w:ascii="Times New Roman"/>
          <w:spacing w:val="11"/>
          <w:sz w:val="20"/>
          <w:rPrChange w:id="3698" w:author="Author" w:date="2015-07-30T15:37:00Z">
            <w:rPr>
              <w:rFonts w:ascii="Times New Roman" w:hAnsi="Times New Roman"/>
              <w:sz w:val="20"/>
            </w:rPr>
          </w:rPrChange>
        </w:rPr>
        <w:t xml:space="preserve"> </w:t>
      </w:r>
      <w:r>
        <w:rPr>
          <w:rFonts w:ascii="Times New Roman"/>
          <w:sz w:val="20"/>
          <w:rPrChange w:id="3699" w:author="Author" w:date="2015-07-30T15:37:00Z">
            <w:rPr>
              <w:rFonts w:ascii="Times New Roman" w:hAnsi="Times New Roman"/>
              <w:sz w:val="20"/>
            </w:rPr>
          </w:rPrChange>
        </w:rPr>
        <w:t>to</w:t>
      </w:r>
      <w:r>
        <w:rPr>
          <w:rFonts w:ascii="Times New Roman"/>
          <w:spacing w:val="10"/>
          <w:sz w:val="20"/>
          <w:rPrChange w:id="3700" w:author="Author" w:date="2015-07-30T15:37:00Z">
            <w:rPr>
              <w:rFonts w:ascii="Times New Roman" w:hAnsi="Times New Roman"/>
              <w:sz w:val="20"/>
            </w:rPr>
          </w:rPrChange>
        </w:rPr>
        <w:t xml:space="preserve"> </w:t>
      </w:r>
      <w:r>
        <w:rPr>
          <w:rFonts w:ascii="Times New Roman"/>
          <w:sz w:val="20"/>
          <w:rPrChange w:id="3701" w:author="Author" w:date="2015-07-30T15:37:00Z">
            <w:rPr>
              <w:rFonts w:ascii="Times New Roman" w:hAnsi="Times New Roman"/>
              <w:sz w:val="20"/>
            </w:rPr>
          </w:rPrChange>
        </w:rPr>
        <w:t>health,</w:t>
      </w:r>
      <w:r>
        <w:rPr>
          <w:rFonts w:ascii="Times New Roman"/>
          <w:w w:val="99"/>
          <w:sz w:val="20"/>
          <w:rPrChange w:id="3702" w:author="Author" w:date="2015-07-30T15:37:00Z">
            <w:rPr>
              <w:rFonts w:ascii="Times New Roman" w:hAnsi="Times New Roman"/>
              <w:sz w:val="20"/>
            </w:rPr>
          </w:rPrChange>
        </w:rPr>
        <w:t xml:space="preserve"> </w:t>
      </w:r>
      <w:r>
        <w:rPr>
          <w:rFonts w:ascii="Times New Roman"/>
          <w:sz w:val="20"/>
          <w:rPrChange w:id="3703" w:author="Author" w:date="2015-07-30T15:37:00Z">
            <w:rPr>
              <w:rFonts w:ascii="Times New Roman" w:hAnsi="Times New Roman"/>
              <w:sz w:val="20"/>
            </w:rPr>
          </w:rPrChange>
        </w:rPr>
        <w:t>education and social inclusion objectives.</w:t>
      </w:r>
      <w:del w:id="3704" w:author="Author" w:date="2015-07-30T15:37:00Z">
        <w:r w:rsidR="00F3349C">
          <w:rPr>
            <w:rFonts w:ascii="Times New Roman" w:hAnsi="Times New Roman"/>
            <w:sz w:val="20"/>
            <w:szCs w:val="20"/>
          </w:rPr>
          <w:delText xml:space="preserve"> </w:delText>
        </w:r>
      </w:del>
    </w:p>
    <w:p w14:paraId="1A4C65AA" w14:textId="77777777" w:rsidR="00804791" w:rsidRDefault="00804791">
      <w:pPr>
        <w:rPr>
          <w:rFonts w:ascii="Times New Roman" w:hAnsi="Times New Roman"/>
          <w:sz w:val="20"/>
          <w:rPrChange w:id="3705" w:author="Author" w:date="2015-07-30T15:37:00Z">
            <w:rPr>
              <w:rFonts w:ascii="Times New Roman" w:hAnsi="Times New Roman"/>
              <w:b/>
              <w:i/>
              <w:sz w:val="20"/>
            </w:rPr>
          </w:rPrChange>
        </w:rPr>
        <w:pPrChange w:id="3706" w:author="Author" w:date="2015-07-30T15:37:00Z">
          <w:pPr>
            <w:jc w:val="both"/>
          </w:pPr>
        </w:pPrChange>
      </w:pPr>
    </w:p>
    <w:p w14:paraId="7FE4FBFA" w14:textId="77777777" w:rsidR="00804791" w:rsidRDefault="00804791">
      <w:pPr>
        <w:spacing w:before="10"/>
        <w:rPr>
          <w:ins w:id="3707" w:author="Author" w:date="2015-07-30T15:37:00Z"/>
          <w:rFonts w:ascii="Times New Roman" w:eastAsia="Times New Roman" w:hAnsi="Times New Roman" w:cs="Times New Roman"/>
          <w:sz w:val="29"/>
          <w:szCs w:val="29"/>
        </w:rPr>
      </w:pPr>
    </w:p>
    <w:p w14:paraId="0EA3A221" w14:textId="664B6E7A" w:rsidR="00804791" w:rsidRDefault="006514D0">
      <w:pPr>
        <w:pStyle w:val="Heading3"/>
        <w:ind w:right="204"/>
        <w:rPr>
          <w:b w:val="0"/>
          <w:i w:val="0"/>
          <w:rPrChange w:id="3708" w:author="Author" w:date="2015-07-30T15:37:00Z">
            <w:rPr>
              <w:rFonts w:ascii="Times New Roman" w:hAnsi="Times New Roman"/>
              <w:b/>
              <w:i/>
              <w:sz w:val="20"/>
            </w:rPr>
          </w:rPrChange>
        </w:rPr>
        <w:pPrChange w:id="3709" w:author="Author" w:date="2015-07-30T15:37:00Z">
          <w:pPr>
            <w:jc w:val="both"/>
          </w:pPr>
        </w:pPrChange>
      </w:pPr>
      <w:r w:rsidRPr="006514D0">
        <w:t>Means of</w:t>
      </w:r>
      <w:r>
        <w:rPr>
          <w:spacing w:val="-7"/>
          <w:rPrChange w:id="3710" w:author="Author" w:date="2015-07-30T15:37:00Z">
            <w:rPr>
              <w:rFonts w:ascii="Times New Roman" w:hAnsi="Times New Roman"/>
              <w:b/>
              <w:i/>
              <w:sz w:val="20"/>
            </w:rPr>
          </w:rPrChange>
        </w:rPr>
        <w:t xml:space="preserve"> </w:t>
      </w:r>
      <w:r w:rsidRPr="006514D0">
        <w:t>Implementation</w:t>
      </w:r>
      <w:del w:id="3711" w:author="Author" w:date="2015-07-30T15:37:00Z">
        <w:r w:rsidR="00F3349C" w:rsidRPr="008F1853">
          <w:rPr>
            <w:rFonts w:cs="Times New Roman"/>
          </w:rPr>
          <w:delText xml:space="preserve"> </w:delText>
        </w:r>
      </w:del>
    </w:p>
    <w:p w14:paraId="368F8CA7" w14:textId="76DA2DE3" w:rsidR="00804791" w:rsidRDefault="006514D0">
      <w:pPr>
        <w:pStyle w:val="ListParagraph"/>
        <w:numPr>
          <w:ilvl w:val="0"/>
          <w:numId w:val="35"/>
        </w:numPr>
        <w:tabs>
          <w:tab w:val="left" w:pos="461"/>
        </w:tabs>
        <w:spacing w:before="173" w:line="259" w:lineRule="auto"/>
        <w:ind w:right="117"/>
        <w:jc w:val="both"/>
        <w:rPr>
          <w:rFonts w:ascii="Times New Roman" w:eastAsia="Times New Roman" w:hAnsi="Times New Roman" w:cs="Times New Roman"/>
          <w:sz w:val="20"/>
          <w:szCs w:val="20"/>
        </w:rPr>
        <w:pPrChange w:id="3712" w:author="Author" w:date="2015-07-30T15:37:00Z">
          <w:pPr>
            <w:pStyle w:val="ListParagraph"/>
            <w:numPr>
              <w:numId w:val="38"/>
            </w:numPr>
            <w:ind w:left="360" w:hanging="360"/>
            <w:jc w:val="both"/>
          </w:pPr>
        </w:pPrChange>
      </w:pPr>
      <w:r>
        <w:rPr>
          <w:rFonts w:ascii="Times New Roman"/>
          <w:sz w:val="20"/>
          <w:rPrChange w:id="3713" w:author="Author" w:date="2015-07-30T15:37:00Z">
            <w:rPr>
              <w:rFonts w:ascii="Times New Roman" w:hAnsi="Times New Roman"/>
              <w:sz w:val="20"/>
            </w:rPr>
          </w:rPrChange>
        </w:rPr>
        <w:t>We</w:t>
      </w:r>
      <w:r>
        <w:rPr>
          <w:rFonts w:ascii="Times New Roman"/>
          <w:spacing w:val="13"/>
          <w:sz w:val="20"/>
          <w:rPrChange w:id="3714" w:author="Author" w:date="2015-07-30T15:37:00Z">
            <w:rPr>
              <w:rFonts w:ascii="Times New Roman" w:hAnsi="Times New Roman"/>
              <w:sz w:val="20"/>
            </w:rPr>
          </w:rPrChange>
        </w:rPr>
        <w:t xml:space="preserve"> </w:t>
      </w:r>
      <w:r>
        <w:rPr>
          <w:rFonts w:ascii="Times New Roman"/>
          <w:sz w:val="20"/>
          <w:rPrChange w:id="3715" w:author="Author" w:date="2015-07-30T15:37:00Z">
            <w:rPr>
              <w:rFonts w:ascii="Times New Roman" w:hAnsi="Times New Roman"/>
              <w:sz w:val="20"/>
            </w:rPr>
          </w:rPrChange>
        </w:rPr>
        <w:t>recognize</w:t>
      </w:r>
      <w:r>
        <w:rPr>
          <w:rFonts w:ascii="Times New Roman"/>
          <w:spacing w:val="14"/>
          <w:sz w:val="20"/>
          <w:rPrChange w:id="3716" w:author="Author" w:date="2015-07-30T15:37:00Z">
            <w:rPr>
              <w:rFonts w:ascii="Times New Roman" w:hAnsi="Times New Roman"/>
              <w:sz w:val="20"/>
            </w:rPr>
          </w:rPrChange>
        </w:rPr>
        <w:t xml:space="preserve"> </w:t>
      </w:r>
      <w:r>
        <w:rPr>
          <w:rFonts w:ascii="Times New Roman"/>
          <w:sz w:val="20"/>
          <w:rPrChange w:id="3717" w:author="Author" w:date="2015-07-30T15:37:00Z">
            <w:rPr>
              <w:rFonts w:ascii="Times New Roman" w:hAnsi="Times New Roman"/>
              <w:sz w:val="20"/>
            </w:rPr>
          </w:rPrChange>
        </w:rPr>
        <w:t>that</w:t>
      </w:r>
      <w:r>
        <w:rPr>
          <w:rFonts w:ascii="Times New Roman"/>
          <w:spacing w:val="15"/>
          <w:sz w:val="20"/>
          <w:rPrChange w:id="3718" w:author="Author" w:date="2015-07-30T15:37:00Z">
            <w:rPr>
              <w:rFonts w:ascii="Times New Roman" w:hAnsi="Times New Roman"/>
              <w:sz w:val="20"/>
            </w:rPr>
          </w:rPrChange>
        </w:rPr>
        <w:t xml:space="preserve"> </w:t>
      </w:r>
      <w:r>
        <w:rPr>
          <w:rFonts w:ascii="Times New Roman"/>
          <w:sz w:val="20"/>
          <w:rPrChange w:id="3719" w:author="Author" w:date="2015-07-30T15:37:00Z">
            <w:rPr>
              <w:rFonts w:ascii="Times New Roman" w:hAnsi="Times New Roman"/>
              <w:sz w:val="20"/>
            </w:rPr>
          </w:rPrChange>
        </w:rPr>
        <w:t>each</w:t>
      </w:r>
      <w:r>
        <w:rPr>
          <w:rFonts w:ascii="Times New Roman"/>
          <w:spacing w:val="14"/>
          <w:sz w:val="20"/>
          <w:rPrChange w:id="3720" w:author="Author" w:date="2015-07-30T15:37:00Z">
            <w:rPr>
              <w:rFonts w:ascii="Times New Roman" w:hAnsi="Times New Roman"/>
              <w:sz w:val="20"/>
            </w:rPr>
          </w:rPrChange>
        </w:rPr>
        <w:t xml:space="preserve"> </w:t>
      </w:r>
      <w:r>
        <w:rPr>
          <w:rFonts w:ascii="Times New Roman"/>
          <w:sz w:val="20"/>
          <w:rPrChange w:id="3721" w:author="Author" w:date="2015-07-30T15:37:00Z">
            <w:rPr>
              <w:rFonts w:ascii="Times New Roman" w:hAnsi="Times New Roman"/>
              <w:sz w:val="20"/>
            </w:rPr>
          </w:rPrChange>
        </w:rPr>
        <w:t>country</w:t>
      </w:r>
      <w:r>
        <w:rPr>
          <w:rFonts w:ascii="Times New Roman"/>
          <w:spacing w:val="12"/>
          <w:sz w:val="20"/>
          <w:rPrChange w:id="3722" w:author="Author" w:date="2015-07-30T15:37:00Z">
            <w:rPr>
              <w:rFonts w:ascii="Times New Roman" w:hAnsi="Times New Roman"/>
              <w:sz w:val="20"/>
            </w:rPr>
          </w:rPrChange>
        </w:rPr>
        <w:t xml:space="preserve"> </w:t>
      </w:r>
      <w:r>
        <w:rPr>
          <w:rFonts w:ascii="Times New Roman"/>
          <w:sz w:val="20"/>
          <w:rPrChange w:id="3723" w:author="Author" w:date="2015-07-30T15:37:00Z">
            <w:rPr>
              <w:rFonts w:ascii="Times New Roman" w:hAnsi="Times New Roman"/>
              <w:sz w:val="20"/>
            </w:rPr>
          </w:rPrChange>
        </w:rPr>
        <w:t>has</w:t>
      </w:r>
      <w:r>
        <w:rPr>
          <w:rFonts w:ascii="Times New Roman"/>
          <w:spacing w:val="12"/>
          <w:sz w:val="20"/>
          <w:rPrChange w:id="3724" w:author="Author" w:date="2015-07-30T15:37:00Z">
            <w:rPr>
              <w:rFonts w:ascii="Times New Roman" w:hAnsi="Times New Roman"/>
              <w:sz w:val="20"/>
            </w:rPr>
          </w:rPrChange>
        </w:rPr>
        <w:t xml:space="preserve"> </w:t>
      </w:r>
      <w:r>
        <w:rPr>
          <w:rFonts w:ascii="Times New Roman"/>
          <w:sz w:val="20"/>
          <w:rPrChange w:id="3725" w:author="Author" w:date="2015-07-30T15:37:00Z">
            <w:rPr>
              <w:rFonts w:ascii="Times New Roman" w:hAnsi="Times New Roman"/>
              <w:sz w:val="20"/>
            </w:rPr>
          </w:rPrChange>
        </w:rPr>
        <w:t>primary</w:t>
      </w:r>
      <w:r>
        <w:rPr>
          <w:rFonts w:ascii="Times New Roman"/>
          <w:spacing w:val="12"/>
          <w:sz w:val="20"/>
          <w:rPrChange w:id="3726" w:author="Author" w:date="2015-07-30T15:37:00Z">
            <w:rPr>
              <w:rFonts w:ascii="Times New Roman" w:hAnsi="Times New Roman"/>
              <w:sz w:val="20"/>
            </w:rPr>
          </w:rPrChange>
        </w:rPr>
        <w:t xml:space="preserve"> </w:t>
      </w:r>
      <w:r>
        <w:rPr>
          <w:rFonts w:ascii="Times New Roman"/>
          <w:sz w:val="20"/>
          <w:rPrChange w:id="3727" w:author="Author" w:date="2015-07-30T15:37:00Z">
            <w:rPr>
              <w:rFonts w:ascii="Times New Roman" w:hAnsi="Times New Roman"/>
              <w:sz w:val="20"/>
            </w:rPr>
          </w:rPrChange>
        </w:rPr>
        <w:t>responsibility</w:t>
      </w:r>
      <w:r>
        <w:rPr>
          <w:rFonts w:ascii="Times New Roman"/>
          <w:spacing w:val="14"/>
          <w:sz w:val="20"/>
          <w:rPrChange w:id="3728" w:author="Author" w:date="2015-07-30T15:37:00Z">
            <w:rPr>
              <w:rFonts w:ascii="Times New Roman" w:hAnsi="Times New Roman"/>
              <w:sz w:val="20"/>
            </w:rPr>
          </w:rPrChange>
        </w:rPr>
        <w:t xml:space="preserve"> </w:t>
      </w:r>
      <w:r>
        <w:rPr>
          <w:rFonts w:ascii="Times New Roman"/>
          <w:sz w:val="20"/>
          <w:rPrChange w:id="3729" w:author="Author" w:date="2015-07-30T15:37:00Z">
            <w:rPr>
              <w:rFonts w:ascii="Times New Roman" w:hAnsi="Times New Roman"/>
              <w:sz w:val="20"/>
            </w:rPr>
          </w:rPrChange>
        </w:rPr>
        <w:t>for</w:t>
      </w:r>
      <w:r>
        <w:rPr>
          <w:rFonts w:ascii="Times New Roman"/>
          <w:spacing w:val="14"/>
          <w:sz w:val="20"/>
          <w:rPrChange w:id="3730" w:author="Author" w:date="2015-07-30T15:37:00Z">
            <w:rPr>
              <w:rFonts w:ascii="Times New Roman" w:hAnsi="Times New Roman"/>
              <w:sz w:val="20"/>
            </w:rPr>
          </w:rPrChange>
        </w:rPr>
        <w:t xml:space="preserve"> </w:t>
      </w:r>
      <w:r>
        <w:rPr>
          <w:rFonts w:ascii="Times New Roman"/>
          <w:sz w:val="20"/>
          <w:rPrChange w:id="3731" w:author="Author" w:date="2015-07-30T15:37:00Z">
            <w:rPr>
              <w:rFonts w:ascii="Times New Roman" w:hAnsi="Times New Roman"/>
              <w:sz w:val="20"/>
            </w:rPr>
          </w:rPrChange>
        </w:rPr>
        <w:t>its</w:t>
      </w:r>
      <w:r>
        <w:rPr>
          <w:rFonts w:ascii="Times New Roman"/>
          <w:spacing w:val="14"/>
          <w:sz w:val="20"/>
          <w:rPrChange w:id="3732" w:author="Author" w:date="2015-07-30T15:37:00Z">
            <w:rPr>
              <w:rFonts w:ascii="Times New Roman" w:hAnsi="Times New Roman"/>
              <w:sz w:val="20"/>
            </w:rPr>
          </w:rPrChange>
        </w:rPr>
        <w:t xml:space="preserve"> </w:t>
      </w:r>
      <w:r>
        <w:rPr>
          <w:rFonts w:ascii="Times New Roman"/>
          <w:sz w:val="20"/>
          <w:rPrChange w:id="3733" w:author="Author" w:date="2015-07-30T15:37:00Z">
            <w:rPr>
              <w:rFonts w:ascii="Times New Roman" w:hAnsi="Times New Roman"/>
              <w:sz w:val="20"/>
            </w:rPr>
          </w:rPrChange>
        </w:rPr>
        <w:t>own</w:t>
      </w:r>
      <w:r>
        <w:rPr>
          <w:rFonts w:ascii="Times New Roman"/>
          <w:spacing w:val="14"/>
          <w:sz w:val="20"/>
          <w:rPrChange w:id="3734" w:author="Author" w:date="2015-07-30T15:37:00Z">
            <w:rPr>
              <w:rFonts w:ascii="Times New Roman" w:hAnsi="Times New Roman"/>
              <w:sz w:val="20"/>
            </w:rPr>
          </w:rPrChange>
        </w:rPr>
        <w:t xml:space="preserve"> </w:t>
      </w:r>
      <w:r>
        <w:rPr>
          <w:rFonts w:ascii="Times New Roman"/>
          <w:sz w:val="20"/>
          <w:rPrChange w:id="3735" w:author="Author" w:date="2015-07-30T15:37:00Z">
            <w:rPr>
              <w:rFonts w:ascii="Times New Roman" w:hAnsi="Times New Roman"/>
              <w:sz w:val="20"/>
            </w:rPr>
          </w:rPrChange>
        </w:rPr>
        <w:t>economic</w:t>
      </w:r>
      <w:r>
        <w:rPr>
          <w:rFonts w:ascii="Times New Roman"/>
          <w:spacing w:val="13"/>
          <w:sz w:val="20"/>
          <w:rPrChange w:id="3736" w:author="Author" w:date="2015-07-30T15:37:00Z">
            <w:rPr>
              <w:rFonts w:ascii="Times New Roman" w:hAnsi="Times New Roman"/>
              <w:sz w:val="20"/>
            </w:rPr>
          </w:rPrChange>
        </w:rPr>
        <w:t xml:space="preserve"> </w:t>
      </w:r>
      <w:r>
        <w:rPr>
          <w:rFonts w:ascii="Times New Roman"/>
          <w:sz w:val="20"/>
          <w:rPrChange w:id="3737" w:author="Author" w:date="2015-07-30T15:37:00Z">
            <w:rPr>
              <w:rFonts w:ascii="Times New Roman" w:hAnsi="Times New Roman"/>
              <w:sz w:val="20"/>
            </w:rPr>
          </w:rPrChange>
        </w:rPr>
        <w:t>and</w:t>
      </w:r>
      <w:r>
        <w:rPr>
          <w:rFonts w:ascii="Times New Roman"/>
          <w:spacing w:val="14"/>
          <w:sz w:val="20"/>
          <w:rPrChange w:id="3738" w:author="Author" w:date="2015-07-30T15:37:00Z">
            <w:rPr>
              <w:rFonts w:ascii="Times New Roman" w:hAnsi="Times New Roman"/>
              <w:sz w:val="20"/>
            </w:rPr>
          </w:rPrChange>
        </w:rPr>
        <w:t xml:space="preserve"> </w:t>
      </w:r>
      <w:r>
        <w:rPr>
          <w:rFonts w:ascii="Times New Roman"/>
          <w:sz w:val="20"/>
          <w:rPrChange w:id="3739" w:author="Author" w:date="2015-07-30T15:37:00Z">
            <w:rPr>
              <w:rFonts w:ascii="Times New Roman" w:hAnsi="Times New Roman"/>
              <w:sz w:val="20"/>
            </w:rPr>
          </w:rPrChange>
        </w:rPr>
        <w:t>social</w:t>
      </w:r>
      <w:r>
        <w:rPr>
          <w:rFonts w:ascii="Times New Roman"/>
          <w:spacing w:val="13"/>
          <w:sz w:val="20"/>
          <w:rPrChange w:id="3740" w:author="Author" w:date="2015-07-30T15:37:00Z">
            <w:rPr>
              <w:rFonts w:ascii="Times New Roman" w:hAnsi="Times New Roman"/>
              <w:sz w:val="20"/>
            </w:rPr>
          </w:rPrChange>
        </w:rPr>
        <w:t xml:space="preserve"> </w:t>
      </w:r>
      <w:r>
        <w:rPr>
          <w:rFonts w:ascii="Times New Roman"/>
          <w:sz w:val="20"/>
          <w:rPrChange w:id="3741" w:author="Author" w:date="2015-07-30T15:37:00Z">
            <w:rPr>
              <w:rFonts w:ascii="Times New Roman" w:hAnsi="Times New Roman"/>
              <w:sz w:val="20"/>
            </w:rPr>
          </w:rPrChange>
        </w:rPr>
        <w:t>development.</w:t>
      </w:r>
      <w:r>
        <w:rPr>
          <w:rFonts w:ascii="Times New Roman"/>
          <w:spacing w:val="13"/>
          <w:sz w:val="20"/>
          <w:rPrChange w:id="3742" w:author="Author" w:date="2015-07-30T15:37:00Z">
            <w:rPr>
              <w:rFonts w:ascii="Times New Roman" w:hAnsi="Times New Roman"/>
              <w:sz w:val="20"/>
            </w:rPr>
          </w:rPrChange>
        </w:rPr>
        <w:t xml:space="preserve"> </w:t>
      </w:r>
      <w:r>
        <w:rPr>
          <w:rFonts w:ascii="Times New Roman"/>
          <w:sz w:val="20"/>
          <w:rPrChange w:id="3743" w:author="Author" w:date="2015-07-30T15:37:00Z">
            <w:rPr>
              <w:rFonts w:ascii="Times New Roman" w:hAnsi="Times New Roman"/>
              <w:sz w:val="20"/>
            </w:rPr>
          </w:rPrChange>
        </w:rPr>
        <w:t>The</w:t>
      </w:r>
      <w:r>
        <w:rPr>
          <w:rFonts w:ascii="Times New Roman"/>
          <w:w w:val="99"/>
          <w:sz w:val="20"/>
          <w:rPrChange w:id="3744" w:author="Author" w:date="2015-07-30T15:37:00Z">
            <w:rPr>
              <w:rFonts w:ascii="Times New Roman" w:hAnsi="Times New Roman"/>
              <w:sz w:val="20"/>
            </w:rPr>
          </w:rPrChange>
        </w:rPr>
        <w:t xml:space="preserve"> </w:t>
      </w:r>
      <w:r>
        <w:rPr>
          <w:rFonts w:ascii="Times New Roman"/>
          <w:sz w:val="20"/>
          <w:rPrChange w:id="3745" w:author="Author" w:date="2015-07-30T15:37:00Z">
            <w:rPr>
              <w:rFonts w:ascii="Times New Roman" w:hAnsi="Times New Roman"/>
              <w:sz w:val="20"/>
            </w:rPr>
          </w:rPrChange>
        </w:rPr>
        <w:t>new</w:t>
      </w:r>
      <w:r>
        <w:rPr>
          <w:rFonts w:ascii="Times New Roman"/>
          <w:spacing w:val="-3"/>
          <w:sz w:val="20"/>
          <w:rPrChange w:id="3746" w:author="Author" w:date="2015-07-30T15:37:00Z">
            <w:rPr>
              <w:rFonts w:ascii="Times New Roman" w:hAnsi="Times New Roman"/>
              <w:sz w:val="20"/>
            </w:rPr>
          </w:rPrChange>
        </w:rPr>
        <w:t xml:space="preserve"> </w:t>
      </w:r>
      <w:r>
        <w:rPr>
          <w:rFonts w:ascii="Times New Roman"/>
          <w:sz w:val="20"/>
          <w:rPrChange w:id="3747" w:author="Author" w:date="2015-07-30T15:37:00Z">
            <w:rPr>
              <w:rFonts w:ascii="Times New Roman" w:hAnsi="Times New Roman"/>
              <w:sz w:val="20"/>
            </w:rPr>
          </w:rPrChange>
        </w:rPr>
        <w:t>Agenda</w:t>
      </w:r>
      <w:r>
        <w:rPr>
          <w:rFonts w:ascii="Times New Roman"/>
          <w:spacing w:val="-3"/>
          <w:sz w:val="20"/>
          <w:rPrChange w:id="3748" w:author="Author" w:date="2015-07-30T15:37:00Z">
            <w:rPr>
              <w:rFonts w:ascii="Times New Roman" w:hAnsi="Times New Roman"/>
              <w:sz w:val="20"/>
            </w:rPr>
          </w:rPrChange>
        </w:rPr>
        <w:t xml:space="preserve"> </w:t>
      </w:r>
      <w:r>
        <w:rPr>
          <w:rFonts w:ascii="Times New Roman"/>
          <w:sz w:val="20"/>
          <w:rPrChange w:id="3749" w:author="Author" w:date="2015-07-30T15:37:00Z">
            <w:rPr>
              <w:rFonts w:ascii="Times New Roman" w:hAnsi="Times New Roman"/>
              <w:sz w:val="20"/>
            </w:rPr>
          </w:rPrChange>
        </w:rPr>
        <w:t>deals</w:t>
      </w:r>
      <w:r>
        <w:rPr>
          <w:rFonts w:ascii="Times New Roman"/>
          <w:spacing w:val="-2"/>
          <w:sz w:val="20"/>
          <w:rPrChange w:id="3750" w:author="Author" w:date="2015-07-30T15:37:00Z">
            <w:rPr>
              <w:rFonts w:ascii="Times New Roman" w:hAnsi="Times New Roman"/>
              <w:sz w:val="20"/>
            </w:rPr>
          </w:rPrChange>
        </w:rPr>
        <w:t xml:space="preserve"> </w:t>
      </w:r>
      <w:r>
        <w:rPr>
          <w:rFonts w:ascii="Times New Roman"/>
          <w:sz w:val="20"/>
          <w:rPrChange w:id="3751" w:author="Author" w:date="2015-07-30T15:37:00Z">
            <w:rPr>
              <w:rFonts w:ascii="Times New Roman" w:hAnsi="Times New Roman"/>
              <w:sz w:val="20"/>
            </w:rPr>
          </w:rPrChange>
        </w:rPr>
        <w:t>with</w:t>
      </w:r>
      <w:r>
        <w:rPr>
          <w:rFonts w:ascii="Times New Roman"/>
          <w:spacing w:val="-4"/>
          <w:sz w:val="20"/>
          <w:rPrChange w:id="3752" w:author="Author" w:date="2015-07-30T15:37:00Z">
            <w:rPr>
              <w:rFonts w:ascii="Times New Roman" w:hAnsi="Times New Roman"/>
              <w:sz w:val="20"/>
            </w:rPr>
          </w:rPrChange>
        </w:rPr>
        <w:t xml:space="preserve"> </w:t>
      </w:r>
      <w:r>
        <w:rPr>
          <w:rFonts w:ascii="Times New Roman"/>
          <w:sz w:val="20"/>
          <w:rPrChange w:id="3753" w:author="Author" w:date="2015-07-30T15:37:00Z">
            <w:rPr>
              <w:rFonts w:ascii="Times New Roman" w:hAnsi="Times New Roman"/>
              <w:sz w:val="20"/>
            </w:rPr>
          </w:rPrChange>
        </w:rPr>
        <w:t>the means</w:t>
      </w:r>
      <w:r>
        <w:rPr>
          <w:rFonts w:ascii="Times New Roman"/>
          <w:spacing w:val="-4"/>
          <w:sz w:val="20"/>
          <w:rPrChange w:id="3754" w:author="Author" w:date="2015-07-30T15:37:00Z">
            <w:rPr>
              <w:rFonts w:ascii="Times New Roman" w:hAnsi="Times New Roman"/>
              <w:sz w:val="20"/>
            </w:rPr>
          </w:rPrChange>
        </w:rPr>
        <w:t xml:space="preserve"> </w:t>
      </w:r>
      <w:r>
        <w:rPr>
          <w:rFonts w:ascii="Times New Roman"/>
          <w:sz w:val="20"/>
          <w:rPrChange w:id="3755" w:author="Author" w:date="2015-07-30T15:37:00Z">
            <w:rPr>
              <w:rFonts w:ascii="Times New Roman" w:hAnsi="Times New Roman"/>
              <w:sz w:val="20"/>
            </w:rPr>
          </w:rPrChange>
        </w:rPr>
        <w:t>required</w:t>
      </w:r>
      <w:r>
        <w:rPr>
          <w:rFonts w:ascii="Times New Roman"/>
          <w:spacing w:val="-2"/>
          <w:sz w:val="20"/>
          <w:rPrChange w:id="3756" w:author="Author" w:date="2015-07-30T15:37:00Z">
            <w:rPr>
              <w:rFonts w:ascii="Times New Roman" w:hAnsi="Times New Roman"/>
              <w:sz w:val="20"/>
            </w:rPr>
          </w:rPrChange>
        </w:rPr>
        <w:t xml:space="preserve"> </w:t>
      </w:r>
      <w:r>
        <w:rPr>
          <w:rFonts w:ascii="Times New Roman"/>
          <w:sz w:val="20"/>
          <w:rPrChange w:id="3757" w:author="Author" w:date="2015-07-30T15:37:00Z">
            <w:rPr>
              <w:rFonts w:ascii="Times New Roman" w:hAnsi="Times New Roman"/>
              <w:sz w:val="20"/>
            </w:rPr>
          </w:rPrChange>
        </w:rPr>
        <w:t>for</w:t>
      </w:r>
      <w:r>
        <w:rPr>
          <w:rFonts w:ascii="Times New Roman"/>
          <w:spacing w:val="-3"/>
          <w:sz w:val="20"/>
          <w:rPrChange w:id="3758" w:author="Author" w:date="2015-07-30T15:37:00Z">
            <w:rPr>
              <w:rFonts w:ascii="Times New Roman" w:hAnsi="Times New Roman"/>
              <w:sz w:val="20"/>
            </w:rPr>
          </w:rPrChange>
        </w:rPr>
        <w:t xml:space="preserve"> </w:t>
      </w:r>
      <w:r>
        <w:rPr>
          <w:rFonts w:ascii="Times New Roman"/>
          <w:sz w:val="20"/>
          <w:rPrChange w:id="3759" w:author="Author" w:date="2015-07-30T15:37:00Z">
            <w:rPr>
              <w:rFonts w:ascii="Times New Roman" w:hAnsi="Times New Roman"/>
              <w:sz w:val="20"/>
            </w:rPr>
          </w:rPrChange>
        </w:rPr>
        <w:t>implementation</w:t>
      </w:r>
      <w:r>
        <w:rPr>
          <w:rFonts w:ascii="Times New Roman"/>
          <w:spacing w:val="-4"/>
          <w:sz w:val="20"/>
          <w:rPrChange w:id="3760" w:author="Author" w:date="2015-07-30T15:37:00Z">
            <w:rPr>
              <w:rFonts w:ascii="Times New Roman" w:hAnsi="Times New Roman"/>
              <w:sz w:val="20"/>
            </w:rPr>
          </w:rPrChange>
        </w:rPr>
        <w:t xml:space="preserve"> </w:t>
      </w:r>
      <w:r>
        <w:rPr>
          <w:rFonts w:ascii="Times New Roman"/>
          <w:sz w:val="20"/>
          <w:rPrChange w:id="3761" w:author="Author" w:date="2015-07-30T15:37:00Z">
            <w:rPr>
              <w:rFonts w:ascii="Times New Roman" w:hAnsi="Times New Roman"/>
              <w:sz w:val="20"/>
            </w:rPr>
          </w:rPrChange>
        </w:rPr>
        <w:t>of</w:t>
      </w:r>
      <w:r>
        <w:rPr>
          <w:rFonts w:ascii="Times New Roman"/>
          <w:spacing w:val="-5"/>
          <w:sz w:val="20"/>
          <w:rPrChange w:id="3762" w:author="Author" w:date="2015-07-30T15:37:00Z">
            <w:rPr>
              <w:rFonts w:ascii="Times New Roman" w:hAnsi="Times New Roman"/>
              <w:sz w:val="20"/>
            </w:rPr>
          </w:rPrChange>
        </w:rPr>
        <w:t xml:space="preserve"> </w:t>
      </w:r>
      <w:r>
        <w:rPr>
          <w:rFonts w:ascii="Times New Roman"/>
          <w:sz w:val="20"/>
          <w:rPrChange w:id="3763" w:author="Author" w:date="2015-07-30T15:37:00Z">
            <w:rPr>
              <w:rFonts w:ascii="Times New Roman" w:hAnsi="Times New Roman"/>
              <w:sz w:val="20"/>
            </w:rPr>
          </w:rPrChange>
        </w:rPr>
        <w:t>the</w:t>
      </w:r>
      <w:r>
        <w:rPr>
          <w:rFonts w:ascii="Times New Roman"/>
          <w:spacing w:val="-3"/>
          <w:sz w:val="20"/>
          <w:rPrChange w:id="3764" w:author="Author" w:date="2015-07-30T15:37:00Z">
            <w:rPr>
              <w:rFonts w:ascii="Times New Roman" w:hAnsi="Times New Roman"/>
              <w:sz w:val="20"/>
            </w:rPr>
          </w:rPrChange>
        </w:rPr>
        <w:t xml:space="preserve"> </w:t>
      </w:r>
      <w:r>
        <w:rPr>
          <w:rFonts w:ascii="Times New Roman"/>
          <w:sz w:val="20"/>
          <w:rPrChange w:id="3765" w:author="Author" w:date="2015-07-30T15:37:00Z">
            <w:rPr>
              <w:rFonts w:ascii="Times New Roman" w:hAnsi="Times New Roman"/>
              <w:sz w:val="20"/>
            </w:rPr>
          </w:rPrChange>
        </w:rPr>
        <w:t>Goals</w:t>
      </w:r>
      <w:r>
        <w:rPr>
          <w:rFonts w:ascii="Times New Roman"/>
          <w:spacing w:val="-4"/>
          <w:sz w:val="20"/>
          <w:rPrChange w:id="3766" w:author="Author" w:date="2015-07-30T15:37:00Z">
            <w:rPr>
              <w:rFonts w:ascii="Times New Roman" w:hAnsi="Times New Roman"/>
              <w:sz w:val="20"/>
            </w:rPr>
          </w:rPrChange>
        </w:rPr>
        <w:t xml:space="preserve"> </w:t>
      </w:r>
      <w:r>
        <w:rPr>
          <w:rFonts w:ascii="Times New Roman"/>
          <w:sz w:val="20"/>
          <w:rPrChange w:id="3767" w:author="Author" w:date="2015-07-30T15:37:00Z">
            <w:rPr>
              <w:rFonts w:ascii="Times New Roman" w:hAnsi="Times New Roman"/>
              <w:sz w:val="20"/>
            </w:rPr>
          </w:rPrChange>
        </w:rPr>
        <w:t>and</w:t>
      </w:r>
      <w:r>
        <w:rPr>
          <w:rFonts w:ascii="Times New Roman"/>
          <w:spacing w:val="-2"/>
          <w:sz w:val="20"/>
          <w:rPrChange w:id="3768" w:author="Author" w:date="2015-07-30T15:37:00Z">
            <w:rPr>
              <w:rFonts w:ascii="Times New Roman" w:hAnsi="Times New Roman"/>
              <w:sz w:val="20"/>
            </w:rPr>
          </w:rPrChange>
        </w:rPr>
        <w:t xml:space="preserve"> </w:t>
      </w:r>
      <w:r>
        <w:rPr>
          <w:rFonts w:ascii="Times New Roman"/>
          <w:sz w:val="20"/>
          <w:rPrChange w:id="3769" w:author="Author" w:date="2015-07-30T15:37:00Z">
            <w:rPr>
              <w:rFonts w:ascii="Times New Roman" w:hAnsi="Times New Roman"/>
              <w:sz w:val="20"/>
            </w:rPr>
          </w:rPrChange>
        </w:rPr>
        <w:t>targets.</w:t>
      </w:r>
      <w:r>
        <w:rPr>
          <w:rFonts w:ascii="Times New Roman"/>
          <w:spacing w:val="-1"/>
          <w:sz w:val="20"/>
          <w:rPrChange w:id="3770" w:author="Author" w:date="2015-07-30T15:37:00Z">
            <w:rPr>
              <w:rFonts w:ascii="Times New Roman" w:hAnsi="Times New Roman"/>
              <w:sz w:val="20"/>
            </w:rPr>
          </w:rPrChange>
        </w:rPr>
        <w:t xml:space="preserve"> </w:t>
      </w:r>
      <w:r>
        <w:rPr>
          <w:rFonts w:ascii="Times New Roman"/>
          <w:sz w:val="20"/>
          <w:rPrChange w:id="3771" w:author="Author" w:date="2015-07-30T15:37:00Z">
            <w:rPr>
              <w:rFonts w:ascii="Times New Roman" w:hAnsi="Times New Roman"/>
              <w:sz w:val="20"/>
            </w:rPr>
          </w:rPrChange>
        </w:rPr>
        <w:t>We</w:t>
      </w:r>
      <w:r>
        <w:rPr>
          <w:rFonts w:ascii="Times New Roman"/>
          <w:spacing w:val="-3"/>
          <w:sz w:val="20"/>
          <w:rPrChange w:id="3772" w:author="Author" w:date="2015-07-30T15:37:00Z">
            <w:rPr>
              <w:rFonts w:ascii="Times New Roman" w:hAnsi="Times New Roman"/>
              <w:sz w:val="20"/>
            </w:rPr>
          </w:rPrChange>
        </w:rPr>
        <w:t xml:space="preserve"> </w:t>
      </w:r>
      <w:r>
        <w:rPr>
          <w:rFonts w:ascii="Times New Roman"/>
          <w:sz w:val="20"/>
          <w:rPrChange w:id="3773" w:author="Author" w:date="2015-07-30T15:37:00Z">
            <w:rPr>
              <w:rFonts w:ascii="Times New Roman" w:hAnsi="Times New Roman"/>
              <w:sz w:val="20"/>
            </w:rPr>
          </w:rPrChange>
        </w:rPr>
        <w:t>recognize</w:t>
      </w:r>
      <w:r>
        <w:rPr>
          <w:rFonts w:ascii="Times New Roman"/>
          <w:spacing w:val="-3"/>
          <w:sz w:val="20"/>
          <w:rPrChange w:id="3774" w:author="Author" w:date="2015-07-30T15:37:00Z">
            <w:rPr>
              <w:rFonts w:ascii="Times New Roman" w:hAnsi="Times New Roman"/>
              <w:sz w:val="20"/>
            </w:rPr>
          </w:rPrChange>
        </w:rPr>
        <w:t xml:space="preserve"> </w:t>
      </w:r>
      <w:r>
        <w:rPr>
          <w:rFonts w:ascii="Times New Roman"/>
          <w:sz w:val="20"/>
          <w:rPrChange w:id="3775" w:author="Author" w:date="2015-07-30T15:37:00Z">
            <w:rPr>
              <w:rFonts w:ascii="Times New Roman" w:hAnsi="Times New Roman"/>
              <w:sz w:val="20"/>
            </w:rPr>
          </w:rPrChange>
        </w:rPr>
        <w:t>that</w:t>
      </w:r>
      <w:r>
        <w:rPr>
          <w:rFonts w:ascii="Times New Roman"/>
          <w:spacing w:val="-3"/>
          <w:sz w:val="20"/>
          <w:rPrChange w:id="3776" w:author="Author" w:date="2015-07-30T15:37:00Z">
            <w:rPr>
              <w:rFonts w:ascii="Times New Roman" w:hAnsi="Times New Roman"/>
              <w:sz w:val="20"/>
            </w:rPr>
          </w:rPrChange>
        </w:rPr>
        <w:t xml:space="preserve"> </w:t>
      </w:r>
      <w:r>
        <w:rPr>
          <w:rFonts w:ascii="Times New Roman"/>
          <w:sz w:val="20"/>
          <w:rPrChange w:id="3777" w:author="Author" w:date="2015-07-30T15:37:00Z">
            <w:rPr>
              <w:rFonts w:ascii="Times New Roman" w:hAnsi="Times New Roman"/>
              <w:sz w:val="20"/>
            </w:rPr>
          </w:rPrChange>
        </w:rPr>
        <w:t>these</w:t>
      </w:r>
      <w:r>
        <w:rPr>
          <w:rFonts w:ascii="Times New Roman"/>
          <w:w w:val="99"/>
          <w:sz w:val="20"/>
          <w:rPrChange w:id="3778" w:author="Author" w:date="2015-07-30T15:37:00Z">
            <w:rPr>
              <w:rFonts w:ascii="Times New Roman" w:hAnsi="Times New Roman"/>
              <w:sz w:val="20"/>
            </w:rPr>
          </w:rPrChange>
        </w:rPr>
        <w:t xml:space="preserve"> </w:t>
      </w:r>
      <w:r>
        <w:rPr>
          <w:rFonts w:ascii="Times New Roman"/>
          <w:sz w:val="20"/>
          <w:rPrChange w:id="3779" w:author="Author" w:date="2015-07-30T15:37:00Z">
            <w:rPr>
              <w:rFonts w:ascii="Times New Roman" w:hAnsi="Times New Roman"/>
              <w:sz w:val="20"/>
            </w:rPr>
          </w:rPrChange>
        </w:rPr>
        <w:t>will involve the mobilization of financial resources as well as capacity-building, the transfer of technologies as</w:t>
      </w:r>
      <w:r>
        <w:rPr>
          <w:rFonts w:ascii="Times New Roman"/>
          <w:w w:val="99"/>
          <w:sz w:val="20"/>
          <w:rPrChange w:id="3780" w:author="Author" w:date="2015-07-30T15:37:00Z">
            <w:rPr>
              <w:rFonts w:ascii="Times New Roman" w:hAnsi="Times New Roman"/>
              <w:sz w:val="20"/>
            </w:rPr>
          </w:rPrChange>
        </w:rPr>
        <w:t xml:space="preserve"> </w:t>
      </w:r>
      <w:r>
        <w:rPr>
          <w:rFonts w:ascii="Times New Roman"/>
          <w:sz w:val="20"/>
          <w:rPrChange w:id="3781" w:author="Author" w:date="2015-07-30T15:37:00Z">
            <w:rPr>
              <w:rFonts w:ascii="Times New Roman" w:hAnsi="Times New Roman"/>
              <w:sz w:val="20"/>
            </w:rPr>
          </w:rPrChange>
        </w:rPr>
        <w:t>mutually agreed and a wide range of other supportive policies and measures on favourable terms,</w:t>
      </w:r>
      <w:r>
        <w:rPr>
          <w:rFonts w:ascii="Times New Roman"/>
          <w:spacing w:val="24"/>
          <w:sz w:val="20"/>
          <w:rPrChange w:id="3782" w:author="Author" w:date="2015-07-30T15:37:00Z">
            <w:rPr>
              <w:rFonts w:ascii="Times New Roman" w:hAnsi="Times New Roman"/>
              <w:sz w:val="20"/>
            </w:rPr>
          </w:rPrChange>
        </w:rPr>
        <w:t xml:space="preserve"> </w:t>
      </w:r>
      <w:r>
        <w:rPr>
          <w:rFonts w:ascii="Times New Roman"/>
          <w:sz w:val="20"/>
          <w:rPrChange w:id="3783" w:author="Author" w:date="2015-07-30T15:37:00Z">
            <w:rPr>
              <w:rFonts w:ascii="Times New Roman" w:hAnsi="Times New Roman"/>
              <w:sz w:val="20"/>
            </w:rPr>
          </w:rPrChange>
        </w:rPr>
        <w:t>including</w:t>
      </w:r>
      <w:r>
        <w:rPr>
          <w:rFonts w:ascii="Times New Roman"/>
          <w:w w:val="99"/>
          <w:sz w:val="20"/>
          <w:rPrChange w:id="3784" w:author="Author" w:date="2015-07-30T15:37:00Z">
            <w:rPr>
              <w:rFonts w:ascii="Times New Roman" w:hAnsi="Times New Roman"/>
              <w:sz w:val="20"/>
            </w:rPr>
          </w:rPrChange>
        </w:rPr>
        <w:t xml:space="preserve"> </w:t>
      </w:r>
      <w:r>
        <w:rPr>
          <w:rFonts w:ascii="Times New Roman"/>
          <w:sz w:val="20"/>
          <w:rPrChange w:id="3785" w:author="Author" w:date="2015-07-30T15:37:00Z">
            <w:rPr>
              <w:rFonts w:ascii="Times New Roman" w:hAnsi="Times New Roman"/>
              <w:sz w:val="20"/>
            </w:rPr>
          </w:rPrChange>
        </w:rPr>
        <w:t>preferential</w:t>
      </w:r>
      <w:r>
        <w:rPr>
          <w:rFonts w:ascii="Times New Roman"/>
          <w:spacing w:val="23"/>
          <w:sz w:val="20"/>
          <w:rPrChange w:id="3786" w:author="Author" w:date="2015-07-30T15:37:00Z">
            <w:rPr>
              <w:rFonts w:ascii="Times New Roman" w:hAnsi="Times New Roman"/>
              <w:sz w:val="20"/>
            </w:rPr>
          </w:rPrChange>
        </w:rPr>
        <w:t xml:space="preserve"> </w:t>
      </w:r>
      <w:r>
        <w:rPr>
          <w:rFonts w:ascii="Times New Roman"/>
          <w:sz w:val="20"/>
          <w:rPrChange w:id="3787" w:author="Author" w:date="2015-07-30T15:37:00Z">
            <w:rPr>
              <w:rFonts w:ascii="Times New Roman" w:hAnsi="Times New Roman"/>
              <w:sz w:val="20"/>
            </w:rPr>
          </w:rPrChange>
        </w:rPr>
        <w:t>terms</w:t>
      </w:r>
      <w:r>
        <w:rPr>
          <w:rFonts w:ascii="Times New Roman"/>
          <w:spacing w:val="23"/>
          <w:sz w:val="20"/>
          <w:rPrChange w:id="3788" w:author="Author" w:date="2015-07-30T15:37:00Z">
            <w:rPr>
              <w:rFonts w:ascii="Times New Roman" w:hAnsi="Times New Roman"/>
              <w:sz w:val="20"/>
            </w:rPr>
          </w:rPrChange>
        </w:rPr>
        <w:t xml:space="preserve"> </w:t>
      </w:r>
      <w:r>
        <w:rPr>
          <w:rFonts w:ascii="Times New Roman"/>
          <w:sz w:val="20"/>
          <w:rPrChange w:id="3789" w:author="Author" w:date="2015-07-30T15:37:00Z">
            <w:rPr>
              <w:rFonts w:ascii="Times New Roman" w:hAnsi="Times New Roman"/>
              <w:sz w:val="20"/>
            </w:rPr>
          </w:rPrChange>
        </w:rPr>
        <w:t>for</w:t>
      </w:r>
      <w:r>
        <w:rPr>
          <w:rFonts w:ascii="Times New Roman"/>
          <w:spacing w:val="21"/>
          <w:sz w:val="20"/>
          <w:rPrChange w:id="3790" w:author="Author" w:date="2015-07-30T15:37:00Z">
            <w:rPr>
              <w:rFonts w:ascii="Times New Roman" w:hAnsi="Times New Roman"/>
              <w:sz w:val="20"/>
            </w:rPr>
          </w:rPrChange>
        </w:rPr>
        <w:t xml:space="preserve"> </w:t>
      </w:r>
      <w:r>
        <w:rPr>
          <w:rFonts w:ascii="Times New Roman"/>
          <w:sz w:val="20"/>
          <w:rPrChange w:id="3791" w:author="Author" w:date="2015-07-30T15:37:00Z">
            <w:rPr>
              <w:rFonts w:ascii="Times New Roman" w:hAnsi="Times New Roman"/>
              <w:sz w:val="20"/>
            </w:rPr>
          </w:rPrChange>
        </w:rPr>
        <w:t>developing</w:t>
      </w:r>
      <w:r>
        <w:rPr>
          <w:rFonts w:ascii="Times New Roman"/>
          <w:spacing w:val="19"/>
          <w:sz w:val="20"/>
          <w:rPrChange w:id="3792" w:author="Author" w:date="2015-07-30T15:37:00Z">
            <w:rPr>
              <w:rFonts w:ascii="Times New Roman" w:hAnsi="Times New Roman"/>
              <w:sz w:val="20"/>
            </w:rPr>
          </w:rPrChange>
        </w:rPr>
        <w:t xml:space="preserve"> </w:t>
      </w:r>
      <w:r>
        <w:rPr>
          <w:rFonts w:ascii="Times New Roman"/>
          <w:sz w:val="20"/>
          <w:rPrChange w:id="3793" w:author="Author" w:date="2015-07-30T15:37:00Z">
            <w:rPr>
              <w:rFonts w:ascii="Times New Roman" w:hAnsi="Times New Roman"/>
              <w:sz w:val="20"/>
            </w:rPr>
          </w:rPrChange>
        </w:rPr>
        <w:t>countries.</w:t>
      </w:r>
      <w:r>
        <w:rPr>
          <w:rFonts w:ascii="Times New Roman"/>
          <w:spacing w:val="21"/>
          <w:sz w:val="20"/>
          <w:rPrChange w:id="3794" w:author="Author" w:date="2015-07-30T15:37:00Z">
            <w:rPr>
              <w:rFonts w:ascii="Times New Roman" w:hAnsi="Times New Roman"/>
              <w:sz w:val="20"/>
            </w:rPr>
          </w:rPrChange>
        </w:rPr>
        <w:t xml:space="preserve"> </w:t>
      </w:r>
      <w:r>
        <w:rPr>
          <w:rFonts w:ascii="Times New Roman"/>
          <w:sz w:val="20"/>
          <w:rPrChange w:id="3795" w:author="Author" w:date="2015-07-30T15:37:00Z">
            <w:rPr>
              <w:rFonts w:ascii="Times New Roman" w:hAnsi="Times New Roman"/>
              <w:sz w:val="20"/>
            </w:rPr>
          </w:rPrChange>
        </w:rPr>
        <w:t>Public</w:t>
      </w:r>
      <w:r>
        <w:rPr>
          <w:rFonts w:ascii="Times New Roman"/>
          <w:spacing w:val="23"/>
          <w:sz w:val="20"/>
          <w:rPrChange w:id="3796" w:author="Author" w:date="2015-07-30T15:37:00Z">
            <w:rPr>
              <w:rFonts w:ascii="Times New Roman" w:hAnsi="Times New Roman"/>
              <w:sz w:val="20"/>
            </w:rPr>
          </w:rPrChange>
        </w:rPr>
        <w:t xml:space="preserve"> </w:t>
      </w:r>
      <w:r>
        <w:rPr>
          <w:rFonts w:ascii="Times New Roman"/>
          <w:sz w:val="20"/>
          <w:rPrChange w:id="3797" w:author="Author" w:date="2015-07-30T15:37:00Z">
            <w:rPr>
              <w:rFonts w:ascii="Times New Roman" w:hAnsi="Times New Roman"/>
              <w:sz w:val="20"/>
            </w:rPr>
          </w:rPrChange>
        </w:rPr>
        <w:t>finance,</w:t>
      </w:r>
      <w:r>
        <w:rPr>
          <w:rFonts w:ascii="Times New Roman"/>
          <w:spacing w:val="21"/>
          <w:sz w:val="20"/>
          <w:rPrChange w:id="3798" w:author="Author" w:date="2015-07-30T15:37:00Z">
            <w:rPr>
              <w:rFonts w:ascii="Times New Roman" w:hAnsi="Times New Roman"/>
              <w:sz w:val="20"/>
            </w:rPr>
          </w:rPrChange>
        </w:rPr>
        <w:t xml:space="preserve"> </w:t>
      </w:r>
      <w:r>
        <w:rPr>
          <w:rFonts w:ascii="Times New Roman"/>
          <w:sz w:val="20"/>
          <w:rPrChange w:id="3799" w:author="Author" w:date="2015-07-30T15:37:00Z">
            <w:rPr>
              <w:rFonts w:ascii="Times New Roman" w:hAnsi="Times New Roman"/>
              <w:sz w:val="20"/>
            </w:rPr>
          </w:rPrChange>
        </w:rPr>
        <w:t>both</w:t>
      </w:r>
      <w:r>
        <w:rPr>
          <w:rFonts w:ascii="Times New Roman"/>
          <w:spacing w:val="19"/>
          <w:sz w:val="20"/>
          <w:rPrChange w:id="3800" w:author="Author" w:date="2015-07-30T15:37:00Z">
            <w:rPr>
              <w:rFonts w:ascii="Times New Roman" w:hAnsi="Times New Roman"/>
              <w:sz w:val="20"/>
            </w:rPr>
          </w:rPrChange>
        </w:rPr>
        <w:t xml:space="preserve"> </w:t>
      </w:r>
      <w:r>
        <w:rPr>
          <w:rFonts w:ascii="Times New Roman"/>
          <w:sz w:val="20"/>
          <w:rPrChange w:id="3801" w:author="Author" w:date="2015-07-30T15:37:00Z">
            <w:rPr>
              <w:rFonts w:ascii="Times New Roman" w:hAnsi="Times New Roman"/>
              <w:sz w:val="20"/>
            </w:rPr>
          </w:rPrChange>
        </w:rPr>
        <w:t>domestic</w:t>
      </w:r>
      <w:r>
        <w:rPr>
          <w:rFonts w:ascii="Times New Roman"/>
          <w:spacing w:val="21"/>
          <w:sz w:val="20"/>
          <w:rPrChange w:id="3802" w:author="Author" w:date="2015-07-30T15:37:00Z">
            <w:rPr>
              <w:rFonts w:ascii="Times New Roman" w:hAnsi="Times New Roman"/>
              <w:sz w:val="20"/>
            </w:rPr>
          </w:rPrChange>
        </w:rPr>
        <w:t xml:space="preserve"> </w:t>
      </w:r>
      <w:r>
        <w:rPr>
          <w:rFonts w:ascii="Times New Roman"/>
          <w:sz w:val="20"/>
          <w:rPrChange w:id="3803" w:author="Author" w:date="2015-07-30T15:37:00Z">
            <w:rPr>
              <w:rFonts w:ascii="Times New Roman" w:hAnsi="Times New Roman"/>
              <w:sz w:val="20"/>
            </w:rPr>
          </w:rPrChange>
        </w:rPr>
        <w:t>and</w:t>
      </w:r>
      <w:r>
        <w:rPr>
          <w:rFonts w:ascii="Times New Roman"/>
          <w:spacing w:val="22"/>
          <w:sz w:val="20"/>
          <w:rPrChange w:id="3804" w:author="Author" w:date="2015-07-30T15:37:00Z">
            <w:rPr>
              <w:rFonts w:ascii="Times New Roman" w:hAnsi="Times New Roman"/>
              <w:sz w:val="20"/>
            </w:rPr>
          </w:rPrChange>
        </w:rPr>
        <w:t xml:space="preserve"> </w:t>
      </w:r>
      <w:r>
        <w:rPr>
          <w:rFonts w:ascii="Times New Roman"/>
          <w:sz w:val="20"/>
          <w:rPrChange w:id="3805" w:author="Author" w:date="2015-07-30T15:37:00Z">
            <w:rPr>
              <w:rFonts w:ascii="Times New Roman" w:hAnsi="Times New Roman"/>
              <w:sz w:val="20"/>
            </w:rPr>
          </w:rPrChange>
        </w:rPr>
        <w:t>international,</w:t>
      </w:r>
      <w:r>
        <w:rPr>
          <w:rFonts w:ascii="Times New Roman"/>
          <w:spacing w:val="24"/>
          <w:sz w:val="20"/>
          <w:rPrChange w:id="3806" w:author="Author" w:date="2015-07-30T15:37:00Z">
            <w:rPr>
              <w:rFonts w:ascii="Times New Roman" w:hAnsi="Times New Roman"/>
              <w:sz w:val="20"/>
            </w:rPr>
          </w:rPrChange>
        </w:rPr>
        <w:t xml:space="preserve"> </w:t>
      </w:r>
      <w:r>
        <w:rPr>
          <w:rFonts w:ascii="Times New Roman"/>
          <w:sz w:val="20"/>
          <w:rPrChange w:id="3807" w:author="Author" w:date="2015-07-30T15:37:00Z">
            <w:rPr>
              <w:rFonts w:ascii="Times New Roman" w:hAnsi="Times New Roman"/>
              <w:sz w:val="20"/>
            </w:rPr>
          </w:rPrChange>
        </w:rPr>
        <w:t>will</w:t>
      </w:r>
      <w:r>
        <w:rPr>
          <w:rFonts w:ascii="Times New Roman"/>
          <w:spacing w:val="22"/>
          <w:sz w:val="20"/>
          <w:rPrChange w:id="3808" w:author="Author" w:date="2015-07-30T15:37:00Z">
            <w:rPr>
              <w:rFonts w:ascii="Times New Roman" w:hAnsi="Times New Roman"/>
              <w:sz w:val="20"/>
            </w:rPr>
          </w:rPrChange>
        </w:rPr>
        <w:t xml:space="preserve"> </w:t>
      </w:r>
      <w:r>
        <w:rPr>
          <w:rFonts w:ascii="Times New Roman"/>
          <w:sz w:val="20"/>
          <w:rPrChange w:id="3809" w:author="Author" w:date="2015-07-30T15:37:00Z">
            <w:rPr>
              <w:rFonts w:ascii="Times New Roman" w:hAnsi="Times New Roman"/>
              <w:sz w:val="20"/>
            </w:rPr>
          </w:rPrChange>
        </w:rPr>
        <w:t>play</w:t>
      </w:r>
      <w:r>
        <w:rPr>
          <w:rFonts w:ascii="Times New Roman"/>
          <w:spacing w:val="19"/>
          <w:sz w:val="20"/>
          <w:rPrChange w:id="3810" w:author="Author" w:date="2015-07-30T15:37:00Z">
            <w:rPr>
              <w:rFonts w:ascii="Times New Roman" w:hAnsi="Times New Roman"/>
              <w:sz w:val="20"/>
            </w:rPr>
          </w:rPrChange>
        </w:rPr>
        <w:t xml:space="preserve"> </w:t>
      </w:r>
      <w:r>
        <w:rPr>
          <w:rFonts w:ascii="Times New Roman"/>
          <w:sz w:val="20"/>
          <w:rPrChange w:id="3811" w:author="Author" w:date="2015-07-30T15:37:00Z">
            <w:rPr>
              <w:rFonts w:ascii="Times New Roman" w:hAnsi="Times New Roman"/>
              <w:sz w:val="20"/>
            </w:rPr>
          </w:rPrChange>
        </w:rPr>
        <w:t>a</w:t>
      </w:r>
      <w:r>
        <w:rPr>
          <w:rFonts w:ascii="Times New Roman"/>
          <w:spacing w:val="23"/>
          <w:sz w:val="20"/>
          <w:rPrChange w:id="3812" w:author="Author" w:date="2015-07-30T15:37:00Z">
            <w:rPr>
              <w:rFonts w:ascii="Times New Roman" w:hAnsi="Times New Roman"/>
              <w:sz w:val="20"/>
            </w:rPr>
          </w:rPrChange>
        </w:rPr>
        <w:t xml:space="preserve"> </w:t>
      </w:r>
      <w:r>
        <w:rPr>
          <w:rFonts w:ascii="Times New Roman"/>
          <w:sz w:val="20"/>
          <w:rPrChange w:id="3813" w:author="Author" w:date="2015-07-30T15:37:00Z">
            <w:rPr>
              <w:rFonts w:ascii="Times New Roman" w:hAnsi="Times New Roman"/>
              <w:sz w:val="20"/>
            </w:rPr>
          </w:rPrChange>
        </w:rPr>
        <w:t>vital</w:t>
      </w:r>
      <w:r>
        <w:rPr>
          <w:rFonts w:ascii="Times New Roman"/>
          <w:w w:val="99"/>
          <w:sz w:val="20"/>
          <w:rPrChange w:id="3814" w:author="Author" w:date="2015-07-30T15:37:00Z">
            <w:rPr>
              <w:rFonts w:ascii="Times New Roman" w:hAnsi="Times New Roman"/>
              <w:sz w:val="20"/>
            </w:rPr>
          </w:rPrChange>
        </w:rPr>
        <w:t xml:space="preserve"> </w:t>
      </w:r>
      <w:r>
        <w:rPr>
          <w:rFonts w:ascii="Times New Roman"/>
          <w:sz w:val="20"/>
          <w:rPrChange w:id="3815" w:author="Author" w:date="2015-07-30T15:37:00Z">
            <w:rPr>
              <w:rFonts w:ascii="Times New Roman" w:hAnsi="Times New Roman"/>
              <w:sz w:val="20"/>
            </w:rPr>
          </w:rPrChange>
        </w:rPr>
        <w:t>role in providing essential services and public goods and in catalyzing other sources of finance.</w:t>
      </w:r>
      <w:r>
        <w:rPr>
          <w:rFonts w:ascii="Times New Roman"/>
          <w:spacing w:val="14"/>
          <w:sz w:val="20"/>
          <w:rPrChange w:id="3816" w:author="Author" w:date="2015-07-30T15:37:00Z">
            <w:rPr>
              <w:rFonts w:ascii="Times New Roman" w:hAnsi="Times New Roman"/>
              <w:sz w:val="20"/>
            </w:rPr>
          </w:rPrChange>
        </w:rPr>
        <w:t xml:space="preserve"> </w:t>
      </w:r>
      <w:r>
        <w:rPr>
          <w:rFonts w:ascii="Times New Roman"/>
          <w:sz w:val="20"/>
          <w:rPrChange w:id="3817" w:author="Author" w:date="2015-07-30T15:37:00Z">
            <w:rPr>
              <w:rFonts w:ascii="Times New Roman" w:hAnsi="Times New Roman"/>
              <w:sz w:val="20"/>
            </w:rPr>
          </w:rPrChange>
        </w:rPr>
        <w:t>We</w:t>
      </w:r>
      <w:r>
        <w:rPr>
          <w:rFonts w:ascii="Times New Roman"/>
          <w:w w:val="99"/>
          <w:sz w:val="20"/>
          <w:rPrChange w:id="3818" w:author="Author" w:date="2015-07-30T15:37:00Z">
            <w:rPr>
              <w:rFonts w:ascii="Times New Roman" w:hAnsi="Times New Roman"/>
              <w:sz w:val="20"/>
            </w:rPr>
          </w:rPrChange>
        </w:rPr>
        <w:t xml:space="preserve"> </w:t>
      </w:r>
      <w:r>
        <w:rPr>
          <w:rFonts w:ascii="Times New Roman"/>
          <w:sz w:val="20"/>
          <w:rPrChange w:id="3819" w:author="Author" w:date="2015-07-30T15:37:00Z">
            <w:rPr>
              <w:rFonts w:ascii="Times New Roman" w:hAnsi="Times New Roman"/>
              <w:sz w:val="20"/>
            </w:rPr>
          </w:rPrChange>
        </w:rPr>
        <w:t>acknowledge the role of the diverse private sector, ranging from micro-enterprises to cooperatives</w:t>
      </w:r>
      <w:r>
        <w:rPr>
          <w:rFonts w:ascii="Times New Roman"/>
          <w:spacing w:val="11"/>
          <w:sz w:val="20"/>
          <w:rPrChange w:id="3820" w:author="Author" w:date="2015-07-30T15:37:00Z">
            <w:rPr>
              <w:rFonts w:ascii="Times New Roman" w:hAnsi="Times New Roman"/>
              <w:sz w:val="20"/>
            </w:rPr>
          </w:rPrChange>
        </w:rPr>
        <w:t xml:space="preserve"> </w:t>
      </w:r>
      <w:r>
        <w:rPr>
          <w:rFonts w:ascii="Times New Roman"/>
          <w:sz w:val="20"/>
          <w:rPrChange w:id="3821" w:author="Author" w:date="2015-07-30T15:37:00Z">
            <w:rPr>
              <w:rFonts w:ascii="Times New Roman" w:hAnsi="Times New Roman"/>
              <w:sz w:val="20"/>
            </w:rPr>
          </w:rPrChange>
        </w:rPr>
        <w:t>to</w:t>
      </w:r>
      <w:r>
        <w:rPr>
          <w:rFonts w:ascii="Times New Roman"/>
          <w:w w:val="99"/>
          <w:sz w:val="20"/>
          <w:rPrChange w:id="3822" w:author="Author" w:date="2015-07-30T15:37:00Z">
            <w:rPr>
              <w:rFonts w:ascii="Times New Roman" w:hAnsi="Times New Roman"/>
              <w:sz w:val="20"/>
            </w:rPr>
          </w:rPrChange>
        </w:rPr>
        <w:t xml:space="preserve"> </w:t>
      </w:r>
      <w:r>
        <w:rPr>
          <w:rFonts w:ascii="Times New Roman"/>
          <w:sz w:val="20"/>
          <w:rPrChange w:id="3823" w:author="Author" w:date="2015-07-30T15:37:00Z">
            <w:rPr>
              <w:rFonts w:ascii="Times New Roman" w:hAnsi="Times New Roman"/>
              <w:sz w:val="20"/>
            </w:rPr>
          </w:rPrChange>
        </w:rPr>
        <w:t>multinationals, and that of civil society organizations and philanthropic organizations in the implementation</w:t>
      </w:r>
      <w:r>
        <w:rPr>
          <w:rFonts w:ascii="Times New Roman"/>
          <w:spacing w:val="16"/>
          <w:sz w:val="20"/>
          <w:rPrChange w:id="3824" w:author="Author" w:date="2015-07-30T15:37:00Z">
            <w:rPr>
              <w:rFonts w:ascii="Times New Roman" w:hAnsi="Times New Roman"/>
              <w:sz w:val="20"/>
            </w:rPr>
          </w:rPrChange>
        </w:rPr>
        <w:t xml:space="preserve"> </w:t>
      </w:r>
      <w:r>
        <w:rPr>
          <w:rFonts w:ascii="Times New Roman"/>
          <w:sz w:val="20"/>
          <w:rPrChange w:id="3825" w:author="Author" w:date="2015-07-30T15:37:00Z">
            <w:rPr>
              <w:rFonts w:ascii="Times New Roman" w:hAnsi="Times New Roman"/>
              <w:sz w:val="20"/>
            </w:rPr>
          </w:rPrChange>
        </w:rPr>
        <w:t>of</w:t>
      </w:r>
      <w:r>
        <w:rPr>
          <w:rFonts w:ascii="Times New Roman"/>
          <w:w w:val="99"/>
          <w:sz w:val="20"/>
          <w:rPrChange w:id="3826" w:author="Author" w:date="2015-07-30T15:37:00Z">
            <w:rPr>
              <w:rFonts w:ascii="Times New Roman" w:hAnsi="Times New Roman"/>
              <w:sz w:val="20"/>
            </w:rPr>
          </w:rPrChange>
        </w:rPr>
        <w:t xml:space="preserve"> </w:t>
      </w:r>
      <w:r>
        <w:rPr>
          <w:rFonts w:ascii="Times New Roman"/>
          <w:sz w:val="20"/>
          <w:rPrChange w:id="3827" w:author="Author" w:date="2015-07-30T15:37:00Z">
            <w:rPr>
              <w:rFonts w:ascii="Times New Roman" w:hAnsi="Times New Roman"/>
              <w:sz w:val="20"/>
            </w:rPr>
          </w:rPrChange>
        </w:rPr>
        <w:t>the new</w:t>
      </w:r>
      <w:r>
        <w:rPr>
          <w:rFonts w:ascii="Times New Roman"/>
          <w:spacing w:val="-1"/>
          <w:sz w:val="20"/>
          <w:rPrChange w:id="3828" w:author="Author" w:date="2015-07-30T15:37:00Z">
            <w:rPr>
              <w:rFonts w:ascii="Times New Roman" w:hAnsi="Times New Roman"/>
              <w:sz w:val="20"/>
            </w:rPr>
          </w:rPrChange>
        </w:rPr>
        <w:t xml:space="preserve"> </w:t>
      </w:r>
      <w:r>
        <w:rPr>
          <w:rFonts w:ascii="Times New Roman"/>
          <w:sz w:val="20"/>
          <w:rPrChange w:id="3829" w:author="Author" w:date="2015-07-30T15:37:00Z">
            <w:rPr>
              <w:rFonts w:ascii="Times New Roman" w:hAnsi="Times New Roman"/>
              <w:sz w:val="20"/>
            </w:rPr>
          </w:rPrChange>
        </w:rPr>
        <w:t>Agenda.</w:t>
      </w:r>
      <w:del w:id="3830" w:author="Author" w:date="2015-07-30T15:37:00Z">
        <w:r w:rsidR="00F3349C">
          <w:rPr>
            <w:rFonts w:ascii="Times New Roman" w:hAnsi="Times New Roman"/>
            <w:sz w:val="20"/>
            <w:szCs w:val="20"/>
          </w:rPr>
          <w:delText xml:space="preserve"> </w:delText>
        </w:r>
      </w:del>
    </w:p>
    <w:p w14:paraId="3C13B324" w14:textId="77777777" w:rsidR="00804791" w:rsidRDefault="00804791">
      <w:pPr>
        <w:spacing w:before="8"/>
        <w:rPr>
          <w:rFonts w:ascii="Times New Roman" w:hAnsi="Times New Roman"/>
          <w:sz w:val="21"/>
          <w:rPrChange w:id="3831" w:author="Author" w:date="2015-07-30T15:37:00Z">
            <w:rPr>
              <w:rFonts w:ascii="Times New Roman" w:hAnsi="Times New Roman"/>
              <w:sz w:val="20"/>
            </w:rPr>
          </w:rPrChange>
        </w:rPr>
        <w:pPrChange w:id="3832" w:author="Author" w:date="2015-07-30T15:37:00Z">
          <w:pPr>
            <w:pStyle w:val="ListParagraph"/>
            <w:ind w:left="360"/>
            <w:jc w:val="both"/>
          </w:pPr>
        </w:pPrChange>
      </w:pPr>
    </w:p>
    <w:p w14:paraId="5ACC4910" w14:textId="2B1F4910" w:rsidR="00804791" w:rsidRDefault="006514D0">
      <w:pPr>
        <w:pStyle w:val="ListParagraph"/>
        <w:numPr>
          <w:ilvl w:val="0"/>
          <w:numId w:val="35"/>
        </w:numPr>
        <w:tabs>
          <w:tab w:val="left" w:pos="461"/>
        </w:tabs>
        <w:spacing w:line="259" w:lineRule="auto"/>
        <w:ind w:right="121"/>
        <w:jc w:val="both"/>
        <w:rPr>
          <w:rFonts w:ascii="Times New Roman" w:eastAsia="Times New Roman" w:hAnsi="Times New Roman" w:cs="Times New Roman"/>
          <w:sz w:val="20"/>
          <w:szCs w:val="20"/>
        </w:rPr>
        <w:pPrChange w:id="3833" w:author="Author" w:date="2015-07-30T15:37:00Z">
          <w:pPr>
            <w:pStyle w:val="ListParagraph"/>
            <w:numPr>
              <w:numId w:val="38"/>
            </w:numPr>
            <w:ind w:left="360" w:hanging="360"/>
            <w:jc w:val="both"/>
          </w:pPr>
        </w:pPrChange>
      </w:pPr>
      <w:r>
        <w:rPr>
          <w:rFonts w:ascii="Times New Roman"/>
          <w:sz w:val="20"/>
          <w:rPrChange w:id="3834" w:author="Author" w:date="2015-07-30T15:37:00Z">
            <w:rPr>
              <w:rFonts w:ascii="Times New Roman" w:hAnsi="Times New Roman"/>
              <w:sz w:val="20"/>
            </w:rPr>
          </w:rPrChange>
        </w:rPr>
        <w:t>The</w:t>
      </w:r>
      <w:r>
        <w:rPr>
          <w:rFonts w:ascii="Times New Roman"/>
          <w:spacing w:val="31"/>
          <w:sz w:val="20"/>
          <w:rPrChange w:id="3835" w:author="Author" w:date="2015-07-30T15:37:00Z">
            <w:rPr>
              <w:rFonts w:ascii="Times New Roman" w:hAnsi="Times New Roman"/>
              <w:sz w:val="20"/>
            </w:rPr>
          </w:rPrChange>
        </w:rPr>
        <w:t xml:space="preserve"> </w:t>
      </w:r>
      <w:r>
        <w:rPr>
          <w:rFonts w:ascii="Times New Roman"/>
          <w:sz w:val="20"/>
          <w:rPrChange w:id="3836" w:author="Author" w:date="2015-07-30T15:37:00Z">
            <w:rPr>
              <w:rFonts w:ascii="Times New Roman" w:hAnsi="Times New Roman"/>
              <w:sz w:val="20"/>
            </w:rPr>
          </w:rPrChange>
        </w:rPr>
        <w:t>scale</w:t>
      </w:r>
      <w:r>
        <w:rPr>
          <w:rFonts w:ascii="Times New Roman"/>
          <w:spacing w:val="31"/>
          <w:sz w:val="20"/>
          <w:rPrChange w:id="3837" w:author="Author" w:date="2015-07-30T15:37:00Z">
            <w:rPr>
              <w:rFonts w:ascii="Times New Roman" w:hAnsi="Times New Roman"/>
              <w:sz w:val="20"/>
            </w:rPr>
          </w:rPrChange>
        </w:rPr>
        <w:t xml:space="preserve"> </w:t>
      </w:r>
      <w:r>
        <w:rPr>
          <w:rFonts w:ascii="Times New Roman"/>
          <w:sz w:val="20"/>
          <w:rPrChange w:id="3838" w:author="Author" w:date="2015-07-30T15:37:00Z">
            <w:rPr>
              <w:rFonts w:ascii="Times New Roman" w:hAnsi="Times New Roman"/>
              <w:sz w:val="20"/>
            </w:rPr>
          </w:rPrChange>
        </w:rPr>
        <w:t>and</w:t>
      </w:r>
      <w:r>
        <w:rPr>
          <w:rFonts w:ascii="Times New Roman"/>
          <w:spacing w:val="32"/>
          <w:sz w:val="20"/>
          <w:rPrChange w:id="3839" w:author="Author" w:date="2015-07-30T15:37:00Z">
            <w:rPr>
              <w:rFonts w:ascii="Times New Roman" w:hAnsi="Times New Roman"/>
              <w:sz w:val="20"/>
            </w:rPr>
          </w:rPrChange>
        </w:rPr>
        <w:t xml:space="preserve"> </w:t>
      </w:r>
      <w:r>
        <w:rPr>
          <w:rFonts w:ascii="Times New Roman"/>
          <w:sz w:val="20"/>
          <w:rPrChange w:id="3840" w:author="Author" w:date="2015-07-30T15:37:00Z">
            <w:rPr>
              <w:rFonts w:ascii="Times New Roman" w:hAnsi="Times New Roman"/>
              <w:sz w:val="20"/>
            </w:rPr>
          </w:rPrChange>
        </w:rPr>
        <w:t>ambition</w:t>
      </w:r>
      <w:r>
        <w:rPr>
          <w:rFonts w:ascii="Times New Roman"/>
          <w:spacing w:val="32"/>
          <w:sz w:val="20"/>
          <w:rPrChange w:id="3841" w:author="Author" w:date="2015-07-30T15:37:00Z">
            <w:rPr>
              <w:rFonts w:ascii="Times New Roman" w:hAnsi="Times New Roman"/>
              <w:sz w:val="20"/>
            </w:rPr>
          </w:rPrChange>
        </w:rPr>
        <w:t xml:space="preserve"> </w:t>
      </w:r>
      <w:r>
        <w:rPr>
          <w:rFonts w:ascii="Times New Roman"/>
          <w:sz w:val="20"/>
          <w:rPrChange w:id="3842" w:author="Author" w:date="2015-07-30T15:37:00Z">
            <w:rPr>
              <w:rFonts w:ascii="Times New Roman" w:hAnsi="Times New Roman"/>
              <w:sz w:val="20"/>
            </w:rPr>
          </w:rPrChange>
        </w:rPr>
        <w:t>of</w:t>
      </w:r>
      <w:r>
        <w:rPr>
          <w:rFonts w:ascii="Times New Roman"/>
          <w:spacing w:val="31"/>
          <w:sz w:val="20"/>
          <w:rPrChange w:id="3843" w:author="Author" w:date="2015-07-30T15:37:00Z">
            <w:rPr>
              <w:rFonts w:ascii="Times New Roman" w:hAnsi="Times New Roman"/>
              <w:sz w:val="20"/>
            </w:rPr>
          </w:rPrChange>
        </w:rPr>
        <w:t xml:space="preserve"> </w:t>
      </w:r>
      <w:r>
        <w:rPr>
          <w:rFonts w:ascii="Times New Roman"/>
          <w:sz w:val="20"/>
          <w:rPrChange w:id="3844" w:author="Author" w:date="2015-07-30T15:37:00Z">
            <w:rPr>
              <w:rFonts w:ascii="Times New Roman" w:hAnsi="Times New Roman"/>
              <w:sz w:val="20"/>
            </w:rPr>
          </w:rPrChange>
        </w:rPr>
        <w:t>the</w:t>
      </w:r>
      <w:r>
        <w:rPr>
          <w:rFonts w:ascii="Times New Roman"/>
          <w:spacing w:val="34"/>
          <w:sz w:val="20"/>
          <w:rPrChange w:id="3845" w:author="Author" w:date="2015-07-30T15:37:00Z">
            <w:rPr>
              <w:rFonts w:ascii="Times New Roman" w:hAnsi="Times New Roman"/>
              <w:sz w:val="20"/>
            </w:rPr>
          </w:rPrChange>
        </w:rPr>
        <w:t xml:space="preserve"> </w:t>
      </w:r>
      <w:r>
        <w:rPr>
          <w:rFonts w:ascii="Times New Roman"/>
          <w:sz w:val="20"/>
          <w:rPrChange w:id="3846" w:author="Author" w:date="2015-07-30T15:37:00Z">
            <w:rPr>
              <w:rFonts w:ascii="Times New Roman" w:hAnsi="Times New Roman"/>
              <w:sz w:val="20"/>
            </w:rPr>
          </w:rPrChange>
        </w:rPr>
        <w:t>new</w:t>
      </w:r>
      <w:r>
        <w:rPr>
          <w:rFonts w:ascii="Times New Roman"/>
          <w:spacing w:val="31"/>
          <w:sz w:val="20"/>
          <w:rPrChange w:id="3847" w:author="Author" w:date="2015-07-30T15:37:00Z">
            <w:rPr>
              <w:rFonts w:ascii="Times New Roman" w:hAnsi="Times New Roman"/>
              <w:sz w:val="20"/>
            </w:rPr>
          </w:rPrChange>
        </w:rPr>
        <w:t xml:space="preserve"> </w:t>
      </w:r>
      <w:r>
        <w:rPr>
          <w:rFonts w:ascii="Times New Roman"/>
          <w:sz w:val="20"/>
          <w:rPrChange w:id="3848" w:author="Author" w:date="2015-07-30T15:37:00Z">
            <w:rPr>
              <w:rFonts w:ascii="Times New Roman" w:hAnsi="Times New Roman"/>
              <w:sz w:val="20"/>
            </w:rPr>
          </w:rPrChange>
        </w:rPr>
        <w:t>Agenda</w:t>
      </w:r>
      <w:r>
        <w:rPr>
          <w:rFonts w:ascii="Times New Roman"/>
          <w:spacing w:val="31"/>
          <w:sz w:val="20"/>
          <w:rPrChange w:id="3849" w:author="Author" w:date="2015-07-30T15:37:00Z">
            <w:rPr>
              <w:rFonts w:ascii="Times New Roman" w:hAnsi="Times New Roman"/>
              <w:sz w:val="20"/>
            </w:rPr>
          </w:rPrChange>
        </w:rPr>
        <w:t xml:space="preserve"> </w:t>
      </w:r>
      <w:r>
        <w:rPr>
          <w:rFonts w:ascii="Times New Roman"/>
          <w:sz w:val="20"/>
          <w:rPrChange w:id="3850" w:author="Author" w:date="2015-07-30T15:37:00Z">
            <w:rPr>
              <w:rFonts w:ascii="Times New Roman" w:hAnsi="Times New Roman"/>
              <w:sz w:val="20"/>
            </w:rPr>
          </w:rPrChange>
        </w:rPr>
        <w:t>requires</w:t>
      </w:r>
      <w:r>
        <w:rPr>
          <w:rFonts w:ascii="Times New Roman"/>
          <w:spacing w:val="33"/>
          <w:sz w:val="20"/>
          <w:rPrChange w:id="3851" w:author="Author" w:date="2015-07-30T15:37:00Z">
            <w:rPr>
              <w:rFonts w:ascii="Times New Roman" w:hAnsi="Times New Roman"/>
              <w:sz w:val="20"/>
            </w:rPr>
          </w:rPrChange>
        </w:rPr>
        <w:t xml:space="preserve"> </w:t>
      </w:r>
      <w:r>
        <w:rPr>
          <w:rFonts w:ascii="Times New Roman"/>
          <w:sz w:val="20"/>
          <w:rPrChange w:id="3852" w:author="Author" w:date="2015-07-30T15:37:00Z">
            <w:rPr>
              <w:rFonts w:ascii="Times New Roman" w:hAnsi="Times New Roman"/>
              <w:sz w:val="20"/>
            </w:rPr>
          </w:rPrChange>
        </w:rPr>
        <w:t>a</w:t>
      </w:r>
      <w:r>
        <w:rPr>
          <w:rFonts w:ascii="Times New Roman"/>
          <w:spacing w:val="31"/>
          <w:sz w:val="20"/>
          <w:rPrChange w:id="3853" w:author="Author" w:date="2015-07-30T15:37:00Z">
            <w:rPr>
              <w:rFonts w:ascii="Times New Roman" w:hAnsi="Times New Roman"/>
              <w:sz w:val="20"/>
            </w:rPr>
          </w:rPrChange>
        </w:rPr>
        <w:t xml:space="preserve"> </w:t>
      </w:r>
      <w:r>
        <w:rPr>
          <w:rFonts w:ascii="Times New Roman"/>
          <w:sz w:val="20"/>
          <w:rPrChange w:id="3854" w:author="Author" w:date="2015-07-30T15:37:00Z">
            <w:rPr>
              <w:rFonts w:ascii="Times New Roman" w:hAnsi="Times New Roman"/>
              <w:sz w:val="20"/>
            </w:rPr>
          </w:rPrChange>
        </w:rPr>
        <w:t>revitalized</w:t>
      </w:r>
      <w:r>
        <w:rPr>
          <w:rFonts w:ascii="Times New Roman"/>
          <w:spacing w:val="32"/>
          <w:sz w:val="20"/>
          <w:rPrChange w:id="3855" w:author="Author" w:date="2015-07-30T15:37:00Z">
            <w:rPr>
              <w:rFonts w:ascii="Times New Roman" w:hAnsi="Times New Roman"/>
              <w:sz w:val="20"/>
            </w:rPr>
          </w:rPrChange>
        </w:rPr>
        <w:t xml:space="preserve"> </w:t>
      </w:r>
      <w:r>
        <w:rPr>
          <w:rFonts w:ascii="Times New Roman"/>
          <w:sz w:val="20"/>
          <w:rPrChange w:id="3856" w:author="Author" w:date="2015-07-30T15:37:00Z">
            <w:rPr>
              <w:rFonts w:ascii="Times New Roman" w:hAnsi="Times New Roman"/>
              <w:sz w:val="20"/>
            </w:rPr>
          </w:rPrChange>
        </w:rPr>
        <w:t>Global</w:t>
      </w:r>
      <w:r>
        <w:rPr>
          <w:rFonts w:ascii="Times New Roman"/>
          <w:spacing w:val="31"/>
          <w:sz w:val="20"/>
          <w:rPrChange w:id="3857" w:author="Author" w:date="2015-07-30T15:37:00Z">
            <w:rPr>
              <w:rFonts w:ascii="Times New Roman" w:hAnsi="Times New Roman"/>
              <w:sz w:val="20"/>
            </w:rPr>
          </w:rPrChange>
        </w:rPr>
        <w:t xml:space="preserve"> </w:t>
      </w:r>
      <w:r>
        <w:rPr>
          <w:rFonts w:ascii="Times New Roman"/>
          <w:sz w:val="20"/>
          <w:rPrChange w:id="3858" w:author="Author" w:date="2015-07-30T15:37:00Z">
            <w:rPr>
              <w:rFonts w:ascii="Times New Roman" w:hAnsi="Times New Roman"/>
              <w:sz w:val="20"/>
            </w:rPr>
          </w:rPrChange>
        </w:rPr>
        <w:t>Partnership</w:t>
      </w:r>
      <w:r>
        <w:rPr>
          <w:rFonts w:ascii="Times New Roman"/>
          <w:spacing w:val="32"/>
          <w:sz w:val="20"/>
          <w:rPrChange w:id="3859" w:author="Author" w:date="2015-07-30T15:37:00Z">
            <w:rPr>
              <w:rFonts w:ascii="Times New Roman" w:hAnsi="Times New Roman"/>
              <w:sz w:val="20"/>
            </w:rPr>
          </w:rPrChange>
        </w:rPr>
        <w:t xml:space="preserve"> </w:t>
      </w:r>
      <w:r>
        <w:rPr>
          <w:rFonts w:ascii="Times New Roman"/>
          <w:sz w:val="20"/>
          <w:rPrChange w:id="3860" w:author="Author" w:date="2015-07-30T15:37:00Z">
            <w:rPr>
              <w:rFonts w:ascii="Times New Roman" w:hAnsi="Times New Roman"/>
              <w:sz w:val="20"/>
            </w:rPr>
          </w:rPrChange>
        </w:rPr>
        <w:t>to</w:t>
      </w:r>
      <w:r>
        <w:rPr>
          <w:rFonts w:ascii="Times New Roman"/>
          <w:spacing w:val="32"/>
          <w:sz w:val="20"/>
          <w:rPrChange w:id="3861" w:author="Author" w:date="2015-07-30T15:37:00Z">
            <w:rPr>
              <w:rFonts w:ascii="Times New Roman" w:hAnsi="Times New Roman"/>
              <w:sz w:val="20"/>
            </w:rPr>
          </w:rPrChange>
        </w:rPr>
        <w:t xml:space="preserve"> </w:t>
      </w:r>
      <w:r>
        <w:rPr>
          <w:rFonts w:ascii="Times New Roman"/>
          <w:sz w:val="20"/>
          <w:rPrChange w:id="3862" w:author="Author" w:date="2015-07-30T15:37:00Z">
            <w:rPr>
              <w:rFonts w:ascii="Times New Roman" w:hAnsi="Times New Roman"/>
              <w:sz w:val="20"/>
            </w:rPr>
          </w:rPrChange>
        </w:rPr>
        <w:t>ensure</w:t>
      </w:r>
      <w:r>
        <w:rPr>
          <w:rFonts w:ascii="Times New Roman"/>
          <w:spacing w:val="31"/>
          <w:sz w:val="20"/>
          <w:rPrChange w:id="3863" w:author="Author" w:date="2015-07-30T15:37:00Z">
            <w:rPr>
              <w:rFonts w:ascii="Times New Roman" w:hAnsi="Times New Roman"/>
              <w:sz w:val="20"/>
            </w:rPr>
          </w:rPrChange>
        </w:rPr>
        <w:t xml:space="preserve"> </w:t>
      </w:r>
      <w:r>
        <w:rPr>
          <w:rFonts w:ascii="Times New Roman"/>
          <w:sz w:val="20"/>
          <w:rPrChange w:id="3864" w:author="Author" w:date="2015-07-30T15:37:00Z">
            <w:rPr>
              <w:rFonts w:ascii="Times New Roman" w:hAnsi="Times New Roman"/>
              <w:sz w:val="20"/>
            </w:rPr>
          </w:rPrChange>
        </w:rPr>
        <w:t>its</w:t>
      </w:r>
      <w:r>
        <w:rPr>
          <w:rFonts w:ascii="Times New Roman"/>
          <w:w w:val="99"/>
          <w:sz w:val="20"/>
          <w:rPrChange w:id="3865" w:author="Author" w:date="2015-07-30T15:37:00Z">
            <w:rPr>
              <w:rFonts w:ascii="Times New Roman" w:hAnsi="Times New Roman"/>
              <w:sz w:val="20"/>
            </w:rPr>
          </w:rPrChange>
        </w:rPr>
        <w:t xml:space="preserve"> </w:t>
      </w:r>
      <w:r>
        <w:rPr>
          <w:rFonts w:ascii="Times New Roman"/>
          <w:sz w:val="20"/>
          <w:rPrChange w:id="3866" w:author="Author" w:date="2015-07-30T15:37:00Z">
            <w:rPr>
              <w:rFonts w:ascii="Times New Roman" w:hAnsi="Times New Roman"/>
              <w:sz w:val="20"/>
            </w:rPr>
          </w:rPrChange>
        </w:rPr>
        <w:t>implementation. We fully commit to this. This Partnership will work in a spirit of global solidarity, in</w:t>
      </w:r>
      <w:r>
        <w:rPr>
          <w:rFonts w:ascii="Times New Roman"/>
          <w:spacing w:val="9"/>
          <w:sz w:val="20"/>
          <w:rPrChange w:id="3867" w:author="Author" w:date="2015-07-30T15:37:00Z">
            <w:rPr>
              <w:rFonts w:ascii="Times New Roman" w:hAnsi="Times New Roman"/>
              <w:sz w:val="20"/>
            </w:rPr>
          </w:rPrChange>
        </w:rPr>
        <w:t xml:space="preserve"> </w:t>
      </w:r>
      <w:r>
        <w:rPr>
          <w:rFonts w:ascii="Times New Roman"/>
          <w:sz w:val="20"/>
          <w:rPrChange w:id="3868" w:author="Author" w:date="2015-07-30T15:37:00Z">
            <w:rPr>
              <w:rFonts w:ascii="Times New Roman" w:hAnsi="Times New Roman"/>
              <w:sz w:val="20"/>
            </w:rPr>
          </w:rPrChange>
        </w:rPr>
        <w:t>particular</w:t>
      </w:r>
      <w:r>
        <w:rPr>
          <w:rFonts w:ascii="Times New Roman"/>
          <w:w w:val="99"/>
          <w:sz w:val="20"/>
          <w:rPrChange w:id="3869" w:author="Author" w:date="2015-07-30T15:37:00Z">
            <w:rPr>
              <w:rFonts w:ascii="Times New Roman" w:hAnsi="Times New Roman"/>
              <w:sz w:val="20"/>
            </w:rPr>
          </w:rPrChange>
        </w:rPr>
        <w:t xml:space="preserve"> </w:t>
      </w:r>
      <w:r>
        <w:rPr>
          <w:rFonts w:ascii="Times New Roman"/>
          <w:sz w:val="20"/>
          <w:rPrChange w:id="3870" w:author="Author" w:date="2015-07-30T15:37:00Z">
            <w:rPr>
              <w:rFonts w:ascii="Times New Roman" w:hAnsi="Times New Roman"/>
              <w:sz w:val="20"/>
            </w:rPr>
          </w:rPrChange>
        </w:rPr>
        <w:t>solidarity with the poorest and with people in vulnerable situations. It will facilitate an intensive</w:t>
      </w:r>
      <w:r>
        <w:rPr>
          <w:rFonts w:ascii="Times New Roman"/>
          <w:spacing w:val="31"/>
          <w:sz w:val="20"/>
          <w:rPrChange w:id="3871" w:author="Author" w:date="2015-07-30T15:37:00Z">
            <w:rPr>
              <w:rFonts w:ascii="Times New Roman" w:hAnsi="Times New Roman"/>
              <w:sz w:val="20"/>
            </w:rPr>
          </w:rPrChange>
        </w:rPr>
        <w:t xml:space="preserve"> </w:t>
      </w:r>
      <w:r>
        <w:rPr>
          <w:rFonts w:ascii="Times New Roman"/>
          <w:sz w:val="20"/>
          <w:rPrChange w:id="3872" w:author="Author" w:date="2015-07-30T15:37:00Z">
            <w:rPr>
              <w:rFonts w:ascii="Times New Roman" w:hAnsi="Times New Roman"/>
              <w:sz w:val="20"/>
            </w:rPr>
          </w:rPrChange>
        </w:rPr>
        <w:t>global</w:t>
      </w:r>
      <w:r>
        <w:rPr>
          <w:rFonts w:ascii="Times New Roman"/>
          <w:w w:val="99"/>
          <w:sz w:val="20"/>
          <w:rPrChange w:id="3873" w:author="Author" w:date="2015-07-30T15:37:00Z">
            <w:rPr>
              <w:rFonts w:ascii="Times New Roman" w:hAnsi="Times New Roman"/>
              <w:sz w:val="20"/>
            </w:rPr>
          </w:rPrChange>
        </w:rPr>
        <w:t xml:space="preserve"> </w:t>
      </w:r>
      <w:r>
        <w:rPr>
          <w:rFonts w:ascii="Times New Roman"/>
          <w:sz w:val="20"/>
          <w:rPrChange w:id="3874" w:author="Author" w:date="2015-07-30T15:37:00Z">
            <w:rPr>
              <w:rFonts w:ascii="Times New Roman" w:hAnsi="Times New Roman"/>
              <w:sz w:val="20"/>
            </w:rPr>
          </w:rPrChange>
        </w:rPr>
        <w:t>engagement</w:t>
      </w:r>
      <w:r>
        <w:rPr>
          <w:rFonts w:ascii="Times New Roman"/>
          <w:spacing w:val="33"/>
          <w:sz w:val="20"/>
          <w:rPrChange w:id="3875" w:author="Author" w:date="2015-07-30T15:37:00Z">
            <w:rPr>
              <w:rFonts w:ascii="Times New Roman" w:hAnsi="Times New Roman"/>
              <w:sz w:val="20"/>
            </w:rPr>
          </w:rPrChange>
        </w:rPr>
        <w:t xml:space="preserve"> </w:t>
      </w:r>
      <w:r>
        <w:rPr>
          <w:rFonts w:ascii="Times New Roman"/>
          <w:sz w:val="20"/>
          <w:rPrChange w:id="3876" w:author="Author" w:date="2015-07-30T15:37:00Z">
            <w:rPr>
              <w:rFonts w:ascii="Times New Roman" w:hAnsi="Times New Roman"/>
              <w:sz w:val="20"/>
            </w:rPr>
          </w:rPrChange>
        </w:rPr>
        <w:t>in</w:t>
      </w:r>
      <w:r>
        <w:rPr>
          <w:rFonts w:ascii="Times New Roman"/>
          <w:spacing w:val="31"/>
          <w:sz w:val="20"/>
          <w:rPrChange w:id="3877" w:author="Author" w:date="2015-07-30T15:37:00Z">
            <w:rPr>
              <w:rFonts w:ascii="Times New Roman" w:hAnsi="Times New Roman"/>
              <w:sz w:val="20"/>
            </w:rPr>
          </w:rPrChange>
        </w:rPr>
        <w:t xml:space="preserve"> </w:t>
      </w:r>
      <w:r>
        <w:rPr>
          <w:rFonts w:ascii="Times New Roman"/>
          <w:sz w:val="20"/>
          <w:rPrChange w:id="3878" w:author="Author" w:date="2015-07-30T15:37:00Z">
            <w:rPr>
              <w:rFonts w:ascii="Times New Roman" w:hAnsi="Times New Roman"/>
              <w:sz w:val="20"/>
            </w:rPr>
          </w:rPrChange>
        </w:rPr>
        <w:t>support</w:t>
      </w:r>
      <w:r>
        <w:rPr>
          <w:rFonts w:ascii="Times New Roman"/>
          <w:spacing w:val="33"/>
          <w:sz w:val="20"/>
          <w:rPrChange w:id="3879" w:author="Author" w:date="2015-07-30T15:37:00Z">
            <w:rPr>
              <w:rFonts w:ascii="Times New Roman" w:hAnsi="Times New Roman"/>
              <w:sz w:val="20"/>
            </w:rPr>
          </w:rPrChange>
        </w:rPr>
        <w:t xml:space="preserve"> </w:t>
      </w:r>
      <w:r>
        <w:rPr>
          <w:rFonts w:ascii="Times New Roman"/>
          <w:sz w:val="20"/>
          <w:rPrChange w:id="3880" w:author="Author" w:date="2015-07-30T15:37:00Z">
            <w:rPr>
              <w:rFonts w:ascii="Times New Roman" w:hAnsi="Times New Roman"/>
              <w:sz w:val="20"/>
            </w:rPr>
          </w:rPrChange>
        </w:rPr>
        <w:t>of</w:t>
      </w:r>
      <w:r>
        <w:rPr>
          <w:rFonts w:ascii="Times New Roman"/>
          <w:spacing w:val="31"/>
          <w:sz w:val="20"/>
          <w:rPrChange w:id="3881" w:author="Author" w:date="2015-07-30T15:37:00Z">
            <w:rPr>
              <w:rFonts w:ascii="Times New Roman" w:hAnsi="Times New Roman"/>
              <w:sz w:val="20"/>
            </w:rPr>
          </w:rPrChange>
        </w:rPr>
        <w:t xml:space="preserve"> </w:t>
      </w:r>
      <w:r>
        <w:rPr>
          <w:rFonts w:ascii="Times New Roman"/>
          <w:sz w:val="20"/>
          <w:rPrChange w:id="3882" w:author="Author" w:date="2015-07-30T15:37:00Z">
            <w:rPr>
              <w:rFonts w:ascii="Times New Roman" w:hAnsi="Times New Roman"/>
              <w:sz w:val="20"/>
            </w:rPr>
          </w:rPrChange>
        </w:rPr>
        <w:t>implementation</w:t>
      </w:r>
      <w:r>
        <w:rPr>
          <w:rFonts w:ascii="Times New Roman"/>
          <w:spacing w:val="32"/>
          <w:sz w:val="20"/>
          <w:rPrChange w:id="3883" w:author="Author" w:date="2015-07-30T15:37:00Z">
            <w:rPr>
              <w:rFonts w:ascii="Times New Roman" w:hAnsi="Times New Roman"/>
              <w:sz w:val="20"/>
            </w:rPr>
          </w:rPrChange>
        </w:rPr>
        <w:t xml:space="preserve"> </w:t>
      </w:r>
      <w:r>
        <w:rPr>
          <w:rFonts w:ascii="Times New Roman"/>
          <w:sz w:val="20"/>
          <w:rPrChange w:id="3884" w:author="Author" w:date="2015-07-30T15:37:00Z">
            <w:rPr>
              <w:rFonts w:ascii="Times New Roman" w:hAnsi="Times New Roman"/>
              <w:sz w:val="20"/>
            </w:rPr>
          </w:rPrChange>
        </w:rPr>
        <w:t>of</w:t>
      </w:r>
      <w:r>
        <w:rPr>
          <w:rFonts w:ascii="Times New Roman"/>
          <w:spacing w:val="31"/>
          <w:sz w:val="20"/>
          <w:rPrChange w:id="3885" w:author="Author" w:date="2015-07-30T15:37:00Z">
            <w:rPr>
              <w:rFonts w:ascii="Times New Roman" w:hAnsi="Times New Roman"/>
              <w:sz w:val="20"/>
            </w:rPr>
          </w:rPrChange>
        </w:rPr>
        <w:t xml:space="preserve"> </w:t>
      </w:r>
      <w:r>
        <w:rPr>
          <w:rFonts w:ascii="Times New Roman"/>
          <w:sz w:val="20"/>
          <w:rPrChange w:id="3886" w:author="Author" w:date="2015-07-30T15:37:00Z">
            <w:rPr>
              <w:rFonts w:ascii="Times New Roman" w:hAnsi="Times New Roman"/>
              <w:sz w:val="20"/>
            </w:rPr>
          </w:rPrChange>
        </w:rPr>
        <w:t>all</w:t>
      </w:r>
      <w:r>
        <w:rPr>
          <w:rFonts w:ascii="Times New Roman"/>
          <w:spacing w:val="33"/>
          <w:sz w:val="20"/>
          <w:rPrChange w:id="3887" w:author="Author" w:date="2015-07-30T15:37:00Z">
            <w:rPr>
              <w:rFonts w:ascii="Times New Roman" w:hAnsi="Times New Roman"/>
              <w:sz w:val="20"/>
            </w:rPr>
          </w:rPrChange>
        </w:rPr>
        <w:t xml:space="preserve"> </w:t>
      </w:r>
      <w:r>
        <w:rPr>
          <w:rFonts w:ascii="Times New Roman"/>
          <w:sz w:val="20"/>
          <w:rPrChange w:id="3888" w:author="Author" w:date="2015-07-30T15:37:00Z">
            <w:rPr>
              <w:rFonts w:ascii="Times New Roman" w:hAnsi="Times New Roman"/>
              <w:sz w:val="20"/>
            </w:rPr>
          </w:rPrChange>
        </w:rPr>
        <w:t>the</w:t>
      </w:r>
      <w:r>
        <w:rPr>
          <w:rFonts w:ascii="Times New Roman"/>
          <w:spacing w:val="33"/>
          <w:sz w:val="20"/>
          <w:rPrChange w:id="3889" w:author="Author" w:date="2015-07-30T15:37:00Z">
            <w:rPr>
              <w:rFonts w:ascii="Times New Roman" w:hAnsi="Times New Roman"/>
              <w:sz w:val="20"/>
            </w:rPr>
          </w:rPrChange>
        </w:rPr>
        <w:t xml:space="preserve"> </w:t>
      </w:r>
      <w:r>
        <w:rPr>
          <w:rFonts w:ascii="Times New Roman"/>
          <w:sz w:val="20"/>
          <w:rPrChange w:id="3890" w:author="Author" w:date="2015-07-30T15:37:00Z">
            <w:rPr>
              <w:rFonts w:ascii="Times New Roman" w:hAnsi="Times New Roman"/>
              <w:sz w:val="20"/>
            </w:rPr>
          </w:rPrChange>
        </w:rPr>
        <w:t>Goals</w:t>
      </w:r>
      <w:r>
        <w:rPr>
          <w:rFonts w:ascii="Times New Roman"/>
          <w:spacing w:val="32"/>
          <w:sz w:val="20"/>
          <w:rPrChange w:id="3891" w:author="Author" w:date="2015-07-30T15:37:00Z">
            <w:rPr>
              <w:rFonts w:ascii="Times New Roman" w:hAnsi="Times New Roman"/>
              <w:sz w:val="20"/>
            </w:rPr>
          </w:rPrChange>
        </w:rPr>
        <w:t xml:space="preserve"> </w:t>
      </w:r>
      <w:r>
        <w:rPr>
          <w:rFonts w:ascii="Times New Roman"/>
          <w:sz w:val="20"/>
          <w:rPrChange w:id="3892" w:author="Author" w:date="2015-07-30T15:37:00Z">
            <w:rPr>
              <w:rFonts w:ascii="Times New Roman" w:hAnsi="Times New Roman"/>
              <w:sz w:val="20"/>
            </w:rPr>
          </w:rPrChange>
        </w:rPr>
        <w:t>and</w:t>
      </w:r>
      <w:r>
        <w:rPr>
          <w:rFonts w:ascii="Times New Roman"/>
          <w:spacing w:val="34"/>
          <w:sz w:val="20"/>
          <w:rPrChange w:id="3893" w:author="Author" w:date="2015-07-30T15:37:00Z">
            <w:rPr>
              <w:rFonts w:ascii="Times New Roman" w:hAnsi="Times New Roman"/>
              <w:sz w:val="20"/>
            </w:rPr>
          </w:rPrChange>
        </w:rPr>
        <w:t xml:space="preserve"> </w:t>
      </w:r>
      <w:r>
        <w:rPr>
          <w:rFonts w:ascii="Times New Roman"/>
          <w:sz w:val="20"/>
          <w:rPrChange w:id="3894" w:author="Author" w:date="2015-07-30T15:37:00Z">
            <w:rPr>
              <w:rFonts w:ascii="Times New Roman" w:hAnsi="Times New Roman"/>
              <w:sz w:val="20"/>
            </w:rPr>
          </w:rPrChange>
        </w:rPr>
        <w:t>targets,</w:t>
      </w:r>
      <w:r>
        <w:rPr>
          <w:rFonts w:ascii="Times New Roman"/>
          <w:spacing w:val="33"/>
          <w:sz w:val="20"/>
          <w:rPrChange w:id="3895" w:author="Author" w:date="2015-07-30T15:37:00Z">
            <w:rPr>
              <w:rFonts w:ascii="Times New Roman" w:hAnsi="Times New Roman"/>
              <w:sz w:val="20"/>
            </w:rPr>
          </w:rPrChange>
        </w:rPr>
        <w:t xml:space="preserve"> </w:t>
      </w:r>
      <w:r>
        <w:rPr>
          <w:rFonts w:ascii="Times New Roman"/>
          <w:sz w:val="20"/>
          <w:rPrChange w:id="3896" w:author="Author" w:date="2015-07-30T15:37:00Z">
            <w:rPr>
              <w:rFonts w:ascii="Times New Roman" w:hAnsi="Times New Roman"/>
              <w:sz w:val="20"/>
            </w:rPr>
          </w:rPrChange>
        </w:rPr>
        <w:t>bringing</w:t>
      </w:r>
      <w:r>
        <w:rPr>
          <w:rFonts w:ascii="Times New Roman"/>
          <w:spacing w:val="32"/>
          <w:sz w:val="20"/>
          <w:rPrChange w:id="3897" w:author="Author" w:date="2015-07-30T15:37:00Z">
            <w:rPr>
              <w:rFonts w:ascii="Times New Roman" w:hAnsi="Times New Roman"/>
              <w:sz w:val="20"/>
            </w:rPr>
          </w:rPrChange>
        </w:rPr>
        <w:t xml:space="preserve"> </w:t>
      </w:r>
      <w:r>
        <w:rPr>
          <w:rFonts w:ascii="Times New Roman"/>
          <w:sz w:val="20"/>
          <w:rPrChange w:id="3898" w:author="Author" w:date="2015-07-30T15:37:00Z">
            <w:rPr>
              <w:rFonts w:ascii="Times New Roman" w:hAnsi="Times New Roman"/>
              <w:sz w:val="20"/>
            </w:rPr>
          </w:rPrChange>
        </w:rPr>
        <w:t>together</w:t>
      </w:r>
      <w:r>
        <w:rPr>
          <w:rFonts w:ascii="Times New Roman"/>
          <w:spacing w:val="34"/>
          <w:sz w:val="20"/>
          <w:rPrChange w:id="3899" w:author="Author" w:date="2015-07-30T15:37:00Z">
            <w:rPr>
              <w:rFonts w:ascii="Times New Roman" w:hAnsi="Times New Roman"/>
              <w:sz w:val="20"/>
            </w:rPr>
          </w:rPrChange>
        </w:rPr>
        <w:t xml:space="preserve"> </w:t>
      </w:r>
      <w:r>
        <w:rPr>
          <w:rFonts w:ascii="Times New Roman"/>
          <w:sz w:val="20"/>
          <w:rPrChange w:id="3900" w:author="Author" w:date="2015-07-30T15:37:00Z">
            <w:rPr>
              <w:rFonts w:ascii="Times New Roman" w:hAnsi="Times New Roman"/>
              <w:sz w:val="20"/>
            </w:rPr>
          </w:rPrChange>
        </w:rPr>
        <w:t>Governments,</w:t>
      </w:r>
      <w:r>
        <w:rPr>
          <w:rFonts w:ascii="Times New Roman"/>
          <w:spacing w:val="33"/>
          <w:sz w:val="20"/>
          <w:rPrChange w:id="3901" w:author="Author" w:date="2015-07-30T15:37:00Z">
            <w:rPr>
              <w:rFonts w:ascii="Times New Roman" w:hAnsi="Times New Roman"/>
              <w:sz w:val="20"/>
            </w:rPr>
          </w:rPrChange>
        </w:rPr>
        <w:t xml:space="preserve"> </w:t>
      </w:r>
      <w:r>
        <w:rPr>
          <w:rFonts w:ascii="Times New Roman"/>
          <w:sz w:val="20"/>
          <w:rPrChange w:id="3902" w:author="Author" w:date="2015-07-30T15:37:00Z">
            <w:rPr>
              <w:rFonts w:ascii="Times New Roman" w:hAnsi="Times New Roman"/>
              <w:sz w:val="20"/>
            </w:rPr>
          </w:rPrChange>
        </w:rPr>
        <w:t>the</w:t>
      </w:r>
      <w:r>
        <w:rPr>
          <w:rFonts w:ascii="Times New Roman"/>
          <w:w w:val="99"/>
          <w:sz w:val="20"/>
          <w:rPrChange w:id="3903" w:author="Author" w:date="2015-07-30T15:37:00Z">
            <w:rPr>
              <w:rFonts w:ascii="Times New Roman" w:hAnsi="Times New Roman"/>
              <w:sz w:val="20"/>
            </w:rPr>
          </w:rPrChange>
        </w:rPr>
        <w:t xml:space="preserve"> </w:t>
      </w:r>
      <w:r>
        <w:rPr>
          <w:rFonts w:ascii="Times New Roman"/>
          <w:sz w:val="20"/>
          <w:rPrChange w:id="3904" w:author="Author" w:date="2015-07-30T15:37:00Z">
            <w:rPr>
              <w:rFonts w:ascii="Times New Roman" w:hAnsi="Times New Roman"/>
              <w:sz w:val="20"/>
            </w:rPr>
          </w:rPrChange>
        </w:rPr>
        <w:t>private sector, civil society, the United Nations system and other actors and mobilizing all available</w:t>
      </w:r>
      <w:r>
        <w:rPr>
          <w:rFonts w:ascii="Times New Roman"/>
          <w:spacing w:val="34"/>
          <w:sz w:val="20"/>
          <w:rPrChange w:id="3905" w:author="Author" w:date="2015-07-30T15:37:00Z">
            <w:rPr>
              <w:rFonts w:ascii="Times New Roman" w:hAnsi="Times New Roman"/>
              <w:sz w:val="20"/>
            </w:rPr>
          </w:rPrChange>
        </w:rPr>
        <w:t xml:space="preserve"> </w:t>
      </w:r>
      <w:r>
        <w:rPr>
          <w:rFonts w:ascii="Times New Roman"/>
          <w:sz w:val="20"/>
          <w:rPrChange w:id="3906" w:author="Author" w:date="2015-07-30T15:37:00Z">
            <w:rPr>
              <w:rFonts w:ascii="Times New Roman" w:hAnsi="Times New Roman"/>
              <w:sz w:val="20"/>
            </w:rPr>
          </w:rPrChange>
        </w:rPr>
        <w:t>resources.</w:t>
      </w:r>
      <w:del w:id="3907" w:author="Author" w:date="2015-07-30T15:37:00Z">
        <w:r w:rsidR="00F3349C" w:rsidRPr="008F1853">
          <w:rPr>
            <w:rFonts w:ascii="Times New Roman" w:hAnsi="Times New Roman"/>
            <w:sz w:val="20"/>
            <w:szCs w:val="20"/>
          </w:rPr>
          <w:delText xml:space="preserve"> </w:delText>
        </w:r>
      </w:del>
    </w:p>
    <w:p w14:paraId="6A42BE5B" w14:textId="77777777" w:rsidR="00F3349C" w:rsidRPr="008F1853" w:rsidRDefault="00F3349C" w:rsidP="00F3349C">
      <w:pPr>
        <w:pStyle w:val="ListParagraph"/>
        <w:ind w:left="360"/>
        <w:jc w:val="both"/>
        <w:rPr>
          <w:del w:id="3908" w:author="Author" w:date="2015-07-30T15:37:00Z"/>
          <w:rFonts w:ascii="Times New Roman" w:hAnsi="Times New Roman"/>
          <w:sz w:val="20"/>
          <w:szCs w:val="20"/>
        </w:rPr>
      </w:pPr>
    </w:p>
    <w:p w14:paraId="6A1BD49C" w14:textId="1D8D9735" w:rsidR="00804791" w:rsidRDefault="00F3349C">
      <w:pPr>
        <w:spacing w:line="259" w:lineRule="auto"/>
        <w:jc w:val="both"/>
        <w:rPr>
          <w:ins w:id="3909" w:author="Author" w:date="2015-07-30T15:37:00Z"/>
          <w:rFonts w:ascii="Times New Roman" w:eastAsia="Times New Roman" w:hAnsi="Times New Roman" w:cs="Times New Roman"/>
          <w:sz w:val="20"/>
          <w:szCs w:val="20"/>
        </w:rPr>
        <w:sectPr w:rsidR="00804791">
          <w:footerReference w:type="default" r:id="rId9"/>
          <w:pgSz w:w="12240" w:h="15840"/>
          <w:pgMar w:top="1380" w:right="1320" w:bottom="1200" w:left="1340" w:header="0" w:footer="1015" w:gutter="0"/>
          <w:cols w:space="720"/>
        </w:sectPr>
      </w:pPr>
      <w:del w:id="3910" w:author="Author" w:date="2015-07-30T15:37:00Z">
        <w:r>
          <w:rPr>
            <w:rFonts w:ascii="Times New Roman" w:hAnsi="Times New Roman"/>
            <w:sz w:val="20"/>
            <w:szCs w:val="20"/>
          </w:rPr>
          <w:delText>W</w:delText>
        </w:r>
        <w:r w:rsidRPr="008F1853">
          <w:rPr>
            <w:rFonts w:ascii="Times New Roman" w:hAnsi="Times New Roman"/>
            <w:sz w:val="20"/>
            <w:szCs w:val="20"/>
          </w:rPr>
          <w:delText xml:space="preserve">e </w:delText>
        </w:r>
        <w:r>
          <w:rPr>
            <w:rFonts w:ascii="Times New Roman" w:hAnsi="Times New Roman"/>
            <w:sz w:val="20"/>
            <w:szCs w:val="20"/>
          </w:rPr>
          <w:delText>welcome</w:delText>
        </w:r>
      </w:del>
    </w:p>
    <w:p w14:paraId="48B850CB" w14:textId="77777777" w:rsidR="00804791" w:rsidRDefault="006514D0">
      <w:pPr>
        <w:pStyle w:val="BodyText"/>
        <w:spacing w:before="53" w:line="259" w:lineRule="auto"/>
        <w:ind w:left="460" w:right="99" w:firstLine="0"/>
        <w:jc w:val="both"/>
        <w:rPr>
          <w:ins w:id="3911" w:author="Author" w:date="2015-07-30T15:37:00Z"/>
        </w:rPr>
      </w:pPr>
      <w:ins w:id="3912" w:author="Author" w:date="2015-07-30T15:37:00Z">
        <w:r>
          <w:t>We</w:t>
        </w:r>
        <w:r>
          <w:rPr>
            <w:spacing w:val="37"/>
          </w:rPr>
          <w:t xml:space="preserve"> </w:t>
        </w:r>
        <w:r>
          <w:t>acknowledge</w:t>
        </w:r>
        <w:r>
          <w:rPr>
            <w:spacing w:val="37"/>
          </w:rPr>
          <w:t xml:space="preserve"> </w:t>
        </w:r>
        <w:r>
          <w:t>also</w:t>
        </w:r>
        <w:r>
          <w:rPr>
            <w:spacing w:val="37"/>
          </w:rPr>
          <w:t xml:space="preserve"> </w:t>
        </w:r>
        <w:r>
          <w:t>the</w:t>
        </w:r>
        <w:r>
          <w:rPr>
            <w:spacing w:val="37"/>
          </w:rPr>
          <w:t xml:space="preserve"> </w:t>
        </w:r>
        <w:r>
          <w:t>essential</w:t>
        </w:r>
        <w:r>
          <w:rPr>
            <w:spacing w:val="36"/>
          </w:rPr>
          <w:t xml:space="preserve"> </w:t>
        </w:r>
        <w:r>
          <w:t>role</w:t>
        </w:r>
        <w:r>
          <w:rPr>
            <w:spacing w:val="36"/>
          </w:rPr>
          <w:t xml:space="preserve"> </w:t>
        </w:r>
        <w:r>
          <w:t>of</w:t>
        </w:r>
        <w:r>
          <w:rPr>
            <w:spacing w:val="39"/>
          </w:rPr>
          <w:t xml:space="preserve"> </w:t>
        </w:r>
        <w:r>
          <w:t>national</w:t>
        </w:r>
        <w:r>
          <w:rPr>
            <w:spacing w:val="39"/>
          </w:rPr>
          <w:t xml:space="preserve"> </w:t>
        </w:r>
        <w:r>
          <w:t>parliaments</w:t>
        </w:r>
        <w:r>
          <w:rPr>
            <w:spacing w:val="38"/>
          </w:rPr>
          <w:t xml:space="preserve"> </w:t>
        </w:r>
        <w:r>
          <w:t>through</w:t>
        </w:r>
        <w:r>
          <w:rPr>
            <w:spacing w:val="35"/>
          </w:rPr>
          <w:t xml:space="preserve"> </w:t>
        </w:r>
        <w:r>
          <w:t>their</w:t>
        </w:r>
        <w:r>
          <w:rPr>
            <w:spacing w:val="37"/>
          </w:rPr>
          <w:t xml:space="preserve"> </w:t>
        </w:r>
        <w:r>
          <w:t>enactment</w:t>
        </w:r>
        <w:r>
          <w:rPr>
            <w:spacing w:val="36"/>
          </w:rPr>
          <w:t xml:space="preserve"> </w:t>
        </w:r>
        <w:r>
          <w:t>of</w:t>
        </w:r>
        <w:r>
          <w:rPr>
            <w:spacing w:val="35"/>
          </w:rPr>
          <w:t xml:space="preserve"> </w:t>
        </w:r>
        <w:r>
          <w:t>legislation</w:t>
        </w:r>
        <w:r>
          <w:rPr>
            <w:spacing w:val="37"/>
          </w:rPr>
          <w:t xml:space="preserve"> </w:t>
        </w:r>
        <w:r>
          <w:t>and</w:t>
        </w:r>
        <w:r>
          <w:rPr>
            <w:w w:val="99"/>
          </w:rPr>
          <w:t xml:space="preserve"> </w:t>
        </w:r>
        <w:r>
          <w:t>adoption of budgets and their role in ensuring accountability for the effective implementation of</w:t>
        </w:r>
        <w:r>
          <w:rPr>
            <w:spacing w:val="25"/>
          </w:rPr>
          <w:t xml:space="preserve"> </w:t>
        </w:r>
        <w:r>
          <w:t>our</w:t>
        </w:r>
        <w:r>
          <w:rPr>
            <w:w w:val="99"/>
          </w:rPr>
          <w:t xml:space="preserve"> </w:t>
        </w:r>
        <w:r>
          <w:t>commitments. Governments and public institutions will also work closely on implementation with regional</w:t>
        </w:r>
        <w:r>
          <w:rPr>
            <w:spacing w:val="49"/>
          </w:rPr>
          <w:t xml:space="preserve"> </w:t>
        </w:r>
        <w:r>
          <w:t>and</w:t>
        </w:r>
        <w:r>
          <w:rPr>
            <w:w w:val="99"/>
          </w:rPr>
          <w:t xml:space="preserve"> </w:t>
        </w:r>
        <w:r>
          <w:t>local authorities, sub-regional institutions, international institutions, academia, philanthropic</w:t>
        </w:r>
        <w:r>
          <w:rPr>
            <w:spacing w:val="49"/>
          </w:rPr>
          <w:t xml:space="preserve"> </w:t>
        </w:r>
        <w:r>
          <w:t>organisations,</w:t>
        </w:r>
        <w:r>
          <w:rPr>
            <w:w w:val="99"/>
          </w:rPr>
          <w:t xml:space="preserve"> </w:t>
        </w:r>
        <w:r>
          <w:t>volunteer groups and</w:t>
        </w:r>
        <w:r>
          <w:rPr>
            <w:spacing w:val="-14"/>
          </w:rPr>
          <w:t xml:space="preserve"> </w:t>
        </w:r>
        <w:r>
          <w:t>others.</w:t>
        </w:r>
      </w:ins>
    </w:p>
    <w:p w14:paraId="620059B4" w14:textId="77777777" w:rsidR="00804791" w:rsidRDefault="00804791">
      <w:pPr>
        <w:spacing w:before="5"/>
        <w:rPr>
          <w:ins w:id="3913" w:author="Author" w:date="2015-07-30T15:37:00Z"/>
          <w:rFonts w:ascii="Times New Roman" w:eastAsia="Times New Roman" w:hAnsi="Times New Roman" w:cs="Times New Roman"/>
          <w:sz w:val="21"/>
          <w:szCs w:val="21"/>
        </w:rPr>
      </w:pPr>
    </w:p>
    <w:p w14:paraId="427E460D" w14:textId="148AB379" w:rsidR="00804791" w:rsidRDefault="006514D0">
      <w:pPr>
        <w:pStyle w:val="ListParagraph"/>
        <w:numPr>
          <w:ilvl w:val="0"/>
          <w:numId w:val="35"/>
        </w:numPr>
        <w:tabs>
          <w:tab w:val="left" w:pos="461"/>
        </w:tabs>
        <w:ind w:right="98"/>
        <w:jc w:val="both"/>
        <w:rPr>
          <w:rFonts w:ascii="Times New Roman" w:eastAsia="Times New Roman" w:hAnsi="Times New Roman" w:cs="Times New Roman"/>
          <w:sz w:val="20"/>
          <w:szCs w:val="20"/>
        </w:rPr>
        <w:pPrChange w:id="3914" w:author="Author" w:date="2015-07-30T15:37:00Z">
          <w:pPr>
            <w:pStyle w:val="ListParagraph"/>
            <w:numPr>
              <w:numId w:val="38"/>
            </w:numPr>
            <w:ind w:left="360" w:hanging="360"/>
            <w:jc w:val="both"/>
          </w:pPr>
        </w:pPrChange>
      </w:pPr>
      <w:ins w:id="3915" w:author="Author" w:date="2015-07-30T15:37:00Z">
        <w:r>
          <w:rPr>
            <w:rFonts w:ascii="Times New Roman"/>
            <w:sz w:val="20"/>
          </w:rPr>
          <w:t>At</w:t>
        </w:r>
        <w:r>
          <w:rPr>
            <w:rFonts w:ascii="Times New Roman"/>
            <w:spacing w:val="18"/>
            <w:sz w:val="20"/>
          </w:rPr>
          <w:t xml:space="preserve"> </w:t>
        </w:r>
        <w:r>
          <w:rPr>
            <w:rFonts w:ascii="Times New Roman"/>
            <w:sz w:val="20"/>
          </w:rPr>
          <w:t>the</w:t>
        </w:r>
        <w:r>
          <w:rPr>
            <w:rFonts w:ascii="Times New Roman"/>
            <w:spacing w:val="18"/>
            <w:sz w:val="20"/>
          </w:rPr>
          <w:t xml:space="preserve"> </w:t>
        </w:r>
        <w:r>
          <w:rPr>
            <w:rFonts w:ascii="Times New Roman"/>
            <w:sz w:val="20"/>
          </w:rPr>
          <w:t>core</w:t>
        </w:r>
        <w:r>
          <w:rPr>
            <w:rFonts w:ascii="Times New Roman"/>
            <w:spacing w:val="16"/>
            <w:sz w:val="20"/>
          </w:rPr>
          <w:t xml:space="preserve"> </w:t>
        </w:r>
        <w:r>
          <w:rPr>
            <w:rFonts w:ascii="Times New Roman"/>
            <w:sz w:val="20"/>
          </w:rPr>
          <w:t>of</w:t>
        </w:r>
        <w:r>
          <w:rPr>
            <w:rFonts w:ascii="Times New Roman"/>
            <w:spacing w:val="14"/>
            <w:sz w:val="20"/>
          </w:rPr>
          <w:t xml:space="preserve"> </w:t>
        </w:r>
        <w:r>
          <w:rPr>
            <w:rFonts w:ascii="Times New Roman"/>
            <w:sz w:val="20"/>
          </w:rPr>
          <w:t>the</w:t>
        </w:r>
        <w:r>
          <w:rPr>
            <w:rFonts w:ascii="Times New Roman"/>
            <w:spacing w:val="16"/>
            <w:sz w:val="20"/>
          </w:rPr>
          <w:t xml:space="preserve"> </w:t>
        </w:r>
        <w:r>
          <w:rPr>
            <w:rFonts w:ascii="Times New Roman"/>
            <w:sz w:val="20"/>
          </w:rPr>
          <w:t>new</w:t>
        </w:r>
        <w:r>
          <w:rPr>
            <w:rFonts w:ascii="Times New Roman"/>
            <w:spacing w:val="16"/>
            <w:sz w:val="20"/>
          </w:rPr>
          <w:t xml:space="preserve"> </w:t>
        </w:r>
        <w:r>
          <w:rPr>
            <w:rFonts w:ascii="Times New Roman"/>
            <w:sz w:val="20"/>
          </w:rPr>
          <w:t>Agenda</w:t>
        </w:r>
        <w:r>
          <w:rPr>
            <w:rFonts w:ascii="Times New Roman"/>
            <w:spacing w:val="16"/>
            <w:sz w:val="20"/>
          </w:rPr>
          <w:t xml:space="preserve"> </w:t>
        </w:r>
        <w:r>
          <w:rPr>
            <w:rFonts w:ascii="Times New Roman"/>
            <w:sz w:val="20"/>
          </w:rPr>
          <w:t>are</w:t>
        </w:r>
        <w:r>
          <w:rPr>
            <w:rFonts w:ascii="Times New Roman"/>
            <w:spacing w:val="16"/>
            <w:sz w:val="20"/>
          </w:rPr>
          <w:t xml:space="preserve"> </w:t>
        </w:r>
        <w:r>
          <w:rPr>
            <w:rFonts w:ascii="Times New Roman"/>
            <w:sz w:val="20"/>
          </w:rPr>
          <w:t>the</w:t>
        </w:r>
        <w:r>
          <w:rPr>
            <w:rFonts w:ascii="Times New Roman"/>
            <w:spacing w:val="19"/>
            <w:sz w:val="20"/>
          </w:rPr>
          <w:t xml:space="preserve"> </w:t>
        </w:r>
        <w:r>
          <w:rPr>
            <w:rFonts w:ascii="Times New Roman"/>
            <w:sz w:val="20"/>
          </w:rPr>
          <w:t>means</w:t>
        </w:r>
        <w:r>
          <w:rPr>
            <w:rFonts w:ascii="Times New Roman"/>
            <w:spacing w:val="15"/>
            <w:sz w:val="20"/>
          </w:rPr>
          <w:t xml:space="preserve"> </w:t>
        </w:r>
        <w:r>
          <w:rPr>
            <w:rFonts w:ascii="Times New Roman"/>
            <w:sz w:val="20"/>
          </w:rPr>
          <w:t>of</w:t>
        </w:r>
        <w:r>
          <w:rPr>
            <w:rFonts w:ascii="Times New Roman"/>
            <w:spacing w:val="17"/>
            <w:sz w:val="20"/>
          </w:rPr>
          <w:t xml:space="preserve"> </w:t>
        </w:r>
        <w:r>
          <w:rPr>
            <w:rFonts w:ascii="Times New Roman"/>
            <w:sz w:val="20"/>
          </w:rPr>
          <w:t>implementation</w:t>
        </w:r>
        <w:r>
          <w:rPr>
            <w:rFonts w:ascii="Times New Roman"/>
            <w:spacing w:val="17"/>
            <w:sz w:val="20"/>
          </w:rPr>
          <w:t xml:space="preserve"> </w:t>
        </w:r>
        <w:r>
          <w:rPr>
            <w:rFonts w:ascii="Times New Roman"/>
            <w:sz w:val="20"/>
          </w:rPr>
          <w:t>targets</w:t>
        </w:r>
        <w:r>
          <w:rPr>
            <w:rFonts w:ascii="Times New Roman"/>
            <w:spacing w:val="18"/>
            <w:sz w:val="20"/>
          </w:rPr>
          <w:t xml:space="preserve"> </w:t>
        </w:r>
        <w:r>
          <w:rPr>
            <w:rFonts w:ascii="Times New Roman"/>
            <w:sz w:val="20"/>
          </w:rPr>
          <w:t>under</w:t>
        </w:r>
        <w:r>
          <w:rPr>
            <w:rFonts w:ascii="Times New Roman"/>
            <w:spacing w:val="19"/>
            <w:sz w:val="20"/>
          </w:rPr>
          <w:t xml:space="preserve"> </w:t>
        </w:r>
        <w:r>
          <w:rPr>
            <w:rFonts w:ascii="Times New Roman"/>
            <w:sz w:val="20"/>
          </w:rPr>
          <w:t>goal</w:t>
        </w:r>
        <w:r>
          <w:rPr>
            <w:rFonts w:ascii="Times New Roman"/>
            <w:spacing w:val="16"/>
            <w:sz w:val="20"/>
          </w:rPr>
          <w:t xml:space="preserve"> </w:t>
        </w:r>
        <w:r>
          <w:rPr>
            <w:rFonts w:ascii="Times New Roman"/>
            <w:sz w:val="20"/>
          </w:rPr>
          <w:t>17</w:t>
        </w:r>
        <w:r>
          <w:rPr>
            <w:rFonts w:ascii="Times New Roman"/>
            <w:spacing w:val="17"/>
            <w:sz w:val="20"/>
          </w:rPr>
          <w:t xml:space="preserve"> </w:t>
        </w:r>
        <w:r>
          <w:rPr>
            <w:rFonts w:ascii="Times New Roman"/>
            <w:sz w:val="20"/>
          </w:rPr>
          <w:t>and</w:t>
        </w:r>
        <w:r>
          <w:rPr>
            <w:rFonts w:ascii="Times New Roman"/>
            <w:spacing w:val="17"/>
            <w:sz w:val="20"/>
          </w:rPr>
          <w:t xml:space="preserve"> </w:t>
        </w:r>
        <w:r>
          <w:rPr>
            <w:rFonts w:ascii="Times New Roman"/>
            <w:sz w:val="20"/>
          </w:rPr>
          <w:t>under</w:t>
        </w:r>
        <w:r>
          <w:rPr>
            <w:rFonts w:ascii="Times New Roman"/>
            <w:spacing w:val="17"/>
            <w:sz w:val="20"/>
          </w:rPr>
          <w:t xml:space="preserve"> </w:t>
        </w:r>
        <w:r>
          <w:rPr>
            <w:rFonts w:ascii="Times New Roman"/>
            <w:sz w:val="20"/>
          </w:rPr>
          <w:t>each</w:t>
        </w:r>
        <w:r>
          <w:rPr>
            <w:rFonts w:ascii="Times New Roman"/>
            <w:spacing w:val="17"/>
            <w:sz w:val="20"/>
          </w:rPr>
          <w:t xml:space="preserve"> </w:t>
        </w:r>
        <w:r>
          <w:rPr>
            <w:rFonts w:ascii="Times New Roman"/>
            <w:sz w:val="20"/>
          </w:rPr>
          <w:t>SDG.</w:t>
        </w:r>
        <w:r>
          <w:rPr>
            <w:rFonts w:ascii="Times New Roman"/>
            <w:spacing w:val="-1"/>
            <w:w w:val="99"/>
            <w:sz w:val="20"/>
          </w:rPr>
          <w:t xml:space="preserve"> </w:t>
        </w:r>
        <w:r>
          <w:rPr>
            <w:rFonts w:ascii="Times New Roman"/>
            <w:sz w:val="20"/>
          </w:rPr>
          <w:t>These are complemented and supported by the concrete policies and actions outlined in</w:t>
        </w:r>
      </w:ins>
      <w:r>
        <w:rPr>
          <w:rFonts w:ascii="Times New Roman"/>
          <w:sz w:val="20"/>
          <w:rPrChange w:id="3916" w:author="Author" w:date="2015-07-30T15:37:00Z">
            <w:rPr>
              <w:rFonts w:ascii="Times New Roman" w:hAnsi="Times New Roman"/>
              <w:sz w:val="20"/>
            </w:rPr>
          </w:rPrChange>
        </w:rPr>
        <w:t xml:space="preserve"> the outcome</w:t>
      </w:r>
      <w:r>
        <w:rPr>
          <w:rFonts w:ascii="Times New Roman"/>
          <w:spacing w:val="9"/>
          <w:sz w:val="20"/>
          <w:rPrChange w:id="3917" w:author="Author" w:date="2015-07-30T15:37:00Z">
            <w:rPr>
              <w:rFonts w:ascii="Times New Roman" w:hAnsi="Times New Roman"/>
              <w:sz w:val="20"/>
            </w:rPr>
          </w:rPrChange>
        </w:rPr>
        <w:t xml:space="preserve"> </w:t>
      </w:r>
      <w:r>
        <w:rPr>
          <w:rFonts w:ascii="Times New Roman"/>
          <w:sz w:val="20"/>
          <w:rPrChange w:id="3918" w:author="Author" w:date="2015-07-30T15:37:00Z">
            <w:rPr>
              <w:rFonts w:ascii="Times New Roman" w:hAnsi="Times New Roman"/>
              <w:sz w:val="20"/>
            </w:rPr>
          </w:rPrChange>
        </w:rPr>
        <w:t>document</w:t>
      </w:r>
      <w:r>
        <w:rPr>
          <w:rFonts w:ascii="Times New Roman"/>
          <w:w w:val="99"/>
          <w:sz w:val="20"/>
          <w:rPrChange w:id="3919" w:author="Author" w:date="2015-07-30T15:37:00Z">
            <w:rPr>
              <w:rFonts w:ascii="Times New Roman" w:hAnsi="Times New Roman"/>
              <w:sz w:val="20"/>
            </w:rPr>
          </w:rPrChange>
        </w:rPr>
        <w:t xml:space="preserve"> </w:t>
      </w:r>
      <w:r>
        <w:rPr>
          <w:rFonts w:ascii="Times New Roman"/>
          <w:sz w:val="20"/>
          <w:rPrChange w:id="3920" w:author="Author" w:date="2015-07-30T15:37:00Z">
            <w:rPr>
              <w:rFonts w:ascii="Times New Roman" w:hAnsi="Times New Roman"/>
              <w:sz w:val="20"/>
            </w:rPr>
          </w:rPrChange>
        </w:rPr>
        <w:t>of</w:t>
      </w:r>
      <w:r>
        <w:rPr>
          <w:rFonts w:ascii="Times New Roman"/>
          <w:spacing w:val="22"/>
          <w:sz w:val="20"/>
          <w:rPrChange w:id="3921" w:author="Author" w:date="2015-07-30T15:37:00Z">
            <w:rPr>
              <w:rFonts w:ascii="Times New Roman" w:hAnsi="Times New Roman"/>
              <w:sz w:val="20"/>
            </w:rPr>
          </w:rPrChange>
        </w:rPr>
        <w:t xml:space="preserve"> </w:t>
      </w:r>
      <w:r>
        <w:rPr>
          <w:rFonts w:ascii="Times New Roman"/>
          <w:sz w:val="20"/>
          <w:rPrChange w:id="3922" w:author="Author" w:date="2015-07-30T15:37:00Z">
            <w:rPr>
              <w:rFonts w:ascii="Times New Roman" w:hAnsi="Times New Roman"/>
              <w:sz w:val="20"/>
            </w:rPr>
          </w:rPrChange>
        </w:rPr>
        <w:t>the</w:t>
      </w:r>
      <w:r>
        <w:rPr>
          <w:rFonts w:ascii="Times New Roman"/>
          <w:spacing w:val="23"/>
          <w:sz w:val="20"/>
          <w:rPrChange w:id="3923" w:author="Author" w:date="2015-07-30T15:37:00Z">
            <w:rPr>
              <w:rFonts w:ascii="Times New Roman" w:hAnsi="Times New Roman"/>
              <w:sz w:val="20"/>
            </w:rPr>
          </w:rPrChange>
        </w:rPr>
        <w:t xml:space="preserve"> </w:t>
      </w:r>
      <w:r>
        <w:rPr>
          <w:rFonts w:ascii="Times New Roman"/>
          <w:sz w:val="20"/>
          <w:rPrChange w:id="3924" w:author="Author" w:date="2015-07-30T15:37:00Z">
            <w:rPr>
              <w:rFonts w:ascii="Times New Roman" w:hAnsi="Times New Roman"/>
              <w:sz w:val="20"/>
            </w:rPr>
          </w:rPrChange>
        </w:rPr>
        <w:t>Third</w:t>
      </w:r>
      <w:r>
        <w:rPr>
          <w:rFonts w:ascii="Times New Roman"/>
          <w:spacing w:val="24"/>
          <w:sz w:val="20"/>
          <w:rPrChange w:id="3925" w:author="Author" w:date="2015-07-30T15:37:00Z">
            <w:rPr>
              <w:rFonts w:ascii="Times New Roman" w:hAnsi="Times New Roman"/>
              <w:sz w:val="20"/>
            </w:rPr>
          </w:rPrChange>
        </w:rPr>
        <w:t xml:space="preserve"> </w:t>
      </w:r>
      <w:r>
        <w:rPr>
          <w:rFonts w:ascii="Times New Roman"/>
          <w:sz w:val="20"/>
          <w:rPrChange w:id="3926" w:author="Author" w:date="2015-07-30T15:37:00Z">
            <w:rPr>
              <w:rFonts w:ascii="Times New Roman" w:hAnsi="Times New Roman"/>
              <w:sz w:val="20"/>
            </w:rPr>
          </w:rPrChange>
        </w:rPr>
        <w:t>International</w:t>
      </w:r>
      <w:r>
        <w:rPr>
          <w:rFonts w:ascii="Times New Roman"/>
          <w:spacing w:val="26"/>
          <w:sz w:val="20"/>
          <w:rPrChange w:id="3927" w:author="Author" w:date="2015-07-30T15:37:00Z">
            <w:rPr>
              <w:rFonts w:ascii="Times New Roman" w:hAnsi="Times New Roman"/>
              <w:sz w:val="20"/>
            </w:rPr>
          </w:rPrChange>
        </w:rPr>
        <w:t xml:space="preserve"> </w:t>
      </w:r>
      <w:r>
        <w:rPr>
          <w:rFonts w:ascii="Times New Roman"/>
          <w:sz w:val="20"/>
          <w:rPrChange w:id="3928" w:author="Author" w:date="2015-07-30T15:37:00Z">
            <w:rPr>
              <w:rFonts w:ascii="Times New Roman" w:hAnsi="Times New Roman"/>
              <w:sz w:val="20"/>
            </w:rPr>
          </w:rPrChange>
        </w:rPr>
        <w:t>Conference</w:t>
      </w:r>
      <w:r>
        <w:rPr>
          <w:rFonts w:ascii="Times New Roman"/>
          <w:spacing w:val="24"/>
          <w:sz w:val="20"/>
          <w:rPrChange w:id="3929" w:author="Author" w:date="2015-07-30T15:37:00Z">
            <w:rPr>
              <w:rFonts w:ascii="Times New Roman" w:hAnsi="Times New Roman"/>
              <w:sz w:val="20"/>
            </w:rPr>
          </w:rPrChange>
        </w:rPr>
        <w:t xml:space="preserve"> </w:t>
      </w:r>
      <w:r>
        <w:rPr>
          <w:rFonts w:ascii="Times New Roman"/>
          <w:sz w:val="20"/>
          <w:rPrChange w:id="3930" w:author="Author" w:date="2015-07-30T15:37:00Z">
            <w:rPr>
              <w:rFonts w:ascii="Times New Roman" w:hAnsi="Times New Roman"/>
              <w:sz w:val="20"/>
            </w:rPr>
          </w:rPrChange>
        </w:rPr>
        <w:t>on</w:t>
      </w:r>
      <w:r>
        <w:rPr>
          <w:rFonts w:ascii="Times New Roman"/>
          <w:spacing w:val="24"/>
          <w:sz w:val="20"/>
          <w:rPrChange w:id="3931" w:author="Author" w:date="2015-07-30T15:37:00Z">
            <w:rPr>
              <w:rFonts w:ascii="Times New Roman" w:hAnsi="Times New Roman"/>
              <w:sz w:val="20"/>
            </w:rPr>
          </w:rPrChange>
        </w:rPr>
        <w:t xml:space="preserve"> </w:t>
      </w:r>
      <w:r>
        <w:rPr>
          <w:rFonts w:ascii="Times New Roman"/>
          <w:sz w:val="20"/>
          <w:rPrChange w:id="3932" w:author="Author" w:date="2015-07-30T15:37:00Z">
            <w:rPr>
              <w:rFonts w:ascii="Times New Roman" w:hAnsi="Times New Roman"/>
              <w:sz w:val="20"/>
            </w:rPr>
          </w:rPrChange>
        </w:rPr>
        <w:t>Financing</w:t>
      </w:r>
      <w:r>
        <w:rPr>
          <w:rFonts w:ascii="Times New Roman"/>
          <w:spacing w:val="24"/>
          <w:sz w:val="20"/>
          <w:rPrChange w:id="3933" w:author="Author" w:date="2015-07-30T15:37:00Z">
            <w:rPr>
              <w:rFonts w:ascii="Times New Roman" w:hAnsi="Times New Roman"/>
              <w:sz w:val="20"/>
            </w:rPr>
          </w:rPrChange>
        </w:rPr>
        <w:t xml:space="preserve"> </w:t>
      </w:r>
      <w:r>
        <w:rPr>
          <w:rFonts w:ascii="Times New Roman"/>
          <w:sz w:val="20"/>
          <w:rPrChange w:id="3934" w:author="Author" w:date="2015-07-30T15:37:00Z">
            <w:rPr>
              <w:rFonts w:ascii="Times New Roman" w:hAnsi="Times New Roman"/>
              <w:sz w:val="20"/>
            </w:rPr>
          </w:rPrChange>
        </w:rPr>
        <w:t>for</w:t>
      </w:r>
      <w:r>
        <w:rPr>
          <w:rFonts w:ascii="Times New Roman"/>
          <w:spacing w:val="24"/>
          <w:sz w:val="20"/>
          <w:rPrChange w:id="3935" w:author="Author" w:date="2015-07-30T15:37:00Z">
            <w:rPr>
              <w:rFonts w:ascii="Times New Roman" w:hAnsi="Times New Roman"/>
              <w:sz w:val="20"/>
            </w:rPr>
          </w:rPrChange>
        </w:rPr>
        <w:t xml:space="preserve"> </w:t>
      </w:r>
      <w:r>
        <w:rPr>
          <w:rFonts w:ascii="Times New Roman"/>
          <w:sz w:val="20"/>
          <w:rPrChange w:id="3936" w:author="Author" w:date="2015-07-30T15:37:00Z">
            <w:rPr>
              <w:rFonts w:ascii="Times New Roman" w:hAnsi="Times New Roman"/>
              <w:sz w:val="20"/>
            </w:rPr>
          </w:rPrChange>
        </w:rPr>
        <w:t>Development,</w:t>
      </w:r>
      <w:r>
        <w:rPr>
          <w:rFonts w:ascii="Times New Roman"/>
          <w:spacing w:val="24"/>
          <w:sz w:val="20"/>
          <w:rPrChange w:id="3937" w:author="Author" w:date="2015-07-30T15:37:00Z">
            <w:rPr>
              <w:rFonts w:ascii="Times New Roman" w:hAnsi="Times New Roman"/>
              <w:sz w:val="20"/>
            </w:rPr>
          </w:rPrChange>
        </w:rPr>
        <w:t xml:space="preserve"> </w:t>
      </w:r>
      <w:r>
        <w:rPr>
          <w:rFonts w:ascii="Times New Roman"/>
          <w:sz w:val="20"/>
          <w:rPrChange w:id="3938" w:author="Author" w:date="2015-07-30T15:37:00Z">
            <w:rPr>
              <w:rFonts w:ascii="Times New Roman" w:hAnsi="Times New Roman"/>
              <w:sz w:val="20"/>
            </w:rPr>
          </w:rPrChange>
        </w:rPr>
        <w:t>held</w:t>
      </w:r>
      <w:r>
        <w:rPr>
          <w:rFonts w:ascii="Times New Roman"/>
          <w:spacing w:val="24"/>
          <w:sz w:val="20"/>
          <w:rPrChange w:id="3939" w:author="Author" w:date="2015-07-30T15:37:00Z">
            <w:rPr>
              <w:rFonts w:ascii="Times New Roman" w:hAnsi="Times New Roman"/>
              <w:sz w:val="20"/>
            </w:rPr>
          </w:rPrChange>
        </w:rPr>
        <w:t xml:space="preserve"> </w:t>
      </w:r>
      <w:r>
        <w:rPr>
          <w:rFonts w:ascii="Times New Roman"/>
          <w:sz w:val="20"/>
          <w:rPrChange w:id="3940" w:author="Author" w:date="2015-07-30T15:37:00Z">
            <w:rPr>
              <w:rFonts w:ascii="Times New Roman" w:hAnsi="Times New Roman"/>
              <w:sz w:val="20"/>
            </w:rPr>
          </w:rPrChange>
        </w:rPr>
        <w:t>in</w:t>
      </w:r>
      <w:r>
        <w:rPr>
          <w:rFonts w:ascii="Times New Roman"/>
          <w:spacing w:val="24"/>
          <w:sz w:val="20"/>
          <w:rPrChange w:id="3941" w:author="Author" w:date="2015-07-30T15:37:00Z">
            <w:rPr>
              <w:rFonts w:ascii="Times New Roman" w:hAnsi="Times New Roman"/>
              <w:sz w:val="20"/>
            </w:rPr>
          </w:rPrChange>
        </w:rPr>
        <w:t xml:space="preserve"> </w:t>
      </w:r>
      <w:r>
        <w:rPr>
          <w:rFonts w:ascii="Times New Roman"/>
          <w:sz w:val="20"/>
          <w:rPrChange w:id="3942" w:author="Author" w:date="2015-07-30T15:37:00Z">
            <w:rPr>
              <w:rFonts w:ascii="Times New Roman" w:hAnsi="Times New Roman"/>
              <w:sz w:val="20"/>
            </w:rPr>
          </w:rPrChange>
        </w:rPr>
        <w:t>Addis</w:t>
      </w:r>
      <w:r>
        <w:rPr>
          <w:rFonts w:ascii="Times New Roman"/>
          <w:spacing w:val="25"/>
          <w:sz w:val="20"/>
          <w:rPrChange w:id="3943" w:author="Author" w:date="2015-07-30T15:37:00Z">
            <w:rPr>
              <w:rFonts w:ascii="Times New Roman" w:hAnsi="Times New Roman"/>
              <w:sz w:val="20"/>
            </w:rPr>
          </w:rPrChange>
        </w:rPr>
        <w:t xml:space="preserve"> </w:t>
      </w:r>
      <w:r>
        <w:rPr>
          <w:rFonts w:ascii="Times New Roman"/>
          <w:sz w:val="20"/>
          <w:rPrChange w:id="3944" w:author="Author" w:date="2015-07-30T15:37:00Z">
            <w:rPr>
              <w:rFonts w:ascii="Times New Roman" w:hAnsi="Times New Roman"/>
              <w:sz w:val="20"/>
            </w:rPr>
          </w:rPrChange>
        </w:rPr>
        <w:t>Ababa</w:t>
      </w:r>
      <w:r>
        <w:rPr>
          <w:rFonts w:ascii="Times New Roman"/>
          <w:spacing w:val="23"/>
          <w:sz w:val="20"/>
          <w:rPrChange w:id="3945" w:author="Author" w:date="2015-07-30T15:37:00Z">
            <w:rPr>
              <w:rFonts w:ascii="Times New Roman" w:hAnsi="Times New Roman"/>
              <w:sz w:val="20"/>
            </w:rPr>
          </w:rPrChange>
        </w:rPr>
        <w:t xml:space="preserve"> </w:t>
      </w:r>
      <w:r>
        <w:rPr>
          <w:rFonts w:ascii="Times New Roman"/>
          <w:sz w:val="20"/>
          <w:rPrChange w:id="3946" w:author="Author" w:date="2015-07-30T15:37:00Z">
            <w:rPr>
              <w:rFonts w:ascii="Times New Roman" w:hAnsi="Times New Roman"/>
              <w:sz w:val="20"/>
            </w:rPr>
          </w:rPrChange>
        </w:rPr>
        <w:t>from</w:t>
      </w:r>
      <w:r>
        <w:rPr>
          <w:rFonts w:ascii="Times New Roman"/>
          <w:spacing w:val="20"/>
          <w:sz w:val="20"/>
          <w:rPrChange w:id="3947" w:author="Author" w:date="2015-07-30T15:37:00Z">
            <w:rPr>
              <w:rFonts w:ascii="Times New Roman" w:hAnsi="Times New Roman"/>
              <w:sz w:val="20"/>
            </w:rPr>
          </w:rPrChange>
        </w:rPr>
        <w:t xml:space="preserve"> </w:t>
      </w:r>
      <w:r>
        <w:rPr>
          <w:rFonts w:ascii="Times New Roman"/>
          <w:sz w:val="20"/>
          <w:rPrChange w:id="3948" w:author="Author" w:date="2015-07-30T15:37:00Z">
            <w:rPr>
              <w:rFonts w:ascii="Times New Roman" w:hAnsi="Times New Roman"/>
              <w:sz w:val="20"/>
            </w:rPr>
          </w:rPrChange>
        </w:rPr>
        <w:t>13-16</w:t>
      </w:r>
      <w:r>
        <w:rPr>
          <w:rFonts w:ascii="Times New Roman"/>
          <w:spacing w:val="24"/>
          <w:sz w:val="20"/>
          <w:rPrChange w:id="3949" w:author="Author" w:date="2015-07-30T15:37:00Z">
            <w:rPr>
              <w:rFonts w:ascii="Times New Roman" w:hAnsi="Times New Roman"/>
              <w:sz w:val="20"/>
            </w:rPr>
          </w:rPrChange>
        </w:rPr>
        <w:t xml:space="preserve"> </w:t>
      </w:r>
      <w:r>
        <w:rPr>
          <w:rFonts w:ascii="Times New Roman"/>
          <w:sz w:val="20"/>
          <w:rPrChange w:id="3950" w:author="Author" w:date="2015-07-30T15:37:00Z">
            <w:rPr>
              <w:rFonts w:ascii="Times New Roman" w:hAnsi="Times New Roman"/>
              <w:sz w:val="20"/>
            </w:rPr>
          </w:rPrChange>
        </w:rPr>
        <w:t>July</w:t>
      </w:r>
      <w:r>
        <w:rPr>
          <w:rFonts w:ascii="Times New Roman"/>
          <w:w w:val="99"/>
          <w:sz w:val="20"/>
          <w:rPrChange w:id="3951" w:author="Author" w:date="2015-07-30T15:37:00Z">
            <w:rPr>
              <w:rFonts w:ascii="Times New Roman" w:hAnsi="Times New Roman"/>
              <w:sz w:val="20"/>
            </w:rPr>
          </w:rPrChange>
        </w:rPr>
        <w:t xml:space="preserve"> </w:t>
      </w:r>
      <w:r>
        <w:rPr>
          <w:rFonts w:ascii="Times New Roman"/>
          <w:sz w:val="20"/>
          <w:rPrChange w:id="3952" w:author="Author" w:date="2015-07-30T15:37:00Z">
            <w:rPr>
              <w:rFonts w:ascii="Times New Roman" w:hAnsi="Times New Roman"/>
              <w:sz w:val="20"/>
            </w:rPr>
          </w:rPrChange>
        </w:rPr>
        <w:t>2015.</w:t>
      </w:r>
      <w:r>
        <w:rPr>
          <w:rFonts w:ascii="Times New Roman"/>
          <w:spacing w:val="26"/>
          <w:sz w:val="20"/>
          <w:rPrChange w:id="3953" w:author="Author" w:date="2015-07-30T15:37:00Z">
            <w:rPr>
              <w:rFonts w:ascii="Times New Roman" w:hAnsi="Times New Roman"/>
              <w:sz w:val="20"/>
            </w:rPr>
          </w:rPrChange>
        </w:rPr>
        <w:t xml:space="preserve"> </w:t>
      </w:r>
      <w:r>
        <w:rPr>
          <w:rFonts w:ascii="Times New Roman"/>
          <w:sz w:val="20"/>
          <w:rPrChange w:id="3954" w:author="Author" w:date="2015-07-30T15:37:00Z">
            <w:rPr>
              <w:rFonts w:ascii="Times New Roman" w:hAnsi="Times New Roman"/>
              <w:sz w:val="20"/>
            </w:rPr>
          </w:rPrChange>
        </w:rPr>
        <w:t>We</w:t>
      </w:r>
      <w:r>
        <w:rPr>
          <w:rFonts w:ascii="Times New Roman"/>
          <w:spacing w:val="28"/>
          <w:sz w:val="20"/>
          <w:rPrChange w:id="3955" w:author="Author" w:date="2015-07-30T15:37:00Z">
            <w:rPr>
              <w:rFonts w:ascii="Times New Roman" w:hAnsi="Times New Roman"/>
              <w:sz w:val="20"/>
            </w:rPr>
          </w:rPrChange>
        </w:rPr>
        <w:t xml:space="preserve"> </w:t>
      </w:r>
      <w:del w:id="3956" w:author="Author" w:date="2015-07-30T15:37:00Z">
        <w:r w:rsidR="00F3349C">
          <w:rPr>
            <w:rFonts w:ascii="Times New Roman" w:hAnsi="Times New Roman"/>
            <w:sz w:val="20"/>
            <w:szCs w:val="20"/>
          </w:rPr>
          <w:delText>recognise</w:delText>
        </w:r>
      </w:del>
      <w:ins w:id="3957" w:author="Author" w:date="2015-07-30T15:37:00Z">
        <w:r>
          <w:rPr>
            <w:rFonts w:ascii="Times New Roman"/>
            <w:sz w:val="20"/>
          </w:rPr>
          <w:t>welcome</w:t>
        </w:r>
      </w:ins>
      <w:r>
        <w:rPr>
          <w:rFonts w:ascii="Times New Roman"/>
          <w:spacing w:val="28"/>
          <w:sz w:val="20"/>
          <w:rPrChange w:id="3958" w:author="Author" w:date="2015-07-30T15:37:00Z">
            <w:rPr>
              <w:rFonts w:ascii="Times New Roman" w:hAnsi="Times New Roman"/>
              <w:sz w:val="20"/>
            </w:rPr>
          </w:rPrChange>
        </w:rPr>
        <w:t xml:space="preserve"> </w:t>
      </w:r>
      <w:r>
        <w:rPr>
          <w:rFonts w:ascii="Times New Roman"/>
          <w:sz w:val="20"/>
          <w:rPrChange w:id="3959" w:author="Author" w:date="2015-07-30T15:37:00Z">
            <w:rPr>
              <w:rFonts w:ascii="Times New Roman" w:hAnsi="Times New Roman"/>
              <w:sz w:val="20"/>
            </w:rPr>
          </w:rPrChange>
        </w:rPr>
        <w:t>the</w:t>
      </w:r>
      <w:r>
        <w:rPr>
          <w:rFonts w:ascii="Times New Roman"/>
          <w:spacing w:val="28"/>
          <w:sz w:val="20"/>
          <w:rPrChange w:id="3960" w:author="Author" w:date="2015-07-30T15:37:00Z">
            <w:rPr>
              <w:rFonts w:ascii="Times New Roman" w:hAnsi="Times New Roman"/>
              <w:sz w:val="20"/>
            </w:rPr>
          </w:rPrChange>
        </w:rPr>
        <w:t xml:space="preserve"> </w:t>
      </w:r>
      <w:del w:id="3961" w:author="Author" w:date="2015-07-30T15:37:00Z">
        <w:r w:rsidR="00F3349C" w:rsidRPr="008F1853">
          <w:rPr>
            <w:rFonts w:ascii="Times New Roman" w:hAnsi="Times New Roman"/>
            <w:sz w:val="20"/>
            <w:szCs w:val="20"/>
          </w:rPr>
          <w:delText>important interlink</w:delText>
        </w:r>
        <w:r w:rsidR="00F3349C">
          <w:rPr>
            <w:rFonts w:ascii="Times New Roman" w:hAnsi="Times New Roman"/>
            <w:sz w:val="20"/>
            <w:szCs w:val="20"/>
          </w:rPr>
          <w:delText>ages between</w:delText>
        </w:r>
      </w:del>
      <w:ins w:id="3962" w:author="Author" w:date="2015-07-30T15:37:00Z">
        <w:r>
          <w:rPr>
            <w:rFonts w:ascii="Times New Roman"/>
            <w:sz w:val="20"/>
          </w:rPr>
          <w:t>endorsement</w:t>
        </w:r>
        <w:r>
          <w:rPr>
            <w:rFonts w:ascii="Times New Roman"/>
            <w:spacing w:val="28"/>
            <w:sz w:val="20"/>
          </w:rPr>
          <w:t xml:space="preserve"> </w:t>
        </w:r>
        <w:r>
          <w:rPr>
            <w:rFonts w:ascii="Times New Roman"/>
            <w:sz w:val="20"/>
          </w:rPr>
          <w:t>by</w:t>
        </w:r>
      </w:ins>
      <w:r>
        <w:rPr>
          <w:rFonts w:ascii="Times New Roman"/>
          <w:spacing w:val="24"/>
          <w:sz w:val="20"/>
          <w:rPrChange w:id="3963" w:author="Author" w:date="2015-07-30T15:37:00Z">
            <w:rPr>
              <w:rFonts w:ascii="Times New Roman" w:hAnsi="Times New Roman"/>
              <w:sz w:val="20"/>
            </w:rPr>
          </w:rPrChange>
        </w:rPr>
        <w:t xml:space="preserve"> </w:t>
      </w:r>
      <w:r>
        <w:rPr>
          <w:rFonts w:ascii="Times New Roman"/>
          <w:sz w:val="20"/>
          <w:rPrChange w:id="3964" w:author="Author" w:date="2015-07-30T15:37:00Z">
            <w:rPr>
              <w:rFonts w:ascii="Times New Roman" w:hAnsi="Times New Roman"/>
              <w:sz w:val="20"/>
            </w:rPr>
          </w:rPrChange>
        </w:rPr>
        <w:t>the</w:t>
      </w:r>
      <w:r>
        <w:rPr>
          <w:rFonts w:ascii="Times New Roman"/>
          <w:spacing w:val="28"/>
          <w:sz w:val="20"/>
          <w:rPrChange w:id="3965" w:author="Author" w:date="2015-07-30T15:37:00Z">
            <w:rPr>
              <w:rFonts w:ascii="Times New Roman" w:hAnsi="Times New Roman"/>
              <w:sz w:val="20"/>
            </w:rPr>
          </w:rPrChange>
        </w:rPr>
        <w:t xml:space="preserve"> </w:t>
      </w:r>
      <w:del w:id="3966" w:author="Author" w:date="2015-07-30T15:37:00Z">
        <w:r w:rsidR="00F3349C">
          <w:rPr>
            <w:rFonts w:ascii="Times New Roman" w:hAnsi="Times New Roman"/>
            <w:sz w:val="20"/>
            <w:szCs w:val="20"/>
          </w:rPr>
          <w:delText>implementation</w:delText>
        </w:r>
        <w:r w:rsidR="00F3349C" w:rsidRPr="008F1853">
          <w:rPr>
            <w:rFonts w:ascii="Times New Roman" w:hAnsi="Times New Roman"/>
            <w:sz w:val="20"/>
            <w:szCs w:val="20"/>
          </w:rPr>
          <w:delText xml:space="preserve"> </w:delText>
        </w:r>
      </w:del>
      <w:ins w:id="3967" w:author="Author" w:date="2015-07-30T15:37:00Z">
        <w:r>
          <w:rPr>
            <w:rFonts w:ascii="Times New Roman"/>
            <w:sz w:val="20"/>
          </w:rPr>
          <w:t>General</w:t>
        </w:r>
        <w:r>
          <w:rPr>
            <w:rFonts w:ascii="Times New Roman"/>
            <w:spacing w:val="31"/>
            <w:sz w:val="20"/>
          </w:rPr>
          <w:t xml:space="preserve"> </w:t>
        </w:r>
        <w:r>
          <w:rPr>
            <w:rFonts w:ascii="Times New Roman"/>
            <w:sz w:val="20"/>
          </w:rPr>
          <w:t>Assembly</w:t>
        </w:r>
        <w:r>
          <w:rPr>
            <w:rFonts w:ascii="Times New Roman"/>
            <w:spacing w:val="24"/>
            <w:sz w:val="20"/>
          </w:rPr>
          <w:t xml:space="preserve"> </w:t>
        </w:r>
      </w:ins>
      <w:r>
        <w:rPr>
          <w:rFonts w:ascii="Times New Roman"/>
          <w:sz w:val="20"/>
          <w:rPrChange w:id="3968" w:author="Author" w:date="2015-07-30T15:37:00Z">
            <w:rPr>
              <w:rFonts w:ascii="Times New Roman" w:hAnsi="Times New Roman"/>
              <w:sz w:val="20"/>
            </w:rPr>
          </w:rPrChange>
        </w:rPr>
        <w:t>of</w:t>
      </w:r>
      <w:r>
        <w:rPr>
          <w:rFonts w:ascii="Times New Roman"/>
          <w:spacing w:val="26"/>
          <w:sz w:val="20"/>
          <w:rPrChange w:id="3969" w:author="Author" w:date="2015-07-30T15:37:00Z">
            <w:rPr>
              <w:rFonts w:ascii="Times New Roman" w:hAnsi="Times New Roman"/>
              <w:sz w:val="20"/>
            </w:rPr>
          </w:rPrChange>
        </w:rPr>
        <w:t xml:space="preserve"> </w:t>
      </w:r>
      <w:r>
        <w:rPr>
          <w:rFonts w:ascii="Times New Roman"/>
          <w:sz w:val="20"/>
          <w:rPrChange w:id="3970" w:author="Author" w:date="2015-07-30T15:37:00Z">
            <w:rPr>
              <w:rFonts w:ascii="Times New Roman" w:hAnsi="Times New Roman"/>
              <w:sz w:val="20"/>
            </w:rPr>
          </w:rPrChange>
        </w:rPr>
        <w:t>the</w:t>
      </w:r>
      <w:r>
        <w:rPr>
          <w:rFonts w:ascii="Times New Roman"/>
          <w:spacing w:val="31"/>
          <w:sz w:val="20"/>
          <w:rPrChange w:id="3971" w:author="Author" w:date="2015-07-30T15:37:00Z">
            <w:rPr>
              <w:rFonts w:ascii="Times New Roman" w:hAnsi="Times New Roman"/>
              <w:sz w:val="20"/>
            </w:rPr>
          </w:rPrChange>
        </w:rPr>
        <w:t xml:space="preserve"> </w:t>
      </w:r>
      <w:r>
        <w:rPr>
          <w:rFonts w:ascii="Times New Roman"/>
          <w:sz w:val="20"/>
          <w:rPrChange w:id="3972" w:author="Author" w:date="2015-07-30T15:37:00Z">
            <w:rPr>
              <w:rFonts w:ascii="Times New Roman" w:hAnsi="Times New Roman"/>
              <w:sz w:val="20"/>
            </w:rPr>
          </w:rPrChange>
        </w:rPr>
        <w:t>Addis</w:t>
      </w:r>
      <w:r>
        <w:rPr>
          <w:rFonts w:ascii="Times New Roman"/>
          <w:spacing w:val="30"/>
          <w:sz w:val="20"/>
          <w:rPrChange w:id="3973" w:author="Author" w:date="2015-07-30T15:37:00Z">
            <w:rPr>
              <w:rFonts w:ascii="Times New Roman" w:hAnsi="Times New Roman"/>
              <w:sz w:val="20"/>
            </w:rPr>
          </w:rPrChange>
        </w:rPr>
        <w:t xml:space="preserve"> </w:t>
      </w:r>
      <w:r>
        <w:rPr>
          <w:rFonts w:ascii="Times New Roman"/>
          <w:sz w:val="20"/>
          <w:rPrChange w:id="3974" w:author="Author" w:date="2015-07-30T15:37:00Z">
            <w:rPr>
              <w:rFonts w:ascii="Times New Roman" w:hAnsi="Times New Roman"/>
              <w:sz w:val="20"/>
            </w:rPr>
          </w:rPrChange>
        </w:rPr>
        <w:t>Ababa</w:t>
      </w:r>
      <w:r>
        <w:rPr>
          <w:rFonts w:ascii="Times New Roman"/>
          <w:spacing w:val="31"/>
          <w:sz w:val="20"/>
          <w:rPrChange w:id="3975" w:author="Author" w:date="2015-07-30T15:37:00Z">
            <w:rPr>
              <w:rFonts w:ascii="Times New Roman" w:hAnsi="Times New Roman"/>
              <w:sz w:val="20"/>
            </w:rPr>
          </w:rPrChange>
        </w:rPr>
        <w:t xml:space="preserve"> </w:t>
      </w:r>
      <w:r>
        <w:rPr>
          <w:rFonts w:ascii="Times New Roman"/>
          <w:sz w:val="20"/>
          <w:rPrChange w:id="3976" w:author="Author" w:date="2015-07-30T15:37:00Z">
            <w:rPr>
              <w:rFonts w:ascii="Times New Roman" w:hAnsi="Times New Roman"/>
              <w:sz w:val="20"/>
            </w:rPr>
          </w:rPrChange>
        </w:rPr>
        <w:t>Action</w:t>
      </w:r>
      <w:r>
        <w:rPr>
          <w:rFonts w:ascii="Times New Roman"/>
          <w:spacing w:val="29"/>
          <w:sz w:val="20"/>
          <w:rPrChange w:id="3977" w:author="Author" w:date="2015-07-30T15:37:00Z">
            <w:rPr>
              <w:rFonts w:ascii="Times New Roman" w:hAnsi="Times New Roman"/>
              <w:sz w:val="20"/>
            </w:rPr>
          </w:rPrChange>
        </w:rPr>
        <w:t xml:space="preserve"> </w:t>
      </w:r>
      <w:r>
        <w:rPr>
          <w:rFonts w:ascii="Times New Roman"/>
          <w:sz w:val="20"/>
          <w:rPrChange w:id="3978" w:author="Author" w:date="2015-07-30T15:37:00Z">
            <w:rPr>
              <w:rFonts w:ascii="Times New Roman" w:hAnsi="Times New Roman"/>
              <w:sz w:val="20"/>
            </w:rPr>
          </w:rPrChange>
        </w:rPr>
        <w:t>Agenda</w:t>
      </w:r>
      <w:r>
        <w:rPr>
          <w:rFonts w:ascii="Times New Roman"/>
          <w:spacing w:val="28"/>
          <w:sz w:val="20"/>
          <w:rPrChange w:id="3979" w:author="Author" w:date="2015-07-30T15:37:00Z">
            <w:rPr>
              <w:rFonts w:ascii="Times New Roman" w:hAnsi="Times New Roman"/>
              <w:sz w:val="20"/>
            </w:rPr>
          </w:rPrChange>
        </w:rPr>
        <w:t xml:space="preserve"> </w:t>
      </w:r>
      <w:r>
        <w:rPr>
          <w:rFonts w:ascii="Times New Roman"/>
          <w:sz w:val="20"/>
          <w:rPrChange w:id="3980" w:author="Author" w:date="2015-07-30T15:37:00Z">
            <w:rPr>
              <w:rFonts w:ascii="Times New Roman" w:hAnsi="Times New Roman"/>
              <w:sz w:val="20"/>
            </w:rPr>
          </w:rPrChange>
        </w:rPr>
        <w:t>and</w:t>
      </w:r>
      <w:r>
        <w:rPr>
          <w:rFonts w:ascii="Times New Roman"/>
          <w:spacing w:val="31"/>
          <w:sz w:val="20"/>
          <w:rPrChange w:id="3981" w:author="Author" w:date="2015-07-30T15:37:00Z">
            <w:rPr>
              <w:rFonts w:ascii="Times New Roman" w:hAnsi="Times New Roman"/>
              <w:sz w:val="20"/>
            </w:rPr>
          </w:rPrChange>
        </w:rPr>
        <w:t xml:space="preserve"> </w:t>
      </w:r>
      <w:ins w:id="3982" w:author="Author" w:date="2015-07-30T15:37:00Z">
        <w:r>
          <w:rPr>
            <w:rFonts w:ascii="Times New Roman"/>
            <w:sz w:val="20"/>
          </w:rPr>
          <w:t>we</w:t>
        </w:r>
        <w:r>
          <w:rPr>
            <w:rFonts w:ascii="Times New Roman"/>
            <w:w w:val="99"/>
            <w:sz w:val="20"/>
          </w:rPr>
          <w:t xml:space="preserve"> </w:t>
        </w:r>
        <w:r>
          <w:rPr>
            <w:rFonts w:ascii="Times New Roman"/>
            <w:sz w:val="20"/>
          </w:rPr>
          <w:t>recognize</w:t>
        </w:r>
        <w:r>
          <w:rPr>
            <w:rFonts w:ascii="Times New Roman"/>
            <w:spacing w:val="17"/>
            <w:sz w:val="20"/>
          </w:rPr>
          <w:t xml:space="preserve"> </w:t>
        </w:r>
        <w:r>
          <w:rPr>
            <w:rFonts w:ascii="Times New Roman"/>
            <w:sz w:val="20"/>
          </w:rPr>
          <w:t>that</w:t>
        </w:r>
        <w:r>
          <w:rPr>
            <w:rFonts w:ascii="Times New Roman"/>
            <w:spacing w:val="17"/>
            <w:sz w:val="20"/>
          </w:rPr>
          <w:t xml:space="preserve"> </w:t>
        </w:r>
        <w:r>
          <w:rPr>
            <w:rFonts w:ascii="Times New Roman"/>
            <w:sz w:val="20"/>
          </w:rPr>
          <w:t>its</w:t>
        </w:r>
        <w:r>
          <w:rPr>
            <w:rFonts w:ascii="Times New Roman"/>
            <w:spacing w:val="16"/>
            <w:sz w:val="20"/>
          </w:rPr>
          <w:t xml:space="preserve"> </w:t>
        </w:r>
        <w:r>
          <w:rPr>
            <w:rFonts w:ascii="Times New Roman"/>
            <w:sz w:val="20"/>
          </w:rPr>
          <w:t>full</w:t>
        </w:r>
        <w:r>
          <w:rPr>
            <w:rFonts w:ascii="Times New Roman"/>
            <w:spacing w:val="14"/>
            <w:sz w:val="20"/>
          </w:rPr>
          <w:t xml:space="preserve"> </w:t>
        </w:r>
        <w:r>
          <w:rPr>
            <w:rFonts w:ascii="Times New Roman"/>
            <w:sz w:val="20"/>
          </w:rPr>
          <w:t>implementation</w:t>
        </w:r>
        <w:r>
          <w:rPr>
            <w:rFonts w:ascii="Times New Roman"/>
            <w:spacing w:val="15"/>
            <w:sz w:val="20"/>
          </w:rPr>
          <w:t xml:space="preserve"> </w:t>
        </w:r>
        <w:r>
          <w:rPr>
            <w:rFonts w:ascii="Times New Roman"/>
            <w:sz w:val="20"/>
          </w:rPr>
          <w:t>is</w:t>
        </w:r>
        <w:r>
          <w:rPr>
            <w:rFonts w:ascii="Times New Roman"/>
            <w:spacing w:val="14"/>
            <w:sz w:val="20"/>
          </w:rPr>
          <w:t xml:space="preserve"> </w:t>
        </w:r>
        <w:r>
          <w:rPr>
            <w:rFonts w:ascii="Times New Roman"/>
            <w:sz w:val="20"/>
          </w:rPr>
          <w:t>critical</w:t>
        </w:r>
        <w:r>
          <w:rPr>
            <w:rFonts w:ascii="Times New Roman"/>
            <w:spacing w:val="19"/>
            <w:sz w:val="20"/>
          </w:rPr>
          <w:t xml:space="preserve"> </w:t>
        </w:r>
        <w:r>
          <w:rPr>
            <w:rFonts w:ascii="Times New Roman"/>
            <w:sz w:val="20"/>
          </w:rPr>
          <w:t>for</w:t>
        </w:r>
        <w:r>
          <w:rPr>
            <w:rFonts w:ascii="Times New Roman"/>
            <w:spacing w:val="15"/>
            <w:sz w:val="20"/>
          </w:rPr>
          <w:t xml:space="preserve"> </w:t>
        </w:r>
      </w:ins>
      <w:r>
        <w:rPr>
          <w:rFonts w:ascii="Times New Roman"/>
          <w:sz w:val="20"/>
          <w:rPrChange w:id="3983" w:author="Author" w:date="2015-07-30T15:37:00Z">
            <w:rPr>
              <w:rFonts w:ascii="Times New Roman" w:hAnsi="Times New Roman"/>
              <w:sz w:val="20"/>
            </w:rPr>
          </w:rPrChange>
        </w:rPr>
        <w:t>the</w:t>
      </w:r>
      <w:r>
        <w:rPr>
          <w:rFonts w:ascii="Times New Roman"/>
          <w:spacing w:val="17"/>
          <w:sz w:val="20"/>
          <w:rPrChange w:id="3984" w:author="Author" w:date="2015-07-30T15:37:00Z">
            <w:rPr>
              <w:rFonts w:ascii="Times New Roman" w:hAnsi="Times New Roman"/>
              <w:sz w:val="20"/>
            </w:rPr>
          </w:rPrChange>
        </w:rPr>
        <w:t xml:space="preserve"> </w:t>
      </w:r>
      <w:r>
        <w:rPr>
          <w:rFonts w:ascii="Times New Roman"/>
          <w:sz w:val="20"/>
          <w:rPrChange w:id="3985" w:author="Author" w:date="2015-07-30T15:37:00Z">
            <w:rPr>
              <w:rFonts w:ascii="Times New Roman" w:hAnsi="Times New Roman"/>
              <w:sz w:val="20"/>
            </w:rPr>
          </w:rPrChange>
        </w:rPr>
        <w:t>realization</w:t>
      </w:r>
      <w:r>
        <w:rPr>
          <w:rFonts w:ascii="Times New Roman"/>
          <w:spacing w:val="13"/>
          <w:sz w:val="20"/>
          <w:rPrChange w:id="3986" w:author="Author" w:date="2015-07-30T15:37:00Z">
            <w:rPr>
              <w:rFonts w:ascii="Times New Roman" w:hAnsi="Times New Roman"/>
              <w:sz w:val="20"/>
            </w:rPr>
          </w:rPrChange>
        </w:rPr>
        <w:t xml:space="preserve"> </w:t>
      </w:r>
      <w:r>
        <w:rPr>
          <w:rFonts w:ascii="Times New Roman"/>
          <w:sz w:val="20"/>
          <w:rPrChange w:id="3987" w:author="Author" w:date="2015-07-30T15:37:00Z">
            <w:rPr>
              <w:rFonts w:ascii="Times New Roman" w:hAnsi="Times New Roman"/>
              <w:sz w:val="20"/>
            </w:rPr>
          </w:rPrChange>
        </w:rPr>
        <w:t>of</w:t>
      </w:r>
      <w:r>
        <w:rPr>
          <w:rFonts w:ascii="Times New Roman"/>
          <w:spacing w:val="13"/>
          <w:sz w:val="20"/>
          <w:rPrChange w:id="3988" w:author="Author" w:date="2015-07-30T15:37:00Z">
            <w:rPr>
              <w:rFonts w:ascii="Times New Roman" w:hAnsi="Times New Roman"/>
              <w:sz w:val="20"/>
            </w:rPr>
          </w:rPrChange>
        </w:rPr>
        <w:t xml:space="preserve"> </w:t>
      </w:r>
      <w:r>
        <w:rPr>
          <w:rFonts w:ascii="Times New Roman"/>
          <w:sz w:val="20"/>
          <w:rPrChange w:id="3989" w:author="Author" w:date="2015-07-30T15:37:00Z">
            <w:rPr>
              <w:rFonts w:ascii="Times New Roman" w:hAnsi="Times New Roman"/>
              <w:sz w:val="20"/>
            </w:rPr>
          </w:rPrChange>
        </w:rPr>
        <w:t>the</w:t>
      </w:r>
      <w:r>
        <w:rPr>
          <w:rFonts w:ascii="Times New Roman"/>
          <w:spacing w:val="17"/>
          <w:sz w:val="20"/>
          <w:rPrChange w:id="3990" w:author="Author" w:date="2015-07-30T15:37:00Z">
            <w:rPr>
              <w:rFonts w:ascii="Times New Roman" w:hAnsi="Times New Roman"/>
              <w:sz w:val="20"/>
            </w:rPr>
          </w:rPrChange>
        </w:rPr>
        <w:t xml:space="preserve"> </w:t>
      </w:r>
      <w:del w:id="3991" w:author="Author" w:date="2015-07-30T15:37:00Z">
        <w:r w:rsidR="00F3349C">
          <w:rPr>
            <w:rFonts w:ascii="Times New Roman" w:hAnsi="Times New Roman"/>
            <w:sz w:val="20"/>
            <w:szCs w:val="20"/>
          </w:rPr>
          <w:delText>SDGs</w:delText>
        </w:r>
      </w:del>
      <w:ins w:id="3992" w:author="Author" w:date="2015-07-30T15:37:00Z">
        <w:r>
          <w:rPr>
            <w:rFonts w:ascii="Times New Roman"/>
            <w:sz w:val="20"/>
          </w:rPr>
          <w:t>Sustainable</w:t>
        </w:r>
        <w:r>
          <w:rPr>
            <w:rFonts w:ascii="Times New Roman"/>
            <w:spacing w:val="15"/>
            <w:sz w:val="20"/>
          </w:rPr>
          <w:t xml:space="preserve"> </w:t>
        </w:r>
        <w:r>
          <w:rPr>
            <w:rFonts w:ascii="Times New Roman"/>
            <w:sz w:val="20"/>
          </w:rPr>
          <w:t>Development</w:t>
        </w:r>
        <w:r>
          <w:rPr>
            <w:rFonts w:ascii="Times New Roman"/>
            <w:spacing w:val="14"/>
            <w:sz w:val="20"/>
          </w:rPr>
          <w:t xml:space="preserve"> </w:t>
        </w:r>
        <w:r>
          <w:rPr>
            <w:rFonts w:ascii="Times New Roman"/>
            <w:sz w:val="20"/>
          </w:rPr>
          <w:t>Goals</w:t>
        </w:r>
      </w:ins>
      <w:r>
        <w:rPr>
          <w:rFonts w:ascii="Times New Roman"/>
          <w:spacing w:val="14"/>
          <w:sz w:val="20"/>
          <w:rPrChange w:id="3993" w:author="Author" w:date="2015-07-30T15:37:00Z">
            <w:rPr>
              <w:rFonts w:ascii="Times New Roman" w:hAnsi="Times New Roman"/>
              <w:sz w:val="20"/>
            </w:rPr>
          </w:rPrChange>
        </w:rPr>
        <w:t xml:space="preserve"> </w:t>
      </w:r>
      <w:r>
        <w:rPr>
          <w:rFonts w:ascii="Times New Roman"/>
          <w:sz w:val="20"/>
          <w:rPrChange w:id="3994" w:author="Author" w:date="2015-07-30T15:37:00Z">
            <w:rPr>
              <w:rFonts w:ascii="Times New Roman" w:hAnsi="Times New Roman"/>
              <w:sz w:val="20"/>
            </w:rPr>
          </w:rPrChange>
        </w:rPr>
        <w:t>and</w:t>
      </w:r>
      <w:r>
        <w:rPr>
          <w:rFonts w:ascii="Times New Roman"/>
          <w:w w:val="99"/>
          <w:sz w:val="20"/>
          <w:rPrChange w:id="3995" w:author="Author" w:date="2015-07-30T15:37:00Z">
            <w:rPr>
              <w:rFonts w:ascii="Times New Roman" w:hAnsi="Times New Roman"/>
              <w:sz w:val="20"/>
            </w:rPr>
          </w:rPrChange>
        </w:rPr>
        <w:t xml:space="preserve"> </w:t>
      </w:r>
      <w:r>
        <w:rPr>
          <w:rFonts w:ascii="Times New Roman"/>
          <w:sz w:val="20"/>
          <w:rPrChange w:id="3996" w:author="Author" w:date="2015-07-30T15:37:00Z">
            <w:rPr>
              <w:rFonts w:ascii="Times New Roman" w:hAnsi="Times New Roman"/>
              <w:sz w:val="20"/>
            </w:rPr>
          </w:rPrChange>
        </w:rPr>
        <w:t>targets.</w:t>
      </w:r>
    </w:p>
    <w:p w14:paraId="01523DA3" w14:textId="77777777" w:rsidR="00804791" w:rsidRDefault="00804791">
      <w:pPr>
        <w:spacing w:before="10"/>
        <w:rPr>
          <w:rFonts w:ascii="Times New Roman" w:hAnsi="Times New Roman"/>
          <w:sz w:val="19"/>
          <w:rPrChange w:id="3997" w:author="Author" w:date="2015-07-30T15:37:00Z">
            <w:rPr>
              <w:rFonts w:ascii="Times New Roman" w:hAnsi="Times New Roman"/>
              <w:sz w:val="20"/>
            </w:rPr>
          </w:rPrChange>
        </w:rPr>
        <w:pPrChange w:id="3998" w:author="Author" w:date="2015-07-30T15:37:00Z">
          <w:pPr>
            <w:pStyle w:val="ListParagraph"/>
            <w:ind w:left="360"/>
            <w:jc w:val="both"/>
          </w:pPr>
        </w:pPrChange>
      </w:pPr>
    </w:p>
    <w:p w14:paraId="4B1352AE" w14:textId="70D985D6" w:rsidR="00804791" w:rsidRDefault="00F3349C">
      <w:pPr>
        <w:pStyle w:val="ListParagraph"/>
        <w:numPr>
          <w:ilvl w:val="0"/>
          <w:numId w:val="35"/>
        </w:numPr>
        <w:tabs>
          <w:tab w:val="left" w:pos="461"/>
        </w:tabs>
        <w:ind w:right="100"/>
        <w:jc w:val="both"/>
        <w:rPr>
          <w:rFonts w:ascii="Times New Roman" w:eastAsia="Times New Roman" w:hAnsi="Times New Roman" w:cs="Times New Roman"/>
          <w:sz w:val="20"/>
          <w:szCs w:val="20"/>
        </w:rPr>
        <w:pPrChange w:id="3999" w:author="Author" w:date="2015-07-30T15:37:00Z">
          <w:pPr>
            <w:pStyle w:val="ListParagraph"/>
            <w:numPr>
              <w:numId w:val="38"/>
            </w:numPr>
            <w:ind w:left="360" w:hanging="360"/>
            <w:jc w:val="both"/>
          </w:pPr>
        </w:pPrChange>
      </w:pPr>
      <w:del w:id="4000" w:author="Author" w:date="2015-07-30T15:37:00Z">
        <w:r w:rsidRPr="000C3206">
          <w:rPr>
            <w:rFonts w:ascii="Times New Roman" w:hAnsi="Times New Roman"/>
            <w:sz w:val="20"/>
            <w:szCs w:val="20"/>
          </w:rPr>
          <w:delText xml:space="preserve">Official </w:delText>
        </w:r>
        <w:r>
          <w:rPr>
            <w:rFonts w:ascii="Times New Roman" w:hAnsi="Times New Roman"/>
            <w:sz w:val="20"/>
            <w:szCs w:val="20"/>
          </w:rPr>
          <w:delText>d</w:delText>
        </w:r>
        <w:r w:rsidRPr="000C3206">
          <w:rPr>
            <w:rFonts w:ascii="Times New Roman" w:hAnsi="Times New Roman"/>
            <w:sz w:val="20"/>
            <w:szCs w:val="20"/>
          </w:rPr>
          <w:delText xml:space="preserve">evelopment </w:delText>
        </w:r>
        <w:r>
          <w:rPr>
            <w:rFonts w:ascii="Times New Roman" w:hAnsi="Times New Roman"/>
            <w:sz w:val="20"/>
            <w:szCs w:val="20"/>
          </w:rPr>
          <w:delText>a</w:delText>
        </w:r>
        <w:r w:rsidRPr="000C3206">
          <w:rPr>
            <w:rFonts w:ascii="Times New Roman" w:hAnsi="Times New Roman"/>
            <w:sz w:val="20"/>
            <w:szCs w:val="20"/>
          </w:rPr>
          <w:delText xml:space="preserve">ssistance remains </w:delText>
        </w:r>
        <w:r>
          <w:rPr>
            <w:rFonts w:ascii="Times New Roman" w:hAnsi="Times New Roman"/>
            <w:sz w:val="20"/>
            <w:szCs w:val="20"/>
          </w:rPr>
          <w:delText xml:space="preserve">a primary means of </w:delText>
        </w:r>
        <w:r w:rsidRPr="000C3206">
          <w:rPr>
            <w:rFonts w:ascii="Times New Roman" w:hAnsi="Times New Roman"/>
            <w:sz w:val="20"/>
            <w:szCs w:val="20"/>
          </w:rPr>
          <w:delText>supporting</w:delText>
        </w:r>
      </w:del>
      <w:ins w:id="4001" w:author="Author" w:date="2015-07-30T15:37:00Z">
        <w:r w:rsidR="006514D0">
          <w:rPr>
            <w:rFonts w:ascii="Times New Roman" w:eastAsia="Times New Roman" w:hAnsi="Times New Roman" w:cs="Times New Roman"/>
            <w:sz w:val="20"/>
            <w:szCs w:val="20"/>
          </w:rPr>
          <w:t>We support</w:t>
        </w:r>
      </w:ins>
      <w:r w:rsidR="006514D0">
        <w:rPr>
          <w:rFonts w:ascii="Times New Roman" w:eastAsia="Times New Roman" w:hAnsi="Times New Roman" w:cs="Times New Roman"/>
          <w:sz w:val="20"/>
          <w:szCs w:val="20"/>
        </w:rPr>
        <w:t xml:space="preserve"> the </w:t>
      </w:r>
      <w:del w:id="4002" w:author="Author" w:date="2015-07-30T15:37:00Z">
        <w:r w:rsidRPr="000C3206">
          <w:rPr>
            <w:rFonts w:ascii="Times New Roman" w:hAnsi="Times New Roman"/>
            <w:sz w:val="20"/>
            <w:szCs w:val="20"/>
          </w:rPr>
          <w:delText xml:space="preserve">sustainable development needs of countries and regions, in particular African countries, least developed countries, landlocked developing countries and small island developing states and </w:delText>
        </w:r>
        <w:r>
          <w:rPr>
            <w:rFonts w:ascii="Times New Roman" w:hAnsi="Times New Roman"/>
            <w:sz w:val="20"/>
            <w:szCs w:val="20"/>
          </w:rPr>
          <w:delText>a number of</w:delText>
        </w:r>
        <w:r w:rsidRPr="000C3206">
          <w:rPr>
            <w:rFonts w:ascii="Times New Roman" w:hAnsi="Times New Roman"/>
            <w:sz w:val="20"/>
            <w:szCs w:val="20"/>
          </w:rPr>
          <w:delText xml:space="preserve"> middle-income countries. </w:delText>
        </w:r>
        <w:r>
          <w:rPr>
            <w:rFonts w:ascii="Times New Roman" w:hAnsi="Times New Roman"/>
            <w:sz w:val="20"/>
            <w:szCs w:val="20"/>
          </w:rPr>
          <w:delText>D</w:delText>
        </w:r>
        <w:r w:rsidRPr="000C3206">
          <w:rPr>
            <w:rFonts w:ascii="Times New Roman" w:hAnsi="Times New Roman"/>
            <w:sz w:val="20"/>
            <w:szCs w:val="20"/>
          </w:rPr>
          <w:delText>eveloped countries</w:delText>
        </w:r>
        <w:r>
          <w:rPr>
            <w:rFonts w:ascii="Times New Roman" w:hAnsi="Times New Roman"/>
            <w:sz w:val="20"/>
            <w:szCs w:val="20"/>
          </w:rPr>
          <w:delText xml:space="preserve"> should commit</w:delText>
        </w:r>
        <w:r w:rsidRPr="000C3206">
          <w:rPr>
            <w:rFonts w:ascii="Times New Roman" w:hAnsi="Times New Roman"/>
            <w:sz w:val="20"/>
            <w:szCs w:val="20"/>
          </w:rPr>
          <w:delText xml:space="preserve"> to implement fully their official development assistance commitments. </w:delText>
        </w:r>
        <w:r w:rsidRPr="00232F69">
          <w:rPr>
            <w:rFonts w:ascii="Times New Roman" w:hAnsi="Times New Roman"/>
            <w:sz w:val="20"/>
            <w:szCs w:val="20"/>
          </w:rPr>
          <w:delText xml:space="preserve">We </w:delText>
        </w:r>
        <w:r>
          <w:rPr>
            <w:rFonts w:ascii="Times New Roman" w:hAnsi="Times New Roman"/>
            <w:sz w:val="20"/>
            <w:szCs w:val="20"/>
          </w:rPr>
          <w:delText>will</w:delText>
        </w:r>
        <w:r w:rsidRPr="00232F69">
          <w:rPr>
            <w:rFonts w:ascii="Times New Roman" w:hAnsi="Times New Roman"/>
            <w:sz w:val="20"/>
            <w:szCs w:val="20"/>
          </w:rPr>
          <w:delText xml:space="preserve"> accelerate full </w:delText>
        </w:r>
      </w:del>
      <w:r w:rsidR="006514D0">
        <w:rPr>
          <w:rFonts w:ascii="Times New Roman" w:eastAsia="Times New Roman" w:hAnsi="Times New Roman" w:cs="Times New Roman"/>
          <w:sz w:val="20"/>
          <w:szCs w:val="20"/>
        </w:rPr>
        <w:t xml:space="preserve">implementation of </w:t>
      </w:r>
      <w:ins w:id="4003" w:author="Author" w:date="2015-07-30T15:37:00Z">
        <w:r w:rsidR="006514D0">
          <w:rPr>
            <w:rFonts w:ascii="Times New Roman" w:eastAsia="Times New Roman" w:hAnsi="Times New Roman" w:cs="Times New Roman"/>
            <w:sz w:val="20"/>
            <w:szCs w:val="20"/>
          </w:rPr>
          <w:t xml:space="preserve">relevant strategies and programmes of action, including </w:t>
        </w:r>
      </w:ins>
      <w:r w:rsidR="006514D0">
        <w:rPr>
          <w:rFonts w:ascii="Times New Roman" w:eastAsia="Times New Roman" w:hAnsi="Times New Roman" w:cs="Times New Roman"/>
          <w:sz w:val="20"/>
          <w:szCs w:val="20"/>
        </w:rPr>
        <w:t>the</w:t>
      </w:r>
      <w:r w:rsidR="006514D0">
        <w:rPr>
          <w:rFonts w:ascii="Times New Roman" w:hAnsi="Times New Roman"/>
          <w:spacing w:val="29"/>
          <w:sz w:val="20"/>
          <w:rPrChange w:id="4004"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Istanbul</w:t>
      </w:r>
      <w:r w:rsidR="006514D0">
        <w:rPr>
          <w:rFonts w:ascii="Times New Roman" w:hAnsi="Times New Roman"/>
          <w:w w:val="99"/>
          <w:sz w:val="20"/>
          <w:rPrChange w:id="4005" w:author="Author" w:date="2015-07-30T15:37:00Z">
            <w:rPr>
              <w:rFonts w:ascii="Times New Roman" w:hAnsi="Times New Roman"/>
              <w:sz w:val="20"/>
            </w:rPr>
          </w:rPrChange>
        </w:rPr>
        <w:t xml:space="preserve"> </w:t>
      </w:r>
      <w:ins w:id="4006" w:author="Author" w:date="2015-07-30T15:37:00Z">
        <w:r w:rsidR="006514D0">
          <w:rPr>
            <w:rFonts w:ascii="Times New Roman" w:eastAsia="Times New Roman" w:hAnsi="Times New Roman" w:cs="Times New Roman"/>
            <w:sz w:val="20"/>
            <w:szCs w:val="20"/>
          </w:rPr>
          <w:t>Declaration</w:t>
        </w:r>
        <w:r w:rsidR="006514D0">
          <w:rPr>
            <w:rFonts w:ascii="Times New Roman" w:eastAsia="Times New Roman" w:hAnsi="Times New Roman" w:cs="Times New Roman"/>
            <w:spacing w:val="26"/>
            <w:sz w:val="20"/>
            <w:szCs w:val="20"/>
          </w:rPr>
          <w:t xml:space="preserve"> </w:t>
        </w:r>
        <w:r w:rsidR="006514D0">
          <w:rPr>
            <w:rFonts w:ascii="Times New Roman" w:eastAsia="Times New Roman" w:hAnsi="Times New Roman" w:cs="Times New Roman"/>
            <w:sz w:val="20"/>
            <w:szCs w:val="20"/>
          </w:rPr>
          <w:t>and</w:t>
        </w:r>
        <w:r w:rsidR="006514D0">
          <w:rPr>
            <w:rFonts w:ascii="Times New Roman" w:eastAsia="Times New Roman" w:hAnsi="Times New Roman" w:cs="Times New Roman"/>
            <w:spacing w:val="28"/>
            <w:sz w:val="20"/>
            <w:szCs w:val="20"/>
          </w:rPr>
          <w:t xml:space="preserve"> </w:t>
        </w:r>
      </w:ins>
      <w:r w:rsidR="006514D0">
        <w:rPr>
          <w:rFonts w:ascii="Times New Roman" w:eastAsia="Times New Roman" w:hAnsi="Times New Roman" w:cs="Times New Roman"/>
          <w:sz w:val="20"/>
          <w:szCs w:val="20"/>
        </w:rPr>
        <w:t>Programme</w:t>
      </w:r>
      <w:r w:rsidR="006514D0">
        <w:rPr>
          <w:rFonts w:ascii="Times New Roman" w:hAnsi="Times New Roman"/>
          <w:spacing w:val="30"/>
          <w:sz w:val="20"/>
          <w:rPrChange w:id="4007"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of</w:t>
      </w:r>
      <w:r w:rsidR="006514D0">
        <w:rPr>
          <w:rFonts w:ascii="Times New Roman" w:hAnsi="Times New Roman"/>
          <w:spacing w:val="25"/>
          <w:sz w:val="20"/>
          <w:rPrChange w:id="4008"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Action</w:t>
      </w:r>
      <w:del w:id="4009" w:author="Author" w:date="2015-07-30T15:37:00Z">
        <w:r w:rsidRPr="00232F69">
          <w:rPr>
            <w:rFonts w:ascii="Times New Roman" w:hAnsi="Times New Roman"/>
            <w:sz w:val="20"/>
            <w:szCs w:val="20"/>
          </w:rPr>
          <w:delText xml:space="preserve"> for</w:delText>
        </w:r>
      </w:del>
      <w:ins w:id="4010" w:author="Author" w:date="2015-07-30T15:37:00Z">
        <w:r w:rsidR="006514D0">
          <w:rPr>
            <w:rFonts w:ascii="Times New Roman" w:eastAsia="Times New Roman" w:hAnsi="Times New Roman" w:cs="Times New Roman"/>
            <w:sz w:val="20"/>
            <w:szCs w:val="20"/>
          </w:rPr>
          <w:t>,</w:t>
        </w:r>
      </w:ins>
      <w:r w:rsidR="006514D0">
        <w:rPr>
          <w:rFonts w:ascii="Times New Roman" w:hAnsi="Times New Roman"/>
          <w:spacing w:val="27"/>
          <w:sz w:val="20"/>
          <w:rPrChange w:id="4011"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the</w:t>
      </w:r>
      <w:r w:rsidR="006514D0">
        <w:rPr>
          <w:rFonts w:ascii="Times New Roman" w:hAnsi="Times New Roman"/>
          <w:spacing w:val="27"/>
          <w:sz w:val="20"/>
          <w:rPrChange w:id="4012" w:author="Author" w:date="2015-07-30T15:37:00Z">
            <w:rPr>
              <w:rFonts w:ascii="Times New Roman" w:hAnsi="Times New Roman"/>
              <w:sz w:val="20"/>
            </w:rPr>
          </w:rPrChange>
        </w:rPr>
        <w:t xml:space="preserve"> </w:t>
      </w:r>
      <w:del w:id="4013" w:author="Author" w:date="2015-07-30T15:37:00Z">
        <w:r w:rsidRPr="00232F69">
          <w:rPr>
            <w:rFonts w:ascii="Times New Roman" w:hAnsi="Times New Roman"/>
            <w:sz w:val="20"/>
            <w:szCs w:val="20"/>
          </w:rPr>
          <w:delText>Least Developed Countries, the Small Island Developing States</w:delText>
        </w:r>
      </w:del>
      <w:ins w:id="4014" w:author="Author" w:date="2015-07-30T15:37:00Z">
        <w:r w:rsidR="006514D0">
          <w:rPr>
            <w:rFonts w:ascii="Times New Roman" w:eastAsia="Times New Roman" w:hAnsi="Times New Roman" w:cs="Times New Roman"/>
            <w:sz w:val="20"/>
            <w:szCs w:val="20"/>
          </w:rPr>
          <w:t>SIDS</w:t>
        </w:r>
      </w:ins>
      <w:r w:rsidR="006514D0">
        <w:rPr>
          <w:rFonts w:ascii="Times New Roman" w:hAnsi="Times New Roman"/>
          <w:spacing w:val="29"/>
          <w:sz w:val="20"/>
          <w:rPrChange w:id="4015"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Accelerated</w:t>
      </w:r>
      <w:r w:rsidR="006514D0">
        <w:rPr>
          <w:rFonts w:ascii="Times New Roman" w:hAnsi="Times New Roman"/>
          <w:spacing w:val="29"/>
          <w:sz w:val="20"/>
          <w:rPrChange w:id="4016"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Modalities</w:t>
      </w:r>
      <w:r w:rsidR="006514D0">
        <w:rPr>
          <w:rFonts w:ascii="Times New Roman" w:hAnsi="Times New Roman"/>
          <w:spacing w:val="26"/>
          <w:sz w:val="20"/>
          <w:rPrChange w:id="4017"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of</w:t>
      </w:r>
      <w:r w:rsidR="006514D0">
        <w:rPr>
          <w:rFonts w:ascii="Times New Roman" w:hAnsi="Times New Roman"/>
          <w:spacing w:val="25"/>
          <w:sz w:val="20"/>
          <w:rPrChange w:id="4018"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Action</w:t>
      </w:r>
      <w:r w:rsidR="006514D0">
        <w:rPr>
          <w:rFonts w:ascii="Times New Roman" w:hAnsi="Times New Roman"/>
          <w:spacing w:val="26"/>
          <w:sz w:val="20"/>
          <w:rPrChange w:id="4019"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(SAMOA)</w:t>
      </w:r>
      <w:r w:rsidR="006514D0">
        <w:rPr>
          <w:rFonts w:ascii="Times New Roman" w:hAnsi="Times New Roman"/>
          <w:spacing w:val="28"/>
          <w:sz w:val="20"/>
          <w:rPrChange w:id="4020"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Pathway,</w:t>
      </w:r>
      <w:r w:rsidR="006514D0">
        <w:rPr>
          <w:rFonts w:ascii="Times New Roman" w:hAnsi="Times New Roman"/>
          <w:spacing w:val="27"/>
          <w:sz w:val="20"/>
          <w:rPrChange w:id="4021"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the</w:t>
      </w:r>
      <w:r w:rsidR="006514D0">
        <w:rPr>
          <w:rFonts w:ascii="Times New Roman" w:hAnsi="Times New Roman"/>
          <w:w w:val="99"/>
          <w:sz w:val="20"/>
          <w:rPrChange w:id="4022"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 xml:space="preserve">Vienna Programme of Action for </w:t>
      </w:r>
      <w:del w:id="4023" w:author="Author" w:date="2015-07-30T15:37:00Z">
        <w:r w:rsidRPr="00232F69">
          <w:rPr>
            <w:rFonts w:ascii="Times New Roman" w:hAnsi="Times New Roman"/>
            <w:sz w:val="20"/>
            <w:szCs w:val="20"/>
          </w:rPr>
          <w:delText>Land-Locked</w:delText>
        </w:r>
      </w:del>
      <w:ins w:id="4024" w:author="Author" w:date="2015-07-30T15:37:00Z">
        <w:r w:rsidR="006514D0">
          <w:rPr>
            <w:rFonts w:ascii="Times New Roman" w:eastAsia="Times New Roman" w:hAnsi="Times New Roman" w:cs="Times New Roman"/>
            <w:sz w:val="20"/>
            <w:szCs w:val="20"/>
          </w:rPr>
          <w:t>Landlocked</w:t>
        </w:r>
      </w:ins>
      <w:r w:rsidR="006514D0">
        <w:rPr>
          <w:rFonts w:ascii="Times New Roman" w:eastAsia="Times New Roman" w:hAnsi="Times New Roman" w:cs="Times New Roman"/>
          <w:sz w:val="20"/>
          <w:szCs w:val="20"/>
        </w:rPr>
        <w:t xml:space="preserve"> Developing Countries</w:t>
      </w:r>
      <w:del w:id="4025" w:author="Author" w:date="2015-07-30T15:37:00Z">
        <w:r w:rsidRPr="00232F69">
          <w:rPr>
            <w:rFonts w:ascii="Times New Roman" w:hAnsi="Times New Roman"/>
            <w:sz w:val="20"/>
            <w:szCs w:val="20"/>
          </w:rPr>
          <w:delText>,</w:delText>
        </w:r>
      </w:del>
      <w:ins w:id="4026" w:author="Author" w:date="2015-07-30T15:37:00Z">
        <w:r w:rsidR="006514D0">
          <w:rPr>
            <w:rFonts w:ascii="Times New Roman" w:eastAsia="Times New Roman" w:hAnsi="Times New Roman" w:cs="Times New Roman"/>
            <w:sz w:val="20"/>
            <w:szCs w:val="20"/>
          </w:rPr>
          <w:t xml:space="preserve"> for the Decade 2014-2024, and</w:t>
        </w:r>
      </w:ins>
      <w:r w:rsidR="006514D0">
        <w:rPr>
          <w:rFonts w:ascii="Times New Roman" w:eastAsia="Times New Roman" w:hAnsi="Times New Roman" w:cs="Times New Roman"/>
          <w:sz w:val="20"/>
          <w:szCs w:val="20"/>
        </w:rPr>
        <w:t xml:space="preserve"> the</w:t>
      </w:r>
      <w:r w:rsidR="006514D0">
        <w:rPr>
          <w:rFonts w:ascii="Times New Roman" w:hAnsi="Times New Roman"/>
          <w:spacing w:val="17"/>
          <w:sz w:val="20"/>
          <w:rPrChange w:id="4027"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African</w:t>
      </w:r>
      <w:r w:rsidR="006514D0">
        <w:rPr>
          <w:rFonts w:ascii="Times New Roman" w:hAnsi="Times New Roman"/>
          <w:w w:val="99"/>
          <w:sz w:val="20"/>
          <w:rPrChange w:id="4028"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Union’s</w:t>
      </w:r>
      <w:r w:rsidR="006514D0">
        <w:rPr>
          <w:rFonts w:ascii="Times New Roman" w:hAnsi="Times New Roman"/>
          <w:spacing w:val="13"/>
          <w:sz w:val="20"/>
          <w:rPrChange w:id="4029"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Agenda</w:t>
      </w:r>
      <w:r w:rsidR="006514D0">
        <w:rPr>
          <w:rFonts w:ascii="Times New Roman" w:hAnsi="Times New Roman"/>
          <w:spacing w:val="14"/>
          <w:sz w:val="20"/>
          <w:rPrChange w:id="4030"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2063</w:t>
      </w:r>
      <w:r w:rsidR="006514D0">
        <w:rPr>
          <w:rFonts w:ascii="Times New Roman" w:hAnsi="Times New Roman"/>
          <w:spacing w:val="12"/>
          <w:sz w:val="20"/>
          <w:rPrChange w:id="4031"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and</w:t>
      </w:r>
      <w:r w:rsidR="006514D0">
        <w:rPr>
          <w:rFonts w:ascii="Times New Roman" w:hAnsi="Times New Roman"/>
          <w:spacing w:val="14"/>
          <w:sz w:val="20"/>
          <w:rPrChange w:id="4032"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the</w:t>
      </w:r>
      <w:r w:rsidR="006514D0">
        <w:rPr>
          <w:rFonts w:ascii="Times New Roman" w:hAnsi="Times New Roman"/>
          <w:spacing w:val="14"/>
          <w:sz w:val="20"/>
          <w:rPrChange w:id="4033"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programme</w:t>
      </w:r>
      <w:r w:rsidR="006514D0">
        <w:rPr>
          <w:rFonts w:ascii="Times New Roman" w:hAnsi="Times New Roman"/>
          <w:spacing w:val="14"/>
          <w:sz w:val="20"/>
          <w:rPrChange w:id="4034"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of</w:t>
      </w:r>
      <w:r w:rsidR="006514D0">
        <w:rPr>
          <w:rFonts w:ascii="Times New Roman" w:hAnsi="Times New Roman"/>
          <w:spacing w:val="12"/>
          <w:sz w:val="20"/>
          <w:rPrChange w:id="4035"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the</w:t>
      </w:r>
      <w:r w:rsidR="006514D0">
        <w:rPr>
          <w:rFonts w:ascii="Times New Roman" w:hAnsi="Times New Roman"/>
          <w:spacing w:val="14"/>
          <w:sz w:val="20"/>
          <w:rPrChange w:id="4036"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New</w:t>
      </w:r>
      <w:r w:rsidR="006514D0">
        <w:rPr>
          <w:rFonts w:ascii="Times New Roman" w:hAnsi="Times New Roman"/>
          <w:spacing w:val="10"/>
          <w:sz w:val="20"/>
          <w:rPrChange w:id="4037"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Partnership</w:t>
      </w:r>
      <w:r w:rsidR="006514D0">
        <w:rPr>
          <w:rFonts w:ascii="Times New Roman" w:hAnsi="Times New Roman"/>
          <w:spacing w:val="14"/>
          <w:sz w:val="20"/>
          <w:rPrChange w:id="4038"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for</w:t>
      </w:r>
      <w:r w:rsidR="006514D0">
        <w:rPr>
          <w:rFonts w:ascii="Times New Roman" w:hAnsi="Times New Roman"/>
          <w:spacing w:val="14"/>
          <w:sz w:val="20"/>
          <w:rPrChange w:id="4039"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Africa’s</w:t>
      </w:r>
      <w:r w:rsidR="006514D0">
        <w:rPr>
          <w:rFonts w:ascii="Times New Roman" w:hAnsi="Times New Roman"/>
          <w:spacing w:val="13"/>
          <w:sz w:val="20"/>
          <w:rPrChange w:id="4040"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Development</w:t>
      </w:r>
      <w:r w:rsidR="006514D0">
        <w:rPr>
          <w:rFonts w:ascii="Times New Roman" w:hAnsi="Times New Roman"/>
          <w:spacing w:val="13"/>
          <w:sz w:val="20"/>
          <w:rPrChange w:id="4041"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(NEPAD),</w:t>
      </w:r>
      <w:r w:rsidR="006514D0">
        <w:rPr>
          <w:rFonts w:ascii="Times New Roman" w:hAnsi="Times New Roman"/>
          <w:spacing w:val="14"/>
          <w:sz w:val="20"/>
          <w:rPrChange w:id="4042"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all</w:t>
      </w:r>
      <w:r w:rsidR="006514D0">
        <w:rPr>
          <w:rFonts w:ascii="Times New Roman" w:hAnsi="Times New Roman"/>
          <w:spacing w:val="13"/>
          <w:sz w:val="20"/>
          <w:rPrChange w:id="4043"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of</w:t>
      </w:r>
      <w:r w:rsidR="006514D0">
        <w:rPr>
          <w:rFonts w:ascii="Times New Roman" w:hAnsi="Times New Roman"/>
          <w:w w:val="99"/>
          <w:sz w:val="20"/>
          <w:rPrChange w:id="4044"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which</w:t>
      </w:r>
      <w:r w:rsidR="006514D0">
        <w:rPr>
          <w:rFonts w:ascii="Times New Roman" w:hAnsi="Times New Roman"/>
          <w:spacing w:val="42"/>
          <w:sz w:val="20"/>
          <w:rPrChange w:id="4045"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are</w:t>
      </w:r>
      <w:r w:rsidR="006514D0">
        <w:rPr>
          <w:rFonts w:ascii="Times New Roman" w:hAnsi="Times New Roman"/>
          <w:spacing w:val="44"/>
          <w:sz w:val="20"/>
          <w:rPrChange w:id="4046"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integral</w:t>
      </w:r>
      <w:r w:rsidR="006514D0">
        <w:rPr>
          <w:rFonts w:ascii="Times New Roman" w:hAnsi="Times New Roman"/>
          <w:spacing w:val="44"/>
          <w:sz w:val="20"/>
          <w:rPrChange w:id="4047"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to</w:t>
      </w:r>
      <w:r w:rsidR="006514D0">
        <w:rPr>
          <w:rFonts w:ascii="Times New Roman" w:hAnsi="Times New Roman"/>
          <w:spacing w:val="44"/>
          <w:sz w:val="20"/>
          <w:rPrChange w:id="4048"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the</w:t>
      </w:r>
      <w:r w:rsidR="006514D0">
        <w:rPr>
          <w:rFonts w:ascii="Times New Roman" w:hAnsi="Times New Roman"/>
          <w:spacing w:val="46"/>
          <w:sz w:val="20"/>
          <w:rPrChange w:id="4049"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new</w:t>
      </w:r>
      <w:r w:rsidR="006514D0">
        <w:rPr>
          <w:rFonts w:ascii="Times New Roman" w:hAnsi="Times New Roman"/>
          <w:spacing w:val="44"/>
          <w:sz w:val="20"/>
          <w:rPrChange w:id="4050"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Agenda.</w:t>
      </w:r>
      <w:r w:rsidR="006514D0">
        <w:rPr>
          <w:rFonts w:ascii="Times New Roman" w:hAnsi="Times New Roman"/>
          <w:spacing w:val="44"/>
          <w:sz w:val="20"/>
          <w:rPrChange w:id="4051" w:author="Author" w:date="2015-07-30T15:37:00Z">
            <w:rPr>
              <w:rFonts w:ascii="Times New Roman" w:hAnsi="Times New Roman"/>
              <w:sz w:val="20"/>
            </w:rPr>
          </w:rPrChange>
        </w:rPr>
        <w:t xml:space="preserve"> </w:t>
      </w:r>
      <w:ins w:id="4052" w:author="Author" w:date="2015-07-30T15:37:00Z">
        <w:r w:rsidR="006514D0">
          <w:rPr>
            <w:rFonts w:ascii="Times New Roman" w:eastAsia="Times New Roman" w:hAnsi="Times New Roman" w:cs="Times New Roman"/>
            <w:sz w:val="20"/>
            <w:szCs w:val="20"/>
          </w:rPr>
          <w:t>We</w:t>
        </w:r>
        <w:r w:rsidR="006514D0">
          <w:rPr>
            <w:rFonts w:ascii="Times New Roman" w:eastAsia="Times New Roman" w:hAnsi="Times New Roman" w:cs="Times New Roman"/>
            <w:spacing w:val="44"/>
            <w:sz w:val="20"/>
            <w:szCs w:val="20"/>
          </w:rPr>
          <w:t xml:space="preserve"> </w:t>
        </w:r>
        <w:r w:rsidR="006514D0">
          <w:rPr>
            <w:rFonts w:ascii="Times New Roman" w:eastAsia="Times New Roman" w:hAnsi="Times New Roman" w:cs="Times New Roman"/>
            <w:sz w:val="20"/>
            <w:szCs w:val="20"/>
          </w:rPr>
          <w:t>emphasize</w:t>
        </w:r>
        <w:r w:rsidR="006514D0">
          <w:rPr>
            <w:rFonts w:ascii="Times New Roman" w:eastAsia="Times New Roman" w:hAnsi="Times New Roman" w:cs="Times New Roman"/>
            <w:spacing w:val="44"/>
            <w:sz w:val="20"/>
            <w:szCs w:val="20"/>
          </w:rPr>
          <w:t xml:space="preserve"> </w:t>
        </w:r>
        <w:r w:rsidR="006514D0">
          <w:rPr>
            <w:rFonts w:ascii="Times New Roman" w:eastAsia="Times New Roman" w:hAnsi="Times New Roman" w:cs="Times New Roman"/>
            <w:sz w:val="20"/>
            <w:szCs w:val="20"/>
          </w:rPr>
          <w:t>that</w:t>
        </w:r>
        <w:r w:rsidR="006514D0">
          <w:rPr>
            <w:rFonts w:ascii="Times New Roman" w:eastAsia="Times New Roman" w:hAnsi="Times New Roman" w:cs="Times New Roman"/>
            <w:spacing w:val="44"/>
            <w:sz w:val="20"/>
            <w:szCs w:val="20"/>
          </w:rPr>
          <w:t xml:space="preserve"> </w:t>
        </w:r>
        <w:r w:rsidR="006514D0">
          <w:rPr>
            <w:rFonts w:ascii="Times New Roman" w:eastAsia="Times New Roman" w:hAnsi="Times New Roman" w:cs="Times New Roman"/>
            <w:sz w:val="20"/>
            <w:szCs w:val="20"/>
          </w:rPr>
          <w:t>international</w:t>
        </w:r>
        <w:r w:rsidR="006514D0">
          <w:rPr>
            <w:rFonts w:ascii="Times New Roman" w:eastAsia="Times New Roman" w:hAnsi="Times New Roman" w:cs="Times New Roman"/>
            <w:spacing w:val="44"/>
            <w:sz w:val="20"/>
            <w:szCs w:val="20"/>
          </w:rPr>
          <w:t xml:space="preserve"> </w:t>
        </w:r>
        <w:r w:rsidR="006514D0">
          <w:rPr>
            <w:rFonts w:ascii="Times New Roman" w:eastAsia="Times New Roman" w:hAnsi="Times New Roman" w:cs="Times New Roman"/>
            <w:sz w:val="20"/>
            <w:szCs w:val="20"/>
          </w:rPr>
          <w:t>public</w:t>
        </w:r>
        <w:r w:rsidR="006514D0">
          <w:rPr>
            <w:rFonts w:ascii="Times New Roman" w:eastAsia="Times New Roman" w:hAnsi="Times New Roman" w:cs="Times New Roman"/>
            <w:spacing w:val="43"/>
            <w:sz w:val="20"/>
            <w:szCs w:val="20"/>
          </w:rPr>
          <w:t xml:space="preserve"> </w:t>
        </w:r>
        <w:r w:rsidR="006514D0">
          <w:rPr>
            <w:rFonts w:ascii="Times New Roman" w:eastAsia="Times New Roman" w:hAnsi="Times New Roman" w:cs="Times New Roman"/>
            <w:sz w:val="20"/>
            <w:szCs w:val="20"/>
          </w:rPr>
          <w:t>finance,</w:t>
        </w:r>
        <w:r w:rsidR="006514D0">
          <w:rPr>
            <w:rFonts w:ascii="Times New Roman" w:eastAsia="Times New Roman" w:hAnsi="Times New Roman" w:cs="Times New Roman"/>
            <w:spacing w:val="44"/>
            <w:sz w:val="20"/>
            <w:szCs w:val="20"/>
          </w:rPr>
          <w:t xml:space="preserve"> </w:t>
        </w:r>
        <w:r w:rsidR="006514D0">
          <w:rPr>
            <w:rFonts w:ascii="Times New Roman" w:eastAsia="Times New Roman" w:hAnsi="Times New Roman" w:cs="Times New Roman"/>
            <w:sz w:val="20"/>
            <w:szCs w:val="20"/>
          </w:rPr>
          <w:t>including</w:t>
        </w:r>
        <w:r w:rsidR="006514D0">
          <w:rPr>
            <w:rFonts w:ascii="Times New Roman" w:eastAsia="Times New Roman" w:hAnsi="Times New Roman" w:cs="Times New Roman"/>
            <w:spacing w:val="42"/>
            <w:sz w:val="20"/>
            <w:szCs w:val="20"/>
          </w:rPr>
          <w:t xml:space="preserve"> </w:t>
        </w:r>
        <w:r w:rsidR="006514D0">
          <w:rPr>
            <w:rFonts w:ascii="Times New Roman" w:eastAsia="Times New Roman" w:hAnsi="Times New Roman" w:cs="Times New Roman"/>
            <w:sz w:val="20"/>
            <w:szCs w:val="20"/>
          </w:rPr>
          <w:t>official</w:t>
        </w:r>
        <w:r w:rsidR="006514D0">
          <w:rPr>
            <w:rFonts w:ascii="Times New Roman" w:eastAsia="Times New Roman" w:hAnsi="Times New Roman" w:cs="Times New Roman"/>
            <w:w w:val="99"/>
            <w:sz w:val="20"/>
            <w:szCs w:val="20"/>
          </w:rPr>
          <w:t xml:space="preserve"> </w:t>
        </w:r>
        <w:r w:rsidR="006514D0">
          <w:rPr>
            <w:rFonts w:ascii="Times New Roman" w:eastAsia="Times New Roman" w:hAnsi="Times New Roman" w:cs="Times New Roman"/>
            <w:sz w:val="20"/>
            <w:szCs w:val="20"/>
          </w:rPr>
          <w:t>development</w:t>
        </w:r>
        <w:r w:rsidR="006514D0">
          <w:rPr>
            <w:rFonts w:ascii="Times New Roman" w:eastAsia="Times New Roman" w:hAnsi="Times New Roman" w:cs="Times New Roman"/>
            <w:spacing w:val="13"/>
            <w:sz w:val="20"/>
            <w:szCs w:val="20"/>
          </w:rPr>
          <w:t xml:space="preserve"> </w:t>
        </w:r>
        <w:r w:rsidR="006514D0">
          <w:rPr>
            <w:rFonts w:ascii="Times New Roman" w:eastAsia="Times New Roman" w:hAnsi="Times New Roman" w:cs="Times New Roman"/>
            <w:sz w:val="20"/>
            <w:szCs w:val="20"/>
          </w:rPr>
          <w:t>assistance</w:t>
        </w:r>
        <w:r w:rsidR="006514D0">
          <w:rPr>
            <w:rFonts w:ascii="Times New Roman" w:eastAsia="Times New Roman" w:hAnsi="Times New Roman" w:cs="Times New Roman"/>
            <w:spacing w:val="14"/>
            <w:sz w:val="20"/>
            <w:szCs w:val="20"/>
          </w:rPr>
          <w:t xml:space="preserve"> </w:t>
        </w:r>
        <w:r w:rsidR="006514D0">
          <w:rPr>
            <w:rFonts w:ascii="Times New Roman" w:eastAsia="Times New Roman" w:hAnsi="Times New Roman" w:cs="Times New Roman"/>
            <w:sz w:val="20"/>
            <w:szCs w:val="20"/>
          </w:rPr>
          <w:t>(ODA),</w:t>
        </w:r>
        <w:r w:rsidR="006514D0">
          <w:rPr>
            <w:rFonts w:ascii="Times New Roman" w:eastAsia="Times New Roman" w:hAnsi="Times New Roman" w:cs="Times New Roman"/>
            <w:spacing w:val="14"/>
            <w:sz w:val="20"/>
            <w:szCs w:val="20"/>
          </w:rPr>
          <w:t xml:space="preserve"> </w:t>
        </w:r>
        <w:r w:rsidR="006514D0">
          <w:rPr>
            <w:rFonts w:ascii="Times New Roman" w:eastAsia="Times New Roman" w:hAnsi="Times New Roman" w:cs="Times New Roman"/>
            <w:sz w:val="20"/>
            <w:szCs w:val="20"/>
          </w:rPr>
          <w:t>plays</w:t>
        </w:r>
        <w:r w:rsidR="006514D0">
          <w:rPr>
            <w:rFonts w:ascii="Times New Roman" w:eastAsia="Times New Roman" w:hAnsi="Times New Roman" w:cs="Times New Roman"/>
            <w:spacing w:val="13"/>
            <w:sz w:val="20"/>
            <w:szCs w:val="20"/>
          </w:rPr>
          <w:t xml:space="preserve"> </w:t>
        </w:r>
        <w:r w:rsidR="006514D0">
          <w:rPr>
            <w:rFonts w:ascii="Times New Roman" w:eastAsia="Times New Roman" w:hAnsi="Times New Roman" w:cs="Times New Roman"/>
            <w:sz w:val="20"/>
            <w:szCs w:val="20"/>
          </w:rPr>
          <w:t>an</w:t>
        </w:r>
        <w:r w:rsidR="006514D0">
          <w:rPr>
            <w:rFonts w:ascii="Times New Roman" w:eastAsia="Times New Roman" w:hAnsi="Times New Roman" w:cs="Times New Roman"/>
            <w:spacing w:val="12"/>
            <w:sz w:val="20"/>
            <w:szCs w:val="20"/>
          </w:rPr>
          <w:t xml:space="preserve"> </w:t>
        </w:r>
        <w:r w:rsidR="006514D0">
          <w:rPr>
            <w:rFonts w:ascii="Times New Roman" w:eastAsia="Times New Roman" w:hAnsi="Times New Roman" w:cs="Times New Roman"/>
            <w:sz w:val="20"/>
            <w:szCs w:val="20"/>
          </w:rPr>
          <w:t>important</w:t>
        </w:r>
        <w:r w:rsidR="006514D0">
          <w:rPr>
            <w:rFonts w:ascii="Times New Roman" w:eastAsia="Times New Roman" w:hAnsi="Times New Roman" w:cs="Times New Roman"/>
            <w:spacing w:val="13"/>
            <w:sz w:val="20"/>
            <w:szCs w:val="20"/>
          </w:rPr>
          <w:t xml:space="preserve"> </w:t>
        </w:r>
        <w:r w:rsidR="006514D0">
          <w:rPr>
            <w:rFonts w:ascii="Times New Roman" w:eastAsia="Times New Roman" w:hAnsi="Times New Roman" w:cs="Times New Roman"/>
            <w:sz w:val="20"/>
            <w:szCs w:val="20"/>
          </w:rPr>
          <w:t>role</w:t>
        </w:r>
        <w:r w:rsidR="006514D0">
          <w:rPr>
            <w:rFonts w:ascii="Times New Roman" w:eastAsia="Times New Roman" w:hAnsi="Times New Roman" w:cs="Times New Roman"/>
            <w:spacing w:val="14"/>
            <w:sz w:val="20"/>
            <w:szCs w:val="20"/>
          </w:rPr>
          <w:t xml:space="preserve"> </w:t>
        </w:r>
        <w:r w:rsidR="006514D0">
          <w:rPr>
            <w:rFonts w:ascii="Times New Roman" w:eastAsia="Times New Roman" w:hAnsi="Times New Roman" w:cs="Times New Roman"/>
            <w:sz w:val="20"/>
            <w:szCs w:val="20"/>
          </w:rPr>
          <w:t>in</w:t>
        </w:r>
        <w:r w:rsidR="006514D0">
          <w:rPr>
            <w:rFonts w:ascii="Times New Roman" w:eastAsia="Times New Roman" w:hAnsi="Times New Roman" w:cs="Times New Roman"/>
            <w:spacing w:val="14"/>
            <w:sz w:val="20"/>
            <w:szCs w:val="20"/>
          </w:rPr>
          <w:t xml:space="preserve"> </w:t>
        </w:r>
        <w:r w:rsidR="006514D0">
          <w:rPr>
            <w:rFonts w:ascii="Times New Roman" w:eastAsia="Times New Roman" w:hAnsi="Times New Roman" w:cs="Times New Roman"/>
            <w:sz w:val="20"/>
            <w:szCs w:val="20"/>
          </w:rPr>
          <w:t>complementing</w:t>
        </w:r>
        <w:r w:rsidR="006514D0">
          <w:rPr>
            <w:rFonts w:ascii="Times New Roman" w:eastAsia="Times New Roman" w:hAnsi="Times New Roman" w:cs="Times New Roman"/>
            <w:spacing w:val="12"/>
            <w:sz w:val="20"/>
            <w:szCs w:val="20"/>
          </w:rPr>
          <w:t xml:space="preserve"> </w:t>
        </w:r>
        <w:r w:rsidR="006514D0">
          <w:rPr>
            <w:rFonts w:ascii="Times New Roman" w:eastAsia="Times New Roman" w:hAnsi="Times New Roman" w:cs="Times New Roman"/>
            <w:sz w:val="20"/>
            <w:szCs w:val="20"/>
          </w:rPr>
          <w:t>the</w:t>
        </w:r>
        <w:r w:rsidR="006514D0">
          <w:rPr>
            <w:rFonts w:ascii="Times New Roman" w:eastAsia="Times New Roman" w:hAnsi="Times New Roman" w:cs="Times New Roman"/>
            <w:spacing w:val="14"/>
            <w:sz w:val="20"/>
            <w:szCs w:val="20"/>
          </w:rPr>
          <w:t xml:space="preserve"> </w:t>
        </w:r>
        <w:r w:rsidR="006514D0">
          <w:rPr>
            <w:rFonts w:ascii="Times New Roman" w:eastAsia="Times New Roman" w:hAnsi="Times New Roman" w:cs="Times New Roman"/>
            <w:sz w:val="20"/>
            <w:szCs w:val="20"/>
          </w:rPr>
          <w:t>efforts</w:t>
        </w:r>
        <w:r w:rsidR="006514D0">
          <w:rPr>
            <w:rFonts w:ascii="Times New Roman" w:eastAsia="Times New Roman" w:hAnsi="Times New Roman" w:cs="Times New Roman"/>
            <w:spacing w:val="13"/>
            <w:sz w:val="20"/>
            <w:szCs w:val="20"/>
          </w:rPr>
          <w:t xml:space="preserve"> </w:t>
        </w:r>
        <w:r w:rsidR="006514D0">
          <w:rPr>
            <w:rFonts w:ascii="Times New Roman" w:eastAsia="Times New Roman" w:hAnsi="Times New Roman" w:cs="Times New Roman"/>
            <w:sz w:val="20"/>
            <w:szCs w:val="20"/>
          </w:rPr>
          <w:t>of</w:t>
        </w:r>
        <w:r w:rsidR="006514D0">
          <w:rPr>
            <w:rFonts w:ascii="Times New Roman" w:eastAsia="Times New Roman" w:hAnsi="Times New Roman" w:cs="Times New Roman"/>
            <w:spacing w:val="14"/>
            <w:sz w:val="20"/>
            <w:szCs w:val="20"/>
          </w:rPr>
          <w:t xml:space="preserve"> </w:t>
        </w:r>
        <w:r w:rsidR="006514D0">
          <w:rPr>
            <w:rFonts w:ascii="Times New Roman" w:eastAsia="Times New Roman" w:hAnsi="Times New Roman" w:cs="Times New Roman"/>
            <w:sz w:val="20"/>
            <w:szCs w:val="20"/>
          </w:rPr>
          <w:t>countries</w:t>
        </w:r>
        <w:r w:rsidR="006514D0">
          <w:rPr>
            <w:rFonts w:ascii="Times New Roman" w:eastAsia="Times New Roman" w:hAnsi="Times New Roman" w:cs="Times New Roman"/>
            <w:spacing w:val="13"/>
            <w:sz w:val="20"/>
            <w:szCs w:val="20"/>
          </w:rPr>
          <w:t xml:space="preserve"> </w:t>
        </w:r>
        <w:r w:rsidR="006514D0">
          <w:rPr>
            <w:rFonts w:ascii="Times New Roman" w:eastAsia="Times New Roman" w:hAnsi="Times New Roman" w:cs="Times New Roman"/>
            <w:sz w:val="20"/>
            <w:szCs w:val="20"/>
          </w:rPr>
          <w:t>to</w:t>
        </w:r>
        <w:r w:rsidR="006514D0">
          <w:rPr>
            <w:rFonts w:ascii="Times New Roman" w:eastAsia="Times New Roman" w:hAnsi="Times New Roman" w:cs="Times New Roman"/>
            <w:spacing w:val="17"/>
            <w:sz w:val="20"/>
            <w:szCs w:val="20"/>
          </w:rPr>
          <w:t xml:space="preserve"> </w:t>
        </w:r>
        <w:r w:rsidR="006514D0">
          <w:rPr>
            <w:rFonts w:ascii="Times New Roman" w:eastAsia="Times New Roman" w:hAnsi="Times New Roman" w:cs="Times New Roman"/>
            <w:sz w:val="20"/>
            <w:szCs w:val="20"/>
          </w:rPr>
          <w:t>mobilize</w:t>
        </w:r>
        <w:r w:rsidR="006514D0">
          <w:rPr>
            <w:rFonts w:ascii="Times New Roman" w:eastAsia="Times New Roman" w:hAnsi="Times New Roman" w:cs="Times New Roman"/>
            <w:w w:val="99"/>
            <w:sz w:val="20"/>
            <w:szCs w:val="20"/>
          </w:rPr>
          <w:t xml:space="preserve"> </w:t>
        </w:r>
        <w:r w:rsidR="006514D0">
          <w:rPr>
            <w:rFonts w:ascii="Times New Roman" w:eastAsia="Times New Roman" w:hAnsi="Times New Roman" w:cs="Times New Roman"/>
            <w:sz w:val="20"/>
            <w:szCs w:val="20"/>
          </w:rPr>
          <w:t>public</w:t>
        </w:r>
        <w:r w:rsidR="006514D0">
          <w:rPr>
            <w:rFonts w:ascii="Times New Roman" w:eastAsia="Times New Roman" w:hAnsi="Times New Roman" w:cs="Times New Roman"/>
            <w:spacing w:val="23"/>
            <w:sz w:val="20"/>
            <w:szCs w:val="20"/>
          </w:rPr>
          <w:t xml:space="preserve"> </w:t>
        </w:r>
        <w:r w:rsidR="006514D0">
          <w:rPr>
            <w:rFonts w:ascii="Times New Roman" w:eastAsia="Times New Roman" w:hAnsi="Times New Roman" w:cs="Times New Roman"/>
            <w:sz w:val="20"/>
            <w:szCs w:val="20"/>
          </w:rPr>
          <w:t>resources</w:t>
        </w:r>
        <w:r w:rsidR="006514D0">
          <w:rPr>
            <w:rFonts w:ascii="Times New Roman" w:eastAsia="Times New Roman" w:hAnsi="Times New Roman" w:cs="Times New Roman"/>
            <w:spacing w:val="23"/>
            <w:sz w:val="20"/>
            <w:szCs w:val="20"/>
          </w:rPr>
          <w:t xml:space="preserve"> </w:t>
        </w:r>
        <w:r w:rsidR="006514D0">
          <w:rPr>
            <w:rFonts w:ascii="Times New Roman" w:eastAsia="Times New Roman" w:hAnsi="Times New Roman" w:cs="Times New Roman"/>
            <w:sz w:val="20"/>
            <w:szCs w:val="20"/>
          </w:rPr>
          <w:t>domestically,</w:t>
        </w:r>
        <w:r w:rsidR="006514D0">
          <w:rPr>
            <w:rFonts w:ascii="Times New Roman" w:eastAsia="Times New Roman" w:hAnsi="Times New Roman" w:cs="Times New Roman"/>
            <w:spacing w:val="23"/>
            <w:sz w:val="20"/>
            <w:szCs w:val="20"/>
          </w:rPr>
          <w:t xml:space="preserve"> </w:t>
        </w:r>
        <w:r w:rsidR="006514D0">
          <w:rPr>
            <w:rFonts w:ascii="Times New Roman" w:eastAsia="Times New Roman" w:hAnsi="Times New Roman" w:cs="Times New Roman"/>
            <w:sz w:val="20"/>
            <w:szCs w:val="20"/>
          </w:rPr>
          <w:t>especially</w:t>
        </w:r>
        <w:r w:rsidR="006514D0">
          <w:rPr>
            <w:rFonts w:ascii="Times New Roman" w:eastAsia="Times New Roman" w:hAnsi="Times New Roman" w:cs="Times New Roman"/>
            <w:spacing w:val="20"/>
            <w:sz w:val="20"/>
            <w:szCs w:val="20"/>
          </w:rPr>
          <w:t xml:space="preserve"> </w:t>
        </w:r>
        <w:r w:rsidR="006514D0">
          <w:rPr>
            <w:rFonts w:ascii="Times New Roman" w:eastAsia="Times New Roman" w:hAnsi="Times New Roman" w:cs="Times New Roman"/>
            <w:sz w:val="20"/>
            <w:szCs w:val="20"/>
          </w:rPr>
          <w:t>in</w:t>
        </w:r>
        <w:r w:rsidR="006514D0">
          <w:rPr>
            <w:rFonts w:ascii="Times New Roman" w:eastAsia="Times New Roman" w:hAnsi="Times New Roman" w:cs="Times New Roman"/>
            <w:spacing w:val="22"/>
            <w:sz w:val="20"/>
            <w:szCs w:val="20"/>
          </w:rPr>
          <w:t xml:space="preserve"> </w:t>
        </w:r>
        <w:r w:rsidR="006514D0">
          <w:rPr>
            <w:rFonts w:ascii="Times New Roman" w:eastAsia="Times New Roman" w:hAnsi="Times New Roman" w:cs="Times New Roman"/>
            <w:sz w:val="20"/>
            <w:szCs w:val="20"/>
          </w:rPr>
          <w:t>the</w:t>
        </w:r>
        <w:r w:rsidR="006514D0">
          <w:rPr>
            <w:rFonts w:ascii="Times New Roman" w:eastAsia="Times New Roman" w:hAnsi="Times New Roman" w:cs="Times New Roman"/>
            <w:spacing w:val="23"/>
            <w:sz w:val="20"/>
            <w:szCs w:val="20"/>
          </w:rPr>
          <w:t xml:space="preserve"> </w:t>
        </w:r>
        <w:r w:rsidR="006514D0">
          <w:rPr>
            <w:rFonts w:ascii="Times New Roman" w:eastAsia="Times New Roman" w:hAnsi="Times New Roman" w:cs="Times New Roman"/>
            <w:sz w:val="20"/>
            <w:szCs w:val="20"/>
          </w:rPr>
          <w:t>poorest</w:t>
        </w:r>
        <w:r w:rsidR="006514D0">
          <w:rPr>
            <w:rFonts w:ascii="Times New Roman" w:eastAsia="Times New Roman" w:hAnsi="Times New Roman" w:cs="Times New Roman"/>
            <w:spacing w:val="23"/>
            <w:sz w:val="20"/>
            <w:szCs w:val="20"/>
          </w:rPr>
          <w:t xml:space="preserve"> </w:t>
        </w:r>
        <w:r w:rsidR="006514D0">
          <w:rPr>
            <w:rFonts w:ascii="Times New Roman" w:eastAsia="Times New Roman" w:hAnsi="Times New Roman" w:cs="Times New Roman"/>
            <w:sz w:val="20"/>
            <w:szCs w:val="20"/>
          </w:rPr>
          <w:t>and</w:t>
        </w:r>
        <w:r w:rsidR="006514D0">
          <w:rPr>
            <w:rFonts w:ascii="Times New Roman" w:eastAsia="Times New Roman" w:hAnsi="Times New Roman" w:cs="Times New Roman"/>
            <w:spacing w:val="23"/>
            <w:sz w:val="20"/>
            <w:szCs w:val="20"/>
          </w:rPr>
          <w:t xml:space="preserve"> </w:t>
        </w:r>
        <w:r w:rsidR="006514D0">
          <w:rPr>
            <w:rFonts w:ascii="Times New Roman" w:eastAsia="Times New Roman" w:hAnsi="Times New Roman" w:cs="Times New Roman"/>
            <w:sz w:val="20"/>
            <w:szCs w:val="20"/>
          </w:rPr>
          <w:t>most</w:t>
        </w:r>
        <w:r w:rsidR="006514D0">
          <w:rPr>
            <w:rFonts w:ascii="Times New Roman" w:eastAsia="Times New Roman" w:hAnsi="Times New Roman" w:cs="Times New Roman"/>
            <w:spacing w:val="24"/>
            <w:sz w:val="20"/>
            <w:szCs w:val="20"/>
          </w:rPr>
          <w:t xml:space="preserve"> </w:t>
        </w:r>
        <w:r w:rsidR="006514D0">
          <w:rPr>
            <w:rFonts w:ascii="Times New Roman" w:eastAsia="Times New Roman" w:hAnsi="Times New Roman" w:cs="Times New Roman"/>
            <w:sz w:val="20"/>
            <w:szCs w:val="20"/>
          </w:rPr>
          <w:t>vulnerable</w:t>
        </w:r>
        <w:r w:rsidR="006514D0">
          <w:rPr>
            <w:rFonts w:ascii="Times New Roman" w:eastAsia="Times New Roman" w:hAnsi="Times New Roman" w:cs="Times New Roman"/>
            <w:spacing w:val="23"/>
            <w:sz w:val="20"/>
            <w:szCs w:val="20"/>
          </w:rPr>
          <w:t xml:space="preserve"> </w:t>
        </w:r>
        <w:r w:rsidR="006514D0">
          <w:rPr>
            <w:rFonts w:ascii="Times New Roman" w:eastAsia="Times New Roman" w:hAnsi="Times New Roman" w:cs="Times New Roman"/>
            <w:sz w:val="20"/>
            <w:szCs w:val="20"/>
          </w:rPr>
          <w:t>countries</w:t>
        </w:r>
        <w:r w:rsidR="006514D0">
          <w:rPr>
            <w:rFonts w:ascii="Times New Roman" w:eastAsia="Times New Roman" w:hAnsi="Times New Roman" w:cs="Times New Roman"/>
            <w:spacing w:val="23"/>
            <w:sz w:val="20"/>
            <w:szCs w:val="20"/>
          </w:rPr>
          <w:t xml:space="preserve"> </w:t>
        </w:r>
        <w:r w:rsidR="006514D0">
          <w:rPr>
            <w:rFonts w:ascii="Times New Roman" w:eastAsia="Times New Roman" w:hAnsi="Times New Roman" w:cs="Times New Roman"/>
            <w:sz w:val="20"/>
            <w:szCs w:val="20"/>
          </w:rPr>
          <w:t>with</w:t>
        </w:r>
        <w:r w:rsidR="006514D0">
          <w:rPr>
            <w:rFonts w:ascii="Times New Roman" w:eastAsia="Times New Roman" w:hAnsi="Times New Roman" w:cs="Times New Roman"/>
            <w:spacing w:val="22"/>
            <w:sz w:val="20"/>
            <w:szCs w:val="20"/>
          </w:rPr>
          <w:t xml:space="preserve"> </w:t>
        </w:r>
        <w:r w:rsidR="006514D0">
          <w:rPr>
            <w:rFonts w:ascii="Times New Roman" w:eastAsia="Times New Roman" w:hAnsi="Times New Roman" w:cs="Times New Roman"/>
            <w:sz w:val="20"/>
            <w:szCs w:val="20"/>
          </w:rPr>
          <w:t>limited</w:t>
        </w:r>
        <w:r w:rsidR="006514D0">
          <w:rPr>
            <w:rFonts w:ascii="Times New Roman" w:eastAsia="Times New Roman" w:hAnsi="Times New Roman" w:cs="Times New Roman"/>
            <w:spacing w:val="23"/>
            <w:sz w:val="20"/>
            <w:szCs w:val="20"/>
          </w:rPr>
          <w:t xml:space="preserve"> </w:t>
        </w:r>
        <w:r w:rsidR="006514D0">
          <w:rPr>
            <w:rFonts w:ascii="Times New Roman" w:eastAsia="Times New Roman" w:hAnsi="Times New Roman" w:cs="Times New Roman"/>
            <w:sz w:val="20"/>
            <w:szCs w:val="20"/>
          </w:rPr>
          <w:t>domestic</w:t>
        </w:r>
        <w:r w:rsidR="006514D0">
          <w:rPr>
            <w:rFonts w:ascii="Times New Roman" w:eastAsia="Times New Roman" w:hAnsi="Times New Roman" w:cs="Times New Roman"/>
            <w:w w:val="99"/>
            <w:sz w:val="20"/>
            <w:szCs w:val="20"/>
          </w:rPr>
          <w:t xml:space="preserve"> </w:t>
        </w:r>
        <w:r w:rsidR="006514D0">
          <w:rPr>
            <w:rFonts w:ascii="Times New Roman" w:eastAsia="Times New Roman" w:hAnsi="Times New Roman" w:cs="Times New Roman"/>
            <w:sz w:val="20"/>
            <w:szCs w:val="20"/>
          </w:rPr>
          <w:t>resources.</w:t>
        </w:r>
      </w:ins>
    </w:p>
    <w:p w14:paraId="63F04592" w14:textId="77777777" w:rsidR="00804791" w:rsidRDefault="00804791">
      <w:pPr>
        <w:spacing w:before="11"/>
        <w:rPr>
          <w:moveFrom w:id="4053" w:author="Author" w:date="2015-07-30T15:37:00Z"/>
          <w:rFonts w:ascii="Times New Roman" w:hAnsi="Times New Roman"/>
          <w:sz w:val="19"/>
          <w:rPrChange w:id="4054" w:author="Author" w:date="2015-07-30T15:37:00Z">
            <w:rPr>
              <w:moveFrom w:id="4055" w:author="Author" w:date="2015-07-30T15:37:00Z"/>
              <w:rFonts w:ascii="Times New Roman" w:hAnsi="Times New Roman"/>
              <w:sz w:val="20"/>
            </w:rPr>
          </w:rPrChange>
        </w:rPr>
        <w:pPrChange w:id="4056" w:author="Author" w:date="2015-07-30T15:37:00Z">
          <w:pPr>
            <w:pStyle w:val="ListParagraph"/>
          </w:pPr>
        </w:pPrChange>
      </w:pPr>
      <w:moveFromRangeStart w:id="4057" w:author="Author" w:date="2015-07-30T15:37:00Z" w:name="move426034004"/>
    </w:p>
    <w:p w14:paraId="775DA19C" w14:textId="77777777" w:rsidR="00F3349C" w:rsidRPr="000C3206" w:rsidRDefault="006514D0" w:rsidP="00F3349C">
      <w:pPr>
        <w:pStyle w:val="ListParagraph"/>
        <w:widowControl/>
        <w:numPr>
          <w:ilvl w:val="0"/>
          <w:numId w:val="38"/>
        </w:numPr>
        <w:spacing w:after="160" w:line="259" w:lineRule="auto"/>
        <w:contextualSpacing/>
        <w:jc w:val="both"/>
        <w:rPr>
          <w:del w:id="4058" w:author="Author" w:date="2015-07-30T15:37:00Z"/>
          <w:rFonts w:ascii="Times New Roman" w:hAnsi="Times New Roman"/>
          <w:sz w:val="20"/>
          <w:szCs w:val="20"/>
        </w:rPr>
      </w:pPr>
      <w:moveFrom w:id="4059" w:author="Author" w:date="2015-07-30T15:37:00Z">
        <w:r>
          <w:rPr>
            <w:rFonts w:ascii="Times New Roman"/>
            <w:sz w:val="20"/>
            <w:rPrChange w:id="4060" w:author="Author" w:date="2015-07-30T15:37:00Z">
              <w:rPr>
                <w:rFonts w:ascii="Times New Roman" w:hAnsi="Times New Roman"/>
                <w:sz w:val="20"/>
              </w:rPr>
            </w:rPrChange>
          </w:rPr>
          <w:t>We recognize the crucial role that science, technology and innovation play in the promotion of</w:t>
        </w:r>
        <w:r>
          <w:rPr>
            <w:rFonts w:ascii="Times New Roman"/>
            <w:spacing w:val="4"/>
            <w:sz w:val="20"/>
            <w:rPrChange w:id="4061" w:author="Author" w:date="2015-07-30T15:37:00Z">
              <w:rPr>
                <w:rFonts w:ascii="Times New Roman" w:hAnsi="Times New Roman"/>
                <w:sz w:val="20"/>
              </w:rPr>
            </w:rPrChange>
          </w:rPr>
          <w:t xml:space="preserve"> </w:t>
        </w:r>
        <w:r>
          <w:rPr>
            <w:rFonts w:ascii="Times New Roman"/>
            <w:sz w:val="20"/>
            <w:rPrChange w:id="4062" w:author="Author" w:date="2015-07-30T15:37:00Z">
              <w:rPr>
                <w:rFonts w:ascii="Times New Roman" w:hAnsi="Times New Roman"/>
                <w:sz w:val="20"/>
              </w:rPr>
            </w:rPrChange>
          </w:rPr>
          <w:t>sustainable</w:t>
        </w:r>
        <w:r>
          <w:rPr>
            <w:rFonts w:ascii="Times New Roman"/>
            <w:w w:val="99"/>
            <w:sz w:val="20"/>
            <w:rPrChange w:id="4063" w:author="Author" w:date="2015-07-30T15:37:00Z">
              <w:rPr>
                <w:rFonts w:ascii="Times New Roman" w:hAnsi="Times New Roman"/>
                <w:sz w:val="20"/>
              </w:rPr>
            </w:rPrChange>
          </w:rPr>
          <w:t xml:space="preserve"> </w:t>
        </w:r>
        <w:r>
          <w:rPr>
            <w:rFonts w:ascii="Times New Roman"/>
            <w:sz w:val="20"/>
            <w:rPrChange w:id="4064" w:author="Author" w:date="2015-07-30T15:37:00Z">
              <w:rPr>
                <w:rFonts w:ascii="Times New Roman" w:hAnsi="Times New Roman"/>
                <w:sz w:val="20"/>
              </w:rPr>
            </w:rPrChange>
          </w:rPr>
          <w:t xml:space="preserve">development in all countries. </w:t>
        </w:r>
      </w:moveFrom>
      <w:moveFromRangeEnd w:id="4057"/>
      <w:del w:id="4065" w:author="Author" w:date="2015-07-30T15:37:00Z">
        <w:r w:rsidR="00F3349C" w:rsidRPr="000C3206">
          <w:rPr>
            <w:rFonts w:ascii="Times New Roman" w:hAnsi="Times New Roman"/>
            <w:sz w:val="20"/>
            <w:szCs w:val="20"/>
          </w:rPr>
          <w:delText xml:space="preserve">We recognize the power of communications technologies, technical cooperation and capacity-building for sustainable development. We </w:delText>
        </w:r>
        <w:r w:rsidR="00F3349C">
          <w:rPr>
            <w:rFonts w:ascii="Times New Roman" w:hAnsi="Times New Roman"/>
            <w:sz w:val="20"/>
            <w:szCs w:val="20"/>
          </w:rPr>
          <w:delText xml:space="preserve">welcome the establishment of a Technology Facilitation Mechanism in order to support the implementation of the Agenda. We commit to strengthen the </w:delText>
        </w:r>
        <w:r w:rsidR="00F3349C" w:rsidRPr="000C3206">
          <w:rPr>
            <w:rFonts w:ascii="Times New Roman" w:hAnsi="Times New Roman"/>
            <w:sz w:val="20"/>
            <w:szCs w:val="20"/>
          </w:rPr>
          <w:delText>role of the science-policy interface in sus</w:delText>
        </w:r>
        <w:r w:rsidR="00F3349C">
          <w:rPr>
            <w:rFonts w:ascii="Times New Roman" w:hAnsi="Times New Roman"/>
            <w:sz w:val="20"/>
            <w:szCs w:val="20"/>
          </w:rPr>
          <w:delText>tainable development.</w:delText>
        </w:r>
      </w:del>
    </w:p>
    <w:p w14:paraId="5E0DD4BB" w14:textId="77777777" w:rsidR="00F3349C" w:rsidRPr="000C3206" w:rsidRDefault="00F3349C" w:rsidP="00F3349C">
      <w:pPr>
        <w:pStyle w:val="ListParagraph"/>
        <w:ind w:left="360"/>
        <w:jc w:val="both"/>
        <w:rPr>
          <w:del w:id="4066" w:author="Author" w:date="2015-07-30T15:37:00Z"/>
          <w:rFonts w:ascii="Times New Roman" w:hAnsi="Times New Roman"/>
          <w:sz w:val="20"/>
          <w:szCs w:val="20"/>
        </w:rPr>
      </w:pPr>
    </w:p>
    <w:p w14:paraId="53A6FBE6" w14:textId="77777777" w:rsidR="00F3349C" w:rsidRDefault="00F3349C" w:rsidP="00F3349C">
      <w:pPr>
        <w:pStyle w:val="ListParagraph"/>
        <w:widowControl/>
        <w:numPr>
          <w:ilvl w:val="0"/>
          <w:numId w:val="38"/>
        </w:numPr>
        <w:spacing w:after="160" w:line="259" w:lineRule="auto"/>
        <w:contextualSpacing/>
        <w:jc w:val="both"/>
        <w:rPr>
          <w:del w:id="4067" w:author="Author" w:date="2015-07-30T15:37:00Z"/>
          <w:rFonts w:ascii="Times New Roman" w:hAnsi="Times New Roman"/>
          <w:sz w:val="20"/>
          <w:szCs w:val="20"/>
        </w:rPr>
      </w:pPr>
      <w:del w:id="4068" w:author="Author" w:date="2015-07-30T15:37:00Z">
        <w:r w:rsidRPr="000C3206">
          <w:rPr>
            <w:rFonts w:ascii="Times New Roman" w:hAnsi="Times New Roman"/>
            <w:sz w:val="20"/>
            <w:szCs w:val="20"/>
          </w:rPr>
          <w:delText xml:space="preserve">We are committed to an open, well-functioning, </w:delText>
        </w:r>
        <w:r>
          <w:rPr>
            <w:rFonts w:ascii="Times New Roman" w:hAnsi="Times New Roman"/>
            <w:sz w:val="20"/>
            <w:szCs w:val="20"/>
          </w:rPr>
          <w:delText xml:space="preserve">non-discriminatory, </w:delText>
        </w:r>
        <w:r w:rsidRPr="000C3206">
          <w:rPr>
            <w:rFonts w:ascii="Times New Roman" w:hAnsi="Times New Roman"/>
            <w:sz w:val="20"/>
            <w:szCs w:val="20"/>
          </w:rPr>
          <w:delText xml:space="preserve">equitable and rules-based multilateral trading system for the realization of the </w:delText>
        </w:r>
        <w:r>
          <w:rPr>
            <w:rFonts w:ascii="Times New Roman" w:hAnsi="Times New Roman"/>
            <w:sz w:val="20"/>
            <w:szCs w:val="20"/>
          </w:rPr>
          <w:delText xml:space="preserve">new </w:delText>
        </w:r>
        <w:r w:rsidRPr="000C3206">
          <w:rPr>
            <w:rFonts w:ascii="Times New Roman" w:hAnsi="Times New Roman"/>
            <w:sz w:val="20"/>
            <w:szCs w:val="20"/>
          </w:rPr>
          <w:delText xml:space="preserve">Agenda. We resolve to work together to enhance macro-economic and financial stability through improved policy coordination and coherence. We call on all WTO members to conclude promptly the Doha Development Round of trade negotiations. We attach great importance to </w:delText>
        </w:r>
        <w:r>
          <w:rPr>
            <w:rFonts w:ascii="Times New Roman" w:hAnsi="Times New Roman"/>
            <w:sz w:val="20"/>
            <w:szCs w:val="20"/>
          </w:rPr>
          <w:delText>providing trade-related capacity-building for African countries, least developed countries, landlocked developing countries, small island developing states and middle-income countries, including for the promotion of regional economic integration and interconnectivity.</w:delText>
        </w:r>
      </w:del>
    </w:p>
    <w:p w14:paraId="481A8AF5" w14:textId="77777777" w:rsidR="00F3349C" w:rsidRPr="002B37F9" w:rsidRDefault="00F3349C" w:rsidP="00F3349C">
      <w:pPr>
        <w:pStyle w:val="ListParagraph"/>
        <w:rPr>
          <w:del w:id="4069" w:author="Author" w:date="2015-07-30T15:37:00Z"/>
          <w:rFonts w:ascii="Times New Roman" w:hAnsi="Times New Roman"/>
          <w:sz w:val="20"/>
          <w:szCs w:val="20"/>
        </w:rPr>
      </w:pPr>
    </w:p>
    <w:p w14:paraId="3D51C221" w14:textId="77777777" w:rsidR="00F3349C" w:rsidRPr="008F1853" w:rsidRDefault="00F3349C" w:rsidP="00F3349C">
      <w:pPr>
        <w:pStyle w:val="ListParagraph"/>
        <w:widowControl/>
        <w:numPr>
          <w:ilvl w:val="0"/>
          <w:numId w:val="38"/>
        </w:numPr>
        <w:spacing w:after="160" w:line="259" w:lineRule="auto"/>
        <w:contextualSpacing/>
        <w:jc w:val="both"/>
        <w:rPr>
          <w:del w:id="4070" w:author="Author" w:date="2015-07-30T15:37:00Z"/>
          <w:rFonts w:ascii="Times New Roman" w:hAnsi="Times New Roman"/>
          <w:sz w:val="20"/>
          <w:szCs w:val="20"/>
        </w:rPr>
      </w:pPr>
      <w:del w:id="4071" w:author="Author" w:date="2015-07-30T15:37:00Z">
        <w:r w:rsidRPr="008F1853">
          <w:rPr>
            <w:rFonts w:ascii="Times New Roman" w:hAnsi="Times New Roman"/>
            <w:sz w:val="20"/>
            <w:szCs w:val="20"/>
          </w:rPr>
          <w:delText>We recognize the role of the family as a contributor to sustainable development; one measure of success of the Agenda will be its ability to strengthen and protect all families.</w:delText>
        </w:r>
      </w:del>
    </w:p>
    <w:p w14:paraId="04913FC3" w14:textId="77777777" w:rsidR="00F3349C" w:rsidRPr="000C3206" w:rsidRDefault="00F3349C" w:rsidP="00F3349C">
      <w:pPr>
        <w:pStyle w:val="ListParagraph"/>
        <w:ind w:left="360"/>
        <w:jc w:val="both"/>
        <w:rPr>
          <w:del w:id="4072" w:author="Author" w:date="2015-07-30T15:37:00Z"/>
          <w:rFonts w:ascii="Times New Roman" w:hAnsi="Times New Roman"/>
          <w:sz w:val="20"/>
          <w:szCs w:val="20"/>
        </w:rPr>
      </w:pPr>
    </w:p>
    <w:p w14:paraId="5347D229" w14:textId="77777777" w:rsidR="00F3349C" w:rsidRDefault="00F3349C" w:rsidP="00F3349C">
      <w:pPr>
        <w:pStyle w:val="ListParagraph"/>
        <w:widowControl/>
        <w:numPr>
          <w:ilvl w:val="0"/>
          <w:numId w:val="38"/>
        </w:numPr>
        <w:spacing w:after="160" w:line="259" w:lineRule="auto"/>
        <w:contextualSpacing/>
        <w:jc w:val="both"/>
        <w:rPr>
          <w:del w:id="4073" w:author="Author" w:date="2015-07-30T15:37:00Z"/>
          <w:rFonts w:ascii="Times New Roman" w:hAnsi="Times New Roman"/>
          <w:sz w:val="20"/>
          <w:szCs w:val="20"/>
        </w:rPr>
      </w:pPr>
      <w:del w:id="4074" w:author="Author" w:date="2015-07-30T15:37:00Z">
        <w:r w:rsidRPr="000C3206">
          <w:rPr>
            <w:rFonts w:ascii="Times New Roman" w:hAnsi="Times New Roman"/>
            <w:sz w:val="20"/>
            <w:szCs w:val="20"/>
          </w:rPr>
          <w:delText>We acknowledge the need for international financial institutions to respect</w:delText>
        </w:r>
        <w:r>
          <w:rPr>
            <w:rFonts w:ascii="Times New Roman" w:hAnsi="Times New Roman"/>
            <w:sz w:val="20"/>
            <w:szCs w:val="20"/>
          </w:rPr>
          <w:delText xml:space="preserve"> the policy space of each country, in particular developing countries.</w:delText>
        </w:r>
        <w:r w:rsidRPr="000C3206">
          <w:rPr>
            <w:rFonts w:ascii="Times New Roman" w:hAnsi="Times New Roman"/>
            <w:sz w:val="20"/>
            <w:szCs w:val="20"/>
          </w:rPr>
          <w:delText xml:space="preserve"> We agree to work to increase the voice and </w:delText>
        </w:r>
        <w:r>
          <w:rPr>
            <w:rFonts w:ascii="Times New Roman" w:hAnsi="Times New Roman"/>
            <w:sz w:val="20"/>
            <w:szCs w:val="20"/>
          </w:rPr>
          <w:delText>participation</w:delText>
        </w:r>
        <w:r w:rsidRPr="000C3206">
          <w:rPr>
            <w:rFonts w:ascii="Times New Roman" w:hAnsi="Times New Roman"/>
            <w:sz w:val="20"/>
            <w:szCs w:val="20"/>
          </w:rPr>
          <w:delText xml:space="preserve"> of developing countries </w:delText>
        </w:r>
        <w:r>
          <w:rPr>
            <w:rFonts w:ascii="Times New Roman" w:hAnsi="Times New Roman"/>
            <w:sz w:val="20"/>
            <w:szCs w:val="20"/>
          </w:rPr>
          <w:delText xml:space="preserve">– </w:delText>
        </w:r>
        <w:r w:rsidRPr="000C3206">
          <w:rPr>
            <w:rFonts w:ascii="Times New Roman" w:hAnsi="Times New Roman"/>
            <w:sz w:val="20"/>
            <w:szCs w:val="20"/>
          </w:rPr>
          <w:delText>in</w:delText>
        </w:r>
        <w:r>
          <w:rPr>
            <w:rFonts w:ascii="Times New Roman" w:hAnsi="Times New Roman"/>
            <w:sz w:val="20"/>
            <w:szCs w:val="20"/>
          </w:rPr>
          <w:delText xml:space="preserve"> part</w:delText>
        </w:r>
        <w:r w:rsidR="0093068D">
          <w:rPr>
            <w:rFonts w:ascii="Times New Roman" w:hAnsi="Times New Roman"/>
            <w:sz w:val="20"/>
            <w:szCs w:val="20"/>
          </w:rPr>
          <w:delText xml:space="preserve">icular African countries, least </w:delText>
        </w:r>
        <w:r>
          <w:rPr>
            <w:rFonts w:ascii="Times New Roman" w:hAnsi="Times New Roman"/>
            <w:sz w:val="20"/>
            <w:szCs w:val="20"/>
          </w:rPr>
          <w:delText>developed countries, landlocked developing countries, small-island developing states and middle income countries – in</w:delText>
        </w:r>
        <w:r w:rsidRPr="000C3206">
          <w:rPr>
            <w:rFonts w:ascii="Times New Roman" w:hAnsi="Times New Roman"/>
            <w:sz w:val="20"/>
            <w:szCs w:val="20"/>
          </w:rPr>
          <w:delText xml:space="preserve"> interna</w:delText>
        </w:r>
        <w:r>
          <w:rPr>
            <w:rFonts w:ascii="Times New Roman" w:hAnsi="Times New Roman"/>
            <w:sz w:val="20"/>
            <w:szCs w:val="20"/>
          </w:rPr>
          <w:delText>tional economic decision-making, norm-</w:delText>
        </w:r>
        <w:r w:rsidRPr="000C3206">
          <w:rPr>
            <w:rFonts w:ascii="Times New Roman" w:hAnsi="Times New Roman"/>
            <w:sz w:val="20"/>
            <w:szCs w:val="20"/>
          </w:rPr>
          <w:delText>setting</w:delText>
        </w:r>
        <w:r>
          <w:rPr>
            <w:rFonts w:ascii="Times New Roman" w:hAnsi="Times New Roman"/>
            <w:sz w:val="20"/>
            <w:szCs w:val="20"/>
          </w:rPr>
          <w:delText xml:space="preserve"> and global economic governance.</w:delText>
        </w:r>
      </w:del>
    </w:p>
    <w:p w14:paraId="05566330" w14:textId="77777777" w:rsidR="00F3349C" w:rsidRPr="008C3BE6" w:rsidRDefault="00F3349C" w:rsidP="00F3349C">
      <w:pPr>
        <w:pStyle w:val="ListParagraph"/>
        <w:rPr>
          <w:del w:id="4075" w:author="Author" w:date="2015-07-30T15:37:00Z"/>
          <w:rFonts w:ascii="Times New Roman" w:hAnsi="Times New Roman"/>
          <w:sz w:val="20"/>
          <w:szCs w:val="20"/>
        </w:rPr>
      </w:pPr>
    </w:p>
    <w:p w14:paraId="28DE1EDA" w14:textId="77777777" w:rsidR="00804791" w:rsidRDefault="00F3349C">
      <w:pPr>
        <w:pStyle w:val="ListParagraph"/>
        <w:numPr>
          <w:ilvl w:val="0"/>
          <w:numId w:val="35"/>
        </w:numPr>
        <w:tabs>
          <w:tab w:val="left" w:pos="461"/>
        </w:tabs>
        <w:spacing w:line="259" w:lineRule="auto"/>
        <w:ind w:right="117"/>
        <w:jc w:val="both"/>
        <w:rPr>
          <w:moveFrom w:id="4076" w:author="Author" w:date="2015-07-30T15:37:00Z"/>
          <w:rFonts w:ascii="Times New Roman" w:eastAsia="Times New Roman" w:hAnsi="Times New Roman" w:cs="Times New Roman"/>
          <w:sz w:val="20"/>
          <w:szCs w:val="20"/>
        </w:rPr>
        <w:pPrChange w:id="4077" w:author="Author" w:date="2015-07-30T15:37:00Z">
          <w:pPr>
            <w:pStyle w:val="ListParagraph"/>
            <w:numPr>
              <w:numId w:val="38"/>
            </w:numPr>
            <w:ind w:left="360" w:hanging="360"/>
            <w:jc w:val="both"/>
          </w:pPr>
        </w:pPrChange>
      </w:pPr>
      <w:del w:id="4078" w:author="Author" w:date="2015-07-30T15:37:00Z">
        <w:r w:rsidRPr="00E547E2">
          <w:rPr>
            <w:rFonts w:ascii="Times New Roman" w:hAnsi="Times New Roman"/>
            <w:sz w:val="20"/>
            <w:szCs w:val="20"/>
          </w:rPr>
          <w:delText>Many countries remain vulnerable to debt crises and some are in the midst of crises, including least</w:delText>
        </w:r>
        <w:r>
          <w:rPr>
            <w:rFonts w:ascii="Times New Roman" w:hAnsi="Times New Roman"/>
            <w:sz w:val="20"/>
            <w:szCs w:val="20"/>
          </w:rPr>
          <w:delText xml:space="preserve"> </w:delText>
        </w:r>
        <w:r w:rsidRPr="00E547E2">
          <w:rPr>
            <w:rFonts w:ascii="Times New Roman" w:hAnsi="Times New Roman"/>
            <w:sz w:val="20"/>
            <w:szCs w:val="20"/>
          </w:rPr>
          <w:delText xml:space="preserve">developed countries, small island developing States and some developed countries. </w:delText>
        </w:r>
      </w:del>
      <w:moveFromRangeStart w:id="4079" w:author="Author" w:date="2015-07-30T15:37:00Z" w:name="move426034005"/>
      <w:moveFrom w:id="4080" w:author="Author" w:date="2015-07-30T15:37:00Z">
        <w:r w:rsidR="006514D0">
          <w:rPr>
            <w:rFonts w:ascii="Times New Roman"/>
            <w:sz w:val="20"/>
            <w:rPrChange w:id="4081" w:author="Author" w:date="2015-07-30T15:37:00Z">
              <w:rPr>
                <w:rFonts w:ascii="Times New Roman" w:hAnsi="Times New Roman"/>
                <w:sz w:val="20"/>
                <w:lang w:val="en-GB"/>
              </w:rPr>
            </w:rPrChange>
          </w:rPr>
          <w:t>We recognize the need to assist developing countries in attaining long-term debt sustainability</w:t>
        </w:r>
        <w:r w:rsidR="006514D0">
          <w:rPr>
            <w:rFonts w:ascii="Times New Roman"/>
            <w:spacing w:val="4"/>
            <w:sz w:val="20"/>
            <w:rPrChange w:id="4082" w:author="Author" w:date="2015-07-30T15:37:00Z">
              <w:rPr>
                <w:rFonts w:ascii="Times New Roman" w:hAnsi="Times New Roman"/>
                <w:sz w:val="20"/>
                <w:lang w:val="en-GB"/>
              </w:rPr>
            </w:rPrChange>
          </w:rPr>
          <w:t xml:space="preserve"> </w:t>
        </w:r>
        <w:r w:rsidR="006514D0">
          <w:rPr>
            <w:rFonts w:ascii="Times New Roman"/>
            <w:sz w:val="20"/>
            <w:rPrChange w:id="4083" w:author="Author" w:date="2015-07-30T15:37:00Z">
              <w:rPr>
                <w:rFonts w:ascii="Times New Roman" w:hAnsi="Times New Roman"/>
                <w:sz w:val="20"/>
                <w:lang w:val="en-GB"/>
              </w:rPr>
            </w:rPrChange>
          </w:rPr>
          <w:t>through</w:t>
        </w:r>
        <w:r w:rsidR="006514D0">
          <w:rPr>
            <w:rFonts w:ascii="Times New Roman"/>
            <w:w w:val="99"/>
            <w:sz w:val="20"/>
            <w:rPrChange w:id="4084" w:author="Author" w:date="2015-07-30T15:37:00Z">
              <w:rPr>
                <w:rFonts w:ascii="Times New Roman" w:hAnsi="Times New Roman"/>
                <w:sz w:val="20"/>
                <w:lang w:val="en-GB"/>
              </w:rPr>
            </w:rPrChange>
          </w:rPr>
          <w:t xml:space="preserve"> </w:t>
        </w:r>
        <w:r w:rsidR="006514D0">
          <w:rPr>
            <w:rFonts w:ascii="Times New Roman"/>
            <w:sz w:val="20"/>
            <w:rPrChange w:id="4085" w:author="Author" w:date="2015-07-30T15:37:00Z">
              <w:rPr>
                <w:rFonts w:ascii="Times New Roman" w:hAnsi="Times New Roman"/>
                <w:sz w:val="20"/>
                <w:lang w:val="en-GB"/>
              </w:rPr>
            </w:rPrChange>
          </w:rPr>
          <w:t>coordinated policies aimed at fostering debt financing, debt relief, debt restructuring and sound</w:t>
        </w:r>
        <w:r w:rsidR="006514D0">
          <w:rPr>
            <w:rFonts w:ascii="Times New Roman"/>
            <w:spacing w:val="16"/>
            <w:sz w:val="20"/>
            <w:rPrChange w:id="4086" w:author="Author" w:date="2015-07-30T15:37:00Z">
              <w:rPr>
                <w:rFonts w:ascii="Times New Roman" w:hAnsi="Times New Roman"/>
                <w:sz w:val="20"/>
                <w:lang w:val="en-GB"/>
              </w:rPr>
            </w:rPrChange>
          </w:rPr>
          <w:t xml:space="preserve"> </w:t>
        </w:r>
        <w:r w:rsidR="006514D0">
          <w:rPr>
            <w:rFonts w:ascii="Times New Roman"/>
            <w:sz w:val="20"/>
            <w:rPrChange w:id="4087" w:author="Author" w:date="2015-07-30T15:37:00Z">
              <w:rPr>
                <w:rFonts w:ascii="Times New Roman" w:hAnsi="Times New Roman"/>
                <w:sz w:val="20"/>
                <w:lang w:val="en-GB"/>
              </w:rPr>
            </w:rPrChange>
          </w:rPr>
          <w:t>debt</w:t>
        </w:r>
        <w:r w:rsidR="006514D0">
          <w:rPr>
            <w:rFonts w:ascii="Times New Roman"/>
            <w:w w:val="99"/>
            <w:sz w:val="20"/>
            <w:rPrChange w:id="4088" w:author="Author" w:date="2015-07-30T15:37:00Z">
              <w:rPr>
                <w:rFonts w:ascii="Times New Roman" w:hAnsi="Times New Roman"/>
                <w:sz w:val="20"/>
                <w:lang w:val="en-GB"/>
              </w:rPr>
            </w:rPrChange>
          </w:rPr>
          <w:t xml:space="preserve"> </w:t>
        </w:r>
        <w:r w:rsidR="006514D0">
          <w:rPr>
            <w:rFonts w:ascii="Times New Roman"/>
            <w:sz w:val="20"/>
            <w:rPrChange w:id="4089" w:author="Author" w:date="2015-07-30T15:37:00Z">
              <w:rPr>
                <w:rFonts w:ascii="Times New Roman" w:hAnsi="Times New Roman"/>
                <w:sz w:val="20"/>
                <w:lang w:val="en-GB"/>
              </w:rPr>
            </w:rPrChange>
          </w:rPr>
          <w:t>management,</w:t>
        </w:r>
        <w:r w:rsidR="006514D0">
          <w:rPr>
            <w:rFonts w:ascii="Times New Roman"/>
            <w:spacing w:val="27"/>
            <w:sz w:val="20"/>
            <w:rPrChange w:id="4090" w:author="Author" w:date="2015-07-30T15:37:00Z">
              <w:rPr>
                <w:rFonts w:ascii="Times New Roman" w:hAnsi="Times New Roman"/>
                <w:sz w:val="20"/>
                <w:lang w:val="en-GB"/>
              </w:rPr>
            </w:rPrChange>
          </w:rPr>
          <w:t xml:space="preserve"> </w:t>
        </w:r>
        <w:r w:rsidR="006514D0">
          <w:rPr>
            <w:rFonts w:ascii="Times New Roman"/>
            <w:sz w:val="20"/>
            <w:rPrChange w:id="4091" w:author="Author" w:date="2015-07-30T15:37:00Z">
              <w:rPr>
                <w:rFonts w:ascii="Times New Roman" w:hAnsi="Times New Roman"/>
                <w:sz w:val="20"/>
                <w:lang w:val="en-GB"/>
              </w:rPr>
            </w:rPrChange>
          </w:rPr>
          <w:t>as</w:t>
        </w:r>
        <w:r w:rsidR="006514D0">
          <w:rPr>
            <w:rFonts w:ascii="Times New Roman"/>
            <w:spacing w:val="26"/>
            <w:sz w:val="20"/>
            <w:rPrChange w:id="4092" w:author="Author" w:date="2015-07-30T15:37:00Z">
              <w:rPr>
                <w:rFonts w:ascii="Times New Roman" w:hAnsi="Times New Roman"/>
                <w:sz w:val="20"/>
                <w:lang w:val="en-GB"/>
              </w:rPr>
            </w:rPrChange>
          </w:rPr>
          <w:t xml:space="preserve"> </w:t>
        </w:r>
        <w:r w:rsidR="006514D0">
          <w:rPr>
            <w:rFonts w:ascii="Times New Roman"/>
            <w:sz w:val="20"/>
            <w:rPrChange w:id="4093" w:author="Author" w:date="2015-07-30T15:37:00Z">
              <w:rPr>
                <w:rFonts w:ascii="Times New Roman" w:hAnsi="Times New Roman"/>
                <w:sz w:val="20"/>
                <w:lang w:val="en-GB"/>
              </w:rPr>
            </w:rPrChange>
          </w:rPr>
          <w:t>appropriate</w:t>
        </w:r>
        <w:r w:rsidR="006514D0">
          <w:rPr>
            <w:rFonts w:ascii="Times New Roman"/>
            <w:rPrChange w:id="4094" w:author="Author" w:date="2015-07-30T15:37:00Z">
              <w:rPr>
                <w:rFonts w:ascii="Times New Roman" w:hAnsi="Times New Roman"/>
                <w:sz w:val="20"/>
              </w:rPr>
            </w:rPrChange>
          </w:rPr>
          <w:t>.</w:t>
        </w:r>
        <w:moveFromRangeStart w:id="4095" w:author="Author" w:date="2015-07-30T15:37:00Z" w:name="move426034006"/>
        <w:moveFromRangeEnd w:id="4079"/>
        <w:r w:rsidR="006514D0">
          <w:rPr>
            <w:rFonts w:ascii="Times New Roman"/>
            <w:spacing w:val="25"/>
            <w:sz w:val="20"/>
            <w:rPrChange w:id="4096" w:author="Author" w:date="2015-07-30T15:37:00Z">
              <w:rPr>
                <w:rFonts w:ascii="Times New Roman" w:hAnsi="Times New Roman"/>
                <w:sz w:val="20"/>
              </w:rPr>
            </w:rPrChange>
          </w:rPr>
          <w:t xml:space="preserve"> </w:t>
        </w:r>
        <w:r w:rsidR="006514D0">
          <w:rPr>
            <w:rFonts w:ascii="Times New Roman"/>
            <w:sz w:val="20"/>
            <w:rPrChange w:id="4097" w:author="Author" w:date="2015-07-30T15:37:00Z">
              <w:rPr>
                <w:rFonts w:ascii="Times New Roman" w:hAnsi="Times New Roman"/>
                <w:sz w:val="20"/>
              </w:rPr>
            </w:rPrChange>
          </w:rPr>
          <w:t>We</w:t>
        </w:r>
        <w:r w:rsidR="006514D0">
          <w:rPr>
            <w:rFonts w:ascii="Times New Roman"/>
            <w:spacing w:val="28"/>
            <w:sz w:val="20"/>
            <w:rPrChange w:id="4098" w:author="Author" w:date="2015-07-30T15:37:00Z">
              <w:rPr>
                <w:rFonts w:ascii="Times New Roman" w:hAnsi="Times New Roman"/>
                <w:sz w:val="20"/>
              </w:rPr>
            </w:rPrChange>
          </w:rPr>
          <w:t xml:space="preserve"> </w:t>
        </w:r>
        <w:r w:rsidR="006514D0">
          <w:rPr>
            <w:rFonts w:ascii="Times New Roman"/>
            <w:sz w:val="20"/>
            <w:rPrChange w:id="4099" w:author="Author" w:date="2015-07-30T15:37:00Z">
              <w:rPr>
                <w:rFonts w:ascii="Times New Roman" w:hAnsi="Times New Roman"/>
                <w:sz w:val="20"/>
              </w:rPr>
            </w:rPrChange>
          </w:rPr>
          <w:t>will</w:t>
        </w:r>
        <w:r w:rsidR="006514D0">
          <w:rPr>
            <w:rFonts w:ascii="Times New Roman"/>
            <w:spacing w:val="25"/>
            <w:sz w:val="20"/>
            <w:rPrChange w:id="4100" w:author="Author" w:date="2015-07-30T15:37:00Z">
              <w:rPr>
                <w:rFonts w:ascii="Times New Roman" w:hAnsi="Times New Roman"/>
                <w:sz w:val="20"/>
              </w:rPr>
            </w:rPrChange>
          </w:rPr>
          <w:t xml:space="preserve"> </w:t>
        </w:r>
        <w:r w:rsidR="006514D0">
          <w:rPr>
            <w:rFonts w:ascii="Times New Roman"/>
            <w:sz w:val="20"/>
            <w:rPrChange w:id="4101" w:author="Author" w:date="2015-07-30T15:37:00Z">
              <w:rPr>
                <w:rFonts w:ascii="Times New Roman" w:hAnsi="Times New Roman"/>
                <w:sz w:val="20"/>
              </w:rPr>
            </w:rPrChange>
          </w:rPr>
          <w:t>support</w:t>
        </w:r>
        <w:r w:rsidR="006514D0">
          <w:rPr>
            <w:rFonts w:ascii="Times New Roman"/>
            <w:spacing w:val="25"/>
            <w:sz w:val="20"/>
            <w:rPrChange w:id="4102" w:author="Author" w:date="2015-07-30T15:37:00Z">
              <w:rPr>
                <w:rFonts w:ascii="Times New Roman" w:hAnsi="Times New Roman"/>
                <w:sz w:val="20"/>
              </w:rPr>
            </w:rPrChange>
          </w:rPr>
          <w:t xml:space="preserve"> </w:t>
        </w:r>
        <w:r w:rsidR="006514D0">
          <w:rPr>
            <w:rFonts w:ascii="Times New Roman"/>
            <w:sz w:val="20"/>
            <w:rPrChange w:id="4103" w:author="Author" w:date="2015-07-30T15:37:00Z">
              <w:rPr>
                <w:rFonts w:ascii="Times New Roman" w:hAnsi="Times New Roman"/>
                <w:sz w:val="20"/>
              </w:rPr>
            </w:rPrChange>
          </w:rPr>
          <w:t>the</w:t>
        </w:r>
        <w:r w:rsidR="006514D0">
          <w:rPr>
            <w:rFonts w:ascii="Times New Roman"/>
            <w:spacing w:val="26"/>
            <w:sz w:val="20"/>
            <w:rPrChange w:id="4104" w:author="Author" w:date="2015-07-30T15:37:00Z">
              <w:rPr>
                <w:rFonts w:ascii="Times New Roman" w:hAnsi="Times New Roman"/>
                <w:sz w:val="20"/>
              </w:rPr>
            </w:rPrChange>
          </w:rPr>
          <w:t xml:space="preserve"> </w:t>
        </w:r>
        <w:r w:rsidR="006514D0">
          <w:rPr>
            <w:rFonts w:ascii="Times New Roman"/>
            <w:sz w:val="20"/>
            <w:rPrChange w:id="4105" w:author="Author" w:date="2015-07-30T15:37:00Z">
              <w:rPr>
                <w:rFonts w:ascii="Times New Roman" w:hAnsi="Times New Roman"/>
                <w:sz w:val="20"/>
              </w:rPr>
            </w:rPrChange>
          </w:rPr>
          <w:t>maintenance</w:t>
        </w:r>
        <w:r w:rsidR="006514D0">
          <w:rPr>
            <w:rFonts w:ascii="Times New Roman"/>
            <w:spacing w:val="26"/>
            <w:sz w:val="20"/>
            <w:rPrChange w:id="4106" w:author="Author" w:date="2015-07-30T15:37:00Z">
              <w:rPr>
                <w:rFonts w:ascii="Times New Roman" w:hAnsi="Times New Roman"/>
                <w:sz w:val="20"/>
              </w:rPr>
            </w:rPrChange>
          </w:rPr>
          <w:t xml:space="preserve"> </w:t>
        </w:r>
        <w:r w:rsidR="006514D0">
          <w:rPr>
            <w:rFonts w:ascii="Times New Roman"/>
            <w:sz w:val="20"/>
            <w:rPrChange w:id="4107" w:author="Author" w:date="2015-07-30T15:37:00Z">
              <w:rPr>
                <w:rFonts w:ascii="Times New Roman" w:hAnsi="Times New Roman"/>
                <w:sz w:val="20"/>
              </w:rPr>
            </w:rPrChange>
          </w:rPr>
          <w:t>of</w:t>
        </w:r>
        <w:r w:rsidR="006514D0">
          <w:rPr>
            <w:rFonts w:ascii="Times New Roman"/>
            <w:spacing w:val="24"/>
            <w:sz w:val="20"/>
            <w:rPrChange w:id="4108" w:author="Author" w:date="2015-07-30T15:37:00Z">
              <w:rPr>
                <w:rFonts w:ascii="Times New Roman" w:hAnsi="Times New Roman"/>
                <w:sz w:val="20"/>
              </w:rPr>
            </w:rPrChange>
          </w:rPr>
          <w:t xml:space="preserve"> </w:t>
        </w:r>
        <w:r w:rsidR="006514D0">
          <w:rPr>
            <w:rFonts w:ascii="Times New Roman"/>
            <w:sz w:val="20"/>
            <w:rPrChange w:id="4109" w:author="Author" w:date="2015-07-30T15:37:00Z">
              <w:rPr>
                <w:rFonts w:ascii="Times New Roman" w:hAnsi="Times New Roman"/>
                <w:sz w:val="20"/>
              </w:rPr>
            </w:rPrChange>
          </w:rPr>
          <w:t>debt</w:t>
        </w:r>
        <w:r w:rsidR="006514D0">
          <w:rPr>
            <w:rFonts w:ascii="Times New Roman"/>
            <w:spacing w:val="25"/>
            <w:sz w:val="20"/>
            <w:rPrChange w:id="4110" w:author="Author" w:date="2015-07-30T15:37:00Z">
              <w:rPr>
                <w:rFonts w:ascii="Times New Roman" w:hAnsi="Times New Roman"/>
                <w:sz w:val="20"/>
              </w:rPr>
            </w:rPrChange>
          </w:rPr>
          <w:t xml:space="preserve"> </w:t>
        </w:r>
        <w:r w:rsidR="006514D0">
          <w:rPr>
            <w:rFonts w:ascii="Times New Roman"/>
            <w:sz w:val="20"/>
            <w:rPrChange w:id="4111" w:author="Author" w:date="2015-07-30T15:37:00Z">
              <w:rPr>
                <w:rFonts w:ascii="Times New Roman" w:hAnsi="Times New Roman"/>
                <w:sz w:val="20"/>
              </w:rPr>
            </w:rPrChange>
          </w:rPr>
          <w:t>sustainability</w:t>
        </w:r>
        <w:r w:rsidR="006514D0">
          <w:rPr>
            <w:rFonts w:ascii="Times New Roman"/>
            <w:spacing w:val="22"/>
            <w:sz w:val="20"/>
            <w:rPrChange w:id="4112" w:author="Author" w:date="2015-07-30T15:37:00Z">
              <w:rPr>
                <w:rFonts w:ascii="Times New Roman" w:hAnsi="Times New Roman"/>
                <w:sz w:val="20"/>
              </w:rPr>
            </w:rPrChange>
          </w:rPr>
          <w:t xml:space="preserve"> </w:t>
        </w:r>
        <w:r w:rsidR="006514D0">
          <w:rPr>
            <w:rFonts w:ascii="Times New Roman"/>
            <w:sz w:val="20"/>
            <w:rPrChange w:id="4113" w:author="Author" w:date="2015-07-30T15:37:00Z">
              <w:rPr>
                <w:rFonts w:ascii="Times New Roman" w:hAnsi="Times New Roman"/>
                <w:sz w:val="20"/>
              </w:rPr>
            </w:rPrChange>
          </w:rPr>
          <w:t>of</w:t>
        </w:r>
        <w:r w:rsidR="006514D0">
          <w:rPr>
            <w:rFonts w:ascii="Times New Roman"/>
            <w:spacing w:val="24"/>
            <w:sz w:val="20"/>
            <w:rPrChange w:id="4114" w:author="Author" w:date="2015-07-30T15:37:00Z">
              <w:rPr>
                <w:rFonts w:ascii="Times New Roman" w:hAnsi="Times New Roman"/>
                <w:sz w:val="20"/>
              </w:rPr>
            </w:rPrChange>
          </w:rPr>
          <w:t xml:space="preserve"> </w:t>
        </w:r>
        <w:r w:rsidR="006514D0">
          <w:rPr>
            <w:rFonts w:ascii="Times New Roman"/>
            <w:sz w:val="20"/>
            <w:rPrChange w:id="4115" w:author="Author" w:date="2015-07-30T15:37:00Z">
              <w:rPr>
                <w:rFonts w:ascii="Times New Roman" w:hAnsi="Times New Roman"/>
                <w:sz w:val="20"/>
              </w:rPr>
            </w:rPrChange>
          </w:rPr>
          <w:t>those</w:t>
        </w:r>
        <w:r w:rsidR="006514D0">
          <w:rPr>
            <w:rFonts w:ascii="Times New Roman"/>
            <w:spacing w:val="26"/>
            <w:sz w:val="20"/>
            <w:rPrChange w:id="4116" w:author="Author" w:date="2015-07-30T15:37:00Z">
              <w:rPr>
                <w:rFonts w:ascii="Times New Roman" w:hAnsi="Times New Roman"/>
                <w:sz w:val="20"/>
              </w:rPr>
            </w:rPrChange>
          </w:rPr>
          <w:t xml:space="preserve"> </w:t>
        </w:r>
        <w:r w:rsidR="006514D0">
          <w:rPr>
            <w:rFonts w:ascii="Times New Roman"/>
            <w:sz w:val="20"/>
            <w:rPrChange w:id="4117" w:author="Author" w:date="2015-07-30T15:37:00Z">
              <w:rPr>
                <w:rFonts w:ascii="Times New Roman" w:hAnsi="Times New Roman"/>
                <w:sz w:val="20"/>
              </w:rPr>
            </w:rPrChange>
          </w:rPr>
          <w:t>countries</w:t>
        </w:r>
        <w:r w:rsidR="006514D0">
          <w:rPr>
            <w:rFonts w:ascii="Times New Roman"/>
            <w:spacing w:val="25"/>
            <w:sz w:val="20"/>
            <w:rPrChange w:id="4118" w:author="Author" w:date="2015-07-30T15:37:00Z">
              <w:rPr>
                <w:rFonts w:ascii="Times New Roman" w:hAnsi="Times New Roman"/>
                <w:sz w:val="20"/>
              </w:rPr>
            </w:rPrChange>
          </w:rPr>
          <w:t xml:space="preserve"> </w:t>
        </w:r>
        <w:r w:rsidR="006514D0">
          <w:rPr>
            <w:rFonts w:ascii="Times New Roman"/>
            <w:sz w:val="20"/>
            <w:rPrChange w:id="4119" w:author="Author" w:date="2015-07-30T15:37:00Z">
              <w:rPr>
                <w:rFonts w:ascii="Times New Roman" w:hAnsi="Times New Roman"/>
                <w:sz w:val="20"/>
              </w:rPr>
            </w:rPrChange>
          </w:rPr>
          <w:t>that</w:t>
        </w:r>
        <w:r w:rsidR="006514D0">
          <w:rPr>
            <w:rFonts w:ascii="Times New Roman"/>
            <w:spacing w:val="26"/>
            <w:sz w:val="20"/>
            <w:rPrChange w:id="4120" w:author="Author" w:date="2015-07-30T15:37:00Z">
              <w:rPr>
                <w:rFonts w:ascii="Times New Roman" w:hAnsi="Times New Roman"/>
                <w:sz w:val="20"/>
              </w:rPr>
            </w:rPrChange>
          </w:rPr>
          <w:t xml:space="preserve"> </w:t>
        </w:r>
        <w:r w:rsidR="006514D0">
          <w:rPr>
            <w:rFonts w:ascii="Times New Roman"/>
            <w:sz w:val="20"/>
            <w:rPrChange w:id="4121" w:author="Author" w:date="2015-07-30T15:37:00Z">
              <w:rPr>
                <w:rFonts w:ascii="Times New Roman" w:hAnsi="Times New Roman"/>
                <w:sz w:val="20"/>
              </w:rPr>
            </w:rPrChange>
          </w:rPr>
          <w:t>have</w:t>
        </w:r>
        <w:r w:rsidR="006514D0">
          <w:rPr>
            <w:rFonts w:ascii="Times New Roman"/>
            <w:spacing w:val="26"/>
            <w:sz w:val="20"/>
            <w:rPrChange w:id="4122" w:author="Author" w:date="2015-07-30T15:37:00Z">
              <w:rPr>
                <w:rFonts w:ascii="Times New Roman" w:hAnsi="Times New Roman"/>
                <w:sz w:val="20"/>
              </w:rPr>
            </w:rPrChange>
          </w:rPr>
          <w:t xml:space="preserve"> </w:t>
        </w:r>
        <w:r w:rsidR="006514D0">
          <w:rPr>
            <w:rFonts w:ascii="Times New Roman"/>
            <w:sz w:val="20"/>
            <w:rPrChange w:id="4123" w:author="Author" w:date="2015-07-30T15:37:00Z">
              <w:rPr>
                <w:rFonts w:ascii="Times New Roman" w:hAnsi="Times New Roman"/>
                <w:sz w:val="20"/>
              </w:rPr>
            </w:rPrChange>
          </w:rPr>
          <w:t>received</w:t>
        </w:r>
        <w:r w:rsidR="006514D0">
          <w:rPr>
            <w:rFonts w:ascii="Times New Roman"/>
            <w:spacing w:val="27"/>
            <w:sz w:val="20"/>
            <w:rPrChange w:id="4124" w:author="Author" w:date="2015-07-30T15:37:00Z">
              <w:rPr>
                <w:rFonts w:ascii="Times New Roman" w:hAnsi="Times New Roman"/>
                <w:sz w:val="20"/>
              </w:rPr>
            </w:rPrChange>
          </w:rPr>
          <w:t xml:space="preserve"> </w:t>
        </w:r>
        <w:r w:rsidR="006514D0">
          <w:rPr>
            <w:rFonts w:ascii="Times New Roman"/>
            <w:sz w:val="20"/>
            <w:rPrChange w:id="4125" w:author="Author" w:date="2015-07-30T15:37:00Z">
              <w:rPr>
                <w:rFonts w:ascii="Times New Roman" w:hAnsi="Times New Roman"/>
                <w:sz w:val="20"/>
              </w:rPr>
            </w:rPrChange>
          </w:rPr>
          <w:t>debt</w:t>
        </w:r>
        <w:r w:rsidR="006514D0">
          <w:rPr>
            <w:rFonts w:ascii="Times New Roman"/>
            <w:w w:val="99"/>
            <w:sz w:val="20"/>
            <w:rPrChange w:id="4126" w:author="Author" w:date="2015-07-30T15:37:00Z">
              <w:rPr>
                <w:rFonts w:ascii="Times New Roman" w:hAnsi="Times New Roman"/>
                <w:sz w:val="20"/>
              </w:rPr>
            </w:rPrChange>
          </w:rPr>
          <w:t xml:space="preserve"> </w:t>
        </w:r>
        <w:r w:rsidR="006514D0">
          <w:rPr>
            <w:rFonts w:ascii="Times New Roman"/>
            <w:sz w:val="20"/>
            <w:rPrChange w:id="4127" w:author="Author" w:date="2015-07-30T15:37:00Z">
              <w:rPr>
                <w:rFonts w:ascii="Times New Roman" w:hAnsi="Times New Roman"/>
                <w:sz w:val="20"/>
              </w:rPr>
            </w:rPrChange>
          </w:rPr>
          <w:t>relief and achieved sustainable debt</w:t>
        </w:r>
        <w:r w:rsidR="006514D0">
          <w:rPr>
            <w:rFonts w:ascii="Times New Roman"/>
            <w:spacing w:val="2"/>
            <w:sz w:val="20"/>
            <w:rPrChange w:id="4128" w:author="Author" w:date="2015-07-30T15:37:00Z">
              <w:rPr>
                <w:rFonts w:ascii="Times New Roman" w:hAnsi="Times New Roman"/>
                <w:sz w:val="20"/>
              </w:rPr>
            </w:rPrChange>
          </w:rPr>
          <w:t xml:space="preserve"> </w:t>
        </w:r>
        <w:r w:rsidR="006514D0">
          <w:rPr>
            <w:rFonts w:ascii="Times New Roman"/>
            <w:sz w:val="20"/>
            <w:rPrChange w:id="4129" w:author="Author" w:date="2015-07-30T15:37:00Z">
              <w:rPr>
                <w:rFonts w:ascii="Times New Roman" w:hAnsi="Times New Roman"/>
                <w:sz w:val="20"/>
              </w:rPr>
            </w:rPrChange>
          </w:rPr>
          <w:t>levels.</w:t>
        </w:r>
      </w:moveFrom>
    </w:p>
    <w:p w14:paraId="6C524D6F" w14:textId="77777777" w:rsidR="00804791" w:rsidRDefault="00804791">
      <w:pPr>
        <w:spacing w:before="8"/>
        <w:rPr>
          <w:moveFrom w:id="4130" w:author="Author" w:date="2015-07-30T15:37:00Z"/>
          <w:rFonts w:ascii="Times New Roman" w:hAnsi="Times New Roman"/>
          <w:sz w:val="21"/>
          <w:rPrChange w:id="4131" w:author="Author" w:date="2015-07-30T15:37:00Z">
            <w:rPr>
              <w:moveFrom w:id="4132" w:author="Author" w:date="2015-07-30T15:37:00Z"/>
              <w:rFonts w:ascii="Times New Roman" w:hAnsi="Times New Roman"/>
              <w:b/>
              <w:sz w:val="20"/>
            </w:rPr>
          </w:rPrChange>
        </w:rPr>
        <w:pPrChange w:id="4133" w:author="Author" w:date="2015-07-30T15:37:00Z">
          <w:pPr>
            <w:pStyle w:val="ListParagraph"/>
            <w:ind w:left="360"/>
            <w:jc w:val="both"/>
          </w:pPr>
        </w:pPrChange>
      </w:pPr>
    </w:p>
    <w:moveFromRangeEnd w:id="4095"/>
    <w:p w14:paraId="2C719D07" w14:textId="77777777" w:rsidR="00F3349C" w:rsidRDefault="00F3349C" w:rsidP="00F3349C">
      <w:pPr>
        <w:pStyle w:val="ListParagraph"/>
        <w:widowControl/>
        <w:numPr>
          <w:ilvl w:val="0"/>
          <w:numId w:val="38"/>
        </w:numPr>
        <w:spacing w:after="160" w:line="259" w:lineRule="auto"/>
        <w:contextualSpacing/>
        <w:jc w:val="both"/>
        <w:rPr>
          <w:del w:id="4134" w:author="Author" w:date="2015-07-30T15:37:00Z"/>
          <w:rFonts w:ascii="Times New Roman" w:hAnsi="Times New Roman"/>
          <w:sz w:val="20"/>
          <w:szCs w:val="20"/>
        </w:rPr>
      </w:pPr>
      <w:del w:id="4135" w:author="Author" w:date="2015-07-30T15:37:00Z">
        <w:r w:rsidRPr="008F1853">
          <w:rPr>
            <w:rFonts w:ascii="Times New Roman" w:hAnsi="Times New Roman"/>
            <w:sz w:val="20"/>
            <w:szCs w:val="20"/>
          </w:rPr>
          <w:delText xml:space="preserve">We </w:delText>
        </w:r>
        <w:r>
          <w:rPr>
            <w:rFonts w:ascii="Times New Roman" w:hAnsi="Times New Roman"/>
            <w:sz w:val="20"/>
            <w:szCs w:val="20"/>
          </w:rPr>
          <w:delText>emphasise the critical importance of engaging all relevant stakeholder</w:delText>
        </w:r>
        <w:r w:rsidR="00922B58">
          <w:rPr>
            <w:rFonts w:ascii="Times New Roman" w:hAnsi="Times New Roman"/>
            <w:sz w:val="20"/>
            <w:szCs w:val="20"/>
          </w:rPr>
          <w:delText>s</w:delText>
        </w:r>
        <w:r>
          <w:rPr>
            <w:rFonts w:ascii="Times New Roman" w:hAnsi="Times New Roman"/>
            <w:sz w:val="20"/>
            <w:szCs w:val="20"/>
          </w:rPr>
          <w:delText xml:space="preserve"> in the implementation and follow-up and review of the Agenda. In particular, we</w:delText>
        </w:r>
        <w:r w:rsidRPr="008F1853">
          <w:rPr>
            <w:rFonts w:ascii="Times New Roman" w:hAnsi="Times New Roman"/>
            <w:sz w:val="20"/>
            <w:szCs w:val="20"/>
          </w:rPr>
          <w:delText xml:space="preserve"> acknowledge the essential role of national parliaments in sustainable development through their enactment of legislation and adoption of budgets and their role in ensuring accountability for the effective implementation of our commitments. Governments and public institutions will also work closely on implementation with regional</w:delText>
        </w:r>
        <w:r>
          <w:rPr>
            <w:rFonts w:ascii="Times New Roman" w:hAnsi="Times New Roman"/>
            <w:sz w:val="20"/>
            <w:szCs w:val="20"/>
          </w:rPr>
          <w:delText xml:space="preserve"> and </w:delText>
        </w:r>
        <w:r w:rsidRPr="008F1853">
          <w:rPr>
            <w:rFonts w:ascii="Times New Roman" w:hAnsi="Times New Roman"/>
            <w:sz w:val="20"/>
            <w:szCs w:val="20"/>
          </w:rPr>
          <w:delText>local authorities</w:delText>
        </w:r>
        <w:r>
          <w:rPr>
            <w:rFonts w:ascii="Times New Roman" w:hAnsi="Times New Roman"/>
            <w:sz w:val="20"/>
            <w:szCs w:val="20"/>
          </w:rPr>
          <w:delText>,</w:delText>
        </w:r>
        <w:r w:rsidRPr="008F1853">
          <w:rPr>
            <w:rFonts w:ascii="Times New Roman" w:hAnsi="Times New Roman"/>
            <w:sz w:val="20"/>
            <w:szCs w:val="20"/>
          </w:rPr>
          <w:delText xml:space="preserve"> sub-regional institutions, international institutions, academia, philanthropic organizations, volunteer groups</w:delText>
        </w:r>
        <w:r>
          <w:rPr>
            <w:rFonts w:ascii="Times New Roman" w:hAnsi="Times New Roman"/>
            <w:sz w:val="20"/>
            <w:szCs w:val="20"/>
          </w:rPr>
          <w:delText xml:space="preserve"> and others in accordance with national laws and regulations and in conformity with international obligations.</w:delText>
        </w:r>
      </w:del>
    </w:p>
    <w:p w14:paraId="3F57CD74" w14:textId="39A277E3" w:rsidR="00804791" w:rsidRDefault="00804791">
      <w:pPr>
        <w:spacing w:before="6"/>
        <w:rPr>
          <w:rFonts w:ascii="Times New Roman" w:hAnsi="Times New Roman"/>
          <w:sz w:val="21"/>
          <w:rPrChange w:id="4136" w:author="Author" w:date="2015-07-30T15:37:00Z">
            <w:rPr>
              <w:rFonts w:ascii="Times New Roman" w:hAnsi="Times New Roman"/>
              <w:sz w:val="20"/>
            </w:rPr>
          </w:rPrChange>
        </w:rPr>
        <w:pPrChange w:id="4137" w:author="Author" w:date="2015-07-30T15:37:00Z">
          <w:pPr>
            <w:pStyle w:val="ListParagraph"/>
          </w:pPr>
        </w:pPrChange>
      </w:pPr>
    </w:p>
    <w:p w14:paraId="2671C431" w14:textId="65167A8D" w:rsidR="00804791" w:rsidRDefault="006514D0">
      <w:pPr>
        <w:pStyle w:val="ListParagraph"/>
        <w:numPr>
          <w:ilvl w:val="0"/>
          <w:numId w:val="35"/>
        </w:numPr>
        <w:tabs>
          <w:tab w:val="left" w:pos="461"/>
        </w:tabs>
        <w:spacing w:line="259" w:lineRule="auto"/>
        <w:ind w:right="101"/>
        <w:jc w:val="both"/>
        <w:rPr>
          <w:ins w:id="4138" w:author="Author" w:date="2015-07-30T15:37:00Z"/>
          <w:rFonts w:ascii="Times New Roman" w:eastAsia="Times New Roman" w:hAnsi="Times New Roman" w:cs="Times New Roman"/>
          <w:sz w:val="20"/>
          <w:szCs w:val="20"/>
        </w:rPr>
      </w:pPr>
      <w:r>
        <w:rPr>
          <w:rFonts w:ascii="Times New Roman"/>
          <w:sz w:val="20"/>
          <w:rPrChange w:id="4139" w:author="Author" w:date="2015-07-30T15:37:00Z">
            <w:rPr>
              <w:rFonts w:ascii="Times New Roman" w:hAnsi="Times New Roman"/>
              <w:sz w:val="20"/>
            </w:rPr>
          </w:rPrChange>
        </w:rPr>
        <w:t>We</w:t>
      </w:r>
      <w:r>
        <w:rPr>
          <w:rFonts w:ascii="Times New Roman"/>
          <w:spacing w:val="28"/>
          <w:sz w:val="20"/>
          <w:rPrChange w:id="4140" w:author="Author" w:date="2015-07-30T15:37:00Z">
            <w:rPr>
              <w:rFonts w:ascii="Times New Roman" w:hAnsi="Times New Roman"/>
              <w:sz w:val="20"/>
            </w:rPr>
          </w:rPrChange>
        </w:rPr>
        <w:t xml:space="preserve"> </w:t>
      </w:r>
      <w:r>
        <w:rPr>
          <w:rFonts w:ascii="Times New Roman"/>
          <w:sz w:val="20"/>
          <w:rPrChange w:id="4141" w:author="Author" w:date="2015-07-30T15:37:00Z">
            <w:rPr>
              <w:rFonts w:ascii="Times New Roman" w:hAnsi="Times New Roman"/>
              <w:sz w:val="20"/>
            </w:rPr>
          </w:rPrChange>
        </w:rPr>
        <w:t>underline</w:t>
      </w:r>
      <w:r>
        <w:rPr>
          <w:rFonts w:ascii="Times New Roman"/>
          <w:spacing w:val="28"/>
          <w:sz w:val="20"/>
          <w:rPrChange w:id="4142" w:author="Author" w:date="2015-07-30T15:37:00Z">
            <w:rPr>
              <w:rFonts w:ascii="Times New Roman" w:hAnsi="Times New Roman"/>
              <w:sz w:val="20"/>
            </w:rPr>
          </w:rPrChange>
        </w:rPr>
        <w:t xml:space="preserve"> </w:t>
      </w:r>
      <w:r>
        <w:rPr>
          <w:rFonts w:ascii="Times New Roman"/>
          <w:sz w:val="20"/>
          <w:rPrChange w:id="4143" w:author="Author" w:date="2015-07-30T15:37:00Z">
            <w:rPr>
              <w:rFonts w:ascii="Times New Roman" w:hAnsi="Times New Roman"/>
              <w:sz w:val="20"/>
            </w:rPr>
          </w:rPrChange>
        </w:rPr>
        <w:t>the</w:t>
      </w:r>
      <w:r>
        <w:rPr>
          <w:rFonts w:ascii="Times New Roman"/>
          <w:spacing w:val="31"/>
          <w:sz w:val="20"/>
          <w:rPrChange w:id="4144" w:author="Author" w:date="2015-07-30T15:37:00Z">
            <w:rPr>
              <w:rFonts w:ascii="Times New Roman" w:hAnsi="Times New Roman"/>
              <w:sz w:val="20"/>
            </w:rPr>
          </w:rPrChange>
        </w:rPr>
        <w:t xml:space="preserve"> </w:t>
      </w:r>
      <w:r>
        <w:rPr>
          <w:rFonts w:ascii="Times New Roman"/>
          <w:sz w:val="20"/>
          <w:rPrChange w:id="4145" w:author="Author" w:date="2015-07-30T15:37:00Z">
            <w:rPr>
              <w:rFonts w:ascii="Times New Roman" w:hAnsi="Times New Roman"/>
              <w:sz w:val="20"/>
            </w:rPr>
          </w:rPrChange>
        </w:rPr>
        <w:t>important</w:t>
      </w:r>
      <w:r>
        <w:rPr>
          <w:rFonts w:ascii="Times New Roman"/>
          <w:spacing w:val="28"/>
          <w:sz w:val="20"/>
          <w:rPrChange w:id="4146" w:author="Author" w:date="2015-07-30T15:37:00Z">
            <w:rPr>
              <w:rFonts w:ascii="Times New Roman" w:hAnsi="Times New Roman"/>
              <w:sz w:val="20"/>
            </w:rPr>
          </w:rPrChange>
        </w:rPr>
        <w:t xml:space="preserve"> </w:t>
      </w:r>
      <w:r>
        <w:rPr>
          <w:rFonts w:ascii="Times New Roman"/>
          <w:sz w:val="20"/>
          <w:rPrChange w:id="4147" w:author="Author" w:date="2015-07-30T15:37:00Z">
            <w:rPr>
              <w:rFonts w:ascii="Times New Roman" w:hAnsi="Times New Roman"/>
              <w:sz w:val="20"/>
            </w:rPr>
          </w:rPrChange>
        </w:rPr>
        <w:t>role</w:t>
      </w:r>
      <w:r>
        <w:rPr>
          <w:rFonts w:ascii="Times New Roman"/>
          <w:spacing w:val="28"/>
          <w:sz w:val="20"/>
          <w:rPrChange w:id="4148" w:author="Author" w:date="2015-07-30T15:37:00Z">
            <w:rPr>
              <w:rFonts w:ascii="Times New Roman" w:hAnsi="Times New Roman"/>
              <w:sz w:val="20"/>
            </w:rPr>
          </w:rPrChange>
        </w:rPr>
        <w:t xml:space="preserve"> </w:t>
      </w:r>
      <w:r>
        <w:rPr>
          <w:rFonts w:ascii="Times New Roman"/>
          <w:sz w:val="20"/>
          <w:rPrChange w:id="4149" w:author="Author" w:date="2015-07-30T15:37:00Z">
            <w:rPr>
              <w:rFonts w:ascii="Times New Roman" w:hAnsi="Times New Roman"/>
              <w:sz w:val="20"/>
            </w:rPr>
          </w:rPrChange>
        </w:rPr>
        <w:t>and</w:t>
      </w:r>
      <w:r>
        <w:rPr>
          <w:rFonts w:ascii="Times New Roman"/>
          <w:spacing w:val="29"/>
          <w:sz w:val="20"/>
          <w:rPrChange w:id="4150" w:author="Author" w:date="2015-07-30T15:37:00Z">
            <w:rPr>
              <w:rFonts w:ascii="Times New Roman" w:hAnsi="Times New Roman"/>
              <w:sz w:val="20"/>
            </w:rPr>
          </w:rPrChange>
        </w:rPr>
        <w:t xml:space="preserve"> </w:t>
      </w:r>
      <w:r>
        <w:rPr>
          <w:rFonts w:ascii="Times New Roman"/>
          <w:sz w:val="20"/>
          <w:rPrChange w:id="4151" w:author="Author" w:date="2015-07-30T15:37:00Z">
            <w:rPr>
              <w:rFonts w:ascii="Times New Roman" w:hAnsi="Times New Roman"/>
              <w:sz w:val="20"/>
            </w:rPr>
          </w:rPrChange>
        </w:rPr>
        <w:t>comparative</w:t>
      </w:r>
      <w:r>
        <w:rPr>
          <w:rFonts w:ascii="Times New Roman"/>
          <w:spacing w:val="28"/>
          <w:sz w:val="20"/>
          <w:rPrChange w:id="4152" w:author="Author" w:date="2015-07-30T15:37:00Z">
            <w:rPr>
              <w:rFonts w:ascii="Times New Roman" w:hAnsi="Times New Roman"/>
              <w:sz w:val="20"/>
            </w:rPr>
          </w:rPrChange>
        </w:rPr>
        <w:t xml:space="preserve"> </w:t>
      </w:r>
      <w:r>
        <w:rPr>
          <w:rFonts w:ascii="Times New Roman"/>
          <w:sz w:val="20"/>
          <w:rPrChange w:id="4153" w:author="Author" w:date="2015-07-30T15:37:00Z">
            <w:rPr>
              <w:rFonts w:ascii="Times New Roman" w:hAnsi="Times New Roman"/>
              <w:sz w:val="20"/>
            </w:rPr>
          </w:rPrChange>
        </w:rPr>
        <w:t>advantage</w:t>
      </w:r>
      <w:r>
        <w:rPr>
          <w:rFonts w:ascii="Times New Roman"/>
          <w:spacing w:val="28"/>
          <w:sz w:val="20"/>
          <w:rPrChange w:id="4154" w:author="Author" w:date="2015-07-30T15:37:00Z">
            <w:rPr>
              <w:rFonts w:ascii="Times New Roman" w:hAnsi="Times New Roman"/>
              <w:sz w:val="20"/>
            </w:rPr>
          </w:rPrChange>
        </w:rPr>
        <w:t xml:space="preserve"> </w:t>
      </w:r>
      <w:r>
        <w:rPr>
          <w:rFonts w:ascii="Times New Roman"/>
          <w:sz w:val="20"/>
          <w:rPrChange w:id="4155" w:author="Author" w:date="2015-07-30T15:37:00Z">
            <w:rPr>
              <w:rFonts w:ascii="Times New Roman" w:hAnsi="Times New Roman"/>
              <w:sz w:val="20"/>
            </w:rPr>
          </w:rPrChange>
        </w:rPr>
        <w:t>of</w:t>
      </w:r>
      <w:r>
        <w:rPr>
          <w:rFonts w:ascii="Times New Roman"/>
          <w:spacing w:val="26"/>
          <w:sz w:val="20"/>
          <w:rPrChange w:id="4156" w:author="Author" w:date="2015-07-30T15:37:00Z">
            <w:rPr>
              <w:rFonts w:ascii="Times New Roman" w:hAnsi="Times New Roman"/>
              <w:sz w:val="20"/>
            </w:rPr>
          </w:rPrChange>
        </w:rPr>
        <w:t xml:space="preserve"> </w:t>
      </w:r>
      <w:r>
        <w:rPr>
          <w:rFonts w:ascii="Times New Roman"/>
          <w:sz w:val="20"/>
          <w:rPrChange w:id="4157" w:author="Author" w:date="2015-07-30T15:37:00Z">
            <w:rPr>
              <w:rFonts w:ascii="Times New Roman" w:hAnsi="Times New Roman"/>
              <w:sz w:val="20"/>
            </w:rPr>
          </w:rPrChange>
        </w:rPr>
        <w:t>an</w:t>
      </w:r>
      <w:r>
        <w:rPr>
          <w:rFonts w:ascii="Times New Roman"/>
          <w:spacing w:val="27"/>
          <w:sz w:val="20"/>
          <w:rPrChange w:id="4158" w:author="Author" w:date="2015-07-30T15:37:00Z">
            <w:rPr>
              <w:rFonts w:ascii="Times New Roman" w:hAnsi="Times New Roman"/>
              <w:sz w:val="20"/>
            </w:rPr>
          </w:rPrChange>
        </w:rPr>
        <w:t xml:space="preserve"> </w:t>
      </w:r>
      <w:r>
        <w:rPr>
          <w:rFonts w:ascii="Times New Roman"/>
          <w:sz w:val="20"/>
          <w:rPrChange w:id="4159" w:author="Author" w:date="2015-07-30T15:37:00Z">
            <w:rPr>
              <w:rFonts w:ascii="Times New Roman" w:hAnsi="Times New Roman"/>
              <w:sz w:val="20"/>
            </w:rPr>
          </w:rPrChange>
        </w:rPr>
        <w:t>adequately</w:t>
      </w:r>
      <w:r>
        <w:rPr>
          <w:rFonts w:ascii="Times New Roman"/>
          <w:spacing w:val="27"/>
          <w:sz w:val="20"/>
          <w:rPrChange w:id="4160" w:author="Author" w:date="2015-07-30T15:37:00Z">
            <w:rPr>
              <w:rFonts w:ascii="Times New Roman" w:hAnsi="Times New Roman"/>
              <w:sz w:val="20"/>
            </w:rPr>
          </w:rPrChange>
        </w:rPr>
        <w:t xml:space="preserve"> </w:t>
      </w:r>
      <w:r>
        <w:rPr>
          <w:rFonts w:ascii="Times New Roman"/>
          <w:sz w:val="20"/>
          <w:rPrChange w:id="4161" w:author="Author" w:date="2015-07-30T15:37:00Z">
            <w:rPr>
              <w:rFonts w:ascii="Times New Roman" w:hAnsi="Times New Roman"/>
              <w:sz w:val="20"/>
            </w:rPr>
          </w:rPrChange>
        </w:rPr>
        <w:t>resourced,</w:t>
      </w:r>
      <w:r>
        <w:rPr>
          <w:rFonts w:ascii="Times New Roman"/>
          <w:spacing w:val="28"/>
          <w:sz w:val="20"/>
          <w:rPrChange w:id="4162" w:author="Author" w:date="2015-07-30T15:37:00Z">
            <w:rPr>
              <w:rFonts w:ascii="Times New Roman" w:hAnsi="Times New Roman"/>
              <w:sz w:val="20"/>
            </w:rPr>
          </w:rPrChange>
        </w:rPr>
        <w:t xml:space="preserve"> </w:t>
      </w:r>
      <w:r>
        <w:rPr>
          <w:rFonts w:ascii="Times New Roman"/>
          <w:sz w:val="20"/>
          <w:rPrChange w:id="4163" w:author="Author" w:date="2015-07-30T15:37:00Z">
            <w:rPr>
              <w:rFonts w:ascii="Times New Roman" w:hAnsi="Times New Roman"/>
              <w:sz w:val="20"/>
            </w:rPr>
          </w:rPrChange>
        </w:rPr>
        <w:t>relevant,</w:t>
      </w:r>
      <w:r>
        <w:rPr>
          <w:rFonts w:ascii="Times New Roman"/>
          <w:spacing w:val="28"/>
          <w:sz w:val="20"/>
          <w:rPrChange w:id="4164" w:author="Author" w:date="2015-07-30T15:37:00Z">
            <w:rPr>
              <w:rFonts w:ascii="Times New Roman" w:hAnsi="Times New Roman"/>
              <w:sz w:val="20"/>
            </w:rPr>
          </w:rPrChange>
        </w:rPr>
        <w:t xml:space="preserve"> </w:t>
      </w:r>
      <w:r>
        <w:rPr>
          <w:rFonts w:ascii="Times New Roman"/>
          <w:sz w:val="20"/>
          <w:rPrChange w:id="4165" w:author="Author" w:date="2015-07-30T15:37:00Z">
            <w:rPr>
              <w:rFonts w:ascii="Times New Roman" w:hAnsi="Times New Roman"/>
              <w:sz w:val="20"/>
            </w:rPr>
          </w:rPrChange>
        </w:rPr>
        <w:t>coherent,</w:t>
      </w:r>
      <w:r>
        <w:rPr>
          <w:rFonts w:ascii="Times New Roman"/>
          <w:w w:val="99"/>
          <w:sz w:val="20"/>
          <w:rPrChange w:id="4166" w:author="Author" w:date="2015-07-30T15:37:00Z">
            <w:rPr>
              <w:rFonts w:ascii="Times New Roman" w:hAnsi="Times New Roman"/>
              <w:sz w:val="20"/>
            </w:rPr>
          </w:rPrChange>
        </w:rPr>
        <w:t xml:space="preserve"> </w:t>
      </w:r>
      <w:r>
        <w:rPr>
          <w:rFonts w:ascii="Times New Roman"/>
          <w:sz w:val="20"/>
          <w:rPrChange w:id="4167" w:author="Author" w:date="2015-07-30T15:37:00Z">
            <w:rPr>
              <w:rFonts w:ascii="Times New Roman" w:hAnsi="Times New Roman"/>
              <w:sz w:val="20"/>
            </w:rPr>
          </w:rPrChange>
        </w:rPr>
        <w:t>efficient and effective UN system in supporting the achievement of the SDGs and sustainable development.</w:t>
      </w:r>
      <w:r>
        <w:rPr>
          <w:rFonts w:ascii="Times New Roman"/>
          <w:spacing w:val="13"/>
          <w:sz w:val="20"/>
          <w:rPrChange w:id="4168" w:author="Author" w:date="2015-07-30T15:37:00Z">
            <w:rPr>
              <w:rFonts w:ascii="Times New Roman" w:hAnsi="Times New Roman"/>
              <w:sz w:val="20"/>
            </w:rPr>
          </w:rPrChange>
        </w:rPr>
        <w:t xml:space="preserve"> </w:t>
      </w:r>
      <w:r>
        <w:rPr>
          <w:rFonts w:ascii="Times New Roman"/>
          <w:sz w:val="20"/>
          <w:rPrChange w:id="4169" w:author="Author" w:date="2015-07-30T15:37:00Z">
            <w:rPr>
              <w:rFonts w:ascii="Times New Roman" w:hAnsi="Times New Roman"/>
              <w:sz w:val="20"/>
            </w:rPr>
          </w:rPrChange>
        </w:rPr>
        <w:t>We</w:t>
      </w:r>
      <w:r>
        <w:rPr>
          <w:rFonts w:ascii="Times New Roman"/>
          <w:w w:val="99"/>
          <w:sz w:val="20"/>
          <w:rPrChange w:id="4170" w:author="Author" w:date="2015-07-30T15:37:00Z">
            <w:rPr>
              <w:rFonts w:ascii="Times New Roman" w:hAnsi="Times New Roman"/>
              <w:sz w:val="20"/>
            </w:rPr>
          </w:rPrChange>
        </w:rPr>
        <w:t xml:space="preserve"> </w:t>
      </w:r>
      <w:r>
        <w:rPr>
          <w:rFonts w:ascii="Times New Roman"/>
          <w:sz w:val="20"/>
          <w:rPrChange w:id="4171" w:author="Author" w:date="2015-07-30T15:37:00Z">
            <w:rPr>
              <w:rFonts w:ascii="Times New Roman" w:hAnsi="Times New Roman"/>
              <w:sz w:val="20"/>
            </w:rPr>
          </w:rPrChange>
        </w:rPr>
        <w:t xml:space="preserve">express our support for the ongoing process on the longer-term positioning of the </w:t>
      </w:r>
      <w:del w:id="4172" w:author="Author" w:date="2015-07-30T15:37:00Z">
        <w:r w:rsidR="00F3349C" w:rsidRPr="002B37F9">
          <w:rPr>
            <w:rFonts w:ascii="Times New Roman" w:hAnsi="Times New Roman"/>
            <w:sz w:val="20"/>
            <w:szCs w:val="20"/>
          </w:rPr>
          <w:delText>UN</w:delText>
        </w:r>
      </w:del>
      <w:ins w:id="4173" w:author="Author" w:date="2015-07-30T15:37:00Z">
        <w:r>
          <w:rPr>
            <w:rFonts w:ascii="Times New Roman"/>
            <w:sz w:val="20"/>
          </w:rPr>
          <w:t>United Nations</w:t>
        </w:r>
      </w:ins>
      <w:r>
        <w:rPr>
          <w:rFonts w:ascii="Times New Roman"/>
          <w:spacing w:val="17"/>
          <w:sz w:val="20"/>
          <w:rPrChange w:id="4174" w:author="Author" w:date="2015-07-30T15:37:00Z">
            <w:rPr>
              <w:rFonts w:ascii="Times New Roman" w:hAnsi="Times New Roman"/>
              <w:sz w:val="20"/>
            </w:rPr>
          </w:rPrChange>
        </w:rPr>
        <w:t xml:space="preserve"> </w:t>
      </w:r>
      <w:r>
        <w:rPr>
          <w:rFonts w:ascii="Times New Roman"/>
          <w:sz w:val="20"/>
          <w:rPrChange w:id="4175" w:author="Author" w:date="2015-07-30T15:37:00Z">
            <w:rPr>
              <w:rFonts w:ascii="Times New Roman" w:hAnsi="Times New Roman"/>
              <w:sz w:val="20"/>
            </w:rPr>
          </w:rPrChange>
        </w:rPr>
        <w:t>development</w:t>
      </w:r>
      <w:r>
        <w:rPr>
          <w:rFonts w:ascii="Times New Roman"/>
          <w:w w:val="99"/>
          <w:sz w:val="20"/>
          <w:rPrChange w:id="4176" w:author="Author" w:date="2015-07-30T15:37:00Z">
            <w:rPr>
              <w:rFonts w:ascii="Times New Roman" w:hAnsi="Times New Roman"/>
              <w:sz w:val="20"/>
            </w:rPr>
          </w:rPrChange>
        </w:rPr>
        <w:t xml:space="preserve"> </w:t>
      </w:r>
      <w:r>
        <w:rPr>
          <w:rFonts w:ascii="Times New Roman"/>
          <w:sz w:val="20"/>
          <w:rPrChange w:id="4177" w:author="Author" w:date="2015-07-30T15:37:00Z">
            <w:rPr>
              <w:rFonts w:ascii="Times New Roman" w:hAnsi="Times New Roman"/>
              <w:sz w:val="20"/>
            </w:rPr>
          </w:rPrChange>
        </w:rPr>
        <w:t>system</w:t>
      </w:r>
      <w:r>
        <w:rPr>
          <w:rFonts w:ascii="Times New Roman"/>
          <w:spacing w:val="17"/>
          <w:sz w:val="20"/>
          <w:rPrChange w:id="4178" w:author="Author" w:date="2015-07-30T15:37:00Z">
            <w:rPr>
              <w:rFonts w:ascii="Times New Roman" w:hAnsi="Times New Roman"/>
              <w:sz w:val="20"/>
            </w:rPr>
          </w:rPrChange>
        </w:rPr>
        <w:t xml:space="preserve"> </w:t>
      </w:r>
      <w:r>
        <w:rPr>
          <w:rFonts w:ascii="Times New Roman"/>
          <w:sz w:val="20"/>
          <w:rPrChange w:id="4179" w:author="Author" w:date="2015-07-30T15:37:00Z">
            <w:rPr>
              <w:rFonts w:ascii="Times New Roman" w:hAnsi="Times New Roman"/>
              <w:sz w:val="20"/>
            </w:rPr>
          </w:rPrChange>
        </w:rPr>
        <w:t>in</w:t>
      </w:r>
      <w:r>
        <w:rPr>
          <w:rFonts w:ascii="Times New Roman"/>
          <w:spacing w:val="19"/>
          <w:sz w:val="20"/>
          <w:rPrChange w:id="4180" w:author="Author" w:date="2015-07-30T15:37:00Z">
            <w:rPr>
              <w:rFonts w:ascii="Times New Roman" w:hAnsi="Times New Roman"/>
              <w:sz w:val="20"/>
            </w:rPr>
          </w:rPrChange>
        </w:rPr>
        <w:t xml:space="preserve"> </w:t>
      </w:r>
      <w:r>
        <w:rPr>
          <w:rFonts w:ascii="Times New Roman"/>
          <w:sz w:val="20"/>
          <w:rPrChange w:id="4181" w:author="Author" w:date="2015-07-30T15:37:00Z">
            <w:rPr>
              <w:rFonts w:ascii="Times New Roman" w:hAnsi="Times New Roman"/>
              <w:sz w:val="20"/>
            </w:rPr>
          </w:rPrChange>
        </w:rPr>
        <w:t>the</w:t>
      </w:r>
      <w:r>
        <w:rPr>
          <w:rFonts w:ascii="Times New Roman"/>
          <w:spacing w:val="20"/>
          <w:sz w:val="20"/>
          <w:rPrChange w:id="4182" w:author="Author" w:date="2015-07-30T15:37:00Z">
            <w:rPr>
              <w:rFonts w:ascii="Times New Roman" w:hAnsi="Times New Roman"/>
              <w:sz w:val="20"/>
            </w:rPr>
          </w:rPrChange>
        </w:rPr>
        <w:t xml:space="preserve"> </w:t>
      </w:r>
      <w:r>
        <w:rPr>
          <w:rFonts w:ascii="Times New Roman"/>
          <w:sz w:val="20"/>
          <w:rPrChange w:id="4183" w:author="Author" w:date="2015-07-30T15:37:00Z">
            <w:rPr>
              <w:rFonts w:ascii="Times New Roman" w:hAnsi="Times New Roman"/>
              <w:sz w:val="20"/>
            </w:rPr>
          </w:rPrChange>
        </w:rPr>
        <w:t>context</w:t>
      </w:r>
      <w:r>
        <w:rPr>
          <w:rFonts w:ascii="Times New Roman"/>
          <w:spacing w:val="18"/>
          <w:sz w:val="20"/>
          <w:rPrChange w:id="4184" w:author="Author" w:date="2015-07-30T15:37:00Z">
            <w:rPr>
              <w:rFonts w:ascii="Times New Roman" w:hAnsi="Times New Roman"/>
              <w:sz w:val="20"/>
            </w:rPr>
          </w:rPrChange>
        </w:rPr>
        <w:t xml:space="preserve"> </w:t>
      </w:r>
      <w:r>
        <w:rPr>
          <w:rFonts w:ascii="Times New Roman"/>
          <w:sz w:val="20"/>
          <w:rPrChange w:id="4185" w:author="Author" w:date="2015-07-30T15:37:00Z">
            <w:rPr>
              <w:rFonts w:ascii="Times New Roman" w:hAnsi="Times New Roman"/>
              <w:sz w:val="20"/>
            </w:rPr>
          </w:rPrChange>
        </w:rPr>
        <w:t>of</w:t>
      </w:r>
      <w:r>
        <w:rPr>
          <w:rFonts w:ascii="Times New Roman"/>
          <w:spacing w:val="19"/>
          <w:sz w:val="20"/>
          <w:rPrChange w:id="4186" w:author="Author" w:date="2015-07-30T15:37:00Z">
            <w:rPr>
              <w:rFonts w:ascii="Times New Roman" w:hAnsi="Times New Roman"/>
              <w:sz w:val="20"/>
            </w:rPr>
          </w:rPrChange>
        </w:rPr>
        <w:t xml:space="preserve"> </w:t>
      </w:r>
      <w:r>
        <w:rPr>
          <w:rFonts w:ascii="Times New Roman"/>
          <w:sz w:val="20"/>
          <w:rPrChange w:id="4187" w:author="Author" w:date="2015-07-30T15:37:00Z">
            <w:rPr>
              <w:rFonts w:ascii="Times New Roman" w:hAnsi="Times New Roman"/>
              <w:sz w:val="20"/>
            </w:rPr>
          </w:rPrChange>
        </w:rPr>
        <w:t>this</w:t>
      </w:r>
      <w:r>
        <w:rPr>
          <w:rFonts w:ascii="Times New Roman"/>
          <w:spacing w:val="19"/>
          <w:sz w:val="20"/>
          <w:rPrChange w:id="4188" w:author="Author" w:date="2015-07-30T15:37:00Z">
            <w:rPr>
              <w:rFonts w:ascii="Times New Roman" w:hAnsi="Times New Roman"/>
              <w:sz w:val="20"/>
            </w:rPr>
          </w:rPrChange>
        </w:rPr>
        <w:t xml:space="preserve"> </w:t>
      </w:r>
      <w:r>
        <w:rPr>
          <w:rFonts w:ascii="Times New Roman"/>
          <w:sz w:val="20"/>
          <w:rPrChange w:id="4189" w:author="Author" w:date="2015-07-30T15:37:00Z">
            <w:rPr>
              <w:rFonts w:ascii="Times New Roman" w:hAnsi="Times New Roman"/>
              <w:sz w:val="20"/>
            </w:rPr>
          </w:rPrChange>
        </w:rPr>
        <w:t>Agenda</w:t>
      </w:r>
      <w:del w:id="4190" w:author="Author" w:date="2015-07-30T15:37:00Z">
        <w:r w:rsidR="00F3349C" w:rsidRPr="002B37F9">
          <w:rPr>
            <w:rFonts w:ascii="Times New Roman" w:hAnsi="Times New Roman"/>
            <w:sz w:val="20"/>
            <w:szCs w:val="20"/>
          </w:rPr>
          <w:delText xml:space="preserve">. </w:delText>
        </w:r>
      </w:del>
      <w:ins w:id="4191" w:author="Author" w:date="2015-07-30T15:37:00Z">
        <w:r>
          <w:rPr>
            <w:rFonts w:ascii="Times New Roman"/>
            <w:sz w:val="20"/>
          </w:rPr>
          <w:t>,</w:t>
        </w:r>
        <w:r>
          <w:rPr>
            <w:rFonts w:ascii="Times New Roman"/>
            <w:spacing w:val="20"/>
            <w:sz w:val="20"/>
          </w:rPr>
          <w:t xml:space="preserve"> </w:t>
        </w:r>
        <w:r>
          <w:rPr>
            <w:rFonts w:ascii="Times New Roman"/>
            <w:sz w:val="20"/>
          </w:rPr>
          <w:t>while</w:t>
        </w:r>
        <w:r>
          <w:rPr>
            <w:rFonts w:ascii="Times New Roman"/>
            <w:spacing w:val="20"/>
            <w:sz w:val="20"/>
          </w:rPr>
          <w:t xml:space="preserve"> </w:t>
        </w:r>
        <w:r>
          <w:rPr>
            <w:rFonts w:ascii="Times New Roman"/>
            <w:sz w:val="20"/>
          </w:rPr>
          <w:t>stressing</w:t>
        </w:r>
        <w:r>
          <w:rPr>
            <w:rFonts w:ascii="Times New Roman"/>
            <w:spacing w:val="17"/>
            <w:sz w:val="20"/>
          </w:rPr>
          <w:t xml:space="preserve"> </w:t>
        </w:r>
        <w:r>
          <w:rPr>
            <w:rFonts w:ascii="Times New Roman"/>
            <w:sz w:val="20"/>
          </w:rPr>
          <w:t>the</w:t>
        </w:r>
        <w:r>
          <w:rPr>
            <w:rFonts w:ascii="Times New Roman"/>
            <w:spacing w:val="19"/>
            <w:sz w:val="20"/>
          </w:rPr>
          <w:t xml:space="preserve"> </w:t>
        </w:r>
        <w:r>
          <w:rPr>
            <w:rFonts w:ascii="Times New Roman"/>
            <w:sz w:val="20"/>
          </w:rPr>
          <w:t>importance</w:t>
        </w:r>
        <w:r>
          <w:rPr>
            <w:rFonts w:ascii="Times New Roman"/>
            <w:spacing w:val="19"/>
            <w:sz w:val="20"/>
          </w:rPr>
          <w:t xml:space="preserve"> </w:t>
        </w:r>
        <w:r>
          <w:rPr>
            <w:rFonts w:ascii="Times New Roman"/>
            <w:sz w:val="20"/>
          </w:rPr>
          <w:t>of</w:t>
        </w:r>
        <w:r>
          <w:rPr>
            <w:rFonts w:ascii="Times New Roman"/>
            <w:spacing w:val="19"/>
            <w:sz w:val="20"/>
          </w:rPr>
          <w:t xml:space="preserve"> </w:t>
        </w:r>
        <w:r>
          <w:rPr>
            <w:rFonts w:ascii="Times New Roman"/>
            <w:sz w:val="20"/>
          </w:rPr>
          <w:t>strengthened</w:t>
        </w:r>
        <w:r>
          <w:rPr>
            <w:rFonts w:ascii="Times New Roman"/>
            <w:spacing w:val="19"/>
            <w:sz w:val="20"/>
          </w:rPr>
          <w:t xml:space="preserve"> </w:t>
        </w:r>
        <w:r>
          <w:rPr>
            <w:rFonts w:ascii="Times New Roman"/>
            <w:sz w:val="20"/>
          </w:rPr>
          <w:t>national</w:t>
        </w:r>
        <w:r>
          <w:rPr>
            <w:rFonts w:ascii="Times New Roman"/>
            <w:spacing w:val="18"/>
            <w:sz w:val="20"/>
          </w:rPr>
          <w:t xml:space="preserve"> </w:t>
        </w:r>
        <w:r>
          <w:rPr>
            <w:rFonts w:ascii="Times New Roman"/>
            <w:sz w:val="20"/>
          </w:rPr>
          <w:t>ownership</w:t>
        </w:r>
        <w:r>
          <w:rPr>
            <w:rFonts w:ascii="Times New Roman"/>
            <w:spacing w:val="19"/>
            <w:sz w:val="20"/>
          </w:rPr>
          <w:t xml:space="preserve"> </w:t>
        </w:r>
        <w:r>
          <w:rPr>
            <w:rFonts w:ascii="Times New Roman"/>
            <w:sz w:val="20"/>
          </w:rPr>
          <w:t>and</w:t>
        </w:r>
        <w:r>
          <w:rPr>
            <w:rFonts w:ascii="Times New Roman"/>
            <w:w w:val="99"/>
            <w:sz w:val="20"/>
          </w:rPr>
          <w:t xml:space="preserve"> </w:t>
        </w:r>
        <w:r>
          <w:rPr>
            <w:rFonts w:ascii="Times New Roman"/>
            <w:sz w:val="20"/>
          </w:rPr>
          <w:t>leadership at country</w:t>
        </w:r>
        <w:r>
          <w:rPr>
            <w:rFonts w:ascii="Times New Roman"/>
            <w:spacing w:val="-1"/>
            <w:sz w:val="20"/>
          </w:rPr>
          <w:t xml:space="preserve"> </w:t>
        </w:r>
        <w:r>
          <w:rPr>
            <w:rFonts w:ascii="Times New Roman"/>
            <w:sz w:val="20"/>
          </w:rPr>
          <w:t>level.</w:t>
        </w:r>
      </w:ins>
    </w:p>
    <w:p w14:paraId="75805899" w14:textId="77777777" w:rsidR="00804791" w:rsidRDefault="00804791">
      <w:pPr>
        <w:rPr>
          <w:rFonts w:ascii="Times New Roman" w:hAnsi="Times New Roman"/>
          <w:sz w:val="20"/>
          <w:rPrChange w:id="4192" w:author="Author" w:date="2015-07-30T15:37:00Z">
            <w:rPr>
              <w:rFonts w:ascii="Times New Roman" w:hAnsi="Times New Roman"/>
              <w:b/>
              <w:i/>
              <w:sz w:val="20"/>
            </w:rPr>
          </w:rPrChange>
        </w:rPr>
        <w:pPrChange w:id="4193" w:author="Author" w:date="2015-07-30T15:37:00Z">
          <w:pPr>
            <w:pStyle w:val="ListParagraph"/>
            <w:numPr>
              <w:numId w:val="38"/>
            </w:numPr>
            <w:ind w:left="360" w:hanging="360"/>
            <w:jc w:val="both"/>
          </w:pPr>
        </w:pPrChange>
      </w:pPr>
    </w:p>
    <w:p w14:paraId="57D3ECC0" w14:textId="77777777" w:rsidR="00804791" w:rsidRDefault="00804791">
      <w:pPr>
        <w:spacing w:before="10"/>
        <w:rPr>
          <w:rFonts w:ascii="Times New Roman" w:hAnsi="Times New Roman"/>
          <w:sz w:val="29"/>
          <w:rPrChange w:id="4194" w:author="Author" w:date="2015-07-30T15:37:00Z">
            <w:rPr>
              <w:rFonts w:ascii="Times New Roman" w:hAnsi="Times New Roman"/>
              <w:b/>
              <w:i/>
              <w:sz w:val="20"/>
            </w:rPr>
          </w:rPrChange>
        </w:rPr>
        <w:pPrChange w:id="4195" w:author="Author" w:date="2015-07-30T15:37:00Z">
          <w:pPr>
            <w:pStyle w:val="ListParagraph"/>
            <w:ind w:left="360"/>
            <w:jc w:val="both"/>
          </w:pPr>
        </w:pPrChange>
      </w:pPr>
    </w:p>
    <w:p w14:paraId="782E75A9" w14:textId="77777777" w:rsidR="00804791" w:rsidRDefault="006514D0">
      <w:pPr>
        <w:pStyle w:val="Heading3"/>
        <w:rPr>
          <w:b w:val="0"/>
          <w:i w:val="0"/>
          <w:rPrChange w:id="4196" w:author="Author" w:date="2015-07-30T15:37:00Z">
            <w:rPr>
              <w:rFonts w:ascii="Times New Roman" w:hAnsi="Times New Roman"/>
              <w:b/>
              <w:i/>
              <w:sz w:val="20"/>
            </w:rPr>
          </w:rPrChange>
        </w:rPr>
        <w:pPrChange w:id="4197" w:author="Author" w:date="2015-07-30T15:37:00Z">
          <w:pPr>
            <w:jc w:val="both"/>
          </w:pPr>
        </w:pPrChange>
      </w:pPr>
      <w:r w:rsidRPr="006514D0">
        <w:t>Follow-up and</w:t>
      </w:r>
      <w:r>
        <w:rPr>
          <w:spacing w:val="-10"/>
          <w:rPrChange w:id="4198" w:author="Author" w:date="2015-07-30T15:37:00Z">
            <w:rPr>
              <w:rFonts w:ascii="Times New Roman" w:hAnsi="Times New Roman"/>
              <w:b/>
              <w:i/>
              <w:sz w:val="20"/>
            </w:rPr>
          </w:rPrChange>
        </w:rPr>
        <w:t xml:space="preserve"> </w:t>
      </w:r>
      <w:r w:rsidRPr="006514D0">
        <w:t>review</w:t>
      </w:r>
    </w:p>
    <w:p w14:paraId="2964D486" w14:textId="490EF219" w:rsidR="00804791" w:rsidRDefault="006514D0">
      <w:pPr>
        <w:pStyle w:val="ListParagraph"/>
        <w:numPr>
          <w:ilvl w:val="0"/>
          <w:numId w:val="35"/>
        </w:numPr>
        <w:tabs>
          <w:tab w:val="left" w:pos="461"/>
        </w:tabs>
        <w:spacing w:before="173" w:line="259" w:lineRule="auto"/>
        <w:ind w:right="101"/>
        <w:jc w:val="both"/>
        <w:rPr>
          <w:rFonts w:ascii="Times New Roman" w:eastAsia="Times New Roman" w:hAnsi="Times New Roman" w:cs="Times New Roman"/>
          <w:sz w:val="20"/>
          <w:szCs w:val="20"/>
        </w:rPr>
        <w:pPrChange w:id="4199" w:author="Author" w:date="2015-07-30T15:37:00Z">
          <w:pPr>
            <w:pStyle w:val="ListParagraph"/>
            <w:numPr>
              <w:numId w:val="38"/>
            </w:numPr>
            <w:ind w:left="360" w:hanging="360"/>
            <w:jc w:val="both"/>
          </w:pPr>
        </w:pPrChange>
      </w:pPr>
      <w:r>
        <w:rPr>
          <w:rFonts w:ascii="Times New Roman"/>
          <w:sz w:val="20"/>
          <w:rPrChange w:id="4200" w:author="Author" w:date="2015-07-30T15:37:00Z">
            <w:rPr>
              <w:rFonts w:ascii="Times New Roman" w:hAnsi="Times New Roman"/>
              <w:sz w:val="20"/>
            </w:rPr>
          </w:rPrChange>
        </w:rPr>
        <w:t>Our Governments have the primary responsibility for follow-up and review, at the national, regional and</w:t>
      </w:r>
      <w:r>
        <w:rPr>
          <w:rFonts w:ascii="Times New Roman"/>
          <w:spacing w:val="44"/>
          <w:sz w:val="20"/>
          <w:rPrChange w:id="4201" w:author="Author" w:date="2015-07-30T15:37:00Z">
            <w:rPr>
              <w:rFonts w:ascii="Times New Roman" w:hAnsi="Times New Roman"/>
              <w:sz w:val="20"/>
            </w:rPr>
          </w:rPrChange>
        </w:rPr>
        <w:t xml:space="preserve"> </w:t>
      </w:r>
      <w:r>
        <w:rPr>
          <w:rFonts w:ascii="Times New Roman"/>
          <w:sz w:val="20"/>
          <w:rPrChange w:id="4202" w:author="Author" w:date="2015-07-30T15:37:00Z">
            <w:rPr>
              <w:rFonts w:ascii="Times New Roman" w:hAnsi="Times New Roman"/>
              <w:sz w:val="20"/>
            </w:rPr>
          </w:rPrChange>
        </w:rPr>
        <w:t>global</w:t>
      </w:r>
      <w:r>
        <w:rPr>
          <w:rFonts w:ascii="Times New Roman"/>
          <w:w w:val="99"/>
          <w:sz w:val="20"/>
          <w:rPrChange w:id="4203" w:author="Author" w:date="2015-07-30T15:37:00Z">
            <w:rPr>
              <w:rFonts w:ascii="Times New Roman" w:hAnsi="Times New Roman"/>
              <w:sz w:val="20"/>
            </w:rPr>
          </w:rPrChange>
        </w:rPr>
        <w:t xml:space="preserve"> </w:t>
      </w:r>
      <w:r>
        <w:rPr>
          <w:rFonts w:ascii="Times New Roman"/>
          <w:sz w:val="20"/>
          <w:rPrChange w:id="4204" w:author="Author" w:date="2015-07-30T15:37:00Z">
            <w:rPr>
              <w:rFonts w:ascii="Times New Roman" w:hAnsi="Times New Roman"/>
              <w:sz w:val="20"/>
            </w:rPr>
          </w:rPrChange>
        </w:rPr>
        <w:t>levels, in relation to the progress made in implementing the Goals and targets over the coming fifteen years.</w:t>
      </w:r>
      <w:r>
        <w:rPr>
          <w:rFonts w:ascii="Times New Roman"/>
          <w:spacing w:val="4"/>
          <w:sz w:val="20"/>
          <w:rPrChange w:id="4205" w:author="Author" w:date="2015-07-30T15:37:00Z">
            <w:rPr>
              <w:rFonts w:ascii="Times New Roman" w:hAnsi="Times New Roman"/>
              <w:sz w:val="20"/>
            </w:rPr>
          </w:rPrChange>
        </w:rPr>
        <w:t xml:space="preserve"> </w:t>
      </w:r>
      <w:del w:id="4206" w:author="Author" w:date="2015-07-30T15:37:00Z">
        <w:r w:rsidR="00F3349C">
          <w:rPr>
            <w:rFonts w:ascii="Times New Roman" w:hAnsi="Times New Roman"/>
            <w:sz w:val="20"/>
            <w:szCs w:val="20"/>
          </w:rPr>
          <w:delText>We</w:delText>
        </w:r>
      </w:del>
      <w:ins w:id="4207" w:author="Author" w:date="2015-07-30T15:37:00Z">
        <w:r>
          <w:rPr>
            <w:rFonts w:ascii="Times New Roman"/>
            <w:sz w:val="20"/>
          </w:rPr>
          <w:t>To</w:t>
        </w:r>
        <w:r>
          <w:rPr>
            <w:rFonts w:ascii="Times New Roman"/>
            <w:w w:val="99"/>
            <w:sz w:val="20"/>
          </w:rPr>
          <w:t xml:space="preserve"> </w:t>
        </w:r>
        <w:r>
          <w:rPr>
            <w:rFonts w:ascii="Times New Roman"/>
            <w:sz w:val="20"/>
          </w:rPr>
          <w:t xml:space="preserve">support accountability to our citizens, </w:t>
        </w:r>
        <w:r>
          <w:rPr>
            <w:rFonts w:ascii="Times New Roman"/>
            <w:spacing w:val="-3"/>
            <w:sz w:val="20"/>
          </w:rPr>
          <w:t>we</w:t>
        </w:r>
      </w:ins>
      <w:r>
        <w:rPr>
          <w:rFonts w:ascii="Times New Roman"/>
          <w:spacing w:val="-3"/>
          <w:sz w:val="20"/>
          <w:rPrChange w:id="4208" w:author="Author" w:date="2015-07-30T15:37:00Z">
            <w:rPr>
              <w:rFonts w:ascii="Times New Roman" w:hAnsi="Times New Roman"/>
              <w:sz w:val="20"/>
            </w:rPr>
          </w:rPrChange>
        </w:rPr>
        <w:t xml:space="preserve"> </w:t>
      </w:r>
      <w:r>
        <w:rPr>
          <w:rFonts w:ascii="Times New Roman"/>
          <w:sz w:val="20"/>
          <w:rPrChange w:id="4209" w:author="Author" w:date="2015-07-30T15:37:00Z">
            <w:rPr>
              <w:rFonts w:ascii="Times New Roman" w:hAnsi="Times New Roman"/>
              <w:sz w:val="20"/>
            </w:rPr>
          </w:rPrChange>
        </w:rPr>
        <w:t>will provide for systematic follow-up and review at the various</w:t>
      </w:r>
      <w:r>
        <w:rPr>
          <w:rFonts w:ascii="Times New Roman"/>
          <w:spacing w:val="12"/>
          <w:sz w:val="20"/>
          <w:rPrChange w:id="4210" w:author="Author" w:date="2015-07-30T15:37:00Z">
            <w:rPr>
              <w:rFonts w:ascii="Times New Roman" w:hAnsi="Times New Roman"/>
              <w:sz w:val="20"/>
            </w:rPr>
          </w:rPrChange>
        </w:rPr>
        <w:t xml:space="preserve"> </w:t>
      </w:r>
      <w:r>
        <w:rPr>
          <w:rFonts w:ascii="Times New Roman"/>
          <w:sz w:val="20"/>
          <w:rPrChange w:id="4211" w:author="Author" w:date="2015-07-30T15:37:00Z">
            <w:rPr>
              <w:rFonts w:ascii="Times New Roman" w:hAnsi="Times New Roman"/>
              <w:sz w:val="20"/>
            </w:rPr>
          </w:rPrChange>
        </w:rPr>
        <w:t>levels</w:t>
      </w:r>
      <w:del w:id="4212" w:author="Author" w:date="2015-07-30T15:37:00Z">
        <w:r w:rsidR="00F3349C">
          <w:rPr>
            <w:rFonts w:ascii="Times New Roman" w:hAnsi="Times New Roman"/>
            <w:sz w:val="20"/>
            <w:szCs w:val="20"/>
          </w:rPr>
          <w:delText xml:space="preserve"> of accountability, including</w:delText>
        </w:r>
      </w:del>
      <w:ins w:id="4213" w:author="Author" w:date="2015-07-30T15:37:00Z">
        <w:r>
          <w:rPr>
            <w:rFonts w:ascii="Times New Roman"/>
            <w:sz w:val="20"/>
          </w:rPr>
          <w:t>,</w:t>
        </w:r>
      </w:ins>
      <w:r>
        <w:rPr>
          <w:rFonts w:ascii="Times New Roman"/>
          <w:w w:val="99"/>
          <w:sz w:val="20"/>
          <w:rPrChange w:id="4214" w:author="Author" w:date="2015-07-30T15:37:00Z">
            <w:rPr>
              <w:rFonts w:ascii="Times New Roman" w:hAnsi="Times New Roman"/>
              <w:sz w:val="20"/>
            </w:rPr>
          </w:rPrChange>
        </w:rPr>
        <w:t xml:space="preserve"> </w:t>
      </w:r>
      <w:r>
        <w:rPr>
          <w:rFonts w:ascii="Times New Roman"/>
          <w:sz w:val="20"/>
          <w:rPrChange w:id="4215" w:author="Author" w:date="2015-07-30T15:37:00Z">
            <w:rPr>
              <w:rFonts w:ascii="Times New Roman" w:hAnsi="Times New Roman"/>
              <w:sz w:val="20"/>
            </w:rPr>
          </w:rPrChange>
        </w:rPr>
        <w:t>as</w:t>
      </w:r>
      <w:r>
        <w:rPr>
          <w:rFonts w:ascii="Times New Roman"/>
          <w:spacing w:val="11"/>
          <w:sz w:val="20"/>
          <w:rPrChange w:id="4216" w:author="Author" w:date="2015-07-30T15:37:00Z">
            <w:rPr>
              <w:rFonts w:ascii="Times New Roman" w:hAnsi="Times New Roman"/>
              <w:sz w:val="20"/>
            </w:rPr>
          </w:rPrChange>
        </w:rPr>
        <w:t xml:space="preserve"> </w:t>
      </w:r>
      <w:r>
        <w:rPr>
          <w:rFonts w:ascii="Times New Roman"/>
          <w:sz w:val="20"/>
          <w:rPrChange w:id="4217" w:author="Author" w:date="2015-07-30T15:37:00Z">
            <w:rPr>
              <w:rFonts w:ascii="Times New Roman" w:hAnsi="Times New Roman"/>
              <w:sz w:val="20"/>
            </w:rPr>
          </w:rPrChange>
        </w:rPr>
        <w:t>set</w:t>
      </w:r>
      <w:r>
        <w:rPr>
          <w:rFonts w:ascii="Times New Roman"/>
          <w:spacing w:val="11"/>
          <w:sz w:val="20"/>
          <w:rPrChange w:id="4218" w:author="Author" w:date="2015-07-30T15:37:00Z">
            <w:rPr>
              <w:rFonts w:ascii="Times New Roman" w:hAnsi="Times New Roman"/>
              <w:sz w:val="20"/>
            </w:rPr>
          </w:rPrChange>
        </w:rPr>
        <w:t xml:space="preserve"> </w:t>
      </w:r>
      <w:r>
        <w:rPr>
          <w:rFonts w:ascii="Times New Roman"/>
          <w:sz w:val="20"/>
          <w:rPrChange w:id="4219" w:author="Author" w:date="2015-07-30T15:37:00Z">
            <w:rPr>
              <w:rFonts w:ascii="Times New Roman" w:hAnsi="Times New Roman"/>
              <w:sz w:val="20"/>
            </w:rPr>
          </w:rPrChange>
        </w:rPr>
        <w:t>out</w:t>
      </w:r>
      <w:r>
        <w:rPr>
          <w:rFonts w:ascii="Times New Roman"/>
          <w:spacing w:val="11"/>
          <w:sz w:val="20"/>
          <w:rPrChange w:id="4220" w:author="Author" w:date="2015-07-30T15:37:00Z">
            <w:rPr>
              <w:rFonts w:ascii="Times New Roman" w:hAnsi="Times New Roman"/>
              <w:sz w:val="20"/>
            </w:rPr>
          </w:rPrChange>
        </w:rPr>
        <w:t xml:space="preserve"> </w:t>
      </w:r>
      <w:r>
        <w:rPr>
          <w:rFonts w:ascii="Times New Roman"/>
          <w:sz w:val="20"/>
          <w:rPrChange w:id="4221" w:author="Author" w:date="2015-07-30T15:37:00Z">
            <w:rPr>
              <w:rFonts w:ascii="Times New Roman" w:hAnsi="Times New Roman"/>
              <w:sz w:val="20"/>
            </w:rPr>
          </w:rPrChange>
        </w:rPr>
        <w:t>in</w:t>
      </w:r>
      <w:r>
        <w:rPr>
          <w:rFonts w:ascii="Times New Roman"/>
          <w:spacing w:val="10"/>
          <w:sz w:val="20"/>
          <w:rPrChange w:id="4222" w:author="Author" w:date="2015-07-30T15:37:00Z">
            <w:rPr>
              <w:rFonts w:ascii="Times New Roman" w:hAnsi="Times New Roman"/>
              <w:sz w:val="20"/>
            </w:rPr>
          </w:rPrChange>
        </w:rPr>
        <w:t xml:space="preserve"> </w:t>
      </w:r>
      <w:r>
        <w:rPr>
          <w:rFonts w:ascii="Times New Roman"/>
          <w:sz w:val="20"/>
          <w:rPrChange w:id="4223" w:author="Author" w:date="2015-07-30T15:37:00Z">
            <w:rPr>
              <w:rFonts w:ascii="Times New Roman" w:hAnsi="Times New Roman"/>
              <w:sz w:val="20"/>
            </w:rPr>
          </w:rPrChange>
        </w:rPr>
        <w:t>this</w:t>
      </w:r>
      <w:r>
        <w:rPr>
          <w:rFonts w:ascii="Times New Roman"/>
          <w:spacing w:val="13"/>
          <w:sz w:val="20"/>
          <w:rPrChange w:id="4224" w:author="Author" w:date="2015-07-30T15:37:00Z">
            <w:rPr>
              <w:rFonts w:ascii="Times New Roman" w:hAnsi="Times New Roman"/>
              <w:sz w:val="20"/>
            </w:rPr>
          </w:rPrChange>
        </w:rPr>
        <w:t xml:space="preserve"> </w:t>
      </w:r>
      <w:r>
        <w:rPr>
          <w:rFonts w:ascii="Times New Roman"/>
          <w:sz w:val="20"/>
          <w:rPrChange w:id="4225" w:author="Author" w:date="2015-07-30T15:37:00Z">
            <w:rPr>
              <w:rFonts w:ascii="Times New Roman" w:hAnsi="Times New Roman"/>
              <w:sz w:val="20"/>
            </w:rPr>
          </w:rPrChange>
        </w:rPr>
        <w:t>Agenda</w:t>
      </w:r>
      <w:r>
        <w:rPr>
          <w:rFonts w:ascii="Times New Roman"/>
          <w:spacing w:val="11"/>
          <w:sz w:val="20"/>
          <w:rPrChange w:id="4226" w:author="Author" w:date="2015-07-30T15:37:00Z">
            <w:rPr>
              <w:rFonts w:ascii="Times New Roman" w:hAnsi="Times New Roman"/>
              <w:sz w:val="20"/>
            </w:rPr>
          </w:rPrChange>
        </w:rPr>
        <w:t xml:space="preserve"> </w:t>
      </w:r>
      <w:r>
        <w:rPr>
          <w:rFonts w:ascii="Times New Roman"/>
          <w:sz w:val="20"/>
          <w:rPrChange w:id="4227" w:author="Author" w:date="2015-07-30T15:37:00Z">
            <w:rPr>
              <w:rFonts w:ascii="Times New Roman" w:hAnsi="Times New Roman"/>
              <w:sz w:val="20"/>
            </w:rPr>
          </w:rPrChange>
        </w:rPr>
        <w:t>and</w:t>
      </w:r>
      <w:r>
        <w:rPr>
          <w:rFonts w:ascii="Times New Roman"/>
          <w:spacing w:val="14"/>
          <w:sz w:val="20"/>
          <w:rPrChange w:id="4228" w:author="Author" w:date="2015-07-30T15:37:00Z">
            <w:rPr>
              <w:rFonts w:ascii="Times New Roman" w:hAnsi="Times New Roman"/>
              <w:sz w:val="20"/>
            </w:rPr>
          </w:rPrChange>
        </w:rPr>
        <w:t xml:space="preserve"> </w:t>
      </w:r>
      <w:r>
        <w:rPr>
          <w:rFonts w:ascii="Times New Roman"/>
          <w:sz w:val="20"/>
          <w:rPrChange w:id="4229" w:author="Author" w:date="2015-07-30T15:37:00Z">
            <w:rPr>
              <w:rFonts w:ascii="Times New Roman" w:hAnsi="Times New Roman"/>
              <w:sz w:val="20"/>
            </w:rPr>
          </w:rPrChange>
        </w:rPr>
        <w:t>the</w:t>
      </w:r>
      <w:r>
        <w:rPr>
          <w:rFonts w:ascii="Times New Roman"/>
          <w:spacing w:val="14"/>
          <w:sz w:val="20"/>
          <w:rPrChange w:id="4230" w:author="Author" w:date="2015-07-30T15:37:00Z">
            <w:rPr>
              <w:rFonts w:ascii="Times New Roman" w:hAnsi="Times New Roman"/>
              <w:sz w:val="20"/>
            </w:rPr>
          </w:rPrChange>
        </w:rPr>
        <w:t xml:space="preserve"> </w:t>
      </w:r>
      <w:r>
        <w:rPr>
          <w:rFonts w:ascii="Times New Roman"/>
          <w:sz w:val="20"/>
          <w:rPrChange w:id="4231" w:author="Author" w:date="2015-07-30T15:37:00Z">
            <w:rPr>
              <w:rFonts w:ascii="Times New Roman" w:hAnsi="Times New Roman"/>
              <w:sz w:val="20"/>
            </w:rPr>
          </w:rPrChange>
        </w:rPr>
        <w:t>Addis</w:t>
      </w:r>
      <w:r>
        <w:rPr>
          <w:rFonts w:ascii="Times New Roman"/>
          <w:spacing w:val="15"/>
          <w:sz w:val="20"/>
          <w:rPrChange w:id="4232" w:author="Author" w:date="2015-07-30T15:37:00Z">
            <w:rPr>
              <w:rFonts w:ascii="Times New Roman" w:hAnsi="Times New Roman"/>
              <w:sz w:val="20"/>
            </w:rPr>
          </w:rPrChange>
        </w:rPr>
        <w:t xml:space="preserve"> </w:t>
      </w:r>
      <w:r>
        <w:rPr>
          <w:rFonts w:ascii="Times New Roman"/>
          <w:sz w:val="20"/>
          <w:rPrChange w:id="4233" w:author="Author" w:date="2015-07-30T15:37:00Z">
            <w:rPr>
              <w:rFonts w:ascii="Times New Roman" w:hAnsi="Times New Roman"/>
              <w:sz w:val="20"/>
            </w:rPr>
          </w:rPrChange>
        </w:rPr>
        <w:t>Ababa</w:t>
      </w:r>
      <w:r>
        <w:rPr>
          <w:rFonts w:ascii="Times New Roman"/>
          <w:spacing w:val="11"/>
          <w:sz w:val="20"/>
          <w:rPrChange w:id="4234" w:author="Author" w:date="2015-07-30T15:37:00Z">
            <w:rPr>
              <w:rFonts w:ascii="Times New Roman" w:hAnsi="Times New Roman"/>
              <w:sz w:val="20"/>
            </w:rPr>
          </w:rPrChange>
        </w:rPr>
        <w:t xml:space="preserve"> </w:t>
      </w:r>
      <w:r>
        <w:rPr>
          <w:rFonts w:ascii="Times New Roman"/>
          <w:sz w:val="20"/>
          <w:rPrChange w:id="4235" w:author="Author" w:date="2015-07-30T15:37:00Z">
            <w:rPr>
              <w:rFonts w:ascii="Times New Roman" w:hAnsi="Times New Roman"/>
              <w:sz w:val="20"/>
            </w:rPr>
          </w:rPrChange>
        </w:rPr>
        <w:t>Action</w:t>
      </w:r>
      <w:r>
        <w:rPr>
          <w:rFonts w:ascii="Times New Roman"/>
          <w:spacing w:val="12"/>
          <w:sz w:val="20"/>
          <w:rPrChange w:id="4236" w:author="Author" w:date="2015-07-30T15:37:00Z">
            <w:rPr>
              <w:rFonts w:ascii="Times New Roman" w:hAnsi="Times New Roman"/>
              <w:sz w:val="20"/>
            </w:rPr>
          </w:rPrChange>
        </w:rPr>
        <w:t xml:space="preserve"> </w:t>
      </w:r>
      <w:r>
        <w:rPr>
          <w:rFonts w:ascii="Times New Roman"/>
          <w:sz w:val="20"/>
          <w:rPrChange w:id="4237" w:author="Author" w:date="2015-07-30T15:37:00Z">
            <w:rPr>
              <w:rFonts w:ascii="Times New Roman" w:hAnsi="Times New Roman"/>
              <w:sz w:val="20"/>
            </w:rPr>
          </w:rPrChange>
        </w:rPr>
        <w:t>Agenda.</w:t>
      </w:r>
      <w:r>
        <w:rPr>
          <w:rFonts w:ascii="Times New Roman"/>
          <w:spacing w:val="12"/>
          <w:sz w:val="20"/>
          <w:rPrChange w:id="4238" w:author="Author" w:date="2015-07-30T15:37:00Z">
            <w:rPr>
              <w:rFonts w:ascii="Times New Roman" w:hAnsi="Times New Roman"/>
              <w:sz w:val="20"/>
            </w:rPr>
          </w:rPrChange>
        </w:rPr>
        <w:t xml:space="preserve"> </w:t>
      </w:r>
      <w:r>
        <w:rPr>
          <w:rFonts w:ascii="Times New Roman"/>
          <w:sz w:val="20"/>
          <w:rPrChange w:id="4239" w:author="Author" w:date="2015-07-30T15:37:00Z">
            <w:rPr>
              <w:rFonts w:ascii="Times New Roman" w:hAnsi="Times New Roman"/>
              <w:sz w:val="20"/>
            </w:rPr>
          </w:rPrChange>
        </w:rPr>
        <w:t>The</w:t>
      </w:r>
      <w:r>
        <w:rPr>
          <w:rFonts w:ascii="Times New Roman"/>
          <w:spacing w:val="11"/>
          <w:sz w:val="20"/>
          <w:rPrChange w:id="4240" w:author="Author" w:date="2015-07-30T15:37:00Z">
            <w:rPr>
              <w:rFonts w:ascii="Times New Roman" w:hAnsi="Times New Roman"/>
              <w:sz w:val="20"/>
            </w:rPr>
          </w:rPrChange>
        </w:rPr>
        <w:t xml:space="preserve"> </w:t>
      </w:r>
      <w:r>
        <w:rPr>
          <w:rFonts w:ascii="Times New Roman"/>
          <w:sz w:val="20"/>
          <w:rPrChange w:id="4241" w:author="Author" w:date="2015-07-30T15:37:00Z">
            <w:rPr>
              <w:rFonts w:ascii="Times New Roman" w:hAnsi="Times New Roman"/>
              <w:sz w:val="20"/>
            </w:rPr>
          </w:rPrChange>
        </w:rPr>
        <w:t>High</w:t>
      </w:r>
      <w:r>
        <w:rPr>
          <w:rFonts w:ascii="Times New Roman"/>
          <w:spacing w:val="12"/>
          <w:sz w:val="20"/>
          <w:rPrChange w:id="4242" w:author="Author" w:date="2015-07-30T15:37:00Z">
            <w:rPr>
              <w:rFonts w:ascii="Times New Roman" w:hAnsi="Times New Roman"/>
              <w:sz w:val="20"/>
            </w:rPr>
          </w:rPrChange>
        </w:rPr>
        <w:t xml:space="preserve"> </w:t>
      </w:r>
      <w:r>
        <w:rPr>
          <w:rFonts w:ascii="Times New Roman"/>
          <w:sz w:val="20"/>
          <w:rPrChange w:id="4243" w:author="Author" w:date="2015-07-30T15:37:00Z">
            <w:rPr>
              <w:rFonts w:ascii="Times New Roman" w:hAnsi="Times New Roman"/>
              <w:sz w:val="20"/>
            </w:rPr>
          </w:rPrChange>
        </w:rPr>
        <w:t>Level</w:t>
      </w:r>
      <w:r>
        <w:rPr>
          <w:rFonts w:ascii="Times New Roman"/>
          <w:spacing w:val="11"/>
          <w:sz w:val="20"/>
          <w:rPrChange w:id="4244" w:author="Author" w:date="2015-07-30T15:37:00Z">
            <w:rPr>
              <w:rFonts w:ascii="Times New Roman" w:hAnsi="Times New Roman"/>
              <w:sz w:val="20"/>
            </w:rPr>
          </w:rPrChange>
        </w:rPr>
        <w:t xml:space="preserve"> </w:t>
      </w:r>
      <w:r>
        <w:rPr>
          <w:rFonts w:ascii="Times New Roman"/>
          <w:sz w:val="20"/>
          <w:rPrChange w:id="4245" w:author="Author" w:date="2015-07-30T15:37:00Z">
            <w:rPr>
              <w:rFonts w:ascii="Times New Roman" w:hAnsi="Times New Roman"/>
              <w:sz w:val="20"/>
            </w:rPr>
          </w:rPrChange>
        </w:rPr>
        <w:t>Political</w:t>
      </w:r>
      <w:r>
        <w:rPr>
          <w:rFonts w:ascii="Times New Roman"/>
          <w:spacing w:val="13"/>
          <w:sz w:val="20"/>
          <w:rPrChange w:id="4246" w:author="Author" w:date="2015-07-30T15:37:00Z">
            <w:rPr>
              <w:rFonts w:ascii="Times New Roman" w:hAnsi="Times New Roman"/>
              <w:sz w:val="20"/>
            </w:rPr>
          </w:rPrChange>
        </w:rPr>
        <w:t xml:space="preserve"> </w:t>
      </w:r>
      <w:r>
        <w:rPr>
          <w:rFonts w:ascii="Times New Roman"/>
          <w:sz w:val="20"/>
          <w:rPrChange w:id="4247" w:author="Author" w:date="2015-07-30T15:37:00Z">
            <w:rPr>
              <w:rFonts w:ascii="Times New Roman" w:hAnsi="Times New Roman"/>
              <w:sz w:val="20"/>
            </w:rPr>
          </w:rPrChange>
        </w:rPr>
        <w:t>Forum</w:t>
      </w:r>
      <w:r>
        <w:rPr>
          <w:rFonts w:ascii="Times New Roman"/>
          <w:spacing w:val="12"/>
          <w:sz w:val="20"/>
          <w:rPrChange w:id="4248" w:author="Author" w:date="2015-07-30T15:37:00Z">
            <w:rPr>
              <w:rFonts w:ascii="Times New Roman" w:hAnsi="Times New Roman"/>
              <w:sz w:val="20"/>
            </w:rPr>
          </w:rPrChange>
        </w:rPr>
        <w:t xml:space="preserve"> </w:t>
      </w:r>
      <w:r>
        <w:rPr>
          <w:rFonts w:ascii="Times New Roman"/>
          <w:sz w:val="20"/>
          <w:rPrChange w:id="4249" w:author="Author" w:date="2015-07-30T15:37:00Z">
            <w:rPr>
              <w:rFonts w:ascii="Times New Roman" w:hAnsi="Times New Roman"/>
              <w:sz w:val="20"/>
            </w:rPr>
          </w:rPrChange>
        </w:rPr>
        <w:t>will</w:t>
      </w:r>
      <w:r>
        <w:rPr>
          <w:rFonts w:ascii="Times New Roman"/>
          <w:spacing w:val="13"/>
          <w:sz w:val="20"/>
          <w:rPrChange w:id="4250" w:author="Author" w:date="2015-07-30T15:37:00Z">
            <w:rPr>
              <w:rFonts w:ascii="Times New Roman" w:hAnsi="Times New Roman"/>
              <w:sz w:val="20"/>
            </w:rPr>
          </w:rPrChange>
        </w:rPr>
        <w:t xml:space="preserve"> </w:t>
      </w:r>
      <w:del w:id="4251" w:author="Author" w:date="2015-07-30T15:37:00Z">
        <w:r w:rsidR="00F3349C">
          <w:rPr>
            <w:rFonts w:ascii="Times New Roman" w:hAnsi="Times New Roman"/>
            <w:sz w:val="20"/>
            <w:szCs w:val="20"/>
          </w:rPr>
          <w:delText>be responsible for</w:delText>
        </w:r>
      </w:del>
      <w:ins w:id="4252" w:author="Author" w:date="2015-07-30T15:37:00Z">
        <w:r>
          <w:rPr>
            <w:rFonts w:ascii="Times New Roman"/>
            <w:sz w:val="20"/>
          </w:rPr>
          <w:t>have</w:t>
        </w:r>
      </w:ins>
      <w:r>
        <w:rPr>
          <w:rFonts w:ascii="Times New Roman"/>
          <w:spacing w:val="11"/>
          <w:sz w:val="20"/>
          <w:rPrChange w:id="4253" w:author="Author" w:date="2015-07-30T15:37:00Z">
            <w:rPr>
              <w:rFonts w:ascii="Times New Roman" w:hAnsi="Times New Roman"/>
              <w:sz w:val="20"/>
            </w:rPr>
          </w:rPrChange>
        </w:rPr>
        <w:t xml:space="preserve"> </w:t>
      </w:r>
      <w:r>
        <w:rPr>
          <w:rFonts w:ascii="Times New Roman"/>
          <w:sz w:val="20"/>
          <w:rPrChange w:id="4254" w:author="Author" w:date="2015-07-30T15:37:00Z">
            <w:rPr>
              <w:rFonts w:ascii="Times New Roman" w:hAnsi="Times New Roman"/>
              <w:sz w:val="20"/>
            </w:rPr>
          </w:rPrChange>
        </w:rPr>
        <w:t>the</w:t>
      </w:r>
      <w:r>
        <w:rPr>
          <w:rFonts w:ascii="Times New Roman"/>
          <w:w w:val="99"/>
          <w:sz w:val="20"/>
          <w:rPrChange w:id="4255" w:author="Author" w:date="2015-07-30T15:37:00Z">
            <w:rPr>
              <w:rFonts w:ascii="Times New Roman" w:hAnsi="Times New Roman"/>
              <w:sz w:val="20"/>
            </w:rPr>
          </w:rPrChange>
        </w:rPr>
        <w:t xml:space="preserve"> </w:t>
      </w:r>
      <w:del w:id="4256" w:author="Author" w:date="2015-07-30T15:37:00Z">
        <w:r w:rsidR="00F3349C">
          <w:rPr>
            <w:rFonts w:ascii="Times New Roman" w:hAnsi="Times New Roman"/>
            <w:sz w:val="20"/>
            <w:szCs w:val="20"/>
          </w:rPr>
          <w:delText>global</w:delText>
        </w:r>
      </w:del>
      <w:ins w:id="4257" w:author="Author" w:date="2015-07-30T15:37:00Z">
        <w:r>
          <w:rPr>
            <w:rFonts w:ascii="Times New Roman"/>
            <w:sz w:val="20"/>
          </w:rPr>
          <w:t>central role in overseeing</w:t>
        </w:r>
      </w:ins>
      <w:r>
        <w:rPr>
          <w:rFonts w:ascii="Times New Roman"/>
          <w:sz w:val="20"/>
          <w:rPrChange w:id="4258" w:author="Author" w:date="2015-07-30T15:37:00Z">
            <w:rPr>
              <w:rFonts w:ascii="Times New Roman" w:hAnsi="Times New Roman"/>
              <w:sz w:val="20"/>
            </w:rPr>
          </w:rPrChange>
        </w:rPr>
        <w:t xml:space="preserve"> follow-up and review </w:t>
      </w:r>
      <w:del w:id="4259" w:author="Author" w:date="2015-07-30T15:37:00Z">
        <w:r w:rsidR="00F3349C">
          <w:rPr>
            <w:rFonts w:ascii="Times New Roman" w:hAnsi="Times New Roman"/>
            <w:sz w:val="20"/>
            <w:szCs w:val="20"/>
          </w:rPr>
          <w:delText xml:space="preserve">processes. </w:delText>
        </w:r>
      </w:del>
      <w:ins w:id="4260" w:author="Author" w:date="2015-07-30T15:37:00Z">
        <w:r>
          <w:rPr>
            <w:rFonts w:ascii="Times New Roman"/>
            <w:sz w:val="20"/>
          </w:rPr>
          <w:t>at the global</w:t>
        </w:r>
        <w:r>
          <w:rPr>
            <w:rFonts w:ascii="Times New Roman"/>
            <w:spacing w:val="-5"/>
            <w:sz w:val="20"/>
          </w:rPr>
          <w:t xml:space="preserve"> </w:t>
        </w:r>
        <w:r>
          <w:rPr>
            <w:rFonts w:ascii="Times New Roman"/>
            <w:sz w:val="20"/>
          </w:rPr>
          <w:t>level.</w:t>
        </w:r>
      </w:ins>
    </w:p>
    <w:p w14:paraId="1C39E389" w14:textId="77777777" w:rsidR="00804791" w:rsidRDefault="00804791">
      <w:pPr>
        <w:spacing w:before="8"/>
        <w:rPr>
          <w:rFonts w:ascii="Times New Roman" w:hAnsi="Times New Roman"/>
          <w:sz w:val="21"/>
          <w:rPrChange w:id="4261" w:author="Author" w:date="2015-07-30T15:37:00Z">
            <w:rPr>
              <w:rFonts w:ascii="Times New Roman" w:hAnsi="Times New Roman"/>
              <w:sz w:val="20"/>
            </w:rPr>
          </w:rPrChange>
        </w:rPr>
        <w:pPrChange w:id="4262" w:author="Author" w:date="2015-07-30T15:37:00Z">
          <w:pPr>
            <w:pStyle w:val="ListParagraph"/>
            <w:ind w:left="360"/>
            <w:jc w:val="both"/>
          </w:pPr>
        </w:pPrChange>
      </w:pPr>
    </w:p>
    <w:p w14:paraId="73DAC3DA" w14:textId="5D6A9580" w:rsidR="00804791" w:rsidRDefault="006514D0">
      <w:pPr>
        <w:pStyle w:val="ListParagraph"/>
        <w:numPr>
          <w:ilvl w:val="0"/>
          <w:numId w:val="35"/>
        </w:numPr>
        <w:tabs>
          <w:tab w:val="left" w:pos="461"/>
        </w:tabs>
        <w:spacing w:line="259" w:lineRule="auto"/>
        <w:ind w:right="102"/>
        <w:jc w:val="both"/>
        <w:rPr>
          <w:ins w:id="4263" w:author="Author" w:date="2015-07-30T15:37:00Z"/>
          <w:rFonts w:ascii="Times New Roman" w:eastAsia="Times New Roman" w:hAnsi="Times New Roman" w:cs="Times New Roman"/>
          <w:sz w:val="20"/>
          <w:szCs w:val="20"/>
        </w:rPr>
      </w:pPr>
      <w:r>
        <w:rPr>
          <w:rFonts w:ascii="Times New Roman"/>
          <w:sz w:val="20"/>
          <w:rPrChange w:id="4264" w:author="Author" w:date="2015-07-30T15:37:00Z">
            <w:rPr>
              <w:rFonts w:ascii="Times New Roman" w:hAnsi="Times New Roman"/>
              <w:sz w:val="20"/>
            </w:rPr>
          </w:rPrChange>
        </w:rPr>
        <w:t>Indicators</w:t>
      </w:r>
      <w:r>
        <w:rPr>
          <w:rFonts w:ascii="Times New Roman"/>
          <w:spacing w:val="18"/>
          <w:sz w:val="20"/>
          <w:rPrChange w:id="4265" w:author="Author" w:date="2015-07-30T15:37:00Z">
            <w:rPr>
              <w:rFonts w:ascii="Times New Roman" w:hAnsi="Times New Roman"/>
              <w:sz w:val="20"/>
            </w:rPr>
          </w:rPrChange>
        </w:rPr>
        <w:t xml:space="preserve"> </w:t>
      </w:r>
      <w:r>
        <w:rPr>
          <w:rFonts w:ascii="Times New Roman"/>
          <w:sz w:val="20"/>
          <w:rPrChange w:id="4266" w:author="Author" w:date="2015-07-30T15:37:00Z">
            <w:rPr>
              <w:rFonts w:ascii="Times New Roman" w:hAnsi="Times New Roman"/>
              <w:sz w:val="20"/>
            </w:rPr>
          </w:rPrChange>
        </w:rPr>
        <w:t>are</w:t>
      </w:r>
      <w:r>
        <w:rPr>
          <w:rFonts w:ascii="Times New Roman"/>
          <w:spacing w:val="19"/>
          <w:sz w:val="20"/>
          <w:rPrChange w:id="4267" w:author="Author" w:date="2015-07-30T15:37:00Z">
            <w:rPr>
              <w:rFonts w:ascii="Times New Roman" w:hAnsi="Times New Roman"/>
              <w:sz w:val="20"/>
            </w:rPr>
          </w:rPrChange>
        </w:rPr>
        <w:t xml:space="preserve"> </w:t>
      </w:r>
      <w:r>
        <w:rPr>
          <w:rFonts w:ascii="Times New Roman"/>
          <w:sz w:val="20"/>
          <w:rPrChange w:id="4268" w:author="Author" w:date="2015-07-30T15:37:00Z">
            <w:rPr>
              <w:rFonts w:ascii="Times New Roman" w:hAnsi="Times New Roman"/>
              <w:sz w:val="20"/>
            </w:rPr>
          </w:rPrChange>
        </w:rPr>
        <w:t>being</w:t>
      </w:r>
      <w:r>
        <w:rPr>
          <w:rFonts w:ascii="Times New Roman"/>
          <w:spacing w:val="17"/>
          <w:sz w:val="20"/>
          <w:rPrChange w:id="4269" w:author="Author" w:date="2015-07-30T15:37:00Z">
            <w:rPr>
              <w:rFonts w:ascii="Times New Roman" w:hAnsi="Times New Roman"/>
              <w:sz w:val="20"/>
            </w:rPr>
          </w:rPrChange>
        </w:rPr>
        <w:t xml:space="preserve"> </w:t>
      </w:r>
      <w:r>
        <w:rPr>
          <w:rFonts w:ascii="Times New Roman"/>
          <w:sz w:val="20"/>
          <w:rPrChange w:id="4270" w:author="Author" w:date="2015-07-30T15:37:00Z">
            <w:rPr>
              <w:rFonts w:ascii="Times New Roman" w:hAnsi="Times New Roman"/>
              <w:sz w:val="20"/>
            </w:rPr>
          </w:rPrChange>
        </w:rPr>
        <w:t>developed</w:t>
      </w:r>
      <w:r>
        <w:rPr>
          <w:rFonts w:ascii="Times New Roman"/>
          <w:spacing w:val="20"/>
          <w:sz w:val="20"/>
          <w:rPrChange w:id="4271" w:author="Author" w:date="2015-07-30T15:37:00Z">
            <w:rPr>
              <w:rFonts w:ascii="Times New Roman" w:hAnsi="Times New Roman"/>
              <w:sz w:val="20"/>
            </w:rPr>
          </w:rPrChange>
        </w:rPr>
        <w:t xml:space="preserve"> </w:t>
      </w:r>
      <w:r>
        <w:rPr>
          <w:rFonts w:ascii="Times New Roman"/>
          <w:sz w:val="20"/>
          <w:rPrChange w:id="4272" w:author="Author" w:date="2015-07-30T15:37:00Z">
            <w:rPr>
              <w:rFonts w:ascii="Times New Roman" w:hAnsi="Times New Roman"/>
              <w:sz w:val="20"/>
            </w:rPr>
          </w:rPrChange>
        </w:rPr>
        <w:t>to</w:t>
      </w:r>
      <w:r>
        <w:rPr>
          <w:rFonts w:ascii="Times New Roman"/>
          <w:spacing w:val="19"/>
          <w:sz w:val="20"/>
          <w:rPrChange w:id="4273" w:author="Author" w:date="2015-07-30T15:37:00Z">
            <w:rPr>
              <w:rFonts w:ascii="Times New Roman" w:hAnsi="Times New Roman"/>
              <w:sz w:val="20"/>
            </w:rPr>
          </w:rPrChange>
        </w:rPr>
        <w:t xml:space="preserve"> </w:t>
      </w:r>
      <w:r>
        <w:rPr>
          <w:rFonts w:ascii="Times New Roman"/>
          <w:sz w:val="20"/>
          <w:rPrChange w:id="4274" w:author="Author" w:date="2015-07-30T15:37:00Z">
            <w:rPr>
              <w:rFonts w:ascii="Times New Roman" w:hAnsi="Times New Roman"/>
              <w:sz w:val="20"/>
            </w:rPr>
          </w:rPrChange>
        </w:rPr>
        <w:t>assist</w:t>
      </w:r>
      <w:r>
        <w:rPr>
          <w:rFonts w:ascii="Times New Roman"/>
          <w:spacing w:val="18"/>
          <w:sz w:val="20"/>
          <w:rPrChange w:id="4275" w:author="Author" w:date="2015-07-30T15:37:00Z">
            <w:rPr>
              <w:rFonts w:ascii="Times New Roman" w:hAnsi="Times New Roman"/>
              <w:sz w:val="20"/>
            </w:rPr>
          </w:rPrChange>
        </w:rPr>
        <w:t xml:space="preserve"> </w:t>
      </w:r>
      <w:r>
        <w:rPr>
          <w:rFonts w:ascii="Times New Roman"/>
          <w:sz w:val="20"/>
          <w:rPrChange w:id="4276" w:author="Author" w:date="2015-07-30T15:37:00Z">
            <w:rPr>
              <w:rFonts w:ascii="Times New Roman" w:hAnsi="Times New Roman"/>
              <w:sz w:val="20"/>
            </w:rPr>
          </w:rPrChange>
        </w:rPr>
        <w:t>this</w:t>
      </w:r>
      <w:r>
        <w:rPr>
          <w:rFonts w:ascii="Times New Roman"/>
          <w:spacing w:val="20"/>
          <w:sz w:val="20"/>
          <w:rPrChange w:id="4277" w:author="Author" w:date="2015-07-30T15:37:00Z">
            <w:rPr>
              <w:rFonts w:ascii="Times New Roman" w:hAnsi="Times New Roman"/>
              <w:sz w:val="20"/>
            </w:rPr>
          </w:rPrChange>
        </w:rPr>
        <w:t xml:space="preserve"> </w:t>
      </w:r>
      <w:r>
        <w:rPr>
          <w:rFonts w:ascii="Times New Roman"/>
          <w:sz w:val="20"/>
          <w:rPrChange w:id="4278" w:author="Author" w:date="2015-07-30T15:37:00Z">
            <w:rPr>
              <w:rFonts w:ascii="Times New Roman" w:hAnsi="Times New Roman"/>
              <w:sz w:val="20"/>
            </w:rPr>
          </w:rPrChange>
        </w:rPr>
        <w:t>work.</w:t>
      </w:r>
      <w:r>
        <w:rPr>
          <w:rFonts w:ascii="Times New Roman"/>
          <w:spacing w:val="19"/>
          <w:sz w:val="20"/>
          <w:rPrChange w:id="4279" w:author="Author" w:date="2015-07-30T15:37:00Z">
            <w:rPr>
              <w:rFonts w:ascii="Times New Roman" w:hAnsi="Times New Roman"/>
              <w:sz w:val="20"/>
            </w:rPr>
          </w:rPrChange>
        </w:rPr>
        <w:t xml:space="preserve"> </w:t>
      </w:r>
      <w:r>
        <w:rPr>
          <w:rFonts w:ascii="Times New Roman"/>
          <w:sz w:val="20"/>
          <w:rPrChange w:id="4280" w:author="Author" w:date="2015-07-30T15:37:00Z">
            <w:rPr>
              <w:rFonts w:ascii="Times New Roman" w:hAnsi="Times New Roman"/>
              <w:sz w:val="20"/>
            </w:rPr>
          </w:rPrChange>
        </w:rPr>
        <w:t>Quality,</w:t>
      </w:r>
      <w:r>
        <w:rPr>
          <w:rFonts w:ascii="Times New Roman"/>
          <w:spacing w:val="21"/>
          <w:sz w:val="20"/>
          <w:rPrChange w:id="4281" w:author="Author" w:date="2015-07-30T15:37:00Z">
            <w:rPr>
              <w:rFonts w:ascii="Times New Roman" w:hAnsi="Times New Roman"/>
              <w:sz w:val="20"/>
            </w:rPr>
          </w:rPrChange>
        </w:rPr>
        <w:t xml:space="preserve"> </w:t>
      </w:r>
      <w:r>
        <w:rPr>
          <w:rFonts w:ascii="Times New Roman"/>
          <w:sz w:val="20"/>
          <w:rPrChange w:id="4282" w:author="Author" w:date="2015-07-30T15:37:00Z">
            <w:rPr>
              <w:rFonts w:ascii="Times New Roman" w:hAnsi="Times New Roman"/>
              <w:sz w:val="20"/>
            </w:rPr>
          </w:rPrChange>
        </w:rPr>
        <w:t>accessible,</w:t>
      </w:r>
      <w:r>
        <w:rPr>
          <w:rFonts w:ascii="Times New Roman"/>
          <w:spacing w:val="19"/>
          <w:sz w:val="20"/>
          <w:rPrChange w:id="4283" w:author="Author" w:date="2015-07-30T15:37:00Z">
            <w:rPr>
              <w:rFonts w:ascii="Times New Roman" w:hAnsi="Times New Roman"/>
              <w:sz w:val="20"/>
            </w:rPr>
          </w:rPrChange>
        </w:rPr>
        <w:t xml:space="preserve"> </w:t>
      </w:r>
      <w:r>
        <w:rPr>
          <w:rFonts w:ascii="Times New Roman"/>
          <w:sz w:val="20"/>
          <w:rPrChange w:id="4284" w:author="Author" w:date="2015-07-30T15:37:00Z">
            <w:rPr>
              <w:rFonts w:ascii="Times New Roman" w:hAnsi="Times New Roman"/>
              <w:sz w:val="20"/>
            </w:rPr>
          </w:rPrChange>
        </w:rPr>
        <w:t>timely</w:t>
      </w:r>
      <w:r>
        <w:rPr>
          <w:rFonts w:ascii="Times New Roman"/>
          <w:spacing w:val="17"/>
          <w:sz w:val="20"/>
          <w:rPrChange w:id="4285" w:author="Author" w:date="2015-07-30T15:37:00Z">
            <w:rPr>
              <w:rFonts w:ascii="Times New Roman" w:hAnsi="Times New Roman"/>
              <w:sz w:val="20"/>
            </w:rPr>
          </w:rPrChange>
        </w:rPr>
        <w:t xml:space="preserve"> </w:t>
      </w:r>
      <w:r>
        <w:rPr>
          <w:rFonts w:ascii="Times New Roman"/>
          <w:sz w:val="20"/>
          <w:rPrChange w:id="4286" w:author="Author" w:date="2015-07-30T15:37:00Z">
            <w:rPr>
              <w:rFonts w:ascii="Times New Roman" w:hAnsi="Times New Roman"/>
              <w:sz w:val="20"/>
            </w:rPr>
          </w:rPrChange>
        </w:rPr>
        <w:t>and</w:t>
      </w:r>
      <w:r>
        <w:rPr>
          <w:rFonts w:ascii="Times New Roman"/>
          <w:spacing w:val="19"/>
          <w:sz w:val="20"/>
          <w:rPrChange w:id="4287" w:author="Author" w:date="2015-07-30T15:37:00Z">
            <w:rPr>
              <w:rFonts w:ascii="Times New Roman" w:hAnsi="Times New Roman"/>
              <w:sz w:val="20"/>
            </w:rPr>
          </w:rPrChange>
        </w:rPr>
        <w:t xml:space="preserve"> </w:t>
      </w:r>
      <w:r>
        <w:rPr>
          <w:rFonts w:ascii="Times New Roman"/>
          <w:sz w:val="20"/>
          <w:rPrChange w:id="4288" w:author="Author" w:date="2015-07-30T15:37:00Z">
            <w:rPr>
              <w:rFonts w:ascii="Times New Roman" w:hAnsi="Times New Roman"/>
              <w:sz w:val="20"/>
            </w:rPr>
          </w:rPrChange>
        </w:rPr>
        <w:t>reliable</w:t>
      </w:r>
      <w:r>
        <w:rPr>
          <w:rFonts w:ascii="Times New Roman"/>
          <w:spacing w:val="18"/>
          <w:sz w:val="20"/>
          <w:rPrChange w:id="4289" w:author="Author" w:date="2015-07-30T15:37:00Z">
            <w:rPr>
              <w:rFonts w:ascii="Times New Roman" w:hAnsi="Times New Roman"/>
              <w:sz w:val="20"/>
            </w:rPr>
          </w:rPrChange>
        </w:rPr>
        <w:t xml:space="preserve"> </w:t>
      </w:r>
      <w:r>
        <w:rPr>
          <w:rFonts w:ascii="Times New Roman"/>
          <w:sz w:val="20"/>
          <w:rPrChange w:id="4290" w:author="Author" w:date="2015-07-30T15:37:00Z">
            <w:rPr>
              <w:rFonts w:ascii="Times New Roman" w:hAnsi="Times New Roman"/>
              <w:sz w:val="20"/>
            </w:rPr>
          </w:rPrChange>
        </w:rPr>
        <w:t>disaggregated</w:t>
      </w:r>
      <w:r>
        <w:rPr>
          <w:rFonts w:ascii="Times New Roman"/>
          <w:spacing w:val="20"/>
          <w:sz w:val="20"/>
          <w:rPrChange w:id="4291" w:author="Author" w:date="2015-07-30T15:37:00Z">
            <w:rPr>
              <w:rFonts w:ascii="Times New Roman" w:hAnsi="Times New Roman"/>
              <w:sz w:val="20"/>
            </w:rPr>
          </w:rPrChange>
        </w:rPr>
        <w:t xml:space="preserve"> </w:t>
      </w:r>
      <w:r>
        <w:rPr>
          <w:rFonts w:ascii="Times New Roman"/>
          <w:sz w:val="20"/>
          <w:rPrChange w:id="4292" w:author="Author" w:date="2015-07-30T15:37:00Z">
            <w:rPr>
              <w:rFonts w:ascii="Times New Roman" w:hAnsi="Times New Roman"/>
              <w:sz w:val="20"/>
            </w:rPr>
          </w:rPrChange>
        </w:rPr>
        <w:t>data</w:t>
      </w:r>
      <w:r>
        <w:rPr>
          <w:rFonts w:ascii="Times New Roman"/>
          <w:w w:val="99"/>
          <w:sz w:val="20"/>
          <w:rPrChange w:id="4293" w:author="Author" w:date="2015-07-30T15:37:00Z">
            <w:rPr>
              <w:rFonts w:ascii="Times New Roman" w:hAnsi="Times New Roman"/>
              <w:sz w:val="20"/>
            </w:rPr>
          </w:rPrChange>
        </w:rPr>
        <w:t xml:space="preserve"> </w:t>
      </w:r>
      <w:r>
        <w:rPr>
          <w:rFonts w:ascii="Times New Roman"/>
          <w:sz w:val="20"/>
          <w:rPrChange w:id="4294" w:author="Author" w:date="2015-07-30T15:37:00Z">
            <w:rPr>
              <w:rFonts w:ascii="Times New Roman" w:hAnsi="Times New Roman"/>
              <w:sz w:val="20"/>
            </w:rPr>
          </w:rPrChange>
        </w:rPr>
        <w:t>will</w:t>
      </w:r>
      <w:r>
        <w:rPr>
          <w:rFonts w:ascii="Times New Roman"/>
          <w:spacing w:val="10"/>
          <w:sz w:val="20"/>
          <w:rPrChange w:id="4295" w:author="Author" w:date="2015-07-30T15:37:00Z">
            <w:rPr>
              <w:rFonts w:ascii="Times New Roman" w:hAnsi="Times New Roman"/>
              <w:sz w:val="20"/>
            </w:rPr>
          </w:rPrChange>
        </w:rPr>
        <w:t xml:space="preserve"> </w:t>
      </w:r>
      <w:r>
        <w:rPr>
          <w:rFonts w:ascii="Times New Roman"/>
          <w:sz w:val="20"/>
          <w:rPrChange w:id="4296" w:author="Author" w:date="2015-07-30T15:37:00Z">
            <w:rPr>
              <w:rFonts w:ascii="Times New Roman" w:hAnsi="Times New Roman"/>
              <w:sz w:val="20"/>
            </w:rPr>
          </w:rPrChange>
        </w:rPr>
        <w:t>be</w:t>
      </w:r>
      <w:r>
        <w:rPr>
          <w:rFonts w:ascii="Times New Roman"/>
          <w:spacing w:val="10"/>
          <w:sz w:val="20"/>
          <w:rPrChange w:id="4297" w:author="Author" w:date="2015-07-30T15:37:00Z">
            <w:rPr>
              <w:rFonts w:ascii="Times New Roman" w:hAnsi="Times New Roman"/>
              <w:sz w:val="20"/>
            </w:rPr>
          </w:rPrChange>
        </w:rPr>
        <w:t xml:space="preserve"> </w:t>
      </w:r>
      <w:r>
        <w:rPr>
          <w:rFonts w:ascii="Times New Roman"/>
          <w:sz w:val="20"/>
          <w:rPrChange w:id="4298" w:author="Author" w:date="2015-07-30T15:37:00Z">
            <w:rPr>
              <w:rFonts w:ascii="Times New Roman" w:hAnsi="Times New Roman"/>
              <w:sz w:val="20"/>
            </w:rPr>
          </w:rPrChange>
        </w:rPr>
        <w:t>needed</w:t>
      </w:r>
      <w:r>
        <w:rPr>
          <w:rFonts w:ascii="Times New Roman"/>
          <w:spacing w:val="11"/>
          <w:sz w:val="20"/>
          <w:rPrChange w:id="4299" w:author="Author" w:date="2015-07-30T15:37:00Z">
            <w:rPr>
              <w:rFonts w:ascii="Times New Roman" w:hAnsi="Times New Roman"/>
              <w:sz w:val="20"/>
            </w:rPr>
          </w:rPrChange>
        </w:rPr>
        <w:t xml:space="preserve"> </w:t>
      </w:r>
      <w:r>
        <w:rPr>
          <w:rFonts w:ascii="Times New Roman"/>
          <w:sz w:val="20"/>
          <w:rPrChange w:id="4300" w:author="Author" w:date="2015-07-30T15:37:00Z">
            <w:rPr>
              <w:rFonts w:ascii="Times New Roman" w:hAnsi="Times New Roman"/>
              <w:sz w:val="20"/>
            </w:rPr>
          </w:rPrChange>
        </w:rPr>
        <w:t>to</w:t>
      </w:r>
      <w:r>
        <w:rPr>
          <w:rFonts w:ascii="Times New Roman"/>
          <w:spacing w:val="10"/>
          <w:sz w:val="20"/>
          <w:rPrChange w:id="4301" w:author="Author" w:date="2015-07-30T15:37:00Z">
            <w:rPr>
              <w:rFonts w:ascii="Times New Roman" w:hAnsi="Times New Roman"/>
              <w:sz w:val="20"/>
            </w:rPr>
          </w:rPrChange>
        </w:rPr>
        <w:t xml:space="preserve"> </w:t>
      </w:r>
      <w:r>
        <w:rPr>
          <w:rFonts w:ascii="Times New Roman"/>
          <w:sz w:val="20"/>
          <w:rPrChange w:id="4302" w:author="Author" w:date="2015-07-30T15:37:00Z">
            <w:rPr>
              <w:rFonts w:ascii="Times New Roman" w:hAnsi="Times New Roman"/>
              <w:sz w:val="20"/>
            </w:rPr>
          </w:rPrChange>
        </w:rPr>
        <w:t>help</w:t>
      </w:r>
      <w:r>
        <w:rPr>
          <w:rFonts w:ascii="Times New Roman"/>
          <w:spacing w:val="12"/>
          <w:sz w:val="20"/>
          <w:rPrChange w:id="4303" w:author="Author" w:date="2015-07-30T15:37:00Z">
            <w:rPr>
              <w:rFonts w:ascii="Times New Roman" w:hAnsi="Times New Roman"/>
              <w:sz w:val="20"/>
            </w:rPr>
          </w:rPrChange>
        </w:rPr>
        <w:t xml:space="preserve"> </w:t>
      </w:r>
      <w:r>
        <w:rPr>
          <w:rFonts w:ascii="Times New Roman"/>
          <w:sz w:val="20"/>
          <w:rPrChange w:id="4304" w:author="Author" w:date="2015-07-30T15:37:00Z">
            <w:rPr>
              <w:rFonts w:ascii="Times New Roman" w:hAnsi="Times New Roman"/>
              <w:sz w:val="20"/>
            </w:rPr>
          </w:rPrChange>
        </w:rPr>
        <w:t>with</w:t>
      </w:r>
      <w:r>
        <w:rPr>
          <w:rFonts w:ascii="Times New Roman"/>
          <w:spacing w:val="8"/>
          <w:sz w:val="20"/>
          <w:rPrChange w:id="4305" w:author="Author" w:date="2015-07-30T15:37:00Z">
            <w:rPr>
              <w:rFonts w:ascii="Times New Roman" w:hAnsi="Times New Roman"/>
              <w:sz w:val="20"/>
            </w:rPr>
          </w:rPrChange>
        </w:rPr>
        <w:t xml:space="preserve"> </w:t>
      </w:r>
      <w:r>
        <w:rPr>
          <w:rFonts w:ascii="Times New Roman"/>
          <w:sz w:val="20"/>
          <w:rPrChange w:id="4306" w:author="Author" w:date="2015-07-30T15:37:00Z">
            <w:rPr>
              <w:rFonts w:ascii="Times New Roman" w:hAnsi="Times New Roman"/>
              <w:sz w:val="20"/>
            </w:rPr>
          </w:rPrChange>
        </w:rPr>
        <w:t>the</w:t>
      </w:r>
      <w:r>
        <w:rPr>
          <w:rFonts w:ascii="Times New Roman"/>
          <w:spacing w:val="11"/>
          <w:sz w:val="20"/>
          <w:rPrChange w:id="4307" w:author="Author" w:date="2015-07-30T15:37:00Z">
            <w:rPr>
              <w:rFonts w:ascii="Times New Roman" w:hAnsi="Times New Roman"/>
              <w:sz w:val="20"/>
            </w:rPr>
          </w:rPrChange>
        </w:rPr>
        <w:t xml:space="preserve"> </w:t>
      </w:r>
      <w:r>
        <w:rPr>
          <w:rFonts w:ascii="Times New Roman"/>
          <w:sz w:val="20"/>
          <w:rPrChange w:id="4308" w:author="Author" w:date="2015-07-30T15:37:00Z">
            <w:rPr>
              <w:rFonts w:ascii="Times New Roman" w:hAnsi="Times New Roman"/>
              <w:sz w:val="20"/>
            </w:rPr>
          </w:rPrChange>
        </w:rPr>
        <w:t>measurement</w:t>
      </w:r>
      <w:r>
        <w:rPr>
          <w:rFonts w:ascii="Times New Roman"/>
          <w:spacing w:val="10"/>
          <w:sz w:val="20"/>
          <w:rPrChange w:id="4309" w:author="Author" w:date="2015-07-30T15:37:00Z">
            <w:rPr>
              <w:rFonts w:ascii="Times New Roman" w:hAnsi="Times New Roman"/>
              <w:sz w:val="20"/>
            </w:rPr>
          </w:rPrChange>
        </w:rPr>
        <w:t xml:space="preserve"> </w:t>
      </w:r>
      <w:r>
        <w:rPr>
          <w:rFonts w:ascii="Times New Roman"/>
          <w:sz w:val="20"/>
          <w:rPrChange w:id="4310" w:author="Author" w:date="2015-07-30T15:37:00Z">
            <w:rPr>
              <w:rFonts w:ascii="Times New Roman" w:hAnsi="Times New Roman"/>
              <w:sz w:val="20"/>
            </w:rPr>
          </w:rPrChange>
        </w:rPr>
        <w:t>of</w:t>
      </w:r>
      <w:r>
        <w:rPr>
          <w:rFonts w:ascii="Times New Roman"/>
          <w:spacing w:val="8"/>
          <w:sz w:val="20"/>
          <w:rPrChange w:id="4311" w:author="Author" w:date="2015-07-30T15:37:00Z">
            <w:rPr>
              <w:rFonts w:ascii="Times New Roman" w:hAnsi="Times New Roman"/>
              <w:sz w:val="20"/>
            </w:rPr>
          </w:rPrChange>
        </w:rPr>
        <w:t xml:space="preserve"> </w:t>
      </w:r>
      <w:r>
        <w:rPr>
          <w:rFonts w:ascii="Times New Roman"/>
          <w:sz w:val="20"/>
          <w:rPrChange w:id="4312" w:author="Author" w:date="2015-07-30T15:37:00Z">
            <w:rPr>
              <w:rFonts w:ascii="Times New Roman" w:hAnsi="Times New Roman"/>
              <w:sz w:val="20"/>
            </w:rPr>
          </w:rPrChange>
        </w:rPr>
        <w:t>progress</w:t>
      </w:r>
      <w:r>
        <w:rPr>
          <w:rFonts w:ascii="Times New Roman"/>
          <w:spacing w:val="9"/>
          <w:sz w:val="20"/>
          <w:rPrChange w:id="4313" w:author="Author" w:date="2015-07-30T15:37:00Z">
            <w:rPr>
              <w:rFonts w:ascii="Times New Roman" w:hAnsi="Times New Roman"/>
              <w:sz w:val="20"/>
            </w:rPr>
          </w:rPrChange>
        </w:rPr>
        <w:t xml:space="preserve"> </w:t>
      </w:r>
      <w:r>
        <w:rPr>
          <w:rFonts w:ascii="Times New Roman"/>
          <w:sz w:val="20"/>
          <w:rPrChange w:id="4314" w:author="Author" w:date="2015-07-30T15:37:00Z">
            <w:rPr>
              <w:rFonts w:ascii="Times New Roman" w:hAnsi="Times New Roman"/>
              <w:sz w:val="20"/>
            </w:rPr>
          </w:rPrChange>
        </w:rPr>
        <w:t>and</w:t>
      </w:r>
      <w:r>
        <w:rPr>
          <w:rFonts w:ascii="Times New Roman"/>
          <w:spacing w:val="11"/>
          <w:sz w:val="20"/>
          <w:rPrChange w:id="4315" w:author="Author" w:date="2015-07-30T15:37:00Z">
            <w:rPr>
              <w:rFonts w:ascii="Times New Roman" w:hAnsi="Times New Roman"/>
              <w:sz w:val="20"/>
            </w:rPr>
          </w:rPrChange>
        </w:rPr>
        <w:t xml:space="preserve"> </w:t>
      </w:r>
      <w:r>
        <w:rPr>
          <w:rFonts w:ascii="Times New Roman"/>
          <w:sz w:val="20"/>
          <w:rPrChange w:id="4316" w:author="Author" w:date="2015-07-30T15:37:00Z">
            <w:rPr>
              <w:rFonts w:ascii="Times New Roman" w:hAnsi="Times New Roman"/>
              <w:sz w:val="20"/>
            </w:rPr>
          </w:rPrChange>
        </w:rPr>
        <w:t>to</w:t>
      </w:r>
      <w:r>
        <w:rPr>
          <w:rFonts w:ascii="Times New Roman"/>
          <w:spacing w:val="10"/>
          <w:sz w:val="20"/>
          <w:rPrChange w:id="4317" w:author="Author" w:date="2015-07-30T15:37:00Z">
            <w:rPr>
              <w:rFonts w:ascii="Times New Roman" w:hAnsi="Times New Roman"/>
              <w:sz w:val="20"/>
            </w:rPr>
          </w:rPrChange>
        </w:rPr>
        <w:t xml:space="preserve"> </w:t>
      </w:r>
      <w:r>
        <w:rPr>
          <w:rFonts w:ascii="Times New Roman"/>
          <w:sz w:val="20"/>
          <w:rPrChange w:id="4318" w:author="Author" w:date="2015-07-30T15:37:00Z">
            <w:rPr>
              <w:rFonts w:ascii="Times New Roman" w:hAnsi="Times New Roman"/>
              <w:sz w:val="20"/>
            </w:rPr>
          </w:rPrChange>
        </w:rPr>
        <w:t>ensure</w:t>
      </w:r>
      <w:r>
        <w:rPr>
          <w:rFonts w:ascii="Times New Roman"/>
          <w:spacing w:val="10"/>
          <w:sz w:val="20"/>
          <w:rPrChange w:id="4319" w:author="Author" w:date="2015-07-30T15:37:00Z">
            <w:rPr>
              <w:rFonts w:ascii="Times New Roman" w:hAnsi="Times New Roman"/>
              <w:sz w:val="20"/>
            </w:rPr>
          </w:rPrChange>
        </w:rPr>
        <w:t xml:space="preserve"> </w:t>
      </w:r>
      <w:r>
        <w:rPr>
          <w:rFonts w:ascii="Times New Roman"/>
          <w:sz w:val="20"/>
          <w:rPrChange w:id="4320" w:author="Author" w:date="2015-07-30T15:37:00Z">
            <w:rPr>
              <w:rFonts w:ascii="Times New Roman" w:hAnsi="Times New Roman"/>
              <w:sz w:val="20"/>
            </w:rPr>
          </w:rPrChange>
        </w:rPr>
        <w:t>that</w:t>
      </w:r>
      <w:r>
        <w:rPr>
          <w:rFonts w:ascii="Times New Roman"/>
          <w:spacing w:val="10"/>
          <w:sz w:val="20"/>
          <w:rPrChange w:id="4321" w:author="Author" w:date="2015-07-30T15:37:00Z">
            <w:rPr>
              <w:rFonts w:ascii="Times New Roman" w:hAnsi="Times New Roman"/>
              <w:sz w:val="20"/>
            </w:rPr>
          </w:rPrChange>
        </w:rPr>
        <w:t xml:space="preserve"> </w:t>
      </w:r>
      <w:r>
        <w:rPr>
          <w:rFonts w:ascii="Times New Roman"/>
          <w:sz w:val="20"/>
          <w:rPrChange w:id="4322" w:author="Author" w:date="2015-07-30T15:37:00Z">
            <w:rPr>
              <w:rFonts w:ascii="Times New Roman" w:hAnsi="Times New Roman"/>
              <w:sz w:val="20"/>
            </w:rPr>
          </w:rPrChange>
        </w:rPr>
        <w:t>no</w:t>
      </w:r>
      <w:r>
        <w:rPr>
          <w:rFonts w:ascii="Times New Roman"/>
          <w:spacing w:val="11"/>
          <w:sz w:val="20"/>
          <w:rPrChange w:id="4323" w:author="Author" w:date="2015-07-30T15:37:00Z">
            <w:rPr>
              <w:rFonts w:ascii="Times New Roman" w:hAnsi="Times New Roman"/>
              <w:sz w:val="20"/>
            </w:rPr>
          </w:rPrChange>
        </w:rPr>
        <w:t xml:space="preserve"> </w:t>
      </w:r>
      <w:r>
        <w:rPr>
          <w:rFonts w:ascii="Times New Roman"/>
          <w:sz w:val="20"/>
          <w:rPrChange w:id="4324" w:author="Author" w:date="2015-07-30T15:37:00Z">
            <w:rPr>
              <w:rFonts w:ascii="Times New Roman" w:hAnsi="Times New Roman"/>
              <w:sz w:val="20"/>
            </w:rPr>
          </w:rPrChange>
        </w:rPr>
        <w:t>one</w:t>
      </w:r>
      <w:r>
        <w:rPr>
          <w:rFonts w:ascii="Times New Roman"/>
          <w:spacing w:val="10"/>
          <w:sz w:val="20"/>
          <w:rPrChange w:id="4325" w:author="Author" w:date="2015-07-30T15:37:00Z">
            <w:rPr>
              <w:rFonts w:ascii="Times New Roman" w:hAnsi="Times New Roman"/>
              <w:sz w:val="20"/>
            </w:rPr>
          </w:rPrChange>
        </w:rPr>
        <w:t xml:space="preserve"> </w:t>
      </w:r>
      <w:r>
        <w:rPr>
          <w:rFonts w:ascii="Times New Roman"/>
          <w:sz w:val="20"/>
          <w:rPrChange w:id="4326" w:author="Author" w:date="2015-07-30T15:37:00Z">
            <w:rPr>
              <w:rFonts w:ascii="Times New Roman" w:hAnsi="Times New Roman"/>
              <w:sz w:val="20"/>
            </w:rPr>
          </w:rPrChange>
        </w:rPr>
        <w:t>is</w:t>
      </w:r>
      <w:r>
        <w:rPr>
          <w:rFonts w:ascii="Times New Roman"/>
          <w:spacing w:val="9"/>
          <w:sz w:val="20"/>
          <w:rPrChange w:id="4327" w:author="Author" w:date="2015-07-30T15:37:00Z">
            <w:rPr>
              <w:rFonts w:ascii="Times New Roman" w:hAnsi="Times New Roman"/>
              <w:sz w:val="20"/>
            </w:rPr>
          </w:rPrChange>
        </w:rPr>
        <w:t xml:space="preserve"> </w:t>
      </w:r>
      <w:r>
        <w:rPr>
          <w:rFonts w:ascii="Times New Roman"/>
          <w:sz w:val="20"/>
          <w:rPrChange w:id="4328" w:author="Author" w:date="2015-07-30T15:37:00Z">
            <w:rPr>
              <w:rFonts w:ascii="Times New Roman" w:hAnsi="Times New Roman"/>
              <w:sz w:val="20"/>
            </w:rPr>
          </w:rPrChange>
        </w:rPr>
        <w:t>left</w:t>
      </w:r>
      <w:r>
        <w:rPr>
          <w:rFonts w:ascii="Times New Roman"/>
          <w:spacing w:val="11"/>
          <w:sz w:val="20"/>
          <w:rPrChange w:id="4329" w:author="Author" w:date="2015-07-30T15:37:00Z">
            <w:rPr>
              <w:rFonts w:ascii="Times New Roman" w:hAnsi="Times New Roman"/>
              <w:sz w:val="20"/>
            </w:rPr>
          </w:rPrChange>
        </w:rPr>
        <w:t xml:space="preserve"> </w:t>
      </w:r>
      <w:r>
        <w:rPr>
          <w:rFonts w:ascii="Times New Roman"/>
          <w:sz w:val="20"/>
          <w:rPrChange w:id="4330" w:author="Author" w:date="2015-07-30T15:37:00Z">
            <w:rPr>
              <w:rFonts w:ascii="Times New Roman" w:hAnsi="Times New Roman"/>
              <w:sz w:val="20"/>
            </w:rPr>
          </w:rPrChange>
        </w:rPr>
        <w:t>behind.</w:t>
      </w:r>
      <w:r>
        <w:rPr>
          <w:rFonts w:ascii="Times New Roman"/>
          <w:spacing w:val="10"/>
          <w:sz w:val="20"/>
          <w:rPrChange w:id="4331" w:author="Author" w:date="2015-07-30T15:37:00Z">
            <w:rPr>
              <w:rFonts w:ascii="Times New Roman" w:hAnsi="Times New Roman"/>
              <w:sz w:val="20"/>
            </w:rPr>
          </w:rPrChange>
        </w:rPr>
        <w:t xml:space="preserve"> </w:t>
      </w:r>
      <w:r>
        <w:rPr>
          <w:rFonts w:ascii="Times New Roman"/>
          <w:sz w:val="20"/>
          <w:rPrChange w:id="4332" w:author="Author" w:date="2015-07-30T15:37:00Z">
            <w:rPr>
              <w:rFonts w:ascii="Times New Roman" w:hAnsi="Times New Roman"/>
              <w:sz w:val="20"/>
            </w:rPr>
          </w:rPrChange>
        </w:rPr>
        <w:t>Such</w:t>
      </w:r>
      <w:r>
        <w:rPr>
          <w:rFonts w:ascii="Times New Roman"/>
          <w:spacing w:val="9"/>
          <w:sz w:val="20"/>
          <w:rPrChange w:id="4333" w:author="Author" w:date="2015-07-30T15:37:00Z">
            <w:rPr>
              <w:rFonts w:ascii="Times New Roman" w:hAnsi="Times New Roman"/>
              <w:sz w:val="20"/>
            </w:rPr>
          </w:rPrChange>
        </w:rPr>
        <w:t xml:space="preserve"> </w:t>
      </w:r>
      <w:r>
        <w:rPr>
          <w:rFonts w:ascii="Times New Roman"/>
          <w:sz w:val="20"/>
          <w:rPrChange w:id="4334" w:author="Author" w:date="2015-07-30T15:37:00Z">
            <w:rPr>
              <w:rFonts w:ascii="Times New Roman" w:hAnsi="Times New Roman"/>
              <w:sz w:val="20"/>
            </w:rPr>
          </w:rPrChange>
        </w:rPr>
        <w:t>data</w:t>
      </w:r>
      <w:r>
        <w:rPr>
          <w:rFonts w:ascii="Times New Roman"/>
          <w:spacing w:val="10"/>
          <w:sz w:val="20"/>
          <w:rPrChange w:id="4335" w:author="Author" w:date="2015-07-30T15:37:00Z">
            <w:rPr>
              <w:rFonts w:ascii="Times New Roman" w:hAnsi="Times New Roman"/>
              <w:sz w:val="20"/>
            </w:rPr>
          </w:rPrChange>
        </w:rPr>
        <w:t xml:space="preserve"> </w:t>
      </w:r>
      <w:r>
        <w:rPr>
          <w:rFonts w:ascii="Times New Roman"/>
          <w:sz w:val="20"/>
          <w:rPrChange w:id="4336" w:author="Author" w:date="2015-07-30T15:37:00Z">
            <w:rPr>
              <w:rFonts w:ascii="Times New Roman" w:hAnsi="Times New Roman"/>
              <w:sz w:val="20"/>
            </w:rPr>
          </w:rPrChange>
        </w:rPr>
        <w:t>is</w:t>
      </w:r>
      <w:r>
        <w:rPr>
          <w:rFonts w:ascii="Times New Roman"/>
          <w:w w:val="99"/>
          <w:sz w:val="20"/>
          <w:rPrChange w:id="4337" w:author="Author" w:date="2015-07-30T15:37:00Z">
            <w:rPr>
              <w:rFonts w:ascii="Times New Roman" w:hAnsi="Times New Roman"/>
              <w:sz w:val="20"/>
            </w:rPr>
          </w:rPrChange>
        </w:rPr>
        <w:t xml:space="preserve"> </w:t>
      </w:r>
      <w:r>
        <w:rPr>
          <w:rFonts w:ascii="Times New Roman"/>
          <w:sz w:val="20"/>
          <w:rPrChange w:id="4338" w:author="Author" w:date="2015-07-30T15:37:00Z">
            <w:rPr>
              <w:rFonts w:ascii="Times New Roman" w:hAnsi="Times New Roman"/>
              <w:sz w:val="20"/>
            </w:rPr>
          </w:rPrChange>
        </w:rPr>
        <w:t>key to decision-making. Data and information from existing reporting mechanisms should be used</w:t>
      </w:r>
      <w:r>
        <w:rPr>
          <w:rFonts w:ascii="Times New Roman"/>
          <w:spacing w:val="4"/>
          <w:sz w:val="20"/>
          <w:rPrChange w:id="4339" w:author="Author" w:date="2015-07-30T15:37:00Z">
            <w:rPr>
              <w:rFonts w:ascii="Times New Roman" w:hAnsi="Times New Roman"/>
              <w:sz w:val="20"/>
            </w:rPr>
          </w:rPrChange>
        </w:rPr>
        <w:t xml:space="preserve"> </w:t>
      </w:r>
      <w:r>
        <w:rPr>
          <w:rFonts w:ascii="Times New Roman"/>
          <w:sz w:val="20"/>
          <w:rPrChange w:id="4340" w:author="Author" w:date="2015-07-30T15:37:00Z">
            <w:rPr>
              <w:rFonts w:ascii="Times New Roman" w:hAnsi="Times New Roman"/>
              <w:sz w:val="20"/>
            </w:rPr>
          </w:rPrChange>
        </w:rPr>
        <w:t>where</w:t>
      </w:r>
      <w:r>
        <w:rPr>
          <w:rFonts w:ascii="Times New Roman"/>
          <w:w w:val="99"/>
          <w:sz w:val="20"/>
          <w:rPrChange w:id="4341" w:author="Author" w:date="2015-07-30T15:37:00Z">
            <w:rPr>
              <w:rFonts w:ascii="Times New Roman" w:hAnsi="Times New Roman"/>
              <w:sz w:val="20"/>
            </w:rPr>
          </w:rPrChange>
        </w:rPr>
        <w:t xml:space="preserve"> </w:t>
      </w:r>
      <w:r>
        <w:rPr>
          <w:rFonts w:ascii="Times New Roman"/>
          <w:sz w:val="20"/>
          <w:rPrChange w:id="4342" w:author="Author" w:date="2015-07-30T15:37:00Z">
            <w:rPr>
              <w:rFonts w:ascii="Times New Roman" w:hAnsi="Times New Roman"/>
              <w:sz w:val="20"/>
            </w:rPr>
          </w:rPrChange>
        </w:rPr>
        <w:t xml:space="preserve">possible. </w:t>
      </w:r>
      <w:del w:id="4343" w:author="Author" w:date="2015-07-30T15:37:00Z">
        <w:r w:rsidR="00F3349C">
          <w:rPr>
            <w:rFonts w:ascii="Times New Roman" w:hAnsi="Times New Roman"/>
            <w:sz w:val="20"/>
            <w:szCs w:val="20"/>
          </w:rPr>
          <w:delText xml:space="preserve">We also recognize the need for broader measures of progress to complement gross domestic product (GDP). </w:delText>
        </w:r>
      </w:del>
      <w:r>
        <w:rPr>
          <w:rFonts w:ascii="Times New Roman"/>
          <w:sz w:val="20"/>
          <w:rPrChange w:id="4344" w:author="Author" w:date="2015-07-30T15:37:00Z">
            <w:rPr>
              <w:rFonts w:ascii="Times New Roman" w:hAnsi="Times New Roman"/>
              <w:sz w:val="20"/>
            </w:rPr>
          </w:rPrChange>
        </w:rPr>
        <w:t>We agree to intensify our efforts to strengthen statistical capacities in developing</w:t>
      </w:r>
      <w:r>
        <w:rPr>
          <w:rFonts w:ascii="Times New Roman"/>
          <w:spacing w:val="45"/>
          <w:sz w:val="20"/>
          <w:rPrChange w:id="4345" w:author="Author" w:date="2015-07-30T15:37:00Z">
            <w:rPr>
              <w:rFonts w:ascii="Times New Roman" w:hAnsi="Times New Roman"/>
              <w:sz w:val="20"/>
            </w:rPr>
          </w:rPrChange>
        </w:rPr>
        <w:t xml:space="preserve"> </w:t>
      </w:r>
      <w:r>
        <w:rPr>
          <w:rFonts w:ascii="Times New Roman"/>
          <w:sz w:val="20"/>
          <w:rPrChange w:id="4346" w:author="Author" w:date="2015-07-30T15:37:00Z">
            <w:rPr>
              <w:rFonts w:ascii="Times New Roman" w:hAnsi="Times New Roman"/>
              <w:sz w:val="20"/>
            </w:rPr>
          </w:rPrChange>
        </w:rPr>
        <w:t>countries,</w:t>
      </w:r>
      <w:r>
        <w:rPr>
          <w:rFonts w:ascii="Times New Roman"/>
          <w:w w:val="99"/>
          <w:sz w:val="20"/>
          <w:rPrChange w:id="4347" w:author="Author" w:date="2015-07-30T15:37:00Z">
            <w:rPr>
              <w:rFonts w:ascii="Times New Roman" w:hAnsi="Times New Roman"/>
              <w:sz w:val="20"/>
            </w:rPr>
          </w:rPrChange>
        </w:rPr>
        <w:t xml:space="preserve"> </w:t>
      </w:r>
      <w:r>
        <w:rPr>
          <w:rFonts w:ascii="Times New Roman"/>
          <w:sz w:val="20"/>
          <w:rPrChange w:id="4348" w:author="Author" w:date="2015-07-30T15:37:00Z">
            <w:rPr>
              <w:rFonts w:ascii="Times New Roman" w:hAnsi="Times New Roman"/>
              <w:sz w:val="20"/>
            </w:rPr>
          </w:rPrChange>
        </w:rPr>
        <w:t>particularly African countries, least developed countries, landlocked developing countries, small</w:t>
      </w:r>
      <w:r>
        <w:rPr>
          <w:rFonts w:ascii="Times New Roman"/>
          <w:spacing w:val="18"/>
          <w:sz w:val="20"/>
          <w:rPrChange w:id="4349" w:author="Author" w:date="2015-07-30T15:37:00Z">
            <w:rPr>
              <w:rFonts w:ascii="Times New Roman" w:hAnsi="Times New Roman"/>
              <w:sz w:val="20"/>
            </w:rPr>
          </w:rPrChange>
        </w:rPr>
        <w:t xml:space="preserve"> </w:t>
      </w:r>
      <w:r>
        <w:rPr>
          <w:rFonts w:ascii="Times New Roman"/>
          <w:sz w:val="20"/>
          <w:rPrChange w:id="4350" w:author="Author" w:date="2015-07-30T15:37:00Z">
            <w:rPr>
              <w:rFonts w:ascii="Times New Roman" w:hAnsi="Times New Roman"/>
              <w:sz w:val="20"/>
            </w:rPr>
          </w:rPrChange>
        </w:rPr>
        <w:t>island</w:t>
      </w:r>
      <w:r>
        <w:rPr>
          <w:rFonts w:ascii="Times New Roman"/>
          <w:w w:val="99"/>
          <w:sz w:val="20"/>
          <w:rPrChange w:id="4351" w:author="Author" w:date="2015-07-30T15:37:00Z">
            <w:rPr>
              <w:rFonts w:ascii="Times New Roman" w:hAnsi="Times New Roman"/>
              <w:sz w:val="20"/>
            </w:rPr>
          </w:rPrChange>
        </w:rPr>
        <w:t xml:space="preserve"> </w:t>
      </w:r>
      <w:r>
        <w:rPr>
          <w:rFonts w:ascii="Times New Roman"/>
          <w:sz w:val="20"/>
          <w:rPrChange w:id="4352" w:author="Author" w:date="2015-07-30T15:37:00Z">
            <w:rPr>
              <w:rFonts w:ascii="Times New Roman" w:hAnsi="Times New Roman"/>
              <w:sz w:val="20"/>
            </w:rPr>
          </w:rPrChange>
        </w:rPr>
        <w:t xml:space="preserve">developing states and middle-income countries. </w:t>
      </w:r>
      <w:ins w:id="4353" w:author="Author" w:date="2015-07-30T15:37:00Z">
        <w:r>
          <w:rPr>
            <w:rFonts w:ascii="Times New Roman"/>
            <w:sz w:val="20"/>
          </w:rPr>
          <w:t>We are committed to developing broader measures of</w:t>
        </w:r>
        <w:r>
          <w:rPr>
            <w:rFonts w:ascii="Times New Roman"/>
            <w:spacing w:val="27"/>
            <w:sz w:val="20"/>
          </w:rPr>
          <w:t xml:space="preserve"> </w:t>
        </w:r>
        <w:r>
          <w:rPr>
            <w:rFonts w:ascii="Times New Roman"/>
            <w:sz w:val="20"/>
          </w:rPr>
          <w:t>progress</w:t>
        </w:r>
        <w:r>
          <w:rPr>
            <w:rFonts w:ascii="Times New Roman"/>
            <w:w w:val="99"/>
            <w:sz w:val="20"/>
          </w:rPr>
          <w:t xml:space="preserve"> </w:t>
        </w:r>
        <w:r>
          <w:rPr>
            <w:rFonts w:ascii="Times New Roman"/>
            <w:sz w:val="20"/>
          </w:rPr>
          <w:t>to complement gross domestic product (GDP).</w:t>
        </w:r>
      </w:ins>
    </w:p>
    <w:p w14:paraId="2A986E2B" w14:textId="77777777" w:rsidR="00804791" w:rsidRDefault="00804791">
      <w:pPr>
        <w:rPr>
          <w:rFonts w:ascii="Times New Roman" w:hAnsi="Times New Roman"/>
          <w:sz w:val="20"/>
          <w:rPrChange w:id="4354" w:author="Author" w:date="2015-07-30T15:37:00Z">
            <w:rPr>
              <w:rFonts w:ascii="Times New Roman" w:hAnsi="Times New Roman"/>
              <w:b/>
              <w:sz w:val="20"/>
              <w:u w:val="single"/>
            </w:rPr>
          </w:rPrChange>
        </w:rPr>
        <w:pPrChange w:id="4355" w:author="Author" w:date="2015-07-30T15:37:00Z">
          <w:pPr>
            <w:pStyle w:val="ListParagraph"/>
            <w:numPr>
              <w:numId w:val="38"/>
            </w:numPr>
            <w:ind w:left="360" w:hanging="360"/>
            <w:jc w:val="both"/>
          </w:pPr>
        </w:pPrChange>
      </w:pPr>
    </w:p>
    <w:p w14:paraId="34C737B8" w14:textId="77777777" w:rsidR="00804791" w:rsidRDefault="00804791">
      <w:pPr>
        <w:spacing w:before="10"/>
        <w:rPr>
          <w:rFonts w:ascii="Times New Roman" w:hAnsi="Times New Roman"/>
          <w:sz w:val="29"/>
          <w:rPrChange w:id="4356" w:author="Author" w:date="2015-07-30T15:37:00Z">
            <w:rPr>
              <w:rFonts w:ascii="Times New Roman" w:hAnsi="Times New Roman"/>
              <w:b/>
              <w:sz w:val="20"/>
              <w:u w:val="single"/>
            </w:rPr>
          </w:rPrChange>
        </w:rPr>
        <w:pPrChange w:id="4357" w:author="Author" w:date="2015-07-30T15:37:00Z">
          <w:pPr>
            <w:jc w:val="both"/>
          </w:pPr>
        </w:pPrChange>
      </w:pPr>
    </w:p>
    <w:p w14:paraId="59B16E5A" w14:textId="77777777" w:rsidR="00804791" w:rsidRDefault="006514D0">
      <w:pPr>
        <w:pStyle w:val="Heading3"/>
        <w:rPr>
          <w:b w:val="0"/>
          <w:i w:val="0"/>
          <w:rPrChange w:id="4358" w:author="Author" w:date="2015-07-30T15:37:00Z">
            <w:rPr>
              <w:rFonts w:ascii="Times New Roman" w:hAnsi="Times New Roman"/>
              <w:b/>
              <w:i/>
              <w:sz w:val="20"/>
            </w:rPr>
          </w:rPrChange>
        </w:rPr>
        <w:pPrChange w:id="4359" w:author="Author" w:date="2015-07-30T15:37:00Z">
          <w:pPr>
            <w:jc w:val="both"/>
          </w:pPr>
        </w:pPrChange>
      </w:pPr>
      <w:r w:rsidRPr="006514D0">
        <w:t>A call for action to change our</w:t>
      </w:r>
      <w:r>
        <w:rPr>
          <w:spacing w:val="-14"/>
          <w:rPrChange w:id="4360" w:author="Author" w:date="2015-07-30T15:37:00Z">
            <w:rPr>
              <w:rFonts w:ascii="Times New Roman" w:hAnsi="Times New Roman"/>
              <w:b/>
              <w:i/>
              <w:sz w:val="20"/>
            </w:rPr>
          </w:rPrChange>
        </w:rPr>
        <w:t xml:space="preserve"> </w:t>
      </w:r>
      <w:r w:rsidRPr="006514D0">
        <w:t>world</w:t>
      </w:r>
    </w:p>
    <w:p w14:paraId="06E34ABD" w14:textId="77777777" w:rsidR="00804791" w:rsidRDefault="006514D0">
      <w:pPr>
        <w:pStyle w:val="ListParagraph"/>
        <w:numPr>
          <w:ilvl w:val="0"/>
          <w:numId w:val="35"/>
        </w:numPr>
        <w:tabs>
          <w:tab w:val="left" w:pos="461"/>
        </w:tabs>
        <w:spacing w:before="173" w:line="259" w:lineRule="auto"/>
        <w:ind w:right="102"/>
        <w:jc w:val="both"/>
        <w:rPr>
          <w:rFonts w:ascii="Times New Roman" w:eastAsia="Times New Roman" w:hAnsi="Times New Roman" w:cs="Times New Roman"/>
          <w:sz w:val="20"/>
          <w:szCs w:val="20"/>
        </w:rPr>
        <w:pPrChange w:id="4361" w:author="Author" w:date="2015-07-30T15:37:00Z">
          <w:pPr>
            <w:pStyle w:val="ListParagraph"/>
            <w:numPr>
              <w:numId w:val="38"/>
            </w:numPr>
            <w:ind w:left="360" w:hanging="360"/>
            <w:jc w:val="both"/>
          </w:pPr>
        </w:pPrChange>
      </w:pPr>
      <w:r>
        <w:rPr>
          <w:rFonts w:ascii="Times New Roman"/>
          <w:sz w:val="20"/>
          <w:rPrChange w:id="4362" w:author="Author" w:date="2015-07-30T15:37:00Z">
            <w:rPr>
              <w:rFonts w:ascii="Times New Roman" w:hAnsi="Times New Roman"/>
              <w:sz w:val="20"/>
            </w:rPr>
          </w:rPrChange>
        </w:rPr>
        <w:t>Seventy years ago, an earlier generation of world leaders came together to create the United Nations. From</w:t>
      </w:r>
      <w:r>
        <w:rPr>
          <w:rFonts w:ascii="Times New Roman"/>
          <w:spacing w:val="16"/>
          <w:sz w:val="20"/>
          <w:rPrChange w:id="4363" w:author="Author" w:date="2015-07-30T15:37:00Z">
            <w:rPr>
              <w:rFonts w:ascii="Times New Roman" w:hAnsi="Times New Roman"/>
              <w:sz w:val="20"/>
            </w:rPr>
          </w:rPrChange>
        </w:rPr>
        <w:t xml:space="preserve"> </w:t>
      </w:r>
      <w:r>
        <w:rPr>
          <w:rFonts w:ascii="Times New Roman"/>
          <w:sz w:val="20"/>
          <w:rPrChange w:id="4364" w:author="Author" w:date="2015-07-30T15:37:00Z">
            <w:rPr>
              <w:rFonts w:ascii="Times New Roman" w:hAnsi="Times New Roman"/>
              <w:sz w:val="20"/>
            </w:rPr>
          </w:rPrChange>
        </w:rPr>
        <w:t>the</w:t>
      </w:r>
      <w:r>
        <w:rPr>
          <w:rFonts w:ascii="Times New Roman"/>
          <w:w w:val="99"/>
          <w:sz w:val="20"/>
          <w:rPrChange w:id="4365" w:author="Author" w:date="2015-07-30T15:37:00Z">
            <w:rPr>
              <w:rFonts w:ascii="Times New Roman" w:hAnsi="Times New Roman"/>
              <w:sz w:val="20"/>
            </w:rPr>
          </w:rPrChange>
        </w:rPr>
        <w:t xml:space="preserve"> </w:t>
      </w:r>
      <w:r>
        <w:rPr>
          <w:rFonts w:ascii="Times New Roman"/>
          <w:sz w:val="20"/>
          <w:rPrChange w:id="4366" w:author="Author" w:date="2015-07-30T15:37:00Z">
            <w:rPr>
              <w:rFonts w:ascii="Times New Roman" w:hAnsi="Times New Roman"/>
              <w:sz w:val="20"/>
            </w:rPr>
          </w:rPrChange>
        </w:rPr>
        <w:t>ashes</w:t>
      </w:r>
      <w:r>
        <w:rPr>
          <w:rFonts w:ascii="Times New Roman"/>
          <w:spacing w:val="8"/>
          <w:sz w:val="20"/>
          <w:rPrChange w:id="4367" w:author="Author" w:date="2015-07-30T15:37:00Z">
            <w:rPr>
              <w:rFonts w:ascii="Times New Roman" w:hAnsi="Times New Roman"/>
              <w:sz w:val="20"/>
            </w:rPr>
          </w:rPrChange>
        </w:rPr>
        <w:t xml:space="preserve"> </w:t>
      </w:r>
      <w:r>
        <w:rPr>
          <w:rFonts w:ascii="Times New Roman"/>
          <w:sz w:val="20"/>
          <w:rPrChange w:id="4368" w:author="Author" w:date="2015-07-30T15:37:00Z">
            <w:rPr>
              <w:rFonts w:ascii="Times New Roman" w:hAnsi="Times New Roman"/>
              <w:sz w:val="20"/>
            </w:rPr>
          </w:rPrChange>
        </w:rPr>
        <w:t>of</w:t>
      </w:r>
      <w:r>
        <w:rPr>
          <w:rFonts w:ascii="Times New Roman"/>
          <w:spacing w:val="12"/>
          <w:sz w:val="20"/>
          <w:rPrChange w:id="4369" w:author="Author" w:date="2015-07-30T15:37:00Z">
            <w:rPr>
              <w:rFonts w:ascii="Times New Roman" w:hAnsi="Times New Roman"/>
              <w:sz w:val="20"/>
            </w:rPr>
          </w:rPrChange>
        </w:rPr>
        <w:t xml:space="preserve"> </w:t>
      </w:r>
      <w:r>
        <w:rPr>
          <w:rFonts w:ascii="Times New Roman"/>
          <w:sz w:val="20"/>
          <w:rPrChange w:id="4370" w:author="Author" w:date="2015-07-30T15:37:00Z">
            <w:rPr>
              <w:rFonts w:ascii="Times New Roman" w:hAnsi="Times New Roman"/>
              <w:sz w:val="20"/>
            </w:rPr>
          </w:rPrChange>
        </w:rPr>
        <w:t>war</w:t>
      </w:r>
      <w:r>
        <w:rPr>
          <w:rFonts w:ascii="Times New Roman"/>
          <w:spacing w:val="10"/>
          <w:sz w:val="20"/>
          <w:rPrChange w:id="4371" w:author="Author" w:date="2015-07-30T15:37:00Z">
            <w:rPr>
              <w:rFonts w:ascii="Times New Roman" w:hAnsi="Times New Roman"/>
              <w:sz w:val="20"/>
            </w:rPr>
          </w:rPrChange>
        </w:rPr>
        <w:t xml:space="preserve"> </w:t>
      </w:r>
      <w:r>
        <w:rPr>
          <w:rFonts w:ascii="Times New Roman"/>
          <w:sz w:val="20"/>
          <w:rPrChange w:id="4372" w:author="Author" w:date="2015-07-30T15:37:00Z">
            <w:rPr>
              <w:rFonts w:ascii="Times New Roman" w:hAnsi="Times New Roman"/>
              <w:sz w:val="20"/>
            </w:rPr>
          </w:rPrChange>
        </w:rPr>
        <w:t>and</w:t>
      </w:r>
      <w:r>
        <w:rPr>
          <w:rFonts w:ascii="Times New Roman"/>
          <w:spacing w:val="10"/>
          <w:sz w:val="20"/>
          <w:rPrChange w:id="4373" w:author="Author" w:date="2015-07-30T15:37:00Z">
            <w:rPr>
              <w:rFonts w:ascii="Times New Roman" w:hAnsi="Times New Roman"/>
              <w:sz w:val="20"/>
            </w:rPr>
          </w:rPrChange>
        </w:rPr>
        <w:t xml:space="preserve"> </w:t>
      </w:r>
      <w:r>
        <w:rPr>
          <w:rFonts w:ascii="Times New Roman"/>
          <w:sz w:val="20"/>
          <w:rPrChange w:id="4374" w:author="Author" w:date="2015-07-30T15:37:00Z">
            <w:rPr>
              <w:rFonts w:ascii="Times New Roman" w:hAnsi="Times New Roman"/>
              <w:sz w:val="20"/>
            </w:rPr>
          </w:rPrChange>
        </w:rPr>
        <w:t>division</w:t>
      </w:r>
      <w:r>
        <w:rPr>
          <w:rFonts w:ascii="Times New Roman"/>
          <w:spacing w:val="7"/>
          <w:sz w:val="20"/>
          <w:rPrChange w:id="4375" w:author="Author" w:date="2015-07-30T15:37:00Z">
            <w:rPr>
              <w:rFonts w:ascii="Times New Roman" w:hAnsi="Times New Roman"/>
              <w:sz w:val="20"/>
            </w:rPr>
          </w:rPrChange>
        </w:rPr>
        <w:t xml:space="preserve"> </w:t>
      </w:r>
      <w:r>
        <w:rPr>
          <w:rFonts w:ascii="Times New Roman"/>
          <w:sz w:val="20"/>
          <w:rPrChange w:id="4376" w:author="Author" w:date="2015-07-30T15:37:00Z">
            <w:rPr>
              <w:rFonts w:ascii="Times New Roman" w:hAnsi="Times New Roman"/>
              <w:sz w:val="20"/>
            </w:rPr>
          </w:rPrChange>
        </w:rPr>
        <w:t>they</w:t>
      </w:r>
      <w:r>
        <w:rPr>
          <w:rFonts w:ascii="Times New Roman"/>
          <w:spacing w:val="10"/>
          <w:sz w:val="20"/>
          <w:rPrChange w:id="4377" w:author="Author" w:date="2015-07-30T15:37:00Z">
            <w:rPr>
              <w:rFonts w:ascii="Times New Roman" w:hAnsi="Times New Roman"/>
              <w:sz w:val="20"/>
            </w:rPr>
          </w:rPrChange>
        </w:rPr>
        <w:t xml:space="preserve"> </w:t>
      </w:r>
      <w:r>
        <w:rPr>
          <w:rFonts w:ascii="Times New Roman"/>
          <w:sz w:val="20"/>
          <w:rPrChange w:id="4378" w:author="Author" w:date="2015-07-30T15:37:00Z">
            <w:rPr>
              <w:rFonts w:ascii="Times New Roman" w:hAnsi="Times New Roman"/>
              <w:sz w:val="20"/>
            </w:rPr>
          </w:rPrChange>
        </w:rPr>
        <w:t>fashioned</w:t>
      </w:r>
      <w:r>
        <w:rPr>
          <w:rFonts w:ascii="Times New Roman"/>
          <w:spacing w:val="10"/>
          <w:sz w:val="20"/>
          <w:rPrChange w:id="4379" w:author="Author" w:date="2015-07-30T15:37:00Z">
            <w:rPr>
              <w:rFonts w:ascii="Times New Roman" w:hAnsi="Times New Roman"/>
              <w:sz w:val="20"/>
            </w:rPr>
          </w:rPrChange>
        </w:rPr>
        <w:t xml:space="preserve"> </w:t>
      </w:r>
      <w:r>
        <w:rPr>
          <w:rFonts w:ascii="Times New Roman"/>
          <w:sz w:val="20"/>
          <w:rPrChange w:id="4380" w:author="Author" w:date="2015-07-30T15:37:00Z">
            <w:rPr>
              <w:rFonts w:ascii="Times New Roman" w:hAnsi="Times New Roman"/>
              <w:sz w:val="20"/>
            </w:rPr>
          </w:rPrChange>
        </w:rPr>
        <w:t>this</w:t>
      </w:r>
      <w:r>
        <w:rPr>
          <w:rFonts w:ascii="Times New Roman"/>
          <w:spacing w:val="8"/>
          <w:sz w:val="20"/>
          <w:rPrChange w:id="4381" w:author="Author" w:date="2015-07-30T15:37:00Z">
            <w:rPr>
              <w:rFonts w:ascii="Times New Roman" w:hAnsi="Times New Roman"/>
              <w:sz w:val="20"/>
            </w:rPr>
          </w:rPrChange>
        </w:rPr>
        <w:t xml:space="preserve"> </w:t>
      </w:r>
      <w:r>
        <w:rPr>
          <w:rFonts w:ascii="Times New Roman"/>
          <w:sz w:val="20"/>
          <w:rPrChange w:id="4382" w:author="Author" w:date="2015-07-30T15:37:00Z">
            <w:rPr>
              <w:rFonts w:ascii="Times New Roman" w:hAnsi="Times New Roman"/>
              <w:sz w:val="20"/>
            </w:rPr>
          </w:rPrChange>
        </w:rPr>
        <w:t>Organization</w:t>
      </w:r>
      <w:r>
        <w:rPr>
          <w:rFonts w:ascii="Times New Roman"/>
          <w:spacing w:val="10"/>
          <w:sz w:val="20"/>
          <w:rPrChange w:id="4383" w:author="Author" w:date="2015-07-30T15:37:00Z">
            <w:rPr>
              <w:rFonts w:ascii="Times New Roman" w:hAnsi="Times New Roman"/>
              <w:sz w:val="20"/>
            </w:rPr>
          </w:rPrChange>
        </w:rPr>
        <w:t xml:space="preserve"> </w:t>
      </w:r>
      <w:r>
        <w:rPr>
          <w:rFonts w:ascii="Times New Roman"/>
          <w:sz w:val="20"/>
          <w:rPrChange w:id="4384" w:author="Author" w:date="2015-07-30T15:37:00Z">
            <w:rPr>
              <w:rFonts w:ascii="Times New Roman" w:hAnsi="Times New Roman"/>
              <w:sz w:val="20"/>
            </w:rPr>
          </w:rPrChange>
        </w:rPr>
        <w:t>and</w:t>
      </w:r>
      <w:r>
        <w:rPr>
          <w:rFonts w:ascii="Times New Roman"/>
          <w:spacing w:val="10"/>
          <w:sz w:val="20"/>
          <w:rPrChange w:id="4385" w:author="Author" w:date="2015-07-30T15:37:00Z">
            <w:rPr>
              <w:rFonts w:ascii="Times New Roman" w:hAnsi="Times New Roman"/>
              <w:sz w:val="20"/>
            </w:rPr>
          </w:rPrChange>
        </w:rPr>
        <w:t xml:space="preserve"> </w:t>
      </w:r>
      <w:r>
        <w:rPr>
          <w:rFonts w:ascii="Times New Roman"/>
          <w:sz w:val="20"/>
          <w:rPrChange w:id="4386" w:author="Author" w:date="2015-07-30T15:37:00Z">
            <w:rPr>
              <w:rFonts w:ascii="Times New Roman" w:hAnsi="Times New Roman"/>
              <w:sz w:val="20"/>
            </w:rPr>
          </w:rPrChange>
        </w:rPr>
        <w:t>the</w:t>
      </w:r>
      <w:r>
        <w:rPr>
          <w:rFonts w:ascii="Times New Roman"/>
          <w:spacing w:val="11"/>
          <w:sz w:val="20"/>
          <w:rPrChange w:id="4387" w:author="Author" w:date="2015-07-30T15:37:00Z">
            <w:rPr>
              <w:rFonts w:ascii="Times New Roman" w:hAnsi="Times New Roman"/>
              <w:sz w:val="20"/>
            </w:rPr>
          </w:rPrChange>
        </w:rPr>
        <w:t xml:space="preserve"> </w:t>
      </w:r>
      <w:r>
        <w:rPr>
          <w:rFonts w:ascii="Times New Roman"/>
          <w:sz w:val="20"/>
          <w:rPrChange w:id="4388" w:author="Author" w:date="2015-07-30T15:37:00Z">
            <w:rPr>
              <w:rFonts w:ascii="Times New Roman" w:hAnsi="Times New Roman"/>
              <w:sz w:val="20"/>
            </w:rPr>
          </w:rPrChange>
        </w:rPr>
        <w:t>values</w:t>
      </w:r>
      <w:r>
        <w:rPr>
          <w:rFonts w:ascii="Times New Roman"/>
          <w:spacing w:val="8"/>
          <w:sz w:val="20"/>
          <w:rPrChange w:id="4389" w:author="Author" w:date="2015-07-30T15:37:00Z">
            <w:rPr>
              <w:rFonts w:ascii="Times New Roman" w:hAnsi="Times New Roman"/>
              <w:sz w:val="20"/>
            </w:rPr>
          </w:rPrChange>
        </w:rPr>
        <w:t xml:space="preserve"> </w:t>
      </w:r>
      <w:r>
        <w:rPr>
          <w:rFonts w:ascii="Times New Roman"/>
          <w:sz w:val="20"/>
          <w:rPrChange w:id="4390" w:author="Author" w:date="2015-07-30T15:37:00Z">
            <w:rPr>
              <w:rFonts w:ascii="Times New Roman" w:hAnsi="Times New Roman"/>
              <w:sz w:val="20"/>
            </w:rPr>
          </w:rPrChange>
        </w:rPr>
        <w:t>of</w:t>
      </w:r>
      <w:r>
        <w:rPr>
          <w:rFonts w:ascii="Times New Roman"/>
          <w:spacing w:val="7"/>
          <w:sz w:val="20"/>
          <w:rPrChange w:id="4391" w:author="Author" w:date="2015-07-30T15:37:00Z">
            <w:rPr>
              <w:rFonts w:ascii="Times New Roman" w:hAnsi="Times New Roman"/>
              <w:sz w:val="20"/>
            </w:rPr>
          </w:rPrChange>
        </w:rPr>
        <w:t xml:space="preserve"> </w:t>
      </w:r>
      <w:r>
        <w:rPr>
          <w:rFonts w:ascii="Times New Roman"/>
          <w:sz w:val="20"/>
          <w:rPrChange w:id="4392" w:author="Author" w:date="2015-07-30T15:37:00Z">
            <w:rPr>
              <w:rFonts w:ascii="Times New Roman" w:hAnsi="Times New Roman"/>
              <w:sz w:val="20"/>
            </w:rPr>
          </w:rPrChange>
        </w:rPr>
        <w:t>peace,</w:t>
      </w:r>
      <w:r>
        <w:rPr>
          <w:rFonts w:ascii="Times New Roman"/>
          <w:spacing w:val="9"/>
          <w:sz w:val="20"/>
          <w:rPrChange w:id="4393" w:author="Author" w:date="2015-07-30T15:37:00Z">
            <w:rPr>
              <w:rFonts w:ascii="Times New Roman" w:hAnsi="Times New Roman"/>
              <w:sz w:val="20"/>
            </w:rPr>
          </w:rPrChange>
        </w:rPr>
        <w:t xml:space="preserve"> </w:t>
      </w:r>
      <w:r>
        <w:rPr>
          <w:rFonts w:ascii="Times New Roman"/>
          <w:sz w:val="20"/>
          <w:rPrChange w:id="4394" w:author="Author" w:date="2015-07-30T15:37:00Z">
            <w:rPr>
              <w:rFonts w:ascii="Times New Roman" w:hAnsi="Times New Roman"/>
              <w:sz w:val="20"/>
            </w:rPr>
          </w:rPrChange>
        </w:rPr>
        <w:t>dialogue</w:t>
      </w:r>
      <w:r>
        <w:rPr>
          <w:rFonts w:ascii="Times New Roman"/>
          <w:spacing w:val="9"/>
          <w:sz w:val="20"/>
          <w:rPrChange w:id="4395" w:author="Author" w:date="2015-07-30T15:37:00Z">
            <w:rPr>
              <w:rFonts w:ascii="Times New Roman" w:hAnsi="Times New Roman"/>
              <w:sz w:val="20"/>
            </w:rPr>
          </w:rPrChange>
        </w:rPr>
        <w:t xml:space="preserve"> </w:t>
      </w:r>
      <w:r>
        <w:rPr>
          <w:rFonts w:ascii="Times New Roman"/>
          <w:sz w:val="20"/>
          <w:rPrChange w:id="4396" w:author="Author" w:date="2015-07-30T15:37:00Z">
            <w:rPr>
              <w:rFonts w:ascii="Times New Roman" w:hAnsi="Times New Roman"/>
              <w:sz w:val="20"/>
            </w:rPr>
          </w:rPrChange>
        </w:rPr>
        <w:t>and</w:t>
      </w:r>
      <w:r>
        <w:rPr>
          <w:rFonts w:ascii="Times New Roman"/>
          <w:spacing w:val="10"/>
          <w:sz w:val="20"/>
          <w:rPrChange w:id="4397" w:author="Author" w:date="2015-07-30T15:37:00Z">
            <w:rPr>
              <w:rFonts w:ascii="Times New Roman" w:hAnsi="Times New Roman"/>
              <w:sz w:val="20"/>
            </w:rPr>
          </w:rPrChange>
        </w:rPr>
        <w:t xml:space="preserve"> </w:t>
      </w:r>
      <w:r>
        <w:rPr>
          <w:rFonts w:ascii="Times New Roman"/>
          <w:sz w:val="20"/>
          <w:rPrChange w:id="4398" w:author="Author" w:date="2015-07-30T15:37:00Z">
            <w:rPr>
              <w:rFonts w:ascii="Times New Roman" w:hAnsi="Times New Roman"/>
              <w:sz w:val="20"/>
            </w:rPr>
          </w:rPrChange>
        </w:rPr>
        <w:t>international</w:t>
      </w:r>
      <w:r>
        <w:rPr>
          <w:rFonts w:ascii="Times New Roman"/>
          <w:w w:val="99"/>
          <w:sz w:val="20"/>
          <w:rPrChange w:id="4399" w:author="Author" w:date="2015-07-30T15:37:00Z">
            <w:rPr>
              <w:rFonts w:ascii="Times New Roman" w:hAnsi="Times New Roman"/>
              <w:sz w:val="20"/>
            </w:rPr>
          </w:rPrChange>
        </w:rPr>
        <w:t xml:space="preserve"> </w:t>
      </w:r>
      <w:r>
        <w:rPr>
          <w:rFonts w:ascii="Times New Roman"/>
          <w:sz w:val="20"/>
          <w:rPrChange w:id="4400" w:author="Author" w:date="2015-07-30T15:37:00Z">
            <w:rPr>
              <w:rFonts w:ascii="Times New Roman" w:hAnsi="Times New Roman"/>
              <w:sz w:val="20"/>
            </w:rPr>
          </w:rPrChange>
        </w:rPr>
        <w:t>cooperation which underpin it. The supreme embodiment of those values is the Charter of the United</w:t>
      </w:r>
      <w:r>
        <w:rPr>
          <w:rFonts w:ascii="Times New Roman"/>
          <w:spacing w:val="-25"/>
          <w:sz w:val="20"/>
          <w:rPrChange w:id="4401" w:author="Author" w:date="2015-07-30T15:37:00Z">
            <w:rPr>
              <w:rFonts w:ascii="Times New Roman" w:hAnsi="Times New Roman"/>
              <w:sz w:val="20"/>
            </w:rPr>
          </w:rPrChange>
        </w:rPr>
        <w:t xml:space="preserve"> </w:t>
      </w:r>
      <w:r>
        <w:rPr>
          <w:rFonts w:ascii="Times New Roman"/>
          <w:sz w:val="20"/>
          <w:rPrChange w:id="4402" w:author="Author" w:date="2015-07-30T15:37:00Z">
            <w:rPr>
              <w:rFonts w:ascii="Times New Roman" w:hAnsi="Times New Roman"/>
              <w:sz w:val="20"/>
            </w:rPr>
          </w:rPrChange>
        </w:rPr>
        <w:t>Nations.</w:t>
      </w:r>
    </w:p>
    <w:p w14:paraId="5CF64955" w14:textId="77777777" w:rsidR="00F3349C" w:rsidRPr="008F1853" w:rsidRDefault="00F3349C" w:rsidP="00F3349C">
      <w:pPr>
        <w:pStyle w:val="ListParagraph"/>
        <w:ind w:left="360"/>
        <w:jc w:val="both"/>
        <w:rPr>
          <w:del w:id="4403" w:author="Author" w:date="2015-07-30T15:37:00Z"/>
          <w:rFonts w:ascii="Times New Roman" w:hAnsi="Times New Roman"/>
          <w:sz w:val="20"/>
          <w:szCs w:val="20"/>
        </w:rPr>
      </w:pPr>
    </w:p>
    <w:p w14:paraId="58B6F88B" w14:textId="77777777" w:rsidR="00804791" w:rsidRDefault="00804791">
      <w:pPr>
        <w:spacing w:line="259" w:lineRule="auto"/>
        <w:jc w:val="both"/>
        <w:rPr>
          <w:ins w:id="4404" w:author="Author" w:date="2015-07-30T15:37:00Z"/>
          <w:rFonts w:ascii="Times New Roman" w:eastAsia="Times New Roman" w:hAnsi="Times New Roman" w:cs="Times New Roman"/>
          <w:sz w:val="20"/>
          <w:szCs w:val="20"/>
        </w:rPr>
        <w:sectPr w:rsidR="00804791">
          <w:footerReference w:type="default" r:id="rId10"/>
          <w:pgSz w:w="12240" w:h="15840"/>
          <w:pgMar w:top="1380" w:right="1340" w:bottom="1200" w:left="1340" w:header="0" w:footer="1015" w:gutter="0"/>
          <w:pgNumType w:start="11"/>
          <w:cols w:space="720"/>
        </w:sectPr>
      </w:pPr>
    </w:p>
    <w:p w14:paraId="7E69DC10" w14:textId="6F68290D" w:rsidR="00804791" w:rsidRDefault="006514D0">
      <w:pPr>
        <w:pStyle w:val="ListParagraph"/>
        <w:numPr>
          <w:ilvl w:val="0"/>
          <w:numId w:val="35"/>
        </w:numPr>
        <w:tabs>
          <w:tab w:val="left" w:pos="461"/>
        </w:tabs>
        <w:spacing w:before="53" w:line="259" w:lineRule="auto"/>
        <w:ind w:right="107"/>
        <w:jc w:val="both"/>
        <w:rPr>
          <w:rFonts w:ascii="Times New Roman" w:eastAsia="Times New Roman" w:hAnsi="Times New Roman" w:cs="Times New Roman"/>
          <w:sz w:val="20"/>
          <w:szCs w:val="20"/>
        </w:rPr>
        <w:pPrChange w:id="4405" w:author="Author" w:date="2015-07-30T15:37:00Z">
          <w:pPr>
            <w:pStyle w:val="ListParagraph"/>
            <w:numPr>
              <w:numId w:val="38"/>
            </w:numPr>
            <w:ind w:left="360" w:hanging="360"/>
            <w:jc w:val="both"/>
          </w:pPr>
        </w:pPrChange>
      </w:pPr>
      <w:r>
        <w:rPr>
          <w:rFonts w:ascii="Times New Roman"/>
          <w:sz w:val="20"/>
          <w:rPrChange w:id="4406" w:author="Author" w:date="2015-07-30T15:37:00Z">
            <w:rPr>
              <w:rFonts w:ascii="Times New Roman" w:hAnsi="Times New Roman"/>
              <w:sz w:val="20"/>
            </w:rPr>
          </w:rPrChange>
        </w:rPr>
        <w:t>Today</w:t>
      </w:r>
      <w:r>
        <w:rPr>
          <w:rFonts w:ascii="Times New Roman"/>
          <w:spacing w:val="18"/>
          <w:sz w:val="20"/>
          <w:rPrChange w:id="4407" w:author="Author" w:date="2015-07-30T15:37:00Z">
            <w:rPr>
              <w:rFonts w:ascii="Times New Roman" w:hAnsi="Times New Roman"/>
              <w:sz w:val="20"/>
            </w:rPr>
          </w:rPrChange>
        </w:rPr>
        <w:t xml:space="preserve"> </w:t>
      </w:r>
      <w:r>
        <w:rPr>
          <w:rFonts w:ascii="Times New Roman"/>
          <w:sz w:val="20"/>
          <w:rPrChange w:id="4408" w:author="Author" w:date="2015-07-30T15:37:00Z">
            <w:rPr>
              <w:rFonts w:ascii="Times New Roman" w:hAnsi="Times New Roman"/>
              <w:sz w:val="20"/>
            </w:rPr>
          </w:rPrChange>
        </w:rPr>
        <w:t>we</w:t>
      </w:r>
      <w:r>
        <w:rPr>
          <w:rFonts w:ascii="Times New Roman"/>
          <w:spacing w:val="20"/>
          <w:sz w:val="20"/>
          <w:rPrChange w:id="4409" w:author="Author" w:date="2015-07-30T15:37:00Z">
            <w:rPr>
              <w:rFonts w:ascii="Times New Roman" w:hAnsi="Times New Roman"/>
              <w:sz w:val="20"/>
            </w:rPr>
          </w:rPrChange>
        </w:rPr>
        <w:t xml:space="preserve"> </w:t>
      </w:r>
      <w:r>
        <w:rPr>
          <w:rFonts w:ascii="Times New Roman"/>
          <w:sz w:val="20"/>
          <w:rPrChange w:id="4410" w:author="Author" w:date="2015-07-30T15:37:00Z">
            <w:rPr>
              <w:rFonts w:ascii="Times New Roman" w:hAnsi="Times New Roman"/>
              <w:sz w:val="20"/>
            </w:rPr>
          </w:rPrChange>
        </w:rPr>
        <w:t>are</w:t>
      </w:r>
      <w:r>
        <w:rPr>
          <w:rFonts w:ascii="Times New Roman"/>
          <w:spacing w:val="20"/>
          <w:sz w:val="20"/>
          <w:rPrChange w:id="4411" w:author="Author" w:date="2015-07-30T15:37:00Z">
            <w:rPr>
              <w:rFonts w:ascii="Times New Roman" w:hAnsi="Times New Roman"/>
              <w:sz w:val="20"/>
            </w:rPr>
          </w:rPrChange>
        </w:rPr>
        <w:t xml:space="preserve"> </w:t>
      </w:r>
      <w:r>
        <w:rPr>
          <w:rFonts w:ascii="Times New Roman"/>
          <w:sz w:val="20"/>
          <w:rPrChange w:id="4412" w:author="Author" w:date="2015-07-30T15:37:00Z">
            <w:rPr>
              <w:rFonts w:ascii="Times New Roman" w:hAnsi="Times New Roman"/>
              <w:sz w:val="20"/>
            </w:rPr>
          </w:rPrChange>
        </w:rPr>
        <w:t>also</w:t>
      </w:r>
      <w:r>
        <w:rPr>
          <w:rFonts w:ascii="Times New Roman"/>
          <w:spacing w:val="20"/>
          <w:sz w:val="20"/>
          <w:rPrChange w:id="4413" w:author="Author" w:date="2015-07-30T15:37:00Z">
            <w:rPr>
              <w:rFonts w:ascii="Times New Roman" w:hAnsi="Times New Roman"/>
              <w:sz w:val="20"/>
            </w:rPr>
          </w:rPrChange>
        </w:rPr>
        <w:t xml:space="preserve"> </w:t>
      </w:r>
      <w:r>
        <w:rPr>
          <w:rFonts w:ascii="Times New Roman"/>
          <w:sz w:val="20"/>
          <w:rPrChange w:id="4414" w:author="Author" w:date="2015-07-30T15:37:00Z">
            <w:rPr>
              <w:rFonts w:ascii="Times New Roman" w:hAnsi="Times New Roman"/>
              <w:sz w:val="20"/>
            </w:rPr>
          </w:rPrChange>
        </w:rPr>
        <w:t>taking</w:t>
      </w:r>
      <w:r>
        <w:rPr>
          <w:rFonts w:ascii="Times New Roman"/>
          <w:spacing w:val="18"/>
          <w:sz w:val="20"/>
          <w:rPrChange w:id="4415" w:author="Author" w:date="2015-07-30T15:37:00Z">
            <w:rPr>
              <w:rFonts w:ascii="Times New Roman" w:hAnsi="Times New Roman"/>
              <w:sz w:val="20"/>
            </w:rPr>
          </w:rPrChange>
        </w:rPr>
        <w:t xml:space="preserve"> </w:t>
      </w:r>
      <w:r>
        <w:rPr>
          <w:rFonts w:ascii="Times New Roman"/>
          <w:sz w:val="20"/>
          <w:rPrChange w:id="4416" w:author="Author" w:date="2015-07-30T15:37:00Z">
            <w:rPr>
              <w:rFonts w:ascii="Times New Roman" w:hAnsi="Times New Roman"/>
              <w:sz w:val="20"/>
            </w:rPr>
          </w:rPrChange>
        </w:rPr>
        <w:t>a</w:t>
      </w:r>
      <w:r>
        <w:rPr>
          <w:rFonts w:ascii="Times New Roman"/>
          <w:spacing w:val="20"/>
          <w:sz w:val="20"/>
          <w:rPrChange w:id="4417" w:author="Author" w:date="2015-07-30T15:37:00Z">
            <w:rPr>
              <w:rFonts w:ascii="Times New Roman" w:hAnsi="Times New Roman"/>
              <w:sz w:val="20"/>
            </w:rPr>
          </w:rPrChange>
        </w:rPr>
        <w:t xml:space="preserve"> </w:t>
      </w:r>
      <w:r>
        <w:rPr>
          <w:rFonts w:ascii="Times New Roman"/>
          <w:sz w:val="20"/>
          <w:rPrChange w:id="4418" w:author="Author" w:date="2015-07-30T15:37:00Z">
            <w:rPr>
              <w:rFonts w:ascii="Times New Roman" w:hAnsi="Times New Roman"/>
              <w:sz w:val="20"/>
            </w:rPr>
          </w:rPrChange>
        </w:rPr>
        <w:t>decision</w:t>
      </w:r>
      <w:r>
        <w:rPr>
          <w:rFonts w:ascii="Times New Roman"/>
          <w:spacing w:val="18"/>
          <w:sz w:val="20"/>
          <w:rPrChange w:id="4419" w:author="Author" w:date="2015-07-30T15:37:00Z">
            <w:rPr>
              <w:rFonts w:ascii="Times New Roman" w:hAnsi="Times New Roman"/>
              <w:sz w:val="20"/>
            </w:rPr>
          </w:rPrChange>
        </w:rPr>
        <w:t xml:space="preserve"> </w:t>
      </w:r>
      <w:r>
        <w:rPr>
          <w:rFonts w:ascii="Times New Roman"/>
          <w:sz w:val="20"/>
          <w:rPrChange w:id="4420" w:author="Author" w:date="2015-07-30T15:37:00Z">
            <w:rPr>
              <w:rFonts w:ascii="Times New Roman" w:hAnsi="Times New Roman"/>
              <w:sz w:val="20"/>
            </w:rPr>
          </w:rPrChange>
        </w:rPr>
        <w:t>of</w:t>
      </w:r>
      <w:r>
        <w:rPr>
          <w:rFonts w:ascii="Times New Roman"/>
          <w:spacing w:val="18"/>
          <w:sz w:val="20"/>
          <w:rPrChange w:id="4421" w:author="Author" w:date="2015-07-30T15:37:00Z">
            <w:rPr>
              <w:rFonts w:ascii="Times New Roman" w:hAnsi="Times New Roman"/>
              <w:sz w:val="20"/>
            </w:rPr>
          </w:rPrChange>
        </w:rPr>
        <w:t xml:space="preserve"> </w:t>
      </w:r>
      <w:r>
        <w:rPr>
          <w:rFonts w:ascii="Times New Roman"/>
          <w:sz w:val="20"/>
          <w:rPrChange w:id="4422" w:author="Author" w:date="2015-07-30T15:37:00Z">
            <w:rPr>
              <w:rFonts w:ascii="Times New Roman" w:hAnsi="Times New Roman"/>
              <w:sz w:val="20"/>
            </w:rPr>
          </w:rPrChange>
        </w:rPr>
        <w:t>great</w:t>
      </w:r>
      <w:r>
        <w:rPr>
          <w:rFonts w:ascii="Times New Roman"/>
          <w:spacing w:val="21"/>
          <w:sz w:val="20"/>
          <w:rPrChange w:id="4423" w:author="Author" w:date="2015-07-30T15:37:00Z">
            <w:rPr>
              <w:rFonts w:ascii="Times New Roman" w:hAnsi="Times New Roman"/>
              <w:sz w:val="20"/>
            </w:rPr>
          </w:rPrChange>
        </w:rPr>
        <w:t xml:space="preserve"> </w:t>
      </w:r>
      <w:r>
        <w:rPr>
          <w:rFonts w:ascii="Times New Roman"/>
          <w:sz w:val="20"/>
          <w:rPrChange w:id="4424" w:author="Author" w:date="2015-07-30T15:37:00Z">
            <w:rPr>
              <w:rFonts w:ascii="Times New Roman" w:hAnsi="Times New Roman"/>
              <w:sz w:val="20"/>
            </w:rPr>
          </w:rPrChange>
        </w:rPr>
        <w:t>historic</w:t>
      </w:r>
      <w:r>
        <w:rPr>
          <w:rFonts w:ascii="Times New Roman"/>
          <w:spacing w:val="19"/>
          <w:sz w:val="20"/>
          <w:rPrChange w:id="4425" w:author="Author" w:date="2015-07-30T15:37:00Z">
            <w:rPr>
              <w:rFonts w:ascii="Times New Roman" w:hAnsi="Times New Roman"/>
              <w:sz w:val="20"/>
            </w:rPr>
          </w:rPrChange>
        </w:rPr>
        <w:t xml:space="preserve"> </w:t>
      </w:r>
      <w:r>
        <w:rPr>
          <w:rFonts w:ascii="Times New Roman"/>
          <w:sz w:val="20"/>
          <w:rPrChange w:id="4426" w:author="Author" w:date="2015-07-30T15:37:00Z">
            <w:rPr>
              <w:rFonts w:ascii="Times New Roman" w:hAnsi="Times New Roman"/>
              <w:sz w:val="20"/>
            </w:rPr>
          </w:rPrChange>
        </w:rPr>
        <w:t>significance.</w:t>
      </w:r>
      <w:r>
        <w:rPr>
          <w:rFonts w:ascii="Times New Roman"/>
          <w:spacing w:val="20"/>
          <w:sz w:val="20"/>
          <w:rPrChange w:id="4427" w:author="Author" w:date="2015-07-30T15:37:00Z">
            <w:rPr>
              <w:rFonts w:ascii="Times New Roman" w:hAnsi="Times New Roman"/>
              <w:sz w:val="20"/>
            </w:rPr>
          </w:rPrChange>
        </w:rPr>
        <w:t xml:space="preserve"> </w:t>
      </w:r>
      <w:r>
        <w:rPr>
          <w:rFonts w:ascii="Times New Roman"/>
          <w:sz w:val="20"/>
          <w:rPrChange w:id="4428" w:author="Author" w:date="2015-07-30T15:37:00Z">
            <w:rPr>
              <w:rFonts w:ascii="Times New Roman" w:hAnsi="Times New Roman"/>
              <w:sz w:val="20"/>
            </w:rPr>
          </w:rPrChange>
        </w:rPr>
        <w:t>We</w:t>
      </w:r>
      <w:r>
        <w:rPr>
          <w:rFonts w:ascii="Times New Roman"/>
          <w:spacing w:val="20"/>
          <w:sz w:val="20"/>
          <w:rPrChange w:id="4429" w:author="Author" w:date="2015-07-30T15:37:00Z">
            <w:rPr>
              <w:rFonts w:ascii="Times New Roman" w:hAnsi="Times New Roman"/>
              <w:sz w:val="20"/>
            </w:rPr>
          </w:rPrChange>
        </w:rPr>
        <w:t xml:space="preserve"> </w:t>
      </w:r>
      <w:r>
        <w:rPr>
          <w:rFonts w:ascii="Times New Roman"/>
          <w:sz w:val="20"/>
          <w:rPrChange w:id="4430" w:author="Author" w:date="2015-07-30T15:37:00Z">
            <w:rPr>
              <w:rFonts w:ascii="Times New Roman" w:hAnsi="Times New Roman"/>
              <w:sz w:val="20"/>
            </w:rPr>
          </w:rPrChange>
        </w:rPr>
        <w:t>resolve</w:t>
      </w:r>
      <w:r>
        <w:rPr>
          <w:rFonts w:ascii="Times New Roman"/>
          <w:spacing w:val="20"/>
          <w:sz w:val="20"/>
          <w:rPrChange w:id="4431" w:author="Author" w:date="2015-07-30T15:37:00Z">
            <w:rPr>
              <w:rFonts w:ascii="Times New Roman" w:hAnsi="Times New Roman"/>
              <w:sz w:val="20"/>
            </w:rPr>
          </w:rPrChange>
        </w:rPr>
        <w:t xml:space="preserve"> </w:t>
      </w:r>
      <w:r>
        <w:rPr>
          <w:rFonts w:ascii="Times New Roman"/>
          <w:sz w:val="20"/>
          <w:rPrChange w:id="4432" w:author="Author" w:date="2015-07-30T15:37:00Z">
            <w:rPr>
              <w:rFonts w:ascii="Times New Roman" w:hAnsi="Times New Roman"/>
              <w:sz w:val="20"/>
            </w:rPr>
          </w:rPrChange>
        </w:rPr>
        <w:t>to</w:t>
      </w:r>
      <w:r>
        <w:rPr>
          <w:rFonts w:ascii="Times New Roman"/>
          <w:spacing w:val="20"/>
          <w:sz w:val="20"/>
          <w:rPrChange w:id="4433" w:author="Author" w:date="2015-07-30T15:37:00Z">
            <w:rPr>
              <w:rFonts w:ascii="Times New Roman" w:hAnsi="Times New Roman"/>
              <w:sz w:val="20"/>
            </w:rPr>
          </w:rPrChange>
        </w:rPr>
        <w:t xml:space="preserve"> </w:t>
      </w:r>
      <w:r>
        <w:rPr>
          <w:rFonts w:ascii="Times New Roman"/>
          <w:sz w:val="20"/>
          <w:rPrChange w:id="4434" w:author="Author" w:date="2015-07-30T15:37:00Z">
            <w:rPr>
              <w:rFonts w:ascii="Times New Roman" w:hAnsi="Times New Roman"/>
              <w:sz w:val="20"/>
            </w:rPr>
          </w:rPrChange>
        </w:rPr>
        <w:t>build</w:t>
      </w:r>
      <w:r>
        <w:rPr>
          <w:rFonts w:ascii="Times New Roman"/>
          <w:spacing w:val="22"/>
          <w:sz w:val="20"/>
          <w:rPrChange w:id="4435" w:author="Author" w:date="2015-07-30T15:37:00Z">
            <w:rPr>
              <w:rFonts w:ascii="Times New Roman" w:hAnsi="Times New Roman"/>
              <w:sz w:val="20"/>
            </w:rPr>
          </w:rPrChange>
        </w:rPr>
        <w:t xml:space="preserve"> </w:t>
      </w:r>
      <w:r>
        <w:rPr>
          <w:rFonts w:ascii="Times New Roman"/>
          <w:sz w:val="20"/>
          <w:rPrChange w:id="4436" w:author="Author" w:date="2015-07-30T15:37:00Z">
            <w:rPr>
              <w:rFonts w:ascii="Times New Roman" w:hAnsi="Times New Roman"/>
              <w:sz w:val="20"/>
            </w:rPr>
          </w:rPrChange>
        </w:rPr>
        <w:t>a</w:t>
      </w:r>
      <w:r>
        <w:rPr>
          <w:rFonts w:ascii="Times New Roman"/>
          <w:spacing w:val="20"/>
          <w:sz w:val="20"/>
          <w:rPrChange w:id="4437" w:author="Author" w:date="2015-07-30T15:37:00Z">
            <w:rPr>
              <w:rFonts w:ascii="Times New Roman" w:hAnsi="Times New Roman"/>
              <w:sz w:val="20"/>
            </w:rPr>
          </w:rPrChange>
        </w:rPr>
        <w:t xml:space="preserve"> </w:t>
      </w:r>
      <w:r>
        <w:rPr>
          <w:rFonts w:ascii="Times New Roman"/>
          <w:sz w:val="20"/>
          <w:rPrChange w:id="4438" w:author="Author" w:date="2015-07-30T15:37:00Z">
            <w:rPr>
              <w:rFonts w:ascii="Times New Roman" w:hAnsi="Times New Roman"/>
              <w:sz w:val="20"/>
            </w:rPr>
          </w:rPrChange>
        </w:rPr>
        <w:t>better</w:t>
      </w:r>
      <w:r>
        <w:rPr>
          <w:rFonts w:ascii="Times New Roman"/>
          <w:spacing w:val="20"/>
          <w:sz w:val="20"/>
          <w:rPrChange w:id="4439" w:author="Author" w:date="2015-07-30T15:37:00Z">
            <w:rPr>
              <w:rFonts w:ascii="Times New Roman" w:hAnsi="Times New Roman"/>
              <w:sz w:val="20"/>
            </w:rPr>
          </w:rPrChange>
        </w:rPr>
        <w:t xml:space="preserve"> </w:t>
      </w:r>
      <w:r>
        <w:rPr>
          <w:rFonts w:ascii="Times New Roman"/>
          <w:sz w:val="20"/>
          <w:rPrChange w:id="4440" w:author="Author" w:date="2015-07-30T15:37:00Z">
            <w:rPr>
              <w:rFonts w:ascii="Times New Roman" w:hAnsi="Times New Roman"/>
              <w:sz w:val="20"/>
            </w:rPr>
          </w:rPrChange>
        </w:rPr>
        <w:t>future</w:t>
      </w:r>
      <w:r>
        <w:rPr>
          <w:rFonts w:ascii="Times New Roman"/>
          <w:spacing w:val="22"/>
          <w:sz w:val="20"/>
          <w:rPrChange w:id="4441" w:author="Author" w:date="2015-07-30T15:37:00Z">
            <w:rPr>
              <w:rFonts w:ascii="Times New Roman" w:hAnsi="Times New Roman"/>
              <w:sz w:val="20"/>
            </w:rPr>
          </w:rPrChange>
        </w:rPr>
        <w:t xml:space="preserve"> </w:t>
      </w:r>
      <w:r>
        <w:rPr>
          <w:rFonts w:ascii="Times New Roman"/>
          <w:sz w:val="20"/>
          <w:rPrChange w:id="4442" w:author="Author" w:date="2015-07-30T15:37:00Z">
            <w:rPr>
              <w:rFonts w:ascii="Times New Roman" w:hAnsi="Times New Roman"/>
              <w:sz w:val="20"/>
            </w:rPr>
          </w:rPrChange>
        </w:rPr>
        <w:t>for</w:t>
      </w:r>
      <w:r>
        <w:rPr>
          <w:rFonts w:ascii="Times New Roman"/>
          <w:spacing w:val="20"/>
          <w:sz w:val="20"/>
          <w:rPrChange w:id="4443" w:author="Author" w:date="2015-07-30T15:37:00Z">
            <w:rPr>
              <w:rFonts w:ascii="Times New Roman" w:hAnsi="Times New Roman"/>
              <w:sz w:val="20"/>
            </w:rPr>
          </w:rPrChange>
        </w:rPr>
        <w:t xml:space="preserve"> </w:t>
      </w:r>
      <w:r>
        <w:rPr>
          <w:rFonts w:ascii="Times New Roman"/>
          <w:sz w:val="20"/>
          <w:rPrChange w:id="4444" w:author="Author" w:date="2015-07-30T15:37:00Z">
            <w:rPr>
              <w:rFonts w:ascii="Times New Roman" w:hAnsi="Times New Roman"/>
              <w:sz w:val="20"/>
            </w:rPr>
          </w:rPrChange>
        </w:rPr>
        <w:t>all</w:t>
      </w:r>
      <w:r>
        <w:rPr>
          <w:rFonts w:ascii="Times New Roman"/>
          <w:w w:val="99"/>
          <w:sz w:val="20"/>
          <w:rPrChange w:id="4445" w:author="Author" w:date="2015-07-30T15:37:00Z">
            <w:rPr>
              <w:rFonts w:ascii="Times New Roman" w:hAnsi="Times New Roman"/>
              <w:sz w:val="20"/>
            </w:rPr>
          </w:rPrChange>
        </w:rPr>
        <w:t xml:space="preserve"> </w:t>
      </w:r>
      <w:r>
        <w:rPr>
          <w:rFonts w:ascii="Times New Roman"/>
          <w:sz w:val="20"/>
          <w:rPrChange w:id="4446" w:author="Author" w:date="2015-07-30T15:37:00Z">
            <w:rPr>
              <w:rFonts w:ascii="Times New Roman" w:hAnsi="Times New Roman"/>
              <w:sz w:val="20"/>
            </w:rPr>
          </w:rPrChange>
        </w:rPr>
        <w:t>people,</w:t>
      </w:r>
      <w:r>
        <w:rPr>
          <w:rFonts w:ascii="Times New Roman"/>
          <w:spacing w:val="14"/>
          <w:sz w:val="20"/>
          <w:rPrChange w:id="4447" w:author="Author" w:date="2015-07-30T15:37:00Z">
            <w:rPr>
              <w:rFonts w:ascii="Times New Roman" w:hAnsi="Times New Roman"/>
              <w:sz w:val="20"/>
            </w:rPr>
          </w:rPrChange>
        </w:rPr>
        <w:t xml:space="preserve"> </w:t>
      </w:r>
      <w:r>
        <w:rPr>
          <w:rFonts w:ascii="Times New Roman"/>
          <w:sz w:val="20"/>
          <w:rPrChange w:id="4448" w:author="Author" w:date="2015-07-30T15:37:00Z">
            <w:rPr>
              <w:rFonts w:ascii="Times New Roman" w:hAnsi="Times New Roman"/>
              <w:sz w:val="20"/>
            </w:rPr>
          </w:rPrChange>
        </w:rPr>
        <w:t>including</w:t>
      </w:r>
      <w:r>
        <w:rPr>
          <w:rFonts w:ascii="Times New Roman"/>
          <w:spacing w:val="12"/>
          <w:sz w:val="20"/>
          <w:rPrChange w:id="4449" w:author="Author" w:date="2015-07-30T15:37:00Z">
            <w:rPr>
              <w:rFonts w:ascii="Times New Roman" w:hAnsi="Times New Roman"/>
              <w:sz w:val="20"/>
            </w:rPr>
          </w:rPrChange>
        </w:rPr>
        <w:t xml:space="preserve"> </w:t>
      </w:r>
      <w:r>
        <w:rPr>
          <w:rFonts w:ascii="Times New Roman"/>
          <w:sz w:val="20"/>
          <w:rPrChange w:id="4450" w:author="Author" w:date="2015-07-30T15:37:00Z">
            <w:rPr>
              <w:rFonts w:ascii="Times New Roman" w:hAnsi="Times New Roman"/>
              <w:sz w:val="20"/>
            </w:rPr>
          </w:rPrChange>
        </w:rPr>
        <w:t>the</w:t>
      </w:r>
      <w:r>
        <w:rPr>
          <w:rFonts w:ascii="Times New Roman"/>
          <w:spacing w:val="16"/>
          <w:sz w:val="20"/>
          <w:rPrChange w:id="4451" w:author="Author" w:date="2015-07-30T15:37:00Z">
            <w:rPr>
              <w:rFonts w:ascii="Times New Roman" w:hAnsi="Times New Roman"/>
              <w:sz w:val="20"/>
            </w:rPr>
          </w:rPrChange>
        </w:rPr>
        <w:t xml:space="preserve"> </w:t>
      </w:r>
      <w:r>
        <w:rPr>
          <w:rFonts w:ascii="Times New Roman"/>
          <w:sz w:val="20"/>
          <w:rPrChange w:id="4452" w:author="Author" w:date="2015-07-30T15:37:00Z">
            <w:rPr>
              <w:rFonts w:ascii="Times New Roman" w:hAnsi="Times New Roman"/>
              <w:sz w:val="20"/>
            </w:rPr>
          </w:rPrChange>
        </w:rPr>
        <w:t>millions</w:t>
      </w:r>
      <w:r>
        <w:rPr>
          <w:rFonts w:ascii="Times New Roman"/>
          <w:spacing w:val="17"/>
          <w:sz w:val="20"/>
          <w:rPrChange w:id="4453" w:author="Author" w:date="2015-07-30T15:37:00Z">
            <w:rPr>
              <w:rFonts w:ascii="Times New Roman" w:hAnsi="Times New Roman"/>
              <w:sz w:val="20"/>
            </w:rPr>
          </w:rPrChange>
        </w:rPr>
        <w:t xml:space="preserve"> </w:t>
      </w:r>
      <w:r>
        <w:rPr>
          <w:rFonts w:ascii="Times New Roman"/>
          <w:sz w:val="20"/>
          <w:rPrChange w:id="4454" w:author="Author" w:date="2015-07-30T15:37:00Z">
            <w:rPr>
              <w:rFonts w:ascii="Times New Roman" w:hAnsi="Times New Roman"/>
              <w:sz w:val="20"/>
            </w:rPr>
          </w:rPrChange>
        </w:rPr>
        <w:t>who</w:t>
      </w:r>
      <w:r>
        <w:rPr>
          <w:rFonts w:ascii="Times New Roman"/>
          <w:spacing w:val="14"/>
          <w:sz w:val="20"/>
          <w:rPrChange w:id="4455" w:author="Author" w:date="2015-07-30T15:37:00Z">
            <w:rPr>
              <w:rFonts w:ascii="Times New Roman" w:hAnsi="Times New Roman"/>
              <w:sz w:val="20"/>
            </w:rPr>
          </w:rPrChange>
        </w:rPr>
        <w:t xml:space="preserve"> </w:t>
      </w:r>
      <w:r>
        <w:rPr>
          <w:rFonts w:ascii="Times New Roman"/>
          <w:sz w:val="20"/>
          <w:rPrChange w:id="4456" w:author="Author" w:date="2015-07-30T15:37:00Z">
            <w:rPr>
              <w:rFonts w:ascii="Times New Roman" w:hAnsi="Times New Roman"/>
              <w:sz w:val="20"/>
            </w:rPr>
          </w:rPrChange>
        </w:rPr>
        <w:t>have</w:t>
      </w:r>
      <w:r>
        <w:rPr>
          <w:rFonts w:ascii="Times New Roman"/>
          <w:spacing w:val="14"/>
          <w:sz w:val="20"/>
          <w:rPrChange w:id="4457" w:author="Author" w:date="2015-07-30T15:37:00Z">
            <w:rPr>
              <w:rFonts w:ascii="Times New Roman" w:hAnsi="Times New Roman"/>
              <w:sz w:val="20"/>
            </w:rPr>
          </w:rPrChange>
        </w:rPr>
        <w:t xml:space="preserve"> </w:t>
      </w:r>
      <w:r>
        <w:rPr>
          <w:rFonts w:ascii="Times New Roman"/>
          <w:sz w:val="20"/>
          <w:rPrChange w:id="4458" w:author="Author" w:date="2015-07-30T15:37:00Z">
            <w:rPr>
              <w:rFonts w:ascii="Times New Roman" w:hAnsi="Times New Roman"/>
              <w:sz w:val="20"/>
            </w:rPr>
          </w:rPrChange>
        </w:rPr>
        <w:t>been</w:t>
      </w:r>
      <w:r>
        <w:rPr>
          <w:rFonts w:ascii="Times New Roman"/>
          <w:spacing w:val="12"/>
          <w:sz w:val="20"/>
          <w:rPrChange w:id="4459" w:author="Author" w:date="2015-07-30T15:37:00Z">
            <w:rPr>
              <w:rFonts w:ascii="Times New Roman" w:hAnsi="Times New Roman"/>
              <w:sz w:val="20"/>
            </w:rPr>
          </w:rPrChange>
        </w:rPr>
        <w:t xml:space="preserve"> </w:t>
      </w:r>
      <w:r>
        <w:rPr>
          <w:rFonts w:ascii="Times New Roman"/>
          <w:sz w:val="20"/>
          <w:rPrChange w:id="4460" w:author="Author" w:date="2015-07-30T15:37:00Z">
            <w:rPr>
              <w:rFonts w:ascii="Times New Roman" w:hAnsi="Times New Roman"/>
              <w:sz w:val="20"/>
            </w:rPr>
          </w:rPrChange>
        </w:rPr>
        <w:t>denied</w:t>
      </w:r>
      <w:r>
        <w:rPr>
          <w:rFonts w:ascii="Times New Roman"/>
          <w:spacing w:val="15"/>
          <w:sz w:val="20"/>
          <w:rPrChange w:id="4461" w:author="Author" w:date="2015-07-30T15:37:00Z">
            <w:rPr>
              <w:rFonts w:ascii="Times New Roman" w:hAnsi="Times New Roman"/>
              <w:sz w:val="20"/>
            </w:rPr>
          </w:rPrChange>
        </w:rPr>
        <w:t xml:space="preserve"> </w:t>
      </w:r>
      <w:r>
        <w:rPr>
          <w:rFonts w:ascii="Times New Roman"/>
          <w:sz w:val="20"/>
          <w:rPrChange w:id="4462" w:author="Author" w:date="2015-07-30T15:37:00Z">
            <w:rPr>
              <w:rFonts w:ascii="Times New Roman" w:hAnsi="Times New Roman"/>
              <w:sz w:val="20"/>
            </w:rPr>
          </w:rPrChange>
        </w:rPr>
        <w:t>the</w:t>
      </w:r>
      <w:r>
        <w:rPr>
          <w:rFonts w:ascii="Times New Roman"/>
          <w:spacing w:val="14"/>
          <w:sz w:val="20"/>
          <w:rPrChange w:id="4463" w:author="Author" w:date="2015-07-30T15:37:00Z">
            <w:rPr>
              <w:rFonts w:ascii="Times New Roman" w:hAnsi="Times New Roman"/>
              <w:sz w:val="20"/>
            </w:rPr>
          </w:rPrChange>
        </w:rPr>
        <w:t xml:space="preserve"> </w:t>
      </w:r>
      <w:r>
        <w:rPr>
          <w:rFonts w:ascii="Times New Roman"/>
          <w:sz w:val="20"/>
          <w:rPrChange w:id="4464" w:author="Author" w:date="2015-07-30T15:37:00Z">
            <w:rPr>
              <w:rFonts w:ascii="Times New Roman" w:hAnsi="Times New Roman"/>
              <w:sz w:val="20"/>
            </w:rPr>
          </w:rPrChange>
        </w:rPr>
        <w:t>chance</w:t>
      </w:r>
      <w:r>
        <w:rPr>
          <w:rFonts w:ascii="Times New Roman"/>
          <w:spacing w:val="14"/>
          <w:sz w:val="20"/>
          <w:rPrChange w:id="4465" w:author="Author" w:date="2015-07-30T15:37:00Z">
            <w:rPr>
              <w:rFonts w:ascii="Times New Roman" w:hAnsi="Times New Roman"/>
              <w:sz w:val="20"/>
            </w:rPr>
          </w:rPrChange>
        </w:rPr>
        <w:t xml:space="preserve"> </w:t>
      </w:r>
      <w:r>
        <w:rPr>
          <w:rFonts w:ascii="Times New Roman"/>
          <w:sz w:val="20"/>
          <w:rPrChange w:id="4466" w:author="Author" w:date="2015-07-30T15:37:00Z">
            <w:rPr>
              <w:rFonts w:ascii="Times New Roman" w:hAnsi="Times New Roman"/>
              <w:sz w:val="20"/>
            </w:rPr>
          </w:rPrChange>
        </w:rPr>
        <w:t>to</w:t>
      </w:r>
      <w:r>
        <w:rPr>
          <w:rFonts w:ascii="Times New Roman"/>
          <w:spacing w:val="14"/>
          <w:sz w:val="20"/>
          <w:rPrChange w:id="4467" w:author="Author" w:date="2015-07-30T15:37:00Z">
            <w:rPr>
              <w:rFonts w:ascii="Times New Roman" w:hAnsi="Times New Roman"/>
              <w:sz w:val="20"/>
            </w:rPr>
          </w:rPrChange>
        </w:rPr>
        <w:t xml:space="preserve"> </w:t>
      </w:r>
      <w:r>
        <w:rPr>
          <w:rFonts w:ascii="Times New Roman"/>
          <w:sz w:val="20"/>
          <w:rPrChange w:id="4468" w:author="Author" w:date="2015-07-30T15:37:00Z">
            <w:rPr>
              <w:rFonts w:ascii="Times New Roman" w:hAnsi="Times New Roman"/>
              <w:sz w:val="20"/>
            </w:rPr>
          </w:rPrChange>
        </w:rPr>
        <w:t>lead</w:t>
      </w:r>
      <w:r>
        <w:rPr>
          <w:rFonts w:ascii="Times New Roman"/>
          <w:spacing w:val="15"/>
          <w:sz w:val="20"/>
          <w:rPrChange w:id="4469" w:author="Author" w:date="2015-07-30T15:37:00Z">
            <w:rPr>
              <w:rFonts w:ascii="Times New Roman" w:hAnsi="Times New Roman"/>
              <w:sz w:val="20"/>
            </w:rPr>
          </w:rPrChange>
        </w:rPr>
        <w:t xml:space="preserve"> </w:t>
      </w:r>
      <w:r>
        <w:rPr>
          <w:rFonts w:ascii="Times New Roman"/>
          <w:sz w:val="20"/>
          <w:rPrChange w:id="4470" w:author="Author" w:date="2015-07-30T15:37:00Z">
            <w:rPr>
              <w:rFonts w:ascii="Times New Roman" w:hAnsi="Times New Roman"/>
              <w:sz w:val="20"/>
            </w:rPr>
          </w:rPrChange>
        </w:rPr>
        <w:t>decent,</w:t>
      </w:r>
      <w:r>
        <w:rPr>
          <w:rFonts w:ascii="Times New Roman"/>
          <w:spacing w:val="14"/>
          <w:sz w:val="20"/>
          <w:rPrChange w:id="4471" w:author="Author" w:date="2015-07-30T15:37:00Z">
            <w:rPr>
              <w:rFonts w:ascii="Times New Roman" w:hAnsi="Times New Roman"/>
              <w:sz w:val="20"/>
            </w:rPr>
          </w:rPrChange>
        </w:rPr>
        <w:t xml:space="preserve"> </w:t>
      </w:r>
      <w:r>
        <w:rPr>
          <w:rFonts w:ascii="Times New Roman"/>
          <w:sz w:val="20"/>
          <w:rPrChange w:id="4472" w:author="Author" w:date="2015-07-30T15:37:00Z">
            <w:rPr>
              <w:rFonts w:ascii="Times New Roman" w:hAnsi="Times New Roman"/>
              <w:sz w:val="20"/>
            </w:rPr>
          </w:rPrChange>
        </w:rPr>
        <w:t>dignified</w:t>
      </w:r>
      <w:r>
        <w:rPr>
          <w:rFonts w:ascii="Times New Roman"/>
          <w:spacing w:val="14"/>
          <w:sz w:val="20"/>
          <w:rPrChange w:id="4473" w:author="Author" w:date="2015-07-30T15:37:00Z">
            <w:rPr>
              <w:rFonts w:ascii="Times New Roman" w:hAnsi="Times New Roman"/>
              <w:sz w:val="20"/>
            </w:rPr>
          </w:rPrChange>
        </w:rPr>
        <w:t xml:space="preserve"> </w:t>
      </w:r>
      <w:r>
        <w:rPr>
          <w:rFonts w:ascii="Times New Roman"/>
          <w:sz w:val="20"/>
          <w:rPrChange w:id="4474" w:author="Author" w:date="2015-07-30T15:37:00Z">
            <w:rPr>
              <w:rFonts w:ascii="Times New Roman" w:hAnsi="Times New Roman"/>
              <w:sz w:val="20"/>
            </w:rPr>
          </w:rPrChange>
        </w:rPr>
        <w:t>and</w:t>
      </w:r>
      <w:r>
        <w:rPr>
          <w:rFonts w:ascii="Times New Roman"/>
          <w:spacing w:val="14"/>
          <w:sz w:val="20"/>
          <w:rPrChange w:id="4475" w:author="Author" w:date="2015-07-30T15:37:00Z">
            <w:rPr>
              <w:rFonts w:ascii="Times New Roman" w:hAnsi="Times New Roman"/>
              <w:sz w:val="20"/>
            </w:rPr>
          </w:rPrChange>
        </w:rPr>
        <w:t xml:space="preserve"> </w:t>
      </w:r>
      <w:r>
        <w:rPr>
          <w:rFonts w:ascii="Times New Roman"/>
          <w:sz w:val="20"/>
          <w:rPrChange w:id="4476" w:author="Author" w:date="2015-07-30T15:37:00Z">
            <w:rPr>
              <w:rFonts w:ascii="Times New Roman" w:hAnsi="Times New Roman"/>
              <w:sz w:val="20"/>
            </w:rPr>
          </w:rPrChange>
        </w:rPr>
        <w:t>rewarding</w:t>
      </w:r>
      <w:r>
        <w:rPr>
          <w:rFonts w:ascii="Times New Roman"/>
          <w:spacing w:val="12"/>
          <w:sz w:val="20"/>
          <w:rPrChange w:id="4477" w:author="Author" w:date="2015-07-30T15:37:00Z">
            <w:rPr>
              <w:rFonts w:ascii="Times New Roman" w:hAnsi="Times New Roman"/>
              <w:sz w:val="20"/>
            </w:rPr>
          </w:rPrChange>
        </w:rPr>
        <w:t xml:space="preserve"> </w:t>
      </w:r>
      <w:r>
        <w:rPr>
          <w:rFonts w:ascii="Times New Roman"/>
          <w:sz w:val="20"/>
          <w:rPrChange w:id="4478" w:author="Author" w:date="2015-07-30T15:37:00Z">
            <w:rPr>
              <w:rFonts w:ascii="Times New Roman" w:hAnsi="Times New Roman"/>
              <w:sz w:val="20"/>
            </w:rPr>
          </w:rPrChange>
        </w:rPr>
        <w:t>lives</w:t>
      </w:r>
      <w:r>
        <w:rPr>
          <w:rFonts w:ascii="Times New Roman"/>
          <w:w w:val="99"/>
          <w:sz w:val="20"/>
          <w:rPrChange w:id="4479" w:author="Author" w:date="2015-07-30T15:37:00Z">
            <w:rPr>
              <w:rFonts w:ascii="Times New Roman" w:hAnsi="Times New Roman"/>
              <w:sz w:val="20"/>
            </w:rPr>
          </w:rPrChange>
        </w:rPr>
        <w:t xml:space="preserve"> </w:t>
      </w:r>
      <w:r>
        <w:rPr>
          <w:rFonts w:ascii="Times New Roman"/>
          <w:sz w:val="20"/>
          <w:rPrChange w:id="4480" w:author="Author" w:date="2015-07-30T15:37:00Z">
            <w:rPr>
              <w:rFonts w:ascii="Times New Roman" w:hAnsi="Times New Roman"/>
              <w:sz w:val="20"/>
            </w:rPr>
          </w:rPrChange>
        </w:rPr>
        <w:t>and to achieve their full human potential. We can be the first generation to succeed in ending poverty; just as</w:t>
      </w:r>
      <w:r>
        <w:rPr>
          <w:rFonts w:ascii="Times New Roman"/>
          <w:spacing w:val="-33"/>
          <w:sz w:val="20"/>
          <w:rPrChange w:id="4481" w:author="Author" w:date="2015-07-30T15:37:00Z">
            <w:rPr>
              <w:rFonts w:ascii="Times New Roman" w:hAnsi="Times New Roman"/>
              <w:sz w:val="20"/>
            </w:rPr>
          </w:rPrChange>
        </w:rPr>
        <w:t xml:space="preserve"> </w:t>
      </w:r>
      <w:r>
        <w:rPr>
          <w:rFonts w:ascii="Times New Roman"/>
          <w:sz w:val="20"/>
          <w:rPrChange w:id="4482" w:author="Author" w:date="2015-07-30T15:37:00Z">
            <w:rPr>
              <w:rFonts w:ascii="Times New Roman" w:hAnsi="Times New Roman"/>
              <w:sz w:val="20"/>
            </w:rPr>
          </w:rPrChange>
        </w:rPr>
        <w:t>we</w:t>
      </w:r>
      <w:r>
        <w:rPr>
          <w:rFonts w:ascii="Times New Roman"/>
          <w:w w:val="99"/>
          <w:sz w:val="20"/>
          <w:rPrChange w:id="4483" w:author="Author" w:date="2015-07-30T15:37:00Z">
            <w:rPr>
              <w:rFonts w:ascii="Times New Roman" w:hAnsi="Times New Roman"/>
              <w:sz w:val="20"/>
            </w:rPr>
          </w:rPrChange>
        </w:rPr>
        <w:t xml:space="preserve"> </w:t>
      </w:r>
      <w:r>
        <w:rPr>
          <w:rFonts w:ascii="Times New Roman"/>
          <w:sz w:val="20"/>
          <w:rPrChange w:id="4484" w:author="Author" w:date="2015-07-30T15:37:00Z">
            <w:rPr>
              <w:rFonts w:ascii="Times New Roman" w:hAnsi="Times New Roman"/>
              <w:sz w:val="20"/>
            </w:rPr>
          </w:rPrChange>
        </w:rPr>
        <w:t>are</w:t>
      </w:r>
      <w:r>
        <w:rPr>
          <w:rFonts w:ascii="Times New Roman"/>
          <w:spacing w:val="5"/>
          <w:sz w:val="20"/>
          <w:rPrChange w:id="4485" w:author="Author" w:date="2015-07-30T15:37:00Z">
            <w:rPr>
              <w:rFonts w:ascii="Times New Roman" w:hAnsi="Times New Roman"/>
              <w:sz w:val="20"/>
            </w:rPr>
          </w:rPrChange>
        </w:rPr>
        <w:t xml:space="preserve"> </w:t>
      </w:r>
      <w:r>
        <w:rPr>
          <w:rFonts w:ascii="Times New Roman"/>
          <w:sz w:val="20"/>
          <w:rPrChange w:id="4486" w:author="Author" w:date="2015-07-30T15:37:00Z">
            <w:rPr>
              <w:rFonts w:ascii="Times New Roman" w:hAnsi="Times New Roman"/>
              <w:sz w:val="20"/>
            </w:rPr>
          </w:rPrChange>
        </w:rPr>
        <w:t>the</w:t>
      </w:r>
      <w:r>
        <w:rPr>
          <w:rFonts w:ascii="Times New Roman"/>
          <w:spacing w:val="5"/>
          <w:sz w:val="20"/>
          <w:rPrChange w:id="4487" w:author="Author" w:date="2015-07-30T15:37:00Z">
            <w:rPr>
              <w:rFonts w:ascii="Times New Roman" w:hAnsi="Times New Roman"/>
              <w:sz w:val="20"/>
            </w:rPr>
          </w:rPrChange>
        </w:rPr>
        <w:t xml:space="preserve"> </w:t>
      </w:r>
      <w:r>
        <w:rPr>
          <w:rFonts w:ascii="Times New Roman"/>
          <w:sz w:val="20"/>
          <w:rPrChange w:id="4488" w:author="Author" w:date="2015-07-30T15:37:00Z">
            <w:rPr>
              <w:rFonts w:ascii="Times New Roman" w:hAnsi="Times New Roman"/>
              <w:sz w:val="20"/>
            </w:rPr>
          </w:rPrChange>
        </w:rPr>
        <w:t>last</w:t>
      </w:r>
      <w:r>
        <w:rPr>
          <w:rFonts w:ascii="Times New Roman"/>
          <w:spacing w:val="4"/>
          <w:sz w:val="20"/>
          <w:rPrChange w:id="4489" w:author="Author" w:date="2015-07-30T15:37:00Z">
            <w:rPr>
              <w:rFonts w:ascii="Times New Roman" w:hAnsi="Times New Roman"/>
              <w:sz w:val="20"/>
            </w:rPr>
          </w:rPrChange>
        </w:rPr>
        <w:t xml:space="preserve"> </w:t>
      </w:r>
      <w:r>
        <w:rPr>
          <w:rFonts w:ascii="Times New Roman"/>
          <w:sz w:val="20"/>
          <w:rPrChange w:id="4490" w:author="Author" w:date="2015-07-30T15:37:00Z">
            <w:rPr>
              <w:rFonts w:ascii="Times New Roman" w:hAnsi="Times New Roman"/>
              <w:sz w:val="20"/>
            </w:rPr>
          </w:rPrChange>
        </w:rPr>
        <w:t>to</w:t>
      </w:r>
      <w:r>
        <w:rPr>
          <w:rFonts w:ascii="Times New Roman"/>
          <w:spacing w:val="6"/>
          <w:sz w:val="20"/>
          <w:rPrChange w:id="4491" w:author="Author" w:date="2015-07-30T15:37:00Z">
            <w:rPr>
              <w:rFonts w:ascii="Times New Roman" w:hAnsi="Times New Roman"/>
              <w:sz w:val="20"/>
            </w:rPr>
          </w:rPrChange>
        </w:rPr>
        <w:t xml:space="preserve"> </w:t>
      </w:r>
      <w:r>
        <w:rPr>
          <w:rFonts w:ascii="Times New Roman"/>
          <w:sz w:val="20"/>
          <w:rPrChange w:id="4492" w:author="Author" w:date="2015-07-30T15:37:00Z">
            <w:rPr>
              <w:rFonts w:ascii="Times New Roman" w:hAnsi="Times New Roman"/>
              <w:sz w:val="20"/>
            </w:rPr>
          </w:rPrChange>
        </w:rPr>
        <w:t>have</w:t>
      </w:r>
      <w:r>
        <w:rPr>
          <w:rFonts w:ascii="Times New Roman"/>
          <w:spacing w:val="5"/>
          <w:sz w:val="20"/>
          <w:rPrChange w:id="4493" w:author="Author" w:date="2015-07-30T15:37:00Z">
            <w:rPr>
              <w:rFonts w:ascii="Times New Roman" w:hAnsi="Times New Roman"/>
              <w:sz w:val="20"/>
            </w:rPr>
          </w:rPrChange>
        </w:rPr>
        <w:t xml:space="preserve"> </w:t>
      </w:r>
      <w:r>
        <w:rPr>
          <w:rFonts w:ascii="Times New Roman"/>
          <w:sz w:val="20"/>
          <w:rPrChange w:id="4494" w:author="Author" w:date="2015-07-30T15:37:00Z">
            <w:rPr>
              <w:rFonts w:ascii="Times New Roman" w:hAnsi="Times New Roman"/>
              <w:sz w:val="20"/>
            </w:rPr>
          </w:rPrChange>
        </w:rPr>
        <w:t>a</w:t>
      </w:r>
      <w:r>
        <w:rPr>
          <w:rFonts w:ascii="Times New Roman"/>
          <w:spacing w:val="5"/>
          <w:sz w:val="20"/>
          <w:rPrChange w:id="4495" w:author="Author" w:date="2015-07-30T15:37:00Z">
            <w:rPr>
              <w:rFonts w:ascii="Times New Roman" w:hAnsi="Times New Roman"/>
              <w:sz w:val="20"/>
            </w:rPr>
          </w:rPrChange>
        </w:rPr>
        <w:t xml:space="preserve"> </w:t>
      </w:r>
      <w:r>
        <w:rPr>
          <w:rFonts w:ascii="Times New Roman"/>
          <w:sz w:val="20"/>
          <w:rPrChange w:id="4496" w:author="Author" w:date="2015-07-30T15:37:00Z">
            <w:rPr>
              <w:rFonts w:ascii="Times New Roman" w:hAnsi="Times New Roman"/>
              <w:sz w:val="20"/>
            </w:rPr>
          </w:rPrChange>
        </w:rPr>
        <w:t>chance</w:t>
      </w:r>
      <w:r>
        <w:rPr>
          <w:rFonts w:ascii="Times New Roman"/>
          <w:spacing w:val="6"/>
          <w:sz w:val="20"/>
          <w:rPrChange w:id="4497" w:author="Author" w:date="2015-07-30T15:37:00Z">
            <w:rPr>
              <w:rFonts w:ascii="Times New Roman" w:hAnsi="Times New Roman"/>
              <w:sz w:val="20"/>
            </w:rPr>
          </w:rPrChange>
        </w:rPr>
        <w:t xml:space="preserve"> </w:t>
      </w:r>
      <w:r>
        <w:rPr>
          <w:rFonts w:ascii="Times New Roman"/>
          <w:sz w:val="20"/>
          <w:rPrChange w:id="4498" w:author="Author" w:date="2015-07-30T15:37:00Z">
            <w:rPr>
              <w:rFonts w:ascii="Times New Roman" w:hAnsi="Times New Roman"/>
              <w:sz w:val="20"/>
            </w:rPr>
          </w:rPrChange>
        </w:rPr>
        <w:t>of</w:t>
      </w:r>
      <w:r>
        <w:rPr>
          <w:rFonts w:ascii="Times New Roman"/>
          <w:spacing w:val="3"/>
          <w:sz w:val="20"/>
          <w:rPrChange w:id="4499" w:author="Author" w:date="2015-07-30T15:37:00Z">
            <w:rPr>
              <w:rFonts w:ascii="Times New Roman" w:hAnsi="Times New Roman"/>
              <w:sz w:val="20"/>
            </w:rPr>
          </w:rPrChange>
        </w:rPr>
        <w:t xml:space="preserve"> </w:t>
      </w:r>
      <w:r>
        <w:rPr>
          <w:rFonts w:ascii="Times New Roman"/>
          <w:sz w:val="20"/>
          <w:rPrChange w:id="4500" w:author="Author" w:date="2015-07-30T15:37:00Z">
            <w:rPr>
              <w:rFonts w:ascii="Times New Roman" w:hAnsi="Times New Roman"/>
              <w:sz w:val="20"/>
            </w:rPr>
          </w:rPrChange>
        </w:rPr>
        <w:t>saving</w:t>
      </w:r>
      <w:r>
        <w:rPr>
          <w:rFonts w:ascii="Times New Roman"/>
          <w:spacing w:val="4"/>
          <w:sz w:val="20"/>
          <w:rPrChange w:id="4501" w:author="Author" w:date="2015-07-30T15:37:00Z">
            <w:rPr>
              <w:rFonts w:ascii="Times New Roman" w:hAnsi="Times New Roman"/>
              <w:sz w:val="20"/>
            </w:rPr>
          </w:rPrChange>
        </w:rPr>
        <w:t xml:space="preserve"> </w:t>
      </w:r>
      <w:r>
        <w:rPr>
          <w:rFonts w:ascii="Times New Roman"/>
          <w:sz w:val="20"/>
          <w:rPrChange w:id="4502" w:author="Author" w:date="2015-07-30T15:37:00Z">
            <w:rPr>
              <w:rFonts w:ascii="Times New Roman" w:hAnsi="Times New Roman"/>
              <w:sz w:val="20"/>
            </w:rPr>
          </w:rPrChange>
        </w:rPr>
        <w:t>the</w:t>
      </w:r>
      <w:r>
        <w:rPr>
          <w:rFonts w:ascii="Times New Roman"/>
          <w:spacing w:val="5"/>
          <w:sz w:val="20"/>
          <w:rPrChange w:id="4503" w:author="Author" w:date="2015-07-30T15:37:00Z">
            <w:rPr>
              <w:rFonts w:ascii="Times New Roman" w:hAnsi="Times New Roman"/>
              <w:sz w:val="20"/>
            </w:rPr>
          </w:rPrChange>
        </w:rPr>
        <w:t xml:space="preserve"> </w:t>
      </w:r>
      <w:r>
        <w:rPr>
          <w:rFonts w:ascii="Times New Roman"/>
          <w:sz w:val="20"/>
          <w:rPrChange w:id="4504" w:author="Author" w:date="2015-07-30T15:37:00Z">
            <w:rPr>
              <w:rFonts w:ascii="Times New Roman" w:hAnsi="Times New Roman"/>
              <w:sz w:val="20"/>
            </w:rPr>
          </w:rPrChange>
        </w:rPr>
        <w:t>planet.</w:t>
      </w:r>
      <w:r>
        <w:rPr>
          <w:rFonts w:ascii="Times New Roman"/>
          <w:spacing w:val="5"/>
          <w:sz w:val="20"/>
          <w:rPrChange w:id="4505" w:author="Author" w:date="2015-07-30T15:37:00Z">
            <w:rPr>
              <w:rFonts w:ascii="Times New Roman" w:hAnsi="Times New Roman"/>
              <w:sz w:val="20"/>
            </w:rPr>
          </w:rPrChange>
        </w:rPr>
        <w:t xml:space="preserve"> </w:t>
      </w:r>
      <w:r>
        <w:rPr>
          <w:rFonts w:ascii="Times New Roman"/>
          <w:sz w:val="20"/>
          <w:rPrChange w:id="4506" w:author="Author" w:date="2015-07-30T15:37:00Z">
            <w:rPr>
              <w:rFonts w:ascii="Times New Roman" w:hAnsi="Times New Roman"/>
              <w:sz w:val="20"/>
            </w:rPr>
          </w:rPrChange>
        </w:rPr>
        <w:t>The</w:t>
      </w:r>
      <w:r>
        <w:rPr>
          <w:rFonts w:ascii="Times New Roman"/>
          <w:spacing w:val="8"/>
          <w:sz w:val="20"/>
          <w:rPrChange w:id="4507" w:author="Author" w:date="2015-07-30T15:37:00Z">
            <w:rPr>
              <w:rFonts w:ascii="Times New Roman" w:hAnsi="Times New Roman"/>
              <w:sz w:val="20"/>
            </w:rPr>
          </w:rPrChange>
        </w:rPr>
        <w:t xml:space="preserve"> </w:t>
      </w:r>
      <w:r>
        <w:rPr>
          <w:rFonts w:ascii="Times New Roman"/>
          <w:sz w:val="20"/>
          <w:rPrChange w:id="4508" w:author="Author" w:date="2015-07-30T15:37:00Z">
            <w:rPr>
              <w:rFonts w:ascii="Times New Roman" w:hAnsi="Times New Roman"/>
              <w:sz w:val="20"/>
            </w:rPr>
          </w:rPrChange>
        </w:rPr>
        <w:t>world</w:t>
      </w:r>
      <w:r>
        <w:rPr>
          <w:rFonts w:ascii="Times New Roman"/>
          <w:spacing w:val="10"/>
          <w:sz w:val="20"/>
          <w:rPrChange w:id="4509" w:author="Author" w:date="2015-07-30T15:37:00Z">
            <w:rPr>
              <w:rFonts w:ascii="Times New Roman" w:hAnsi="Times New Roman"/>
              <w:sz w:val="20"/>
            </w:rPr>
          </w:rPrChange>
        </w:rPr>
        <w:t xml:space="preserve"> </w:t>
      </w:r>
      <w:r>
        <w:rPr>
          <w:rFonts w:ascii="Times New Roman"/>
          <w:sz w:val="20"/>
          <w:rPrChange w:id="4510" w:author="Author" w:date="2015-07-30T15:37:00Z">
            <w:rPr>
              <w:rFonts w:ascii="Times New Roman" w:hAnsi="Times New Roman"/>
              <w:sz w:val="20"/>
            </w:rPr>
          </w:rPrChange>
        </w:rPr>
        <w:t>will</w:t>
      </w:r>
      <w:r>
        <w:rPr>
          <w:rFonts w:ascii="Times New Roman"/>
          <w:spacing w:val="5"/>
          <w:sz w:val="20"/>
          <w:rPrChange w:id="4511" w:author="Author" w:date="2015-07-30T15:37:00Z">
            <w:rPr>
              <w:rFonts w:ascii="Times New Roman" w:hAnsi="Times New Roman"/>
              <w:sz w:val="20"/>
            </w:rPr>
          </w:rPrChange>
        </w:rPr>
        <w:t xml:space="preserve"> </w:t>
      </w:r>
      <w:r>
        <w:rPr>
          <w:rFonts w:ascii="Times New Roman"/>
          <w:sz w:val="20"/>
          <w:rPrChange w:id="4512" w:author="Author" w:date="2015-07-30T15:37:00Z">
            <w:rPr>
              <w:rFonts w:ascii="Times New Roman" w:hAnsi="Times New Roman"/>
              <w:sz w:val="20"/>
            </w:rPr>
          </w:rPrChange>
        </w:rPr>
        <w:t>be</w:t>
      </w:r>
      <w:r>
        <w:rPr>
          <w:rFonts w:ascii="Times New Roman"/>
          <w:spacing w:val="5"/>
          <w:sz w:val="20"/>
          <w:rPrChange w:id="4513" w:author="Author" w:date="2015-07-30T15:37:00Z">
            <w:rPr>
              <w:rFonts w:ascii="Times New Roman" w:hAnsi="Times New Roman"/>
              <w:sz w:val="20"/>
            </w:rPr>
          </w:rPrChange>
        </w:rPr>
        <w:t xml:space="preserve"> </w:t>
      </w:r>
      <w:r>
        <w:rPr>
          <w:rFonts w:ascii="Times New Roman"/>
          <w:sz w:val="20"/>
          <w:rPrChange w:id="4514" w:author="Author" w:date="2015-07-30T15:37:00Z">
            <w:rPr>
              <w:rFonts w:ascii="Times New Roman" w:hAnsi="Times New Roman"/>
              <w:sz w:val="20"/>
            </w:rPr>
          </w:rPrChange>
        </w:rPr>
        <w:t>a</w:t>
      </w:r>
      <w:r>
        <w:rPr>
          <w:rFonts w:ascii="Times New Roman"/>
          <w:spacing w:val="5"/>
          <w:sz w:val="20"/>
          <w:rPrChange w:id="4515" w:author="Author" w:date="2015-07-30T15:37:00Z">
            <w:rPr>
              <w:rFonts w:ascii="Times New Roman" w:hAnsi="Times New Roman"/>
              <w:sz w:val="20"/>
            </w:rPr>
          </w:rPrChange>
        </w:rPr>
        <w:t xml:space="preserve"> </w:t>
      </w:r>
      <w:r>
        <w:rPr>
          <w:rFonts w:ascii="Times New Roman"/>
          <w:sz w:val="20"/>
          <w:rPrChange w:id="4516" w:author="Author" w:date="2015-07-30T15:37:00Z">
            <w:rPr>
              <w:rFonts w:ascii="Times New Roman" w:hAnsi="Times New Roman"/>
              <w:sz w:val="20"/>
            </w:rPr>
          </w:rPrChange>
        </w:rPr>
        <w:t>better</w:t>
      </w:r>
      <w:r>
        <w:rPr>
          <w:rFonts w:ascii="Times New Roman"/>
          <w:spacing w:val="6"/>
          <w:sz w:val="20"/>
          <w:rPrChange w:id="4517" w:author="Author" w:date="2015-07-30T15:37:00Z">
            <w:rPr>
              <w:rFonts w:ascii="Times New Roman" w:hAnsi="Times New Roman"/>
              <w:sz w:val="20"/>
            </w:rPr>
          </w:rPrChange>
        </w:rPr>
        <w:t xml:space="preserve"> </w:t>
      </w:r>
      <w:r>
        <w:rPr>
          <w:rFonts w:ascii="Times New Roman"/>
          <w:sz w:val="20"/>
          <w:rPrChange w:id="4518" w:author="Author" w:date="2015-07-30T15:37:00Z">
            <w:rPr>
              <w:rFonts w:ascii="Times New Roman" w:hAnsi="Times New Roman"/>
              <w:sz w:val="20"/>
            </w:rPr>
          </w:rPrChange>
        </w:rPr>
        <w:t>place</w:t>
      </w:r>
      <w:r>
        <w:rPr>
          <w:rFonts w:ascii="Times New Roman"/>
          <w:spacing w:val="6"/>
          <w:sz w:val="20"/>
          <w:rPrChange w:id="4519" w:author="Author" w:date="2015-07-30T15:37:00Z">
            <w:rPr>
              <w:rFonts w:ascii="Times New Roman" w:hAnsi="Times New Roman"/>
              <w:sz w:val="20"/>
            </w:rPr>
          </w:rPrChange>
        </w:rPr>
        <w:t xml:space="preserve"> </w:t>
      </w:r>
      <w:r>
        <w:rPr>
          <w:rFonts w:ascii="Times New Roman"/>
          <w:sz w:val="20"/>
          <w:rPrChange w:id="4520" w:author="Author" w:date="2015-07-30T15:37:00Z">
            <w:rPr>
              <w:rFonts w:ascii="Times New Roman" w:hAnsi="Times New Roman"/>
              <w:sz w:val="20"/>
            </w:rPr>
          </w:rPrChange>
        </w:rPr>
        <w:t>in</w:t>
      </w:r>
      <w:r>
        <w:rPr>
          <w:rFonts w:ascii="Times New Roman"/>
          <w:spacing w:val="3"/>
          <w:sz w:val="20"/>
          <w:rPrChange w:id="4521" w:author="Author" w:date="2015-07-30T15:37:00Z">
            <w:rPr>
              <w:rFonts w:ascii="Times New Roman" w:hAnsi="Times New Roman"/>
              <w:sz w:val="20"/>
            </w:rPr>
          </w:rPrChange>
        </w:rPr>
        <w:t xml:space="preserve"> </w:t>
      </w:r>
      <w:r>
        <w:rPr>
          <w:rFonts w:ascii="Times New Roman"/>
          <w:sz w:val="20"/>
          <w:rPrChange w:id="4522" w:author="Author" w:date="2015-07-30T15:37:00Z">
            <w:rPr>
              <w:rFonts w:ascii="Times New Roman" w:hAnsi="Times New Roman"/>
              <w:sz w:val="20"/>
            </w:rPr>
          </w:rPrChange>
        </w:rPr>
        <w:t>2030</w:t>
      </w:r>
      <w:r>
        <w:rPr>
          <w:rFonts w:ascii="Times New Roman"/>
          <w:spacing w:val="4"/>
          <w:sz w:val="20"/>
          <w:rPrChange w:id="4523" w:author="Author" w:date="2015-07-30T15:37:00Z">
            <w:rPr>
              <w:rFonts w:ascii="Times New Roman" w:hAnsi="Times New Roman"/>
              <w:sz w:val="20"/>
            </w:rPr>
          </w:rPrChange>
        </w:rPr>
        <w:t xml:space="preserve"> </w:t>
      </w:r>
      <w:r>
        <w:rPr>
          <w:rFonts w:ascii="Times New Roman"/>
          <w:sz w:val="20"/>
          <w:rPrChange w:id="4524" w:author="Author" w:date="2015-07-30T15:37:00Z">
            <w:rPr>
              <w:rFonts w:ascii="Times New Roman" w:hAnsi="Times New Roman"/>
              <w:sz w:val="20"/>
            </w:rPr>
          </w:rPrChange>
        </w:rPr>
        <w:t>if</w:t>
      </w:r>
      <w:r>
        <w:rPr>
          <w:rFonts w:ascii="Times New Roman"/>
          <w:spacing w:val="5"/>
          <w:sz w:val="20"/>
          <w:rPrChange w:id="4525" w:author="Author" w:date="2015-07-30T15:37:00Z">
            <w:rPr>
              <w:rFonts w:ascii="Times New Roman" w:hAnsi="Times New Roman"/>
              <w:sz w:val="20"/>
            </w:rPr>
          </w:rPrChange>
        </w:rPr>
        <w:t xml:space="preserve"> </w:t>
      </w:r>
      <w:r>
        <w:rPr>
          <w:rFonts w:ascii="Times New Roman"/>
          <w:sz w:val="20"/>
          <w:rPrChange w:id="4526" w:author="Author" w:date="2015-07-30T15:37:00Z">
            <w:rPr>
              <w:rFonts w:ascii="Times New Roman" w:hAnsi="Times New Roman"/>
              <w:sz w:val="20"/>
            </w:rPr>
          </w:rPrChange>
        </w:rPr>
        <w:t>we</w:t>
      </w:r>
      <w:r>
        <w:rPr>
          <w:rFonts w:ascii="Times New Roman"/>
          <w:spacing w:val="5"/>
          <w:sz w:val="20"/>
          <w:rPrChange w:id="4527" w:author="Author" w:date="2015-07-30T15:37:00Z">
            <w:rPr>
              <w:rFonts w:ascii="Times New Roman" w:hAnsi="Times New Roman"/>
              <w:sz w:val="20"/>
            </w:rPr>
          </w:rPrChange>
        </w:rPr>
        <w:t xml:space="preserve"> </w:t>
      </w:r>
      <w:r>
        <w:rPr>
          <w:rFonts w:ascii="Times New Roman"/>
          <w:sz w:val="20"/>
          <w:rPrChange w:id="4528" w:author="Author" w:date="2015-07-30T15:37:00Z">
            <w:rPr>
              <w:rFonts w:ascii="Times New Roman" w:hAnsi="Times New Roman"/>
              <w:sz w:val="20"/>
            </w:rPr>
          </w:rPrChange>
        </w:rPr>
        <w:t>succeed</w:t>
      </w:r>
      <w:r>
        <w:rPr>
          <w:rFonts w:ascii="Times New Roman"/>
          <w:spacing w:val="6"/>
          <w:sz w:val="20"/>
          <w:rPrChange w:id="4529" w:author="Author" w:date="2015-07-30T15:37:00Z">
            <w:rPr>
              <w:rFonts w:ascii="Times New Roman" w:hAnsi="Times New Roman"/>
              <w:sz w:val="20"/>
            </w:rPr>
          </w:rPrChange>
        </w:rPr>
        <w:t xml:space="preserve"> </w:t>
      </w:r>
      <w:r>
        <w:rPr>
          <w:rFonts w:ascii="Times New Roman"/>
          <w:sz w:val="20"/>
          <w:rPrChange w:id="4530" w:author="Author" w:date="2015-07-30T15:37:00Z">
            <w:rPr>
              <w:rFonts w:ascii="Times New Roman" w:hAnsi="Times New Roman"/>
              <w:sz w:val="20"/>
            </w:rPr>
          </w:rPrChange>
        </w:rPr>
        <w:t>in</w:t>
      </w:r>
      <w:r>
        <w:rPr>
          <w:rFonts w:ascii="Times New Roman"/>
          <w:spacing w:val="3"/>
          <w:sz w:val="20"/>
          <w:rPrChange w:id="4531" w:author="Author" w:date="2015-07-30T15:37:00Z">
            <w:rPr>
              <w:rFonts w:ascii="Times New Roman" w:hAnsi="Times New Roman"/>
              <w:sz w:val="20"/>
            </w:rPr>
          </w:rPrChange>
        </w:rPr>
        <w:t xml:space="preserve"> </w:t>
      </w:r>
      <w:r>
        <w:rPr>
          <w:rFonts w:ascii="Times New Roman"/>
          <w:sz w:val="20"/>
          <w:rPrChange w:id="4532" w:author="Author" w:date="2015-07-30T15:37:00Z">
            <w:rPr>
              <w:rFonts w:ascii="Times New Roman" w:hAnsi="Times New Roman"/>
              <w:sz w:val="20"/>
            </w:rPr>
          </w:rPrChange>
        </w:rPr>
        <w:t>our</w:t>
      </w:r>
      <w:r>
        <w:rPr>
          <w:rFonts w:ascii="Times New Roman"/>
          <w:w w:val="99"/>
          <w:sz w:val="20"/>
          <w:rPrChange w:id="4533" w:author="Author" w:date="2015-07-30T15:37:00Z">
            <w:rPr>
              <w:rFonts w:ascii="Times New Roman" w:hAnsi="Times New Roman"/>
              <w:sz w:val="20"/>
            </w:rPr>
          </w:rPrChange>
        </w:rPr>
        <w:t xml:space="preserve"> </w:t>
      </w:r>
      <w:r>
        <w:rPr>
          <w:rFonts w:ascii="Times New Roman"/>
          <w:sz w:val="20"/>
          <w:rPrChange w:id="4534" w:author="Author" w:date="2015-07-30T15:37:00Z">
            <w:rPr>
              <w:rFonts w:ascii="Times New Roman" w:hAnsi="Times New Roman"/>
              <w:sz w:val="20"/>
            </w:rPr>
          </w:rPrChange>
        </w:rPr>
        <w:t>objectives.</w:t>
      </w:r>
      <w:del w:id="4535" w:author="Author" w:date="2015-07-30T15:37:00Z">
        <w:r w:rsidR="00F3349C" w:rsidRPr="008F1853">
          <w:rPr>
            <w:rFonts w:ascii="Times New Roman" w:hAnsi="Times New Roman"/>
            <w:sz w:val="20"/>
            <w:szCs w:val="20"/>
          </w:rPr>
          <w:delText xml:space="preserve"> </w:delText>
        </w:r>
      </w:del>
    </w:p>
    <w:p w14:paraId="3E2C3D69" w14:textId="77777777" w:rsidR="00804791" w:rsidRDefault="00804791">
      <w:pPr>
        <w:spacing w:before="5"/>
        <w:rPr>
          <w:rFonts w:ascii="Times New Roman" w:hAnsi="Times New Roman"/>
          <w:sz w:val="21"/>
          <w:rPrChange w:id="4536" w:author="Author" w:date="2015-07-30T15:37:00Z">
            <w:rPr>
              <w:rFonts w:ascii="Times New Roman" w:hAnsi="Times New Roman"/>
              <w:sz w:val="20"/>
            </w:rPr>
          </w:rPrChange>
        </w:rPr>
        <w:pPrChange w:id="4537" w:author="Author" w:date="2015-07-30T15:37:00Z">
          <w:pPr>
            <w:pStyle w:val="ListParagraph"/>
            <w:ind w:left="360"/>
            <w:jc w:val="both"/>
          </w:pPr>
        </w:pPrChange>
      </w:pPr>
    </w:p>
    <w:p w14:paraId="423CB8B1" w14:textId="1E46C8E2" w:rsidR="00804791" w:rsidRDefault="006514D0">
      <w:pPr>
        <w:pStyle w:val="ListParagraph"/>
        <w:numPr>
          <w:ilvl w:val="0"/>
          <w:numId w:val="35"/>
        </w:numPr>
        <w:tabs>
          <w:tab w:val="left" w:pos="461"/>
        </w:tabs>
        <w:spacing w:line="259" w:lineRule="auto"/>
        <w:ind w:right="99"/>
        <w:jc w:val="both"/>
        <w:rPr>
          <w:rFonts w:ascii="Times New Roman" w:eastAsia="Times New Roman" w:hAnsi="Times New Roman" w:cs="Times New Roman"/>
          <w:sz w:val="20"/>
          <w:szCs w:val="20"/>
        </w:rPr>
        <w:pPrChange w:id="4538" w:author="Author" w:date="2015-07-30T15:37:00Z">
          <w:pPr>
            <w:pStyle w:val="ListParagraph"/>
            <w:numPr>
              <w:numId w:val="38"/>
            </w:numPr>
            <w:ind w:left="360" w:hanging="360"/>
            <w:jc w:val="both"/>
          </w:pPr>
        </w:pPrChange>
      </w:pPr>
      <w:r>
        <w:rPr>
          <w:rFonts w:ascii="Times New Roman" w:eastAsia="Times New Roman" w:hAnsi="Times New Roman" w:cs="Times New Roman"/>
          <w:sz w:val="20"/>
          <w:szCs w:val="20"/>
        </w:rPr>
        <w:t>What we are announcing today – an Agenda for global action for the next fifteen years – is a charter for</w:t>
      </w:r>
      <w:r>
        <w:rPr>
          <w:rFonts w:ascii="Times New Roman" w:hAnsi="Times New Roman"/>
          <w:spacing w:val="35"/>
          <w:sz w:val="20"/>
          <w:rPrChange w:id="453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people</w:t>
      </w:r>
      <w:r>
        <w:rPr>
          <w:rFonts w:ascii="Times New Roman" w:hAnsi="Times New Roman"/>
          <w:w w:val="99"/>
          <w:sz w:val="20"/>
          <w:rPrChange w:id="454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7"/>
          <w:sz w:val="20"/>
          <w:rPrChange w:id="454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planet</w:t>
      </w:r>
      <w:r>
        <w:rPr>
          <w:rFonts w:ascii="Times New Roman" w:hAnsi="Times New Roman"/>
          <w:spacing w:val="18"/>
          <w:sz w:val="20"/>
          <w:rPrChange w:id="454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w:t>
      </w:r>
      <w:r>
        <w:rPr>
          <w:rFonts w:ascii="Times New Roman" w:hAnsi="Times New Roman"/>
          <w:spacing w:val="17"/>
          <w:sz w:val="20"/>
          <w:rPrChange w:id="454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16"/>
          <w:sz w:val="20"/>
          <w:rPrChange w:id="454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twenty-first</w:t>
      </w:r>
      <w:r>
        <w:rPr>
          <w:rFonts w:ascii="Times New Roman" w:hAnsi="Times New Roman"/>
          <w:spacing w:val="18"/>
          <w:sz w:val="20"/>
          <w:rPrChange w:id="454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century.</w:t>
      </w:r>
      <w:r>
        <w:rPr>
          <w:rFonts w:ascii="Times New Roman" w:hAnsi="Times New Roman"/>
          <w:spacing w:val="19"/>
          <w:sz w:val="20"/>
          <w:rPrChange w:id="454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Children</w:t>
      </w:r>
      <w:r>
        <w:rPr>
          <w:rFonts w:ascii="Times New Roman" w:hAnsi="Times New Roman"/>
          <w:spacing w:val="15"/>
          <w:sz w:val="20"/>
          <w:rPrChange w:id="454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9"/>
          <w:sz w:val="20"/>
          <w:rPrChange w:id="454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young</w:t>
      </w:r>
      <w:r>
        <w:rPr>
          <w:rFonts w:ascii="Times New Roman" w:hAnsi="Times New Roman"/>
          <w:spacing w:val="19"/>
          <w:sz w:val="20"/>
          <w:rPrChange w:id="454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women</w:t>
      </w:r>
      <w:r>
        <w:rPr>
          <w:rFonts w:ascii="Times New Roman" w:hAnsi="Times New Roman"/>
          <w:spacing w:val="15"/>
          <w:sz w:val="20"/>
          <w:rPrChange w:id="455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9"/>
          <w:sz w:val="20"/>
          <w:rPrChange w:id="455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men</w:t>
      </w:r>
      <w:r>
        <w:rPr>
          <w:rFonts w:ascii="Times New Roman" w:hAnsi="Times New Roman"/>
          <w:spacing w:val="17"/>
          <w:sz w:val="20"/>
          <w:rPrChange w:id="4552" w:author="Author" w:date="2015-07-30T15:37:00Z">
            <w:rPr>
              <w:rFonts w:ascii="Times New Roman" w:hAnsi="Times New Roman"/>
              <w:sz w:val="20"/>
            </w:rPr>
          </w:rPrChange>
        </w:rPr>
        <w:t xml:space="preserve"> </w:t>
      </w:r>
      <w:ins w:id="4553" w:author="Author" w:date="2015-07-30T15:37:00Z">
        <w:r>
          <w:rPr>
            <w:rFonts w:ascii="Times New Roman" w:eastAsia="Times New Roman" w:hAnsi="Times New Roman" w:cs="Times New Roman"/>
            <w:sz w:val="20"/>
            <w:szCs w:val="20"/>
          </w:rPr>
          <w:t>are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critical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agents</w:t>
        </w:r>
        <w:r>
          <w:rPr>
            <w:rFonts w:ascii="Times New Roman" w:eastAsia="Times New Roman" w:hAnsi="Times New Roman" w:cs="Times New Roman"/>
            <w:spacing w:val="15"/>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change</w:t>
        </w:r>
        <w:r>
          <w:rPr>
            <w:rFonts w:ascii="Times New Roman" w:eastAsia="Times New Roman" w:hAnsi="Times New Roman" w:cs="Times New Roman"/>
            <w:spacing w:val="16"/>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w w:val="99"/>
            <w:sz w:val="20"/>
            <w:szCs w:val="20"/>
          </w:rPr>
          <w:t xml:space="preserve"> </w:t>
        </w:r>
      </w:ins>
      <w:r>
        <w:rPr>
          <w:rFonts w:ascii="Times New Roman" w:eastAsia="Times New Roman" w:hAnsi="Times New Roman" w:cs="Times New Roman"/>
          <w:sz w:val="20"/>
          <w:szCs w:val="20"/>
        </w:rPr>
        <w:t xml:space="preserve">will find in the new Goals a platform to </w:t>
      </w:r>
      <w:del w:id="4554" w:author="Author" w:date="2015-07-30T15:37:00Z">
        <w:r w:rsidR="00F3349C">
          <w:rPr>
            <w:rFonts w:ascii="Times New Roman" w:hAnsi="Times New Roman"/>
            <w:sz w:val="20"/>
            <w:szCs w:val="20"/>
          </w:rPr>
          <w:delText>enable them to</w:delText>
        </w:r>
        <w:r w:rsidR="00F3349C" w:rsidRPr="008F1853">
          <w:rPr>
            <w:rFonts w:ascii="Times New Roman" w:hAnsi="Times New Roman"/>
            <w:sz w:val="20"/>
            <w:szCs w:val="20"/>
          </w:rPr>
          <w:delText xml:space="preserve"> be</w:delText>
        </w:r>
        <w:r w:rsidR="00F3349C">
          <w:rPr>
            <w:rFonts w:ascii="Times New Roman" w:hAnsi="Times New Roman"/>
            <w:sz w:val="20"/>
            <w:szCs w:val="20"/>
          </w:rPr>
          <w:delText>come</w:delText>
        </w:r>
        <w:r w:rsidR="00F3349C" w:rsidRPr="008F1853">
          <w:rPr>
            <w:rFonts w:ascii="Times New Roman" w:hAnsi="Times New Roman"/>
            <w:sz w:val="20"/>
            <w:szCs w:val="20"/>
          </w:rPr>
          <w:delText xml:space="preserve"> positive agents for change and to </w:delText>
        </w:r>
      </w:del>
      <w:r>
        <w:rPr>
          <w:rFonts w:ascii="Times New Roman" w:eastAsia="Times New Roman" w:hAnsi="Times New Roman" w:cs="Times New Roman"/>
          <w:sz w:val="20"/>
          <w:szCs w:val="20"/>
        </w:rPr>
        <w:t>channel their infinite capacities for activism into the creation of a</w:t>
      </w:r>
      <w:r>
        <w:rPr>
          <w:rFonts w:ascii="Times New Roman" w:hAnsi="Times New Roman"/>
          <w:spacing w:val="26"/>
          <w:sz w:val="20"/>
          <w:rPrChange w:id="455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better</w:t>
      </w:r>
      <w:r>
        <w:rPr>
          <w:rFonts w:ascii="Times New Roman" w:hAnsi="Times New Roman"/>
          <w:w w:val="99"/>
          <w:sz w:val="20"/>
          <w:rPrChange w:id="455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world.</w:t>
      </w:r>
      <w:del w:id="4557" w:author="Author" w:date="2015-07-30T15:37:00Z">
        <w:r w:rsidR="00F3349C" w:rsidRPr="008F1853">
          <w:rPr>
            <w:rFonts w:ascii="Times New Roman" w:hAnsi="Times New Roman"/>
            <w:sz w:val="20"/>
            <w:szCs w:val="20"/>
          </w:rPr>
          <w:delText xml:space="preserve"> </w:delText>
        </w:r>
      </w:del>
    </w:p>
    <w:p w14:paraId="2E862615" w14:textId="77777777" w:rsidR="00804791" w:rsidRDefault="00804791">
      <w:pPr>
        <w:spacing w:before="8"/>
        <w:rPr>
          <w:rFonts w:ascii="Times New Roman" w:hAnsi="Times New Roman"/>
          <w:sz w:val="21"/>
          <w:rPrChange w:id="4558" w:author="Author" w:date="2015-07-30T15:37:00Z">
            <w:rPr>
              <w:rFonts w:ascii="Times New Roman" w:hAnsi="Times New Roman"/>
              <w:sz w:val="20"/>
            </w:rPr>
          </w:rPrChange>
        </w:rPr>
        <w:pPrChange w:id="4559" w:author="Author" w:date="2015-07-30T15:37:00Z">
          <w:pPr>
            <w:pStyle w:val="ListParagraph"/>
            <w:ind w:left="360"/>
            <w:jc w:val="both"/>
          </w:pPr>
        </w:pPrChange>
      </w:pPr>
    </w:p>
    <w:p w14:paraId="6B6FCDEA" w14:textId="264FB79A" w:rsidR="00804791" w:rsidRDefault="006514D0">
      <w:pPr>
        <w:pStyle w:val="ListParagraph"/>
        <w:numPr>
          <w:ilvl w:val="0"/>
          <w:numId w:val="35"/>
        </w:numPr>
        <w:tabs>
          <w:tab w:val="left" w:pos="461"/>
        </w:tabs>
        <w:spacing w:line="259" w:lineRule="auto"/>
        <w:ind w:right="100"/>
        <w:jc w:val="both"/>
        <w:rPr>
          <w:rFonts w:ascii="Times New Roman" w:eastAsia="Times New Roman" w:hAnsi="Times New Roman" w:cs="Times New Roman"/>
          <w:sz w:val="20"/>
          <w:szCs w:val="20"/>
        </w:rPr>
        <w:pPrChange w:id="4560" w:author="Author" w:date="2015-07-30T15:37:00Z">
          <w:pPr>
            <w:pStyle w:val="ListParagraph"/>
            <w:numPr>
              <w:numId w:val="38"/>
            </w:numPr>
            <w:ind w:left="360" w:hanging="360"/>
            <w:jc w:val="both"/>
          </w:pPr>
        </w:pPrChange>
      </w:pPr>
      <w:r>
        <w:rPr>
          <w:rFonts w:ascii="Times New Roman" w:eastAsia="Times New Roman" w:hAnsi="Times New Roman" w:cs="Times New Roman"/>
          <w:sz w:val="20"/>
          <w:szCs w:val="20"/>
        </w:rPr>
        <w:t>“We</w:t>
      </w:r>
      <w:r>
        <w:rPr>
          <w:rFonts w:ascii="Times New Roman" w:hAnsi="Times New Roman"/>
          <w:spacing w:val="44"/>
          <w:sz w:val="20"/>
          <w:rPrChange w:id="456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44"/>
          <w:sz w:val="20"/>
          <w:rPrChange w:id="456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Peoples”</w:t>
      </w:r>
      <w:r>
        <w:rPr>
          <w:rFonts w:ascii="Times New Roman" w:hAnsi="Times New Roman"/>
          <w:spacing w:val="43"/>
          <w:sz w:val="20"/>
          <w:rPrChange w:id="456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are</w:t>
      </w:r>
      <w:r>
        <w:rPr>
          <w:rFonts w:ascii="Times New Roman" w:hAnsi="Times New Roman"/>
          <w:spacing w:val="44"/>
          <w:sz w:val="20"/>
          <w:rPrChange w:id="456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44"/>
          <w:sz w:val="20"/>
          <w:rPrChange w:id="456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celebrated</w:t>
      </w:r>
      <w:r>
        <w:rPr>
          <w:rFonts w:ascii="Times New Roman" w:hAnsi="Times New Roman"/>
          <w:spacing w:val="45"/>
          <w:sz w:val="20"/>
          <w:rPrChange w:id="456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opening</w:t>
      </w:r>
      <w:r>
        <w:rPr>
          <w:rFonts w:ascii="Times New Roman" w:hAnsi="Times New Roman"/>
          <w:spacing w:val="45"/>
          <w:sz w:val="20"/>
          <w:rPrChange w:id="456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words</w:t>
      </w:r>
      <w:r>
        <w:rPr>
          <w:rFonts w:ascii="Times New Roman" w:hAnsi="Times New Roman"/>
          <w:spacing w:val="43"/>
          <w:sz w:val="20"/>
          <w:rPrChange w:id="456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44"/>
          <w:sz w:val="20"/>
          <w:rPrChange w:id="456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44"/>
          <w:sz w:val="20"/>
          <w:rPrChange w:id="457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UN</w:t>
      </w:r>
      <w:r>
        <w:rPr>
          <w:rFonts w:ascii="Times New Roman" w:hAnsi="Times New Roman"/>
          <w:spacing w:val="44"/>
          <w:sz w:val="20"/>
          <w:rPrChange w:id="457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Charter.</w:t>
      </w:r>
      <w:r>
        <w:rPr>
          <w:rFonts w:ascii="Times New Roman" w:hAnsi="Times New Roman"/>
          <w:spacing w:val="44"/>
          <w:sz w:val="20"/>
          <w:rPrChange w:id="457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It</w:t>
      </w:r>
      <w:r>
        <w:rPr>
          <w:rFonts w:ascii="Times New Roman" w:hAnsi="Times New Roman"/>
          <w:spacing w:val="43"/>
          <w:sz w:val="20"/>
          <w:rPrChange w:id="457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is</w:t>
      </w:r>
      <w:r>
        <w:rPr>
          <w:rFonts w:ascii="Times New Roman" w:hAnsi="Times New Roman"/>
          <w:spacing w:val="43"/>
          <w:sz w:val="20"/>
          <w:rPrChange w:id="457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“We</w:t>
      </w:r>
      <w:r>
        <w:rPr>
          <w:rFonts w:ascii="Times New Roman" w:hAnsi="Times New Roman"/>
          <w:spacing w:val="44"/>
          <w:sz w:val="20"/>
          <w:rPrChange w:id="457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44"/>
          <w:sz w:val="20"/>
          <w:rPrChange w:id="457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Peoples”</w:t>
      </w:r>
      <w:r>
        <w:rPr>
          <w:rFonts w:ascii="Times New Roman" w:hAnsi="Times New Roman"/>
          <w:spacing w:val="46"/>
          <w:sz w:val="20"/>
          <w:rPrChange w:id="4577" w:author="Author" w:date="2015-07-30T15:37:00Z">
            <w:rPr>
              <w:rFonts w:ascii="Times New Roman" w:hAnsi="Times New Roman"/>
              <w:sz w:val="20"/>
            </w:rPr>
          </w:rPrChange>
        </w:rPr>
        <w:t xml:space="preserve"> </w:t>
      </w:r>
      <w:r>
        <w:rPr>
          <w:rFonts w:ascii="Times New Roman" w:hAnsi="Times New Roman"/>
          <w:spacing w:val="-3"/>
          <w:sz w:val="20"/>
          <w:rPrChange w:id="4578" w:author="Author" w:date="2015-07-30T15:37:00Z">
            <w:rPr>
              <w:rFonts w:ascii="Times New Roman" w:hAnsi="Times New Roman"/>
              <w:sz w:val="20"/>
            </w:rPr>
          </w:rPrChange>
        </w:rPr>
        <w:t xml:space="preserve">who </w:t>
      </w:r>
      <w:r>
        <w:rPr>
          <w:rFonts w:ascii="Times New Roman" w:eastAsia="Times New Roman" w:hAnsi="Times New Roman" w:cs="Times New Roman"/>
          <w:sz w:val="20"/>
          <w:szCs w:val="20"/>
        </w:rPr>
        <w:t>are</w:t>
      </w:r>
      <w:r>
        <w:rPr>
          <w:rFonts w:ascii="Times New Roman" w:hAnsi="Times New Roman"/>
          <w:w w:val="99"/>
          <w:sz w:val="20"/>
          <w:rPrChange w:id="457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embarking</w:t>
      </w:r>
      <w:r>
        <w:rPr>
          <w:rFonts w:ascii="Times New Roman" w:hAnsi="Times New Roman"/>
          <w:spacing w:val="15"/>
          <w:sz w:val="20"/>
          <w:rPrChange w:id="458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today</w:t>
      </w:r>
      <w:r>
        <w:rPr>
          <w:rFonts w:ascii="Times New Roman" w:hAnsi="Times New Roman"/>
          <w:spacing w:val="13"/>
          <w:sz w:val="20"/>
          <w:rPrChange w:id="458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on</w:t>
      </w:r>
      <w:r>
        <w:rPr>
          <w:rFonts w:ascii="Times New Roman" w:hAnsi="Times New Roman"/>
          <w:spacing w:val="15"/>
          <w:sz w:val="20"/>
          <w:rPrChange w:id="458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16"/>
          <w:sz w:val="20"/>
          <w:rPrChange w:id="458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road</w:t>
      </w:r>
      <w:r>
        <w:rPr>
          <w:rFonts w:ascii="Times New Roman" w:hAnsi="Times New Roman"/>
          <w:spacing w:val="17"/>
          <w:sz w:val="20"/>
          <w:rPrChange w:id="458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to</w:t>
      </w:r>
      <w:r>
        <w:rPr>
          <w:rFonts w:ascii="Times New Roman" w:hAnsi="Times New Roman"/>
          <w:spacing w:val="17"/>
          <w:sz w:val="20"/>
          <w:rPrChange w:id="458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2030.</w:t>
      </w:r>
      <w:r>
        <w:rPr>
          <w:rFonts w:ascii="Times New Roman" w:hAnsi="Times New Roman"/>
          <w:spacing w:val="16"/>
          <w:sz w:val="20"/>
          <w:rPrChange w:id="458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Our</w:t>
      </w:r>
      <w:r>
        <w:rPr>
          <w:rFonts w:ascii="Times New Roman" w:hAnsi="Times New Roman"/>
          <w:spacing w:val="16"/>
          <w:sz w:val="20"/>
          <w:rPrChange w:id="458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journey</w:t>
      </w:r>
      <w:r>
        <w:rPr>
          <w:rFonts w:ascii="Times New Roman" w:hAnsi="Times New Roman"/>
          <w:spacing w:val="15"/>
          <w:sz w:val="20"/>
          <w:rPrChange w:id="458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will</w:t>
      </w:r>
      <w:r>
        <w:rPr>
          <w:rFonts w:ascii="Times New Roman" w:hAnsi="Times New Roman"/>
          <w:spacing w:val="16"/>
          <w:sz w:val="20"/>
          <w:rPrChange w:id="458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involve</w:t>
      </w:r>
      <w:r>
        <w:rPr>
          <w:rFonts w:ascii="Times New Roman" w:hAnsi="Times New Roman"/>
          <w:spacing w:val="16"/>
          <w:sz w:val="20"/>
          <w:rPrChange w:id="459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Governments</w:t>
      </w:r>
      <w:r>
        <w:rPr>
          <w:rFonts w:ascii="Times New Roman" w:hAnsi="Times New Roman"/>
          <w:spacing w:val="15"/>
          <w:sz w:val="20"/>
          <w:rPrChange w:id="459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as</w:t>
      </w:r>
      <w:r>
        <w:rPr>
          <w:rFonts w:ascii="Times New Roman" w:hAnsi="Times New Roman"/>
          <w:spacing w:val="18"/>
          <w:sz w:val="20"/>
          <w:rPrChange w:id="459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well</w:t>
      </w:r>
      <w:r>
        <w:rPr>
          <w:rFonts w:ascii="Times New Roman" w:hAnsi="Times New Roman"/>
          <w:spacing w:val="16"/>
          <w:sz w:val="20"/>
          <w:rPrChange w:id="459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as</w:t>
      </w:r>
      <w:r>
        <w:rPr>
          <w:rFonts w:ascii="Times New Roman" w:hAnsi="Times New Roman"/>
          <w:spacing w:val="18"/>
          <w:sz w:val="20"/>
          <w:rPrChange w:id="459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Parliaments,</w:t>
      </w:r>
      <w:r>
        <w:rPr>
          <w:rFonts w:ascii="Times New Roman" w:hAnsi="Times New Roman"/>
          <w:spacing w:val="16"/>
          <w:sz w:val="20"/>
          <w:rPrChange w:id="459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16"/>
          <w:sz w:val="20"/>
          <w:rPrChange w:id="459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UN</w:t>
      </w:r>
      <w:r>
        <w:rPr>
          <w:rFonts w:ascii="Times New Roman" w:hAnsi="Times New Roman"/>
          <w:w w:val="99"/>
          <w:sz w:val="20"/>
          <w:rPrChange w:id="459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system</w:t>
      </w:r>
      <w:r>
        <w:rPr>
          <w:rFonts w:ascii="Times New Roman" w:hAnsi="Times New Roman"/>
          <w:spacing w:val="14"/>
          <w:sz w:val="20"/>
          <w:rPrChange w:id="459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9"/>
          <w:sz w:val="20"/>
          <w:rPrChange w:id="459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other</w:t>
      </w:r>
      <w:r>
        <w:rPr>
          <w:rFonts w:ascii="Times New Roman" w:hAnsi="Times New Roman"/>
          <w:spacing w:val="19"/>
          <w:sz w:val="20"/>
          <w:rPrChange w:id="460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international</w:t>
      </w:r>
      <w:r>
        <w:rPr>
          <w:rFonts w:ascii="Times New Roman" w:hAnsi="Times New Roman"/>
          <w:spacing w:val="18"/>
          <w:sz w:val="20"/>
          <w:rPrChange w:id="460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institutions,</w:t>
      </w:r>
      <w:r>
        <w:rPr>
          <w:rFonts w:ascii="Times New Roman" w:hAnsi="Times New Roman"/>
          <w:spacing w:val="19"/>
          <w:sz w:val="20"/>
          <w:rPrChange w:id="460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local</w:t>
      </w:r>
      <w:r>
        <w:rPr>
          <w:rFonts w:ascii="Times New Roman" w:hAnsi="Times New Roman"/>
          <w:spacing w:val="18"/>
          <w:sz w:val="20"/>
          <w:rPrChange w:id="460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authorities,</w:t>
      </w:r>
      <w:r>
        <w:rPr>
          <w:rFonts w:ascii="Times New Roman" w:hAnsi="Times New Roman"/>
          <w:spacing w:val="19"/>
          <w:sz w:val="20"/>
          <w:rPrChange w:id="4604" w:author="Author" w:date="2015-07-30T15:37:00Z">
            <w:rPr>
              <w:rFonts w:ascii="Times New Roman" w:hAnsi="Times New Roman"/>
              <w:sz w:val="20"/>
            </w:rPr>
          </w:rPrChange>
        </w:rPr>
        <w:t xml:space="preserve"> </w:t>
      </w:r>
      <w:ins w:id="4605" w:author="Author" w:date="2015-07-30T15:37:00Z">
        <w:r>
          <w:rPr>
            <w:rFonts w:ascii="Times New Roman" w:eastAsia="Times New Roman" w:hAnsi="Times New Roman" w:cs="Times New Roman"/>
            <w:sz w:val="20"/>
            <w:szCs w:val="20"/>
          </w:rPr>
          <w:t>civil</w:t>
        </w:r>
        <w:r>
          <w:rPr>
            <w:rFonts w:ascii="Times New Roman" w:eastAsia="Times New Roman" w:hAnsi="Times New Roman" w:cs="Times New Roman"/>
            <w:spacing w:val="18"/>
            <w:sz w:val="20"/>
            <w:szCs w:val="20"/>
          </w:rPr>
          <w:t xml:space="preserve"> </w:t>
        </w:r>
        <w:r>
          <w:rPr>
            <w:rFonts w:ascii="Times New Roman" w:eastAsia="Times New Roman" w:hAnsi="Times New Roman" w:cs="Times New Roman"/>
            <w:sz w:val="20"/>
            <w:szCs w:val="20"/>
          </w:rPr>
          <w:t>society,</w:t>
        </w:r>
        <w:r>
          <w:rPr>
            <w:rFonts w:ascii="Times New Roman" w:eastAsia="Times New Roman" w:hAnsi="Times New Roman" w:cs="Times New Roman"/>
            <w:spacing w:val="19"/>
            <w:sz w:val="20"/>
            <w:szCs w:val="20"/>
          </w:rPr>
          <w:t xml:space="preserve"> </w:t>
        </w:r>
      </w:ins>
      <w:r>
        <w:rPr>
          <w:rFonts w:ascii="Times New Roman" w:eastAsia="Times New Roman" w:hAnsi="Times New Roman" w:cs="Times New Roman"/>
          <w:sz w:val="20"/>
          <w:szCs w:val="20"/>
        </w:rPr>
        <w:t>business</w:t>
      </w:r>
      <w:r>
        <w:rPr>
          <w:rFonts w:ascii="Times New Roman" w:hAnsi="Times New Roman"/>
          <w:spacing w:val="18"/>
          <w:sz w:val="20"/>
          <w:rPrChange w:id="460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9"/>
          <w:sz w:val="20"/>
          <w:rPrChange w:id="460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19"/>
          <w:sz w:val="20"/>
          <w:rPrChange w:id="460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private</w:t>
      </w:r>
      <w:r>
        <w:rPr>
          <w:rFonts w:ascii="Times New Roman" w:hAnsi="Times New Roman"/>
          <w:spacing w:val="19"/>
          <w:sz w:val="20"/>
          <w:rPrChange w:id="460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sector,</w:t>
      </w:r>
      <w:r>
        <w:rPr>
          <w:rFonts w:ascii="Times New Roman" w:hAnsi="Times New Roman"/>
          <w:spacing w:val="19"/>
          <w:sz w:val="20"/>
          <w:rPrChange w:id="461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w w:val="99"/>
          <w:sz w:val="20"/>
          <w:rPrChange w:id="461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scientific</w:t>
      </w:r>
      <w:r>
        <w:rPr>
          <w:rFonts w:ascii="Times New Roman" w:hAnsi="Times New Roman"/>
          <w:spacing w:val="17"/>
          <w:sz w:val="20"/>
          <w:rPrChange w:id="461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8"/>
          <w:sz w:val="20"/>
          <w:rPrChange w:id="461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academic</w:t>
      </w:r>
      <w:r>
        <w:rPr>
          <w:rFonts w:ascii="Times New Roman" w:hAnsi="Times New Roman"/>
          <w:spacing w:val="17"/>
          <w:sz w:val="20"/>
          <w:rPrChange w:id="461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community</w:t>
      </w:r>
      <w:del w:id="4615" w:author="Author" w:date="2015-07-30T15:37:00Z">
        <w:r w:rsidR="00F3349C" w:rsidRPr="008F1853">
          <w:rPr>
            <w:rFonts w:ascii="Times New Roman" w:hAnsi="Times New Roman"/>
            <w:sz w:val="20"/>
            <w:szCs w:val="20"/>
          </w:rPr>
          <w:delText>, civil society</w:delText>
        </w:r>
      </w:del>
      <w:r>
        <w:rPr>
          <w:rFonts w:ascii="Times New Roman" w:hAnsi="Times New Roman"/>
          <w:spacing w:val="19"/>
          <w:sz w:val="20"/>
          <w:rPrChange w:id="461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t>
      </w:r>
      <w:r>
        <w:rPr>
          <w:rFonts w:ascii="Times New Roman" w:hAnsi="Times New Roman"/>
          <w:spacing w:val="19"/>
          <w:sz w:val="20"/>
          <w:rPrChange w:id="461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18"/>
          <w:sz w:val="20"/>
          <w:rPrChange w:id="461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all</w:t>
      </w:r>
      <w:r>
        <w:rPr>
          <w:rFonts w:ascii="Times New Roman" w:hAnsi="Times New Roman"/>
          <w:spacing w:val="17"/>
          <w:sz w:val="20"/>
          <w:rPrChange w:id="461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people.</w:t>
      </w:r>
      <w:r>
        <w:rPr>
          <w:rFonts w:ascii="Times New Roman" w:hAnsi="Times New Roman"/>
          <w:spacing w:val="18"/>
          <w:sz w:val="20"/>
          <w:rPrChange w:id="462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Millions</w:t>
      </w:r>
      <w:r>
        <w:rPr>
          <w:rFonts w:ascii="Times New Roman" w:hAnsi="Times New Roman"/>
          <w:spacing w:val="17"/>
          <w:sz w:val="20"/>
          <w:rPrChange w:id="462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have</w:t>
      </w:r>
      <w:r>
        <w:rPr>
          <w:rFonts w:ascii="Times New Roman" w:hAnsi="Times New Roman"/>
          <w:spacing w:val="18"/>
          <w:sz w:val="20"/>
          <w:rPrChange w:id="462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already</w:t>
      </w:r>
      <w:r>
        <w:rPr>
          <w:rFonts w:ascii="Times New Roman" w:hAnsi="Times New Roman"/>
          <w:spacing w:val="15"/>
          <w:sz w:val="20"/>
          <w:rPrChange w:id="462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engaged</w:t>
      </w:r>
      <w:r>
        <w:rPr>
          <w:rFonts w:ascii="Times New Roman" w:hAnsi="Times New Roman"/>
          <w:spacing w:val="21"/>
          <w:sz w:val="20"/>
          <w:rPrChange w:id="462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with,</w:t>
      </w:r>
      <w:r>
        <w:rPr>
          <w:rFonts w:ascii="Times New Roman" w:hAnsi="Times New Roman"/>
          <w:spacing w:val="18"/>
          <w:sz w:val="20"/>
          <w:rPrChange w:id="462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21"/>
          <w:sz w:val="20"/>
          <w:rPrChange w:id="462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will</w:t>
      </w:r>
      <w:r>
        <w:rPr>
          <w:rFonts w:ascii="Times New Roman" w:hAnsi="Times New Roman"/>
          <w:spacing w:val="17"/>
          <w:sz w:val="20"/>
          <w:rPrChange w:id="462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own,</w:t>
      </w:r>
      <w:r>
        <w:rPr>
          <w:rFonts w:ascii="Times New Roman" w:hAnsi="Times New Roman"/>
          <w:spacing w:val="18"/>
          <w:sz w:val="20"/>
          <w:rPrChange w:id="462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this</w:t>
      </w:r>
      <w:r>
        <w:rPr>
          <w:rFonts w:ascii="Times New Roman" w:hAnsi="Times New Roman"/>
          <w:w w:val="99"/>
          <w:sz w:val="20"/>
          <w:rPrChange w:id="462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Agenda.</w:t>
      </w:r>
      <w:r>
        <w:rPr>
          <w:rFonts w:ascii="Times New Roman" w:hAnsi="Times New Roman"/>
          <w:spacing w:val="9"/>
          <w:sz w:val="20"/>
          <w:rPrChange w:id="463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It</w:t>
      </w:r>
      <w:r>
        <w:rPr>
          <w:rFonts w:ascii="Times New Roman" w:hAnsi="Times New Roman"/>
          <w:spacing w:val="8"/>
          <w:sz w:val="20"/>
          <w:rPrChange w:id="463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is</w:t>
      </w:r>
      <w:r>
        <w:rPr>
          <w:rFonts w:ascii="Times New Roman" w:hAnsi="Times New Roman"/>
          <w:spacing w:val="7"/>
          <w:sz w:val="20"/>
          <w:rPrChange w:id="463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w:t>
      </w:r>
      <w:r>
        <w:rPr>
          <w:rFonts w:ascii="Times New Roman" w:hAnsi="Times New Roman"/>
          <w:spacing w:val="9"/>
          <w:sz w:val="20"/>
          <w:rPrChange w:id="463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Agenda</w:t>
      </w:r>
      <w:r>
        <w:rPr>
          <w:rFonts w:ascii="Times New Roman" w:hAnsi="Times New Roman"/>
          <w:spacing w:val="9"/>
          <w:sz w:val="20"/>
          <w:rPrChange w:id="463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w:t>
      </w:r>
      <w:r>
        <w:rPr>
          <w:rFonts w:ascii="Times New Roman" w:hAnsi="Times New Roman"/>
          <w:spacing w:val="7"/>
          <w:sz w:val="20"/>
          <w:rPrChange w:id="463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9"/>
          <w:sz w:val="20"/>
          <w:rPrChange w:id="463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people,</w:t>
      </w:r>
      <w:r>
        <w:rPr>
          <w:rFonts w:ascii="Times New Roman" w:hAnsi="Times New Roman"/>
          <w:spacing w:val="9"/>
          <w:sz w:val="20"/>
          <w:rPrChange w:id="463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by</w:t>
      </w:r>
      <w:r>
        <w:rPr>
          <w:rFonts w:ascii="Times New Roman" w:hAnsi="Times New Roman"/>
          <w:spacing w:val="5"/>
          <w:sz w:val="20"/>
          <w:rPrChange w:id="463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9"/>
          <w:sz w:val="20"/>
          <w:rPrChange w:id="463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people</w:t>
      </w:r>
      <w:ins w:id="4640" w:author="Author" w:date="2015-07-30T15:37:00Z">
        <w:r>
          <w:rPr>
            <w:rFonts w:ascii="Times New Roman" w:eastAsia="Times New Roman" w:hAnsi="Times New Roman" w:cs="Times New Roman"/>
            <w:sz w:val="20"/>
            <w:szCs w:val="20"/>
          </w:rPr>
          <w:t>,</w:t>
        </w:r>
      </w:ins>
      <w:r>
        <w:rPr>
          <w:rFonts w:ascii="Times New Roman" w:hAnsi="Times New Roman"/>
          <w:spacing w:val="9"/>
          <w:sz w:val="20"/>
          <w:rPrChange w:id="464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9"/>
          <w:sz w:val="20"/>
          <w:rPrChange w:id="464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for</w:t>
      </w:r>
      <w:r>
        <w:rPr>
          <w:rFonts w:ascii="Times New Roman" w:hAnsi="Times New Roman"/>
          <w:spacing w:val="9"/>
          <w:sz w:val="20"/>
          <w:rPrChange w:id="464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the</w:t>
      </w:r>
      <w:r>
        <w:rPr>
          <w:rFonts w:ascii="Times New Roman" w:hAnsi="Times New Roman"/>
          <w:spacing w:val="9"/>
          <w:sz w:val="20"/>
          <w:rPrChange w:id="464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people</w:t>
      </w:r>
      <w:r>
        <w:rPr>
          <w:rFonts w:ascii="Times New Roman" w:hAnsi="Times New Roman"/>
          <w:spacing w:val="13"/>
          <w:sz w:val="20"/>
          <w:rPrChange w:id="464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t>
      </w:r>
      <w:r>
        <w:rPr>
          <w:rFonts w:ascii="Times New Roman" w:hAnsi="Times New Roman"/>
          <w:spacing w:val="10"/>
          <w:sz w:val="20"/>
          <w:rPrChange w:id="464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9"/>
          <w:sz w:val="20"/>
          <w:rPrChange w:id="464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this,</w:t>
      </w:r>
      <w:r>
        <w:rPr>
          <w:rFonts w:ascii="Times New Roman" w:hAnsi="Times New Roman"/>
          <w:spacing w:val="11"/>
          <w:sz w:val="20"/>
          <w:rPrChange w:id="464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we</w:t>
      </w:r>
      <w:r>
        <w:rPr>
          <w:rFonts w:ascii="Times New Roman" w:hAnsi="Times New Roman"/>
          <w:spacing w:val="9"/>
          <w:sz w:val="20"/>
          <w:rPrChange w:id="464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believe,</w:t>
      </w:r>
      <w:r>
        <w:rPr>
          <w:rFonts w:ascii="Times New Roman" w:hAnsi="Times New Roman"/>
          <w:spacing w:val="11"/>
          <w:sz w:val="20"/>
          <w:rPrChange w:id="465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will</w:t>
      </w:r>
      <w:r>
        <w:rPr>
          <w:rFonts w:ascii="Times New Roman" w:hAnsi="Times New Roman"/>
          <w:spacing w:val="8"/>
          <w:sz w:val="20"/>
          <w:rPrChange w:id="465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ensure</w:t>
      </w:r>
      <w:r>
        <w:rPr>
          <w:rFonts w:ascii="Times New Roman" w:hAnsi="Times New Roman"/>
          <w:spacing w:val="9"/>
          <w:sz w:val="20"/>
          <w:rPrChange w:id="465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its</w:t>
      </w:r>
      <w:r>
        <w:rPr>
          <w:rFonts w:ascii="Times New Roman" w:hAnsi="Times New Roman"/>
          <w:w w:val="99"/>
          <w:sz w:val="20"/>
          <w:rPrChange w:id="465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success.</w:t>
      </w:r>
      <w:del w:id="4654" w:author="Author" w:date="2015-07-30T15:37:00Z">
        <w:r w:rsidR="00F3349C" w:rsidRPr="008F1853">
          <w:rPr>
            <w:rFonts w:ascii="Times New Roman" w:hAnsi="Times New Roman"/>
            <w:sz w:val="20"/>
            <w:szCs w:val="20"/>
          </w:rPr>
          <w:delText xml:space="preserve"> </w:delText>
        </w:r>
      </w:del>
    </w:p>
    <w:p w14:paraId="3B3B857E" w14:textId="77777777" w:rsidR="00804791" w:rsidRDefault="00804791">
      <w:pPr>
        <w:spacing w:before="5"/>
        <w:rPr>
          <w:rFonts w:ascii="Times New Roman" w:hAnsi="Times New Roman"/>
          <w:sz w:val="21"/>
          <w:rPrChange w:id="4655" w:author="Author" w:date="2015-07-30T15:37:00Z">
            <w:rPr>
              <w:rFonts w:ascii="Times New Roman" w:hAnsi="Times New Roman"/>
              <w:sz w:val="20"/>
            </w:rPr>
          </w:rPrChange>
        </w:rPr>
        <w:pPrChange w:id="4656" w:author="Author" w:date="2015-07-30T15:37:00Z">
          <w:pPr>
            <w:pStyle w:val="ListParagraph"/>
            <w:ind w:left="360"/>
            <w:jc w:val="both"/>
          </w:pPr>
        </w:pPrChange>
      </w:pPr>
    </w:p>
    <w:p w14:paraId="757CF36F" w14:textId="77777777" w:rsidR="00804791" w:rsidRDefault="006514D0">
      <w:pPr>
        <w:pStyle w:val="ListParagraph"/>
        <w:numPr>
          <w:ilvl w:val="0"/>
          <w:numId w:val="35"/>
        </w:numPr>
        <w:tabs>
          <w:tab w:val="left" w:pos="461"/>
        </w:tabs>
        <w:spacing w:line="259" w:lineRule="auto"/>
        <w:ind w:right="101"/>
        <w:jc w:val="both"/>
        <w:rPr>
          <w:rFonts w:ascii="Times New Roman" w:eastAsia="Times New Roman" w:hAnsi="Times New Roman" w:cs="Times New Roman"/>
          <w:sz w:val="20"/>
          <w:szCs w:val="20"/>
        </w:rPr>
        <w:pPrChange w:id="4657" w:author="Author" w:date="2015-07-30T15:37:00Z">
          <w:pPr>
            <w:pStyle w:val="ListParagraph"/>
            <w:numPr>
              <w:numId w:val="38"/>
            </w:numPr>
            <w:ind w:left="360" w:hanging="360"/>
            <w:jc w:val="both"/>
          </w:pPr>
        </w:pPrChange>
      </w:pPr>
      <w:r>
        <w:rPr>
          <w:rFonts w:ascii="Times New Roman" w:eastAsia="Times New Roman" w:hAnsi="Times New Roman" w:cs="Times New Roman"/>
          <w:sz w:val="20"/>
          <w:szCs w:val="20"/>
        </w:rPr>
        <w:t>The future of humanity and of our planet lies in our hands. It lies also in the hands of today’s</w:t>
      </w:r>
      <w:r>
        <w:rPr>
          <w:rFonts w:ascii="Times New Roman" w:hAnsi="Times New Roman"/>
          <w:spacing w:val="25"/>
          <w:sz w:val="20"/>
          <w:rPrChange w:id="465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younger</w:t>
      </w:r>
      <w:r>
        <w:rPr>
          <w:rFonts w:ascii="Times New Roman" w:hAnsi="Times New Roman"/>
          <w:w w:val="99"/>
          <w:sz w:val="20"/>
          <w:rPrChange w:id="465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generation who will pass the torch to future generations. We have mapped the road to sustainable</w:t>
      </w:r>
      <w:r>
        <w:rPr>
          <w:rFonts w:ascii="Times New Roman" w:hAnsi="Times New Roman"/>
          <w:spacing w:val="40"/>
          <w:sz w:val="20"/>
          <w:rPrChange w:id="466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development;</w:t>
      </w:r>
      <w:r>
        <w:rPr>
          <w:rFonts w:ascii="Times New Roman" w:hAnsi="Times New Roman"/>
          <w:w w:val="99"/>
          <w:sz w:val="20"/>
          <w:rPrChange w:id="466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it will be for all of us to ensure that the journey is successful and its gains</w:t>
      </w:r>
      <w:r>
        <w:rPr>
          <w:rFonts w:ascii="Times New Roman" w:hAnsi="Times New Roman"/>
          <w:spacing w:val="-10"/>
          <w:sz w:val="20"/>
          <w:rPrChange w:id="466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irreversible.</w:t>
      </w:r>
    </w:p>
    <w:p w14:paraId="5B4343B2" w14:textId="77777777" w:rsidR="00F3349C" w:rsidRDefault="00F3349C" w:rsidP="00F3349C">
      <w:pPr>
        <w:rPr>
          <w:del w:id="4663" w:author="Author" w:date="2015-07-30T15:37:00Z"/>
          <w:rFonts w:ascii="Times New Roman" w:hAnsi="Times New Roman" w:cs="Times New Roman"/>
          <w:sz w:val="20"/>
          <w:szCs w:val="20"/>
        </w:rPr>
      </w:pPr>
    </w:p>
    <w:p w14:paraId="3E88D8B5" w14:textId="77777777" w:rsidR="00F3349C" w:rsidRDefault="00F3349C">
      <w:pPr>
        <w:rPr>
          <w:del w:id="4664" w:author="Author" w:date="2015-07-30T15:37:00Z"/>
          <w:rFonts w:ascii="Times New Roman" w:eastAsia="Times New Roman" w:hAnsi="Times New Roman" w:cs="Times New Roman"/>
          <w:b/>
          <w:bCs/>
          <w:sz w:val="20"/>
          <w:szCs w:val="20"/>
          <w:lang w:eastAsia="en-IE"/>
        </w:rPr>
      </w:pPr>
      <w:del w:id="4665" w:author="Author" w:date="2015-07-30T15:37:00Z">
        <w:r>
          <w:rPr>
            <w:rFonts w:ascii="Times New Roman" w:eastAsia="Times New Roman" w:hAnsi="Times New Roman" w:cs="Times New Roman"/>
            <w:b/>
            <w:bCs/>
            <w:sz w:val="20"/>
            <w:szCs w:val="20"/>
            <w:lang w:eastAsia="en-IE"/>
          </w:rPr>
          <w:br w:type="page"/>
        </w:r>
      </w:del>
    </w:p>
    <w:p w14:paraId="5593E029" w14:textId="77777777" w:rsidR="00804791" w:rsidRDefault="00804791">
      <w:pPr>
        <w:spacing w:line="259" w:lineRule="auto"/>
        <w:jc w:val="both"/>
        <w:rPr>
          <w:ins w:id="4666" w:author="Author" w:date="2015-07-30T15:37:00Z"/>
          <w:rFonts w:ascii="Times New Roman" w:eastAsia="Times New Roman" w:hAnsi="Times New Roman" w:cs="Times New Roman"/>
          <w:sz w:val="20"/>
          <w:szCs w:val="20"/>
        </w:rPr>
        <w:sectPr w:rsidR="00804791">
          <w:pgSz w:w="12240" w:h="15840"/>
          <w:pgMar w:top="1380" w:right="1340" w:bottom="1200" w:left="1340" w:header="0" w:footer="1015" w:gutter="0"/>
          <w:cols w:space="720"/>
        </w:sectPr>
      </w:pPr>
    </w:p>
    <w:p w14:paraId="250B6208" w14:textId="22EE77D0" w:rsidR="00804791" w:rsidRDefault="006514D0">
      <w:pPr>
        <w:pStyle w:val="Heading1"/>
        <w:ind w:right="115"/>
        <w:rPr>
          <w:b w:val="0"/>
          <w:rPrChange w:id="4667" w:author="Author" w:date="2015-07-30T15:37:00Z">
            <w:rPr>
              <w:rFonts w:ascii="Times New Roman" w:hAnsi="Times New Roman"/>
              <w:b/>
              <w:sz w:val="24"/>
            </w:rPr>
          </w:rPrChange>
        </w:rPr>
        <w:pPrChange w:id="4668" w:author="Author" w:date="2015-07-30T15:37:00Z">
          <w:pPr>
            <w:shd w:val="clear" w:color="auto" w:fill="FFFFFF"/>
            <w:jc w:val="both"/>
          </w:pPr>
        </w:pPrChange>
      </w:pPr>
      <w:r w:rsidRPr="006514D0">
        <w:t>Sustainable Development Goals and</w:t>
      </w:r>
      <w:r>
        <w:rPr>
          <w:spacing w:val="-15"/>
          <w:rPrChange w:id="4669" w:author="Author" w:date="2015-07-30T15:37:00Z">
            <w:rPr>
              <w:rFonts w:ascii="Times New Roman" w:hAnsi="Times New Roman"/>
              <w:b/>
              <w:sz w:val="24"/>
            </w:rPr>
          </w:rPrChange>
        </w:rPr>
        <w:t xml:space="preserve"> </w:t>
      </w:r>
      <w:r w:rsidRPr="006514D0">
        <w:t>targets</w:t>
      </w:r>
      <w:del w:id="4670" w:author="Author" w:date="2015-07-30T15:37:00Z">
        <w:r w:rsidR="0007682E" w:rsidRPr="00F3349C">
          <w:rPr>
            <w:rFonts w:cs="Times New Roman"/>
            <w:lang w:eastAsia="en-IE"/>
          </w:rPr>
          <w:delText xml:space="preserve"> </w:delText>
        </w:r>
      </w:del>
    </w:p>
    <w:p w14:paraId="40BC9E47" w14:textId="77777777" w:rsidR="00804791" w:rsidRDefault="00804791">
      <w:pPr>
        <w:spacing w:before="9"/>
        <w:rPr>
          <w:rFonts w:ascii="Times New Roman" w:hAnsi="Times New Roman"/>
          <w:b/>
          <w:sz w:val="20"/>
          <w:rPrChange w:id="4671" w:author="Author" w:date="2015-07-30T15:37:00Z">
            <w:rPr>
              <w:rFonts w:ascii="Times New Roman" w:hAnsi="Times New Roman"/>
              <w:sz w:val="20"/>
            </w:rPr>
          </w:rPrChange>
        </w:rPr>
        <w:pPrChange w:id="4672" w:author="Author" w:date="2015-07-30T15:37:00Z">
          <w:pPr>
            <w:shd w:val="clear" w:color="auto" w:fill="FFFFFF"/>
            <w:ind w:left="426"/>
            <w:jc w:val="both"/>
          </w:pPr>
        </w:pPrChange>
      </w:pPr>
    </w:p>
    <w:p w14:paraId="1F10EDAD" w14:textId="1F9A3467" w:rsidR="00804791" w:rsidRDefault="006514D0">
      <w:pPr>
        <w:pStyle w:val="ListParagraph"/>
        <w:numPr>
          <w:ilvl w:val="0"/>
          <w:numId w:val="35"/>
        </w:numPr>
        <w:tabs>
          <w:tab w:val="left" w:pos="481"/>
        </w:tabs>
        <w:spacing w:line="225" w:lineRule="auto"/>
        <w:ind w:left="480" w:right="116"/>
        <w:jc w:val="both"/>
        <w:rPr>
          <w:rFonts w:ascii="Times New Roman" w:hAnsi="Times New Roman"/>
          <w:sz w:val="20"/>
          <w:rPrChange w:id="4673" w:author="Author" w:date="2015-07-30T15:37:00Z">
            <w:rPr>
              <w:sz w:val="20"/>
            </w:rPr>
          </w:rPrChange>
        </w:rPr>
        <w:pPrChange w:id="4674" w:author="Author" w:date="2015-07-30T15:37:00Z">
          <w:pPr>
            <w:pStyle w:val="ecxmsonormal"/>
            <w:numPr>
              <w:numId w:val="36"/>
            </w:numPr>
            <w:shd w:val="clear" w:color="auto" w:fill="FFFFFF"/>
            <w:spacing w:before="0" w:beforeAutospacing="0" w:after="0" w:afterAutospacing="0"/>
            <w:ind w:left="360" w:hanging="360"/>
            <w:jc w:val="both"/>
          </w:pPr>
        </w:pPrChange>
      </w:pPr>
      <w:r>
        <w:rPr>
          <w:rFonts w:ascii="Times New Roman"/>
          <w:sz w:val="20"/>
          <w:rPrChange w:id="4675" w:author="Author" w:date="2015-07-30T15:37:00Z">
            <w:rPr>
              <w:sz w:val="20"/>
            </w:rPr>
          </w:rPrChange>
        </w:rPr>
        <w:t>Following</w:t>
      </w:r>
      <w:r>
        <w:rPr>
          <w:rFonts w:ascii="Times New Roman"/>
          <w:spacing w:val="36"/>
          <w:sz w:val="20"/>
          <w:rPrChange w:id="4676" w:author="Author" w:date="2015-07-30T15:37:00Z">
            <w:rPr>
              <w:sz w:val="20"/>
            </w:rPr>
          </w:rPrChange>
        </w:rPr>
        <w:t xml:space="preserve"> </w:t>
      </w:r>
      <w:r>
        <w:rPr>
          <w:rFonts w:ascii="Times New Roman"/>
          <w:sz w:val="20"/>
          <w:rPrChange w:id="4677" w:author="Author" w:date="2015-07-30T15:37:00Z">
            <w:rPr>
              <w:sz w:val="20"/>
            </w:rPr>
          </w:rPrChange>
        </w:rPr>
        <w:t>an</w:t>
      </w:r>
      <w:r>
        <w:rPr>
          <w:rFonts w:ascii="Times New Roman"/>
          <w:spacing w:val="37"/>
          <w:sz w:val="20"/>
          <w:rPrChange w:id="4678" w:author="Author" w:date="2015-07-30T15:37:00Z">
            <w:rPr>
              <w:sz w:val="20"/>
            </w:rPr>
          </w:rPrChange>
        </w:rPr>
        <w:t xml:space="preserve"> </w:t>
      </w:r>
      <w:r>
        <w:rPr>
          <w:rFonts w:ascii="Times New Roman"/>
          <w:sz w:val="20"/>
          <w:rPrChange w:id="4679" w:author="Author" w:date="2015-07-30T15:37:00Z">
            <w:rPr>
              <w:sz w:val="20"/>
            </w:rPr>
          </w:rPrChange>
        </w:rPr>
        <w:t>inclusive</w:t>
      </w:r>
      <w:r>
        <w:rPr>
          <w:rFonts w:ascii="Times New Roman"/>
          <w:spacing w:val="38"/>
          <w:sz w:val="20"/>
          <w:rPrChange w:id="4680" w:author="Author" w:date="2015-07-30T15:37:00Z">
            <w:rPr>
              <w:sz w:val="20"/>
            </w:rPr>
          </w:rPrChange>
        </w:rPr>
        <w:t xml:space="preserve"> </w:t>
      </w:r>
      <w:r>
        <w:rPr>
          <w:rFonts w:ascii="Times New Roman"/>
          <w:sz w:val="20"/>
          <w:rPrChange w:id="4681" w:author="Author" w:date="2015-07-30T15:37:00Z">
            <w:rPr>
              <w:sz w:val="20"/>
            </w:rPr>
          </w:rPrChange>
        </w:rPr>
        <w:t>process</w:t>
      </w:r>
      <w:r>
        <w:rPr>
          <w:rFonts w:ascii="Times New Roman"/>
          <w:spacing w:val="37"/>
          <w:sz w:val="20"/>
          <w:rPrChange w:id="4682" w:author="Author" w:date="2015-07-30T15:37:00Z">
            <w:rPr>
              <w:sz w:val="20"/>
            </w:rPr>
          </w:rPrChange>
        </w:rPr>
        <w:t xml:space="preserve"> </w:t>
      </w:r>
      <w:r>
        <w:rPr>
          <w:rFonts w:ascii="Times New Roman"/>
          <w:sz w:val="20"/>
          <w:rPrChange w:id="4683" w:author="Author" w:date="2015-07-30T15:37:00Z">
            <w:rPr>
              <w:sz w:val="20"/>
            </w:rPr>
          </w:rPrChange>
        </w:rPr>
        <w:t>of</w:t>
      </w:r>
      <w:r>
        <w:rPr>
          <w:rFonts w:ascii="Times New Roman"/>
          <w:spacing w:val="36"/>
          <w:sz w:val="20"/>
          <w:rPrChange w:id="4684" w:author="Author" w:date="2015-07-30T15:37:00Z">
            <w:rPr>
              <w:sz w:val="20"/>
            </w:rPr>
          </w:rPrChange>
        </w:rPr>
        <w:t xml:space="preserve"> </w:t>
      </w:r>
      <w:r>
        <w:rPr>
          <w:rFonts w:ascii="Times New Roman"/>
          <w:sz w:val="20"/>
          <w:rPrChange w:id="4685" w:author="Author" w:date="2015-07-30T15:37:00Z">
            <w:rPr>
              <w:sz w:val="20"/>
            </w:rPr>
          </w:rPrChange>
        </w:rPr>
        <w:t>intergovernmental</w:t>
      </w:r>
      <w:r>
        <w:rPr>
          <w:rFonts w:ascii="Times New Roman"/>
          <w:spacing w:val="40"/>
          <w:sz w:val="20"/>
          <w:rPrChange w:id="4686" w:author="Author" w:date="2015-07-30T15:37:00Z">
            <w:rPr>
              <w:sz w:val="20"/>
            </w:rPr>
          </w:rPrChange>
        </w:rPr>
        <w:t xml:space="preserve"> </w:t>
      </w:r>
      <w:r>
        <w:rPr>
          <w:rFonts w:ascii="Times New Roman"/>
          <w:sz w:val="20"/>
          <w:rPrChange w:id="4687" w:author="Author" w:date="2015-07-30T15:37:00Z">
            <w:rPr>
              <w:sz w:val="20"/>
            </w:rPr>
          </w:rPrChange>
        </w:rPr>
        <w:t>negotiations,</w:t>
      </w:r>
      <w:r>
        <w:rPr>
          <w:rFonts w:ascii="Times New Roman"/>
          <w:spacing w:val="38"/>
          <w:sz w:val="20"/>
          <w:rPrChange w:id="4688" w:author="Author" w:date="2015-07-30T15:37:00Z">
            <w:rPr>
              <w:sz w:val="20"/>
            </w:rPr>
          </w:rPrChange>
        </w:rPr>
        <w:t xml:space="preserve"> </w:t>
      </w:r>
      <w:r>
        <w:rPr>
          <w:rFonts w:ascii="Times New Roman"/>
          <w:sz w:val="20"/>
          <w:rPrChange w:id="4689" w:author="Author" w:date="2015-07-30T15:37:00Z">
            <w:rPr>
              <w:sz w:val="20"/>
            </w:rPr>
          </w:rPrChange>
        </w:rPr>
        <w:t>and</w:t>
      </w:r>
      <w:r>
        <w:rPr>
          <w:rFonts w:ascii="Times New Roman"/>
          <w:spacing w:val="45"/>
          <w:sz w:val="20"/>
          <w:rPrChange w:id="4690" w:author="Author" w:date="2015-07-30T15:37:00Z">
            <w:rPr>
              <w:sz w:val="20"/>
            </w:rPr>
          </w:rPrChange>
        </w:rPr>
        <w:t xml:space="preserve"> </w:t>
      </w:r>
      <w:r>
        <w:rPr>
          <w:rFonts w:ascii="Times New Roman"/>
          <w:sz w:val="20"/>
          <w:rPrChange w:id="4691" w:author="Author" w:date="2015-07-30T15:37:00Z">
            <w:rPr>
              <w:sz w:val="20"/>
            </w:rPr>
          </w:rPrChange>
        </w:rPr>
        <w:t>based</w:t>
      </w:r>
      <w:r>
        <w:rPr>
          <w:rFonts w:ascii="Times New Roman"/>
          <w:spacing w:val="38"/>
          <w:sz w:val="20"/>
          <w:rPrChange w:id="4692" w:author="Author" w:date="2015-07-30T15:37:00Z">
            <w:rPr>
              <w:sz w:val="20"/>
            </w:rPr>
          </w:rPrChange>
        </w:rPr>
        <w:t xml:space="preserve"> </w:t>
      </w:r>
      <w:r>
        <w:rPr>
          <w:rFonts w:ascii="Times New Roman"/>
          <w:sz w:val="20"/>
          <w:rPrChange w:id="4693" w:author="Author" w:date="2015-07-30T15:37:00Z">
            <w:rPr>
              <w:sz w:val="20"/>
            </w:rPr>
          </w:rPrChange>
        </w:rPr>
        <w:t>on</w:t>
      </w:r>
      <w:r>
        <w:rPr>
          <w:rFonts w:ascii="Times New Roman"/>
          <w:spacing w:val="36"/>
          <w:sz w:val="20"/>
          <w:rPrChange w:id="4694" w:author="Author" w:date="2015-07-30T15:37:00Z">
            <w:rPr>
              <w:sz w:val="20"/>
            </w:rPr>
          </w:rPrChange>
        </w:rPr>
        <w:t xml:space="preserve"> </w:t>
      </w:r>
      <w:r>
        <w:rPr>
          <w:rFonts w:ascii="Times New Roman"/>
          <w:sz w:val="20"/>
          <w:rPrChange w:id="4695" w:author="Author" w:date="2015-07-30T15:37:00Z">
            <w:rPr>
              <w:sz w:val="20"/>
            </w:rPr>
          </w:rPrChange>
        </w:rPr>
        <w:t>the</w:t>
      </w:r>
      <w:r>
        <w:rPr>
          <w:rFonts w:ascii="Times New Roman"/>
          <w:spacing w:val="38"/>
          <w:sz w:val="20"/>
          <w:rPrChange w:id="4696" w:author="Author" w:date="2015-07-30T15:37:00Z">
            <w:rPr>
              <w:sz w:val="20"/>
            </w:rPr>
          </w:rPrChange>
        </w:rPr>
        <w:t xml:space="preserve"> </w:t>
      </w:r>
      <w:r>
        <w:rPr>
          <w:rFonts w:ascii="Times New Roman"/>
          <w:sz w:val="20"/>
          <w:rPrChange w:id="4697" w:author="Author" w:date="2015-07-30T15:37:00Z">
            <w:rPr>
              <w:sz w:val="20"/>
            </w:rPr>
          </w:rPrChange>
        </w:rPr>
        <w:t>Proposal</w:t>
      </w:r>
      <w:r>
        <w:rPr>
          <w:rFonts w:ascii="Times New Roman"/>
          <w:spacing w:val="38"/>
          <w:sz w:val="20"/>
          <w:rPrChange w:id="4698" w:author="Author" w:date="2015-07-30T15:37:00Z">
            <w:rPr>
              <w:sz w:val="20"/>
            </w:rPr>
          </w:rPrChange>
        </w:rPr>
        <w:t xml:space="preserve"> </w:t>
      </w:r>
      <w:r>
        <w:rPr>
          <w:rFonts w:ascii="Times New Roman"/>
          <w:sz w:val="20"/>
          <w:rPrChange w:id="4699" w:author="Author" w:date="2015-07-30T15:37:00Z">
            <w:rPr>
              <w:sz w:val="20"/>
            </w:rPr>
          </w:rPrChange>
        </w:rPr>
        <w:t>of</w:t>
      </w:r>
      <w:r>
        <w:rPr>
          <w:rFonts w:ascii="Times New Roman"/>
          <w:spacing w:val="36"/>
          <w:sz w:val="20"/>
          <w:rPrChange w:id="4700" w:author="Author" w:date="2015-07-30T15:37:00Z">
            <w:rPr>
              <w:sz w:val="20"/>
            </w:rPr>
          </w:rPrChange>
        </w:rPr>
        <w:t xml:space="preserve"> </w:t>
      </w:r>
      <w:r>
        <w:rPr>
          <w:rFonts w:ascii="Times New Roman"/>
          <w:sz w:val="20"/>
          <w:rPrChange w:id="4701" w:author="Author" w:date="2015-07-30T15:37:00Z">
            <w:rPr>
              <w:sz w:val="20"/>
            </w:rPr>
          </w:rPrChange>
        </w:rPr>
        <w:t>the</w:t>
      </w:r>
      <w:r>
        <w:rPr>
          <w:rFonts w:ascii="Times New Roman"/>
          <w:spacing w:val="38"/>
          <w:sz w:val="20"/>
          <w:rPrChange w:id="4702" w:author="Author" w:date="2015-07-30T15:37:00Z">
            <w:rPr>
              <w:sz w:val="20"/>
            </w:rPr>
          </w:rPrChange>
        </w:rPr>
        <w:t xml:space="preserve"> </w:t>
      </w:r>
      <w:r>
        <w:rPr>
          <w:rFonts w:ascii="Times New Roman"/>
          <w:sz w:val="20"/>
          <w:rPrChange w:id="4703" w:author="Author" w:date="2015-07-30T15:37:00Z">
            <w:rPr>
              <w:sz w:val="20"/>
            </w:rPr>
          </w:rPrChange>
        </w:rPr>
        <w:t>Open</w:t>
      </w:r>
      <w:r>
        <w:rPr>
          <w:rFonts w:ascii="Times New Roman"/>
          <w:w w:val="99"/>
          <w:sz w:val="20"/>
          <w:rPrChange w:id="4704" w:author="Author" w:date="2015-07-30T15:37:00Z">
            <w:rPr>
              <w:sz w:val="20"/>
            </w:rPr>
          </w:rPrChange>
        </w:rPr>
        <w:t xml:space="preserve"> </w:t>
      </w:r>
      <w:r>
        <w:rPr>
          <w:rFonts w:ascii="Times New Roman"/>
          <w:sz w:val="20"/>
          <w:rPrChange w:id="4705" w:author="Author" w:date="2015-07-30T15:37:00Z">
            <w:rPr>
              <w:sz w:val="20"/>
            </w:rPr>
          </w:rPrChange>
        </w:rPr>
        <w:t>Working</w:t>
      </w:r>
      <w:r>
        <w:rPr>
          <w:rFonts w:ascii="Times New Roman"/>
          <w:spacing w:val="17"/>
          <w:sz w:val="20"/>
          <w:rPrChange w:id="4706" w:author="Author" w:date="2015-07-30T15:37:00Z">
            <w:rPr>
              <w:sz w:val="20"/>
            </w:rPr>
          </w:rPrChange>
        </w:rPr>
        <w:t xml:space="preserve"> </w:t>
      </w:r>
      <w:r>
        <w:rPr>
          <w:rFonts w:ascii="Times New Roman"/>
          <w:sz w:val="20"/>
          <w:rPrChange w:id="4707" w:author="Author" w:date="2015-07-30T15:37:00Z">
            <w:rPr>
              <w:sz w:val="20"/>
            </w:rPr>
          </w:rPrChange>
        </w:rPr>
        <w:t>Group</w:t>
      </w:r>
      <w:r>
        <w:rPr>
          <w:rFonts w:ascii="Times New Roman"/>
          <w:spacing w:val="19"/>
          <w:sz w:val="20"/>
          <w:rPrChange w:id="4708" w:author="Author" w:date="2015-07-30T15:37:00Z">
            <w:rPr>
              <w:sz w:val="20"/>
            </w:rPr>
          </w:rPrChange>
        </w:rPr>
        <w:t xml:space="preserve"> </w:t>
      </w:r>
      <w:r>
        <w:rPr>
          <w:rFonts w:ascii="Times New Roman"/>
          <w:sz w:val="20"/>
          <w:rPrChange w:id="4709" w:author="Author" w:date="2015-07-30T15:37:00Z">
            <w:rPr>
              <w:sz w:val="20"/>
            </w:rPr>
          </w:rPrChange>
        </w:rPr>
        <w:t>on</w:t>
      </w:r>
      <w:r>
        <w:rPr>
          <w:rFonts w:ascii="Times New Roman"/>
          <w:spacing w:val="19"/>
          <w:sz w:val="20"/>
          <w:rPrChange w:id="4710" w:author="Author" w:date="2015-07-30T15:37:00Z">
            <w:rPr>
              <w:sz w:val="20"/>
            </w:rPr>
          </w:rPrChange>
        </w:rPr>
        <w:t xml:space="preserve"> </w:t>
      </w:r>
      <w:r>
        <w:rPr>
          <w:rFonts w:ascii="Times New Roman"/>
          <w:sz w:val="20"/>
          <w:rPrChange w:id="4711" w:author="Author" w:date="2015-07-30T15:37:00Z">
            <w:rPr>
              <w:sz w:val="20"/>
            </w:rPr>
          </w:rPrChange>
        </w:rPr>
        <w:t>Sustainable</w:t>
      </w:r>
      <w:r>
        <w:rPr>
          <w:rFonts w:ascii="Times New Roman"/>
          <w:spacing w:val="18"/>
          <w:sz w:val="20"/>
          <w:rPrChange w:id="4712" w:author="Author" w:date="2015-07-30T15:37:00Z">
            <w:rPr>
              <w:sz w:val="20"/>
            </w:rPr>
          </w:rPrChange>
        </w:rPr>
        <w:t xml:space="preserve"> </w:t>
      </w:r>
      <w:r>
        <w:rPr>
          <w:rFonts w:ascii="Times New Roman"/>
          <w:sz w:val="20"/>
          <w:rPrChange w:id="4713" w:author="Author" w:date="2015-07-30T15:37:00Z">
            <w:rPr>
              <w:sz w:val="20"/>
            </w:rPr>
          </w:rPrChange>
        </w:rPr>
        <w:t>Development</w:t>
      </w:r>
      <w:r>
        <w:rPr>
          <w:rFonts w:ascii="Times New Roman"/>
          <w:spacing w:val="18"/>
          <w:sz w:val="20"/>
          <w:rPrChange w:id="4714" w:author="Author" w:date="2015-07-30T15:37:00Z">
            <w:rPr>
              <w:sz w:val="20"/>
            </w:rPr>
          </w:rPrChange>
        </w:rPr>
        <w:t xml:space="preserve"> </w:t>
      </w:r>
      <w:del w:id="4715" w:author="Author" w:date="2015-07-30T15:37:00Z">
        <w:r w:rsidR="00B93DD0" w:rsidRPr="00B93DD0">
          <w:rPr>
            <w:sz w:val="20"/>
            <w:szCs w:val="20"/>
          </w:rPr>
          <w:delText>Goals</w:delText>
        </w:r>
        <w:r w:rsidR="00B93DD0" w:rsidRPr="009349CA">
          <w:rPr>
            <w:rStyle w:val="FootnoteReference"/>
            <w:sz w:val="20"/>
            <w:szCs w:val="20"/>
          </w:rPr>
          <w:footnoteReference w:id="2"/>
        </w:r>
        <w:r w:rsidR="00B93DD0" w:rsidRPr="00B93DD0">
          <w:rPr>
            <w:sz w:val="20"/>
            <w:szCs w:val="20"/>
          </w:rPr>
          <w:delText>,</w:delText>
        </w:r>
        <w:r w:rsidR="00B93DD0" w:rsidRPr="00B93DD0">
          <w:rPr>
            <w:rStyle w:val="apple-converted-space"/>
            <w:sz w:val="20"/>
            <w:szCs w:val="20"/>
          </w:rPr>
          <w:delText> </w:delText>
        </w:r>
      </w:del>
      <w:ins w:id="4718" w:author="Author" w:date="2015-07-30T15:37:00Z">
        <w:r>
          <w:rPr>
            <w:rFonts w:ascii="Times New Roman"/>
            <w:sz w:val="20"/>
          </w:rPr>
          <w:t>Goals</w:t>
        </w:r>
        <w:r>
          <w:rPr>
            <w:rFonts w:ascii="Times New Roman"/>
            <w:position w:val="11"/>
            <w:sz w:val="16"/>
          </w:rPr>
          <w:t>1</w:t>
        </w:r>
        <w:r>
          <w:rPr>
            <w:rFonts w:ascii="Times New Roman"/>
            <w:sz w:val="20"/>
          </w:rPr>
          <w:t>,</w:t>
        </w:r>
        <w:r>
          <w:rPr>
            <w:rFonts w:ascii="Times New Roman"/>
            <w:spacing w:val="1"/>
            <w:sz w:val="20"/>
          </w:rPr>
          <w:t xml:space="preserve"> </w:t>
        </w:r>
        <w:r>
          <w:rPr>
            <w:rFonts w:ascii="Times New Roman"/>
            <w:sz w:val="20"/>
          </w:rPr>
          <w:t>which</w:t>
        </w:r>
        <w:r>
          <w:rPr>
            <w:rFonts w:ascii="Times New Roman"/>
            <w:spacing w:val="19"/>
            <w:sz w:val="20"/>
          </w:rPr>
          <w:t xml:space="preserve"> </w:t>
        </w:r>
        <w:r>
          <w:rPr>
            <w:rFonts w:ascii="Times New Roman"/>
            <w:sz w:val="20"/>
          </w:rPr>
          <w:t>includes</w:t>
        </w:r>
        <w:r>
          <w:rPr>
            <w:rFonts w:ascii="Times New Roman"/>
            <w:spacing w:val="18"/>
            <w:sz w:val="20"/>
          </w:rPr>
          <w:t xml:space="preserve"> </w:t>
        </w:r>
        <w:r>
          <w:rPr>
            <w:rFonts w:ascii="Times New Roman"/>
            <w:sz w:val="20"/>
          </w:rPr>
          <w:t>a</w:t>
        </w:r>
        <w:r>
          <w:rPr>
            <w:rFonts w:ascii="Times New Roman"/>
            <w:spacing w:val="21"/>
            <w:sz w:val="20"/>
          </w:rPr>
          <w:t xml:space="preserve"> </w:t>
        </w:r>
        <w:r>
          <w:rPr>
            <w:rFonts w:ascii="Times New Roman"/>
            <w:sz w:val="20"/>
          </w:rPr>
          <w:t>chapeau</w:t>
        </w:r>
        <w:r>
          <w:rPr>
            <w:rFonts w:ascii="Times New Roman"/>
            <w:spacing w:val="18"/>
            <w:sz w:val="20"/>
          </w:rPr>
          <w:t xml:space="preserve"> </w:t>
        </w:r>
        <w:r>
          <w:rPr>
            <w:rFonts w:ascii="Times New Roman"/>
            <w:sz w:val="20"/>
          </w:rPr>
          <w:t>contextualising</w:t>
        </w:r>
        <w:r>
          <w:rPr>
            <w:rFonts w:ascii="Times New Roman"/>
            <w:spacing w:val="17"/>
            <w:sz w:val="20"/>
          </w:rPr>
          <w:t xml:space="preserve"> </w:t>
        </w:r>
        <w:r>
          <w:rPr>
            <w:rFonts w:ascii="Times New Roman"/>
            <w:sz w:val="20"/>
          </w:rPr>
          <w:t>the</w:t>
        </w:r>
        <w:r>
          <w:rPr>
            <w:rFonts w:ascii="Times New Roman"/>
            <w:spacing w:val="19"/>
            <w:sz w:val="20"/>
          </w:rPr>
          <w:t xml:space="preserve"> </w:t>
        </w:r>
        <w:r>
          <w:rPr>
            <w:rFonts w:ascii="Times New Roman"/>
            <w:sz w:val="20"/>
          </w:rPr>
          <w:t>latter,</w:t>
        </w:r>
        <w:r>
          <w:rPr>
            <w:rFonts w:ascii="Times New Roman"/>
            <w:spacing w:val="21"/>
            <w:sz w:val="20"/>
          </w:rPr>
          <w:t xml:space="preserve"> </w:t>
        </w:r>
      </w:ins>
      <w:r>
        <w:rPr>
          <w:rFonts w:ascii="Times New Roman"/>
          <w:sz w:val="20"/>
          <w:rPrChange w:id="4719" w:author="Author" w:date="2015-07-30T15:37:00Z">
            <w:rPr>
              <w:sz w:val="20"/>
            </w:rPr>
          </w:rPrChange>
        </w:rPr>
        <w:t>the</w:t>
      </w:r>
      <w:r>
        <w:rPr>
          <w:rFonts w:ascii="Times New Roman"/>
          <w:w w:val="99"/>
          <w:sz w:val="20"/>
          <w:rPrChange w:id="4720" w:author="Author" w:date="2015-07-30T15:37:00Z">
            <w:rPr>
              <w:sz w:val="20"/>
            </w:rPr>
          </w:rPrChange>
        </w:rPr>
        <w:t xml:space="preserve"> </w:t>
      </w:r>
      <w:r>
        <w:rPr>
          <w:rFonts w:ascii="Times New Roman"/>
          <w:sz w:val="20"/>
          <w:rPrChange w:id="4721" w:author="Author" w:date="2015-07-30T15:37:00Z">
            <w:rPr>
              <w:sz w:val="20"/>
            </w:rPr>
          </w:rPrChange>
        </w:rPr>
        <w:t>following are the Goals and targets which we have</w:t>
      </w:r>
      <w:r>
        <w:rPr>
          <w:rFonts w:ascii="Times New Roman"/>
          <w:spacing w:val="-2"/>
          <w:sz w:val="20"/>
          <w:rPrChange w:id="4722" w:author="Author" w:date="2015-07-30T15:37:00Z">
            <w:rPr>
              <w:sz w:val="20"/>
            </w:rPr>
          </w:rPrChange>
        </w:rPr>
        <w:t xml:space="preserve"> </w:t>
      </w:r>
      <w:r>
        <w:rPr>
          <w:rFonts w:ascii="Times New Roman"/>
          <w:sz w:val="20"/>
          <w:rPrChange w:id="4723" w:author="Author" w:date="2015-07-30T15:37:00Z">
            <w:rPr>
              <w:sz w:val="20"/>
            </w:rPr>
          </w:rPrChange>
        </w:rPr>
        <w:t>agreed.</w:t>
      </w:r>
      <w:del w:id="4724" w:author="Author" w:date="2015-07-30T15:37:00Z">
        <w:r w:rsidR="00B93DD0" w:rsidRPr="00B93DD0">
          <w:rPr>
            <w:color w:val="FF0000"/>
            <w:sz w:val="20"/>
            <w:szCs w:val="20"/>
          </w:rPr>
          <w:delText xml:space="preserve"> </w:delText>
        </w:r>
      </w:del>
    </w:p>
    <w:p w14:paraId="677ABE31" w14:textId="77777777" w:rsidR="00804791" w:rsidRDefault="00804791">
      <w:pPr>
        <w:spacing w:before="1"/>
        <w:rPr>
          <w:rFonts w:ascii="Times New Roman" w:hAnsi="Times New Roman"/>
          <w:sz w:val="20"/>
          <w:rPrChange w:id="4725" w:author="Author" w:date="2015-07-30T15:37:00Z">
            <w:rPr>
              <w:sz w:val="20"/>
            </w:rPr>
          </w:rPrChange>
        </w:rPr>
        <w:pPrChange w:id="4726" w:author="Author" w:date="2015-07-30T15:37:00Z">
          <w:pPr>
            <w:pStyle w:val="ecxmsonormal"/>
            <w:shd w:val="clear" w:color="auto" w:fill="FFFFFF"/>
            <w:spacing w:before="0" w:beforeAutospacing="0" w:after="0" w:afterAutospacing="0"/>
            <w:ind w:left="426"/>
            <w:jc w:val="both"/>
          </w:pPr>
        </w:pPrChange>
      </w:pPr>
    </w:p>
    <w:p w14:paraId="6ADF4E6A" w14:textId="79D9076A" w:rsidR="00804791" w:rsidRDefault="006514D0">
      <w:pPr>
        <w:pStyle w:val="ListParagraph"/>
        <w:numPr>
          <w:ilvl w:val="0"/>
          <w:numId w:val="35"/>
        </w:numPr>
        <w:tabs>
          <w:tab w:val="left" w:pos="481"/>
        </w:tabs>
        <w:ind w:left="480" w:right="120"/>
        <w:jc w:val="both"/>
        <w:rPr>
          <w:rFonts w:ascii="Times New Roman" w:hAnsi="Times New Roman"/>
          <w:sz w:val="20"/>
          <w:rPrChange w:id="4727" w:author="Author" w:date="2015-07-30T15:37:00Z">
            <w:rPr>
              <w:sz w:val="20"/>
            </w:rPr>
          </w:rPrChange>
        </w:rPr>
        <w:pPrChange w:id="4728" w:author="Author" w:date="2015-07-30T15:37:00Z">
          <w:pPr>
            <w:pStyle w:val="ecxmsonormal"/>
            <w:numPr>
              <w:numId w:val="36"/>
            </w:numPr>
            <w:shd w:val="clear" w:color="auto" w:fill="FFFFFF"/>
            <w:spacing w:before="0" w:beforeAutospacing="0" w:after="0" w:afterAutospacing="0"/>
            <w:ind w:left="360" w:hanging="360"/>
            <w:jc w:val="both"/>
          </w:pPr>
        </w:pPrChange>
      </w:pPr>
      <w:r>
        <w:rPr>
          <w:rFonts w:ascii="Times New Roman"/>
          <w:sz w:val="20"/>
          <w:rPrChange w:id="4729" w:author="Author" w:date="2015-07-30T15:37:00Z">
            <w:rPr>
              <w:sz w:val="20"/>
            </w:rPr>
          </w:rPrChange>
        </w:rPr>
        <w:t>The</w:t>
      </w:r>
      <w:r>
        <w:rPr>
          <w:rFonts w:ascii="Times New Roman"/>
          <w:spacing w:val="23"/>
          <w:sz w:val="20"/>
          <w:rPrChange w:id="4730" w:author="Author" w:date="2015-07-30T15:37:00Z">
            <w:rPr>
              <w:sz w:val="20"/>
            </w:rPr>
          </w:rPrChange>
        </w:rPr>
        <w:t xml:space="preserve"> </w:t>
      </w:r>
      <w:r>
        <w:rPr>
          <w:rFonts w:ascii="Times New Roman"/>
          <w:sz w:val="20"/>
          <w:rPrChange w:id="4731" w:author="Author" w:date="2015-07-30T15:37:00Z">
            <w:rPr>
              <w:sz w:val="20"/>
            </w:rPr>
          </w:rPrChange>
        </w:rPr>
        <w:t>SDGs</w:t>
      </w:r>
      <w:r>
        <w:rPr>
          <w:rFonts w:ascii="Times New Roman"/>
          <w:spacing w:val="23"/>
          <w:sz w:val="20"/>
          <w:rPrChange w:id="4732" w:author="Author" w:date="2015-07-30T15:37:00Z">
            <w:rPr>
              <w:sz w:val="20"/>
            </w:rPr>
          </w:rPrChange>
        </w:rPr>
        <w:t xml:space="preserve"> </w:t>
      </w:r>
      <w:r>
        <w:rPr>
          <w:rFonts w:ascii="Times New Roman"/>
          <w:sz w:val="20"/>
          <w:rPrChange w:id="4733" w:author="Author" w:date="2015-07-30T15:37:00Z">
            <w:rPr>
              <w:sz w:val="20"/>
            </w:rPr>
          </w:rPrChange>
        </w:rPr>
        <w:t>and</w:t>
      </w:r>
      <w:r>
        <w:rPr>
          <w:rFonts w:ascii="Times New Roman"/>
          <w:spacing w:val="24"/>
          <w:sz w:val="20"/>
          <w:rPrChange w:id="4734" w:author="Author" w:date="2015-07-30T15:37:00Z">
            <w:rPr>
              <w:sz w:val="20"/>
            </w:rPr>
          </w:rPrChange>
        </w:rPr>
        <w:t xml:space="preserve"> </w:t>
      </w:r>
      <w:r>
        <w:rPr>
          <w:rFonts w:ascii="Times New Roman"/>
          <w:sz w:val="20"/>
          <w:rPrChange w:id="4735" w:author="Author" w:date="2015-07-30T15:37:00Z">
            <w:rPr>
              <w:sz w:val="20"/>
            </w:rPr>
          </w:rPrChange>
        </w:rPr>
        <w:t>targets</w:t>
      </w:r>
      <w:r>
        <w:rPr>
          <w:rFonts w:ascii="Times New Roman"/>
          <w:spacing w:val="23"/>
          <w:sz w:val="20"/>
          <w:rPrChange w:id="4736" w:author="Author" w:date="2015-07-30T15:37:00Z">
            <w:rPr>
              <w:sz w:val="20"/>
            </w:rPr>
          </w:rPrChange>
        </w:rPr>
        <w:t xml:space="preserve"> </w:t>
      </w:r>
      <w:r>
        <w:rPr>
          <w:rFonts w:ascii="Times New Roman"/>
          <w:sz w:val="20"/>
          <w:rPrChange w:id="4737" w:author="Author" w:date="2015-07-30T15:37:00Z">
            <w:rPr>
              <w:sz w:val="20"/>
            </w:rPr>
          </w:rPrChange>
        </w:rPr>
        <w:t>are</w:t>
      </w:r>
      <w:r>
        <w:rPr>
          <w:rFonts w:ascii="Times New Roman"/>
          <w:spacing w:val="23"/>
          <w:sz w:val="20"/>
          <w:rPrChange w:id="4738" w:author="Author" w:date="2015-07-30T15:37:00Z">
            <w:rPr>
              <w:sz w:val="20"/>
            </w:rPr>
          </w:rPrChange>
        </w:rPr>
        <w:t xml:space="preserve"> </w:t>
      </w:r>
      <w:r>
        <w:rPr>
          <w:rFonts w:ascii="Times New Roman"/>
          <w:sz w:val="20"/>
          <w:rPrChange w:id="4739" w:author="Author" w:date="2015-07-30T15:37:00Z">
            <w:rPr>
              <w:sz w:val="20"/>
            </w:rPr>
          </w:rPrChange>
        </w:rPr>
        <w:t>integrated</w:t>
      </w:r>
      <w:r>
        <w:rPr>
          <w:rFonts w:ascii="Times New Roman"/>
          <w:spacing w:val="25"/>
          <w:sz w:val="20"/>
          <w:rPrChange w:id="4740" w:author="Author" w:date="2015-07-30T15:37:00Z">
            <w:rPr>
              <w:sz w:val="20"/>
            </w:rPr>
          </w:rPrChange>
        </w:rPr>
        <w:t xml:space="preserve"> </w:t>
      </w:r>
      <w:r>
        <w:rPr>
          <w:rFonts w:ascii="Times New Roman"/>
          <w:sz w:val="20"/>
          <w:rPrChange w:id="4741" w:author="Author" w:date="2015-07-30T15:37:00Z">
            <w:rPr>
              <w:sz w:val="20"/>
            </w:rPr>
          </w:rPrChange>
        </w:rPr>
        <w:t>and</w:t>
      </w:r>
      <w:r>
        <w:rPr>
          <w:rFonts w:ascii="Times New Roman"/>
          <w:spacing w:val="24"/>
          <w:sz w:val="20"/>
          <w:rPrChange w:id="4742" w:author="Author" w:date="2015-07-30T15:37:00Z">
            <w:rPr>
              <w:sz w:val="20"/>
            </w:rPr>
          </w:rPrChange>
        </w:rPr>
        <w:t xml:space="preserve"> </w:t>
      </w:r>
      <w:r>
        <w:rPr>
          <w:rFonts w:ascii="Times New Roman"/>
          <w:sz w:val="20"/>
          <w:rPrChange w:id="4743" w:author="Author" w:date="2015-07-30T15:37:00Z">
            <w:rPr>
              <w:sz w:val="20"/>
            </w:rPr>
          </w:rPrChange>
        </w:rPr>
        <w:t>indivisible,</w:t>
      </w:r>
      <w:r>
        <w:rPr>
          <w:rFonts w:ascii="Times New Roman"/>
          <w:spacing w:val="26"/>
          <w:sz w:val="20"/>
          <w:rPrChange w:id="4744" w:author="Author" w:date="2015-07-30T15:37:00Z">
            <w:rPr>
              <w:sz w:val="20"/>
            </w:rPr>
          </w:rPrChange>
        </w:rPr>
        <w:t xml:space="preserve"> </w:t>
      </w:r>
      <w:r>
        <w:rPr>
          <w:rFonts w:ascii="Times New Roman"/>
          <w:sz w:val="20"/>
          <w:rPrChange w:id="4745" w:author="Author" w:date="2015-07-30T15:37:00Z">
            <w:rPr>
              <w:sz w:val="20"/>
            </w:rPr>
          </w:rPrChange>
        </w:rPr>
        <w:t>global</w:t>
      </w:r>
      <w:r>
        <w:rPr>
          <w:rFonts w:ascii="Times New Roman"/>
          <w:spacing w:val="23"/>
          <w:sz w:val="20"/>
          <w:rPrChange w:id="4746" w:author="Author" w:date="2015-07-30T15:37:00Z">
            <w:rPr>
              <w:sz w:val="20"/>
            </w:rPr>
          </w:rPrChange>
        </w:rPr>
        <w:t xml:space="preserve"> </w:t>
      </w:r>
      <w:r>
        <w:rPr>
          <w:rFonts w:ascii="Times New Roman"/>
          <w:sz w:val="20"/>
          <w:rPrChange w:id="4747" w:author="Author" w:date="2015-07-30T15:37:00Z">
            <w:rPr>
              <w:sz w:val="20"/>
            </w:rPr>
          </w:rPrChange>
        </w:rPr>
        <w:t>in</w:t>
      </w:r>
      <w:r>
        <w:rPr>
          <w:rFonts w:ascii="Times New Roman"/>
          <w:spacing w:val="22"/>
          <w:sz w:val="20"/>
          <w:rPrChange w:id="4748" w:author="Author" w:date="2015-07-30T15:37:00Z">
            <w:rPr>
              <w:sz w:val="20"/>
            </w:rPr>
          </w:rPrChange>
        </w:rPr>
        <w:t xml:space="preserve"> </w:t>
      </w:r>
      <w:r>
        <w:rPr>
          <w:rFonts w:ascii="Times New Roman"/>
          <w:sz w:val="20"/>
          <w:rPrChange w:id="4749" w:author="Author" w:date="2015-07-30T15:37:00Z">
            <w:rPr>
              <w:sz w:val="20"/>
            </w:rPr>
          </w:rPrChange>
        </w:rPr>
        <w:t>nature</w:t>
      </w:r>
      <w:r>
        <w:rPr>
          <w:rFonts w:ascii="Times New Roman"/>
          <w:spacing w:val="23"/>
          <w:sz w:val="20"/>
          <w:rPrChange w:id="4750" w:author="Author" w:date="2015-07-30T15:37:00Z">
            <w:rPr>
              <w:sz w:val="20"/>
            </w:rPr>
          </w:rPrChange>
        </w:rPr>
        <w:t xml:space="preserve"> </w:t>
      </w:r>
      <w:r>
        <w:rPr>
          <w:rFonts w:ascii="Times New Roman"/>
          <w:sz w:val="20"/>
          <w:rPrChange w:id="4751" w:author="Author" w:date="2015-07-30T15:37:00Z">
            <w:rPr>
              <w:sz w:val="20"/>
            </w:rPr>
          </w:rPrChange>
        </w:rPr>
        <w:t>and</w:t>
      </w:r>
      <w:r>
        <w:rPr>
          <w:rFonts w:ascii="Times New Roman"/>
          <w:spacing w:val="27"/>
          <w:sz w:val="20"/>
          <w:rPrChange w:id="4752" w:author="Author" w:date="2015-07-30T15:37:00Z">
            <w:rPr>
              <w:sz w:val="20"/>
            </w:rPr>
          </w:rPrChange>
        </w:rPr>
        <w:t xml:space="preserve"> </w:t>
      </w:r>
      <w:r>
        <w:rPr>
          <w:rFonts w:ascii="Times New Roman"/>
          <w:sz w:val="20"/>
          <w:rPrChange w:id="4753" w:author="Author" w:date="2015-07-30T15:37:00Z">
            <w:rPr>
              <w:sz w:val="20"/>
            </w:rPr>
          </w:rPrChange>
        </w:rPr>
        <w:t>universally</w:t>
      </w:r>
      <w:r>
        <w:rPr>
          <w:rFonts w:ascii="Times New Roman"/>
          <w:spacing w:val="20"/>
          <w:sz w:val="20"/>
          <w:rPrChange w:id="4754" w:author="Author" w:date="2015-07-30T15:37:00Z">
            <w:rPr>
              <w:sz w:val="20"/>
            </w:rPr>
          </w:rPrChange>
        </w:rPr>
        <w:t xml:space="preserve"> </w:t>
      </w:r>
      <w:r>
        <w:rPr>
          <w:rFonts w:ascii="Times New Roman"/>
          <w:sz w:val="20"/>
          <w:rPrChange w:id="4755" w:author="Author" w:date="2015-07-30T15:37:00Z">
            <w:rPr>
              <w:sz w:val="20"/>
            </w:rPr>
          </w:rPrChange>
        </w:rPr>
        <w:t>applicable,</w:t>
      </w:r>
      <w:r>
        <w:rPr>
          <w:rFonts w:ascii="Times New Roman"/>
          <w:spacing w:val="24"/>
          <w:sz w:val="20"/>
          <w:rPrChange w:id="4756" w:author="Author" w:date="2015-07-30T15:37:00Z">
            <w:rPr>
              <w:sz w:val="20"/>
            </w:rPr>
          </w:rPrChange>
        </w:rPr>
        <w:t xml:space="preserve"> </w:t>
      </w:r>
      <w:r>
        <w:rPr>
          <w:rFonts w:ascii="Times New Roman"/>
          <w:sz w:val="20"/>
          <w:rPrChange w:id="4757" w:author="Author" w:date="2015-07-30T15:37:00Z">
            <w:rPr>
              <w:sz w:val="20"/>
            </w:rPr>
          </w:rPrChange>
        </w:rPr>
        <w:t>taking</w:t>
      </w:r>
      <w:r>
        <w:rPr>
          <w:rFonts w:ascii="Times New Roman"/>
          <w:spacing w:val="22"/>
          <w:sz w:val="20"/>
          <w:rPrChange w:id="4758" w:author="Author" w:date="2015-07-30T15:37:00Z">
            <w:rPr>
              <w:sz w:val="20"/>
            </w:rPr>
          </w:rPrChange>
        </w:rPr>
        <w:t xml:space="preserve"> </w:t>
      </w:r>
      <w:r>
        <w:rPr>
          <w:rFonts w:ascii="Times New Roman"/>
          <w:sz w:val="20"/>
          <w:rPrChange w:id="4759" w:author="Author" w:date="2015-07-30T15:37:00Z">
            <w:rPr>
              <w:sz w:val="20"/>
            </w:rPr>
          </w:rPrChange>
        </w:rPr>
        <w:t>into</w:t>
      </w:r>
      <w:r>
        <w:rPr>
          <w:rFonts w:ascii="Times New Roman"/>
          <w:w w:val="99"/>
          <w:sz w:val="20"/>
          <w:rPrChange w:id="4760" w:author="Author" w:date="2015-07-30T15:37:00Z">
            <w:rPr>
              <w:sz w:val="20"/>
            </w:rPr>
          </w:rPrChange>
        </w:rPr>
        <w:t xml:space="preserve"> </w:t>
      </w:r>
      <w:r>
        <w:rPr>
          <w:rFonts w:ascii="Times New Roman"/>
          <w:sz w:val="20"/>
          <w:rPrChange w:id="4761" w:author="Author" w:date="2015-07-30T15:37:00Z">
            <w:rPr>
              <w:sz w:val="20"/>
            </w:rPr>
          </w:rPrChange>
        </w:rPr>
        <w:t>account</w:t>
      </w:r>
      <w:r>
        <w:rPr>
          <w:rFonts w:ascii="Times New Roman"/>
          <w:spacing w:val="20"/>
          <w:sz w:val="20"/>
          <w:rPrChange w:id="4762" w:author="Author" w:date="2015-07-30T15:37:00Z">
            <w:rPr>
              <w:sz w:val="20"/>
            </w:rPr>
          </w:rPrChange>
        </w:rPr>
        <w:t xml:space="preserve"> </w:t>
      </w:r>
      <w:r>
        <w:rPr>
          <w:rFonts w:ascii="Times New Roman"/>
          <w:sz w:val="20"/>
          <w:rPrChange w:id="4763" w:author="Author" w:date="2015-07-30T15:37:00Z">
            <w:rPr>
              <w:sz w:val="20"/>
            </w:rPr>
          </w:rPrChange>
        </w:rPr>
        <w:t>different</w:t>
      </w:r>
      <w:r>
        <w:rPr>
          <w:rFonts w:ascii="Times New Roman"/>
          <w:spacing w:val="20"/>
          <w:sz w:val="20"/>
          <w:rPrChange w:id="4764" w:author="Author" w:date="2015-07-30T15:37:00Z">
            <w:rPr>
              <w:sz w:val="20"/>
            </w:rPr>
          </w:rPrChange>
        </w:rPr>
        <w:t xml:space="preserve"> </w:t>
      </w:r>
      <w:r>
        <w:rPr>
          <w:rFonts w:ascii="Times New Roman"/>
          <w:sz w:val="20"/>
          <w:rPrChange w:id="4765" w:author="Author" w:date="2015-07-30T15:37:00Z">
            <w:rPr>
              <w:sz w:val="20"/>
            </w:rPr>
          </w:rPrChange>
        </w:rPr>
        <w:t>national</w:t>
      </w:r>
      <w:r>
        <w:rPr>
          <w:rFonts w:ascii="Times New Roman"/>
          <w:spacing w:val="20"/>
          <w:sz w:val="20"/>
          <w:rPrChange w:id="4766" w:author="Author" w:date="2015-07-30T15:37:00Z">
            <w:rPr>
              <w:sz w:val="20"/>
            </w:rPr>
          </w:rPrChange>
        </w:rPr>
        <w:t xml:space="preserve"> </w:t>
      </w:r>
      <w:r>
        <w:rPr>
          <w:rFonts w:ascii="Times New Roman"/>
          <w:sz w:val="20"/>
          <w:rPrChange w:id="4767" w:author="Author" w:date="2015-07-30T15:37:00Z">
            <w:rPr>
              <w:sz w:val="20"/>
            </w:rPr>
          </w:rPrChange>
        </w:rPr>
        <w:t>realities,</w:t>
      </w:r>
      <w:r>
        <w:rPr>
          <w:rFonts w:ascii="Times New Roman"/>
          <w:spacing w:val="20"/>
          <w:sz w:val="20"/>
          <w:rPrChange w:id="4768" w:author="Author" w:date="2015-07-30T15:37:00Z">
            <w:rPr>
              <w:sz w:val="20"/>
            </w:rPr>
          </w:rPrChange>
        </w:rPr>
        <w:t xml:space="preserve"> </w:t>
      </w:r>
      <w:r>
        <w:rPr>
          <w:rFonts w:ascii="Times New Roman"/>
          <w:sz w:val="20"/>
          <w:rPrChange w:id="4769" w:author="Author" w:date="2015-07-30T15:37:00Z">
            <w:rPr>
              <w:sz w:val="20"/>
            </w:rPr>
          </w:rPrChange>
        </w:rPr>
        <w:t>capacities</w:t>
      </w:r>
      <w:r>
        <w:rPr>
          <w:rFonts w:ascii="Times New Roman"/>
          <w:spacing w:val="20"/>
          <w:sz w:val="20"/>
          <w:rPrChange w:id="4770" w:author="Author" w:date="2015-07-30T15:37:00Z">
            <w:rPr>
              <w:sz w:val="20"/>
            </w:rPr>
          </w:rPrChange>
        </w:rPr>
        <w:t xml:space="preserve"> </w:t>
      </w:r>
      <w:r>
        <w:rPr>
          <w:rFonts w:ascii="Times New Roman"/>
          <w:sz w:val="20"/>
          <w:rPrChange w:id="4771" w:author="Author" w:date="2015-07-30T15:37:00Z">
            <w:rPr>
              <w:sz w:val="20"/>
            </w:rPr>
          </w:rPrChange>
        </w:rPr>
        <w:t>and</w:t>
      </w:r>
      <w:r>
        <w:rPr>
          <w:rFonts w:ascii="Times New Roman"/>
          <w:spacing w:val="21"/>
          <w:sz w:val="20"/>
          <w:rPrChange w:id="4772" w:author="Author" w:date="2015-07-30T15:37:00Z">
            <w:rPr>
              <w:sz w:val="20"/>
            </w:rPr>
          </w:rPrChange>
        </w:rPr>
        <w:t xml:space="preserve"> </w:t>
      </w:r>
      <w:r>
        <w:rPr>
          <w:rFonts w:ascii="Times New Roman"/>
          <w:sz w:val="20"/>
          <w:rPrChange w:id="4773" w:author="Author" w:date="2015-07-30T15:37:00Z">
            <w:rPr>
              <w:sz w:val="20"/>
            </w:rPr>
          </w:rPrChange>
        </w:rPr>
        <w:t>levels</w:t>
      </w:r>
      <w:r>
        <w:rPr>
          <w:rFonts w:ascii="Times New Roman"/>
          <w:spacing w:val="20"/>
          <w:sz w:val="20"/>
          <w:rPrChange w:id="4774" w:author="Author" w:date="2015-07-30T15:37:00Z">
            <w:rPr>
              <w:sz w:val="20"/>
            </w:rPr>
          </w:rPrChange>
        </w:rPr>
        <w:t xml:space="preserve"> </w:t>
      </w:r>
      <w:r>
        <w:rPr>
          <w:rFonts w:ascii="Times New Roman"/>
          <w:sz w:val="20"/>
          <w:rPrChange w:id="4775" w:author="Author" w:date="2015-07-30T15:37:00Z">
            <w:rPr>
              <w:sz w:val="20"/>
            </w:rPr>
          </w:rPrChange>
        </w:rPr>
        <w:t>of</w:t>
      </w:r>
      <w:r>
        <w:rPr>
          <w:rFonts w:ascii="Times New Roman"/>
          <w:spacing w:val="20"/>
          <w:sz w:val="20"/>
          <w:rPrChange w:id="4776" w:author="Author" w:date="2015-07-30T15:37:00Z">
            <w:rPr>
              <w:sz w:val="20"/>
            </w:rPr>
          </w:rPrChange>
        </w:rPr>
        <w:t xml:space="preserve"> </w:t>
      </w:r>
      <w:r>
        <w:rPr>
          <w:rFonts w:ascii="Times New Roman"/>
          <w:sz w:val="20"/>
          <w:rPrChange w:id="4777" w:author="Author" w:date="2015-07-30T15:37:00Z">
            <w:rPr>
              <w:sz w:val="20"/>
            </w:rPr>
          </w:rPrChange>
        </w:rPr>
        <w:t>development</w:t>
      </w:r>
      <w:r>
        <w:rPr>
          <w:rFonts w:ascii="Times New Roman"/>
          <w:spacing w:val="20"/>
          <w:sz w:val="20"/>
          <w:rPrChange w:id="4778" w:author="Author" w:date="2015-07-30T15:37:00Z">
            <w:rPr>
              <w:sz w:val="20"/>
            </w:rPr>
          </w:rPrChange>
        </w:rPr>
        <w:t xml:space="preserve"> </w:t>
      </w:r>
      <w:r>
        <w:rPr>
          <w:rFonts w:ascii="Times New Roman"/>
          <w:sz w:val="20"/>
          <w:rPrChange w:id="4779" w:author="Author" w:date="2015-07-30T15:37:00Z">
            <w:rPr>
              <w:sz w:val="20"/>
            </w:rPr>
          </w:rPrChange>
        </w:rPr>
        <w:t>and</w:t>
      </w:r>
      <w:r>
        <w:rPr>
          <w:rFonts w:ascii="Times New Roman"/>
          <w:spacing w:val="21"/>
          <w:sz w:val="20"/>
          <w:rPrChange w:id="4780" w:author="Author" w:date="2015-07-30T15:37:00Z">
            <w:rPr>
              <w:sz w:val="20"/>
            </w:rPr>
          </w:rPrChange>
        </w:rPr>
        <w:t xml:space="preserve"> </w:t>
      </w:r>
      <w:r>
        <w:rPr>
          <w:rFonts w:ascii="Times New Roman"/>
          <w:sz w:val="20"/>
          <w:rPrChange w:id="4781" w:author="Author" w:date="2015-07-30T15:37:00Z">
            <w:rPr>
              <w:sz w:val="20"/>
            </w:rPr>
          </w:rPrChange>
        </w:rPr>
        <w:t>respecting</w:t>
      </w:r>
      <w:r>
        <w:rPr>
          <w:rFonts w:ascii="Times New Roman"/>
          <w:spacing w:val="21"/>
          <w:sz w:val="20"/>
          <w:rPrChange w:id="4782" w:author="Author" w:date="2015-07-30T15:37:00Z">
            <w:rPr>
              <w:sz w:val="20"/>
            </w:rPr>
          </w:rPrChange>
        </w:rPr>
        <w:t xml:space="preserve"> </w:t>
      </w:r>
      <w:r>
        <w:rPr>
          <w:rFonts w:ascii="Times New Roman"/>
          <w:sz w:val="20"/>
          <w:rPrChange w:id="4783" w:author="Author" w:date="2015-07-30T15:37:00Z">
            <w:rPr>
              <w:sz w:val="20"/>
            </w:rPr>
          </w:rPrChange>
        </w:rPr>
        <w:t>national</w:t>
      </w:r>
      <w:r>
        <w:rPr>
          <w:rFonts w:ascii="Times New Roman"/>
          <w:spacing w:val="20"/>
          <w:sz w:val="20"/>
          <w:rPrChange w:id="4784" w:author="Author" w:date="2015-07-30T15:37:00Z">
            <w:rPr>
              <w:sz w:val="20"/>
            </w:rPr>
          </w:rPrChange>
        </w:rPr>
        <w:t xml:space="preserve"> </w:t>
      </w:r>
      <w:r>
        <w:rPr>
          <w:rFonts w:ascii="Times New Roman"/>
          <w:sz w:val="20"/>
          <w:rPrChange w:id="4785" w:author="Author" w:date="2015-07-30T15:37:00Z">
            <w:rPr>
              <w:sz w:val="20"/>
            </w:rPr>
          </w:rPrChange>
        </w:rPr>
        <w:t>policies</w:t>
      </w:r>
      <w:r>
        <w:rPr>
          <w:rFonts w:ascii="Times New Roman"/>
          <w:spacing w:val="20"/>
          <w:sz w:val="20"/>
          <w:rPrChange w:id="4786" w:author="Author" w:date="2015-07-30T15:37:00Z">
            <w:rPr>
              <w:sz w:val="20"/>
            </w:rPr>
          </w:rPrChange>
        </w:rPr>
        <w:t xml:space="preserve"> </w:t>
      </w:r>
      <w:r>
        <w:rPr>
          <w:rFonts w:ascii="Times New Roman"/>
          <w:sz w:val="20"/>
          <w:rPrChange w:id="4787" w:author="Author" w:date="2015-07-30T15:37:00Z">
            <w:rPr>
              <w:sz w:val="20"/>
            </w:rPr>
          </w:rPrChange>
        </w:rPr>
        <w:t>and</w:t>
      </w:r>
      <w:r>
        <w:rPr>
          <w:rFonts w:ascii="Times New Roman"/>
          <w:w w:val="99"/>
          <w:sz w:val="20"/>
          <w:rPrChange w:id="4788" w:author="Author" w:date="2015-07-30T15:37:00Z">
            <w:rPr>
              <w:sz w:val="20"/>
            </w:rPr>
          </w:rPrChange>
        </w:rPr>
        <w:t xml:space="preserve"> </w:t>
      </w:r>
      <w:r>
        <w:rPr>
          <w:rFonts w:ascii="Times New Roman"/>
          <w:sz w:val="20"/>
          <w:rPrChange w:id="4789" w:author="Author" w:date="2015-07-30T15:37:00Z">
            <w:rPr>
              <w:sz w:val="20"/>
            </w:rPr>
          </w:rPrChange>
        </w:rPr>
        <w:t>priorities.</w:t>
      </w:r>
      <w:del w:id="4790" w:author="Author" w:date="2015-07-30T15:37:00Z">
        <w:r w:rsidR="00B93DD0" w:rsidRPr="00B93DD0">
          <w:rPr>
            <w:rStyle w:val="apple-converted-space"/>
            <w:sz w:val="20"/>
            <w:szCs w:val="20"/>
          </w:rPr>
          <w:delText> </w:delText>
        </w:r>
      </w:del>
      <w:ins w:id="4791" w:author="Author" w:date="2015-07-30T15:37:00Z">
        <w:r>
          <w:rPr>
            <w:rFonts w:ascii="Times New Roman"/>
            <w:sz w:val="20"/>
          </w:rPr>
          <w:t xml:space="preserve"> </w:t>
        </w:r>
      </w:ins>
      <w:r>
        <w:rPr>
          <w:rFonts w:ascii="Times New Roman"/>
          <w:sz w:val="20"/>
          <w:rPrChange w:id="4792" w:author="Author" w:date="2015-07-30T15:37:00Z">
            <w:rPr>
              <w:sz w:val="20"/>
            </w:rPr>
          </w:rPrChange>
        </w:rPr>
        <w:t>Targets are defined as aspirational and global, with each government setting its own national</w:t>
      </w:r>
      <w:r>
        <w:rPr>
          <w:rFonts w:ascii="Times New Roman"/>
          <w:spacing w:val="41"/>
          <w:sz w:val="20"/>
          <w:rPrChange w:id="4793" w:author="Author" w:date="2015-07-30T15:37:00Z">
            <w:rPr>
              <w:sz w:val="20"/>
            </w:rPr>
          </w:rPrChange>
        </w:rPr>
        <w:t xml:space="preserve"> </w:t>
      </w:r>
      <w:r>
        <w:rPr>
          <w:rFonts w:ascii="Times New Roman"/>
          <w:sz w:val="20"/>
          <w:rPrChange w:id="4794" w:author="Author" w:date="2015-07-30T15:37:00Z">
            <w:rPr>
              <w:sz w:val="20"/>
            </w:rPr>
          </w:rPrChange>
        </w:rPr>
        <w:t>targets</w:t>
      </w:r>
      <w:r>
        <w:rPr>
          <w:rFonts w:ascii="Times New Roman"/>
          <w:w w:val="99"/>
          <w:sz w:val="20"/>
          <w:rPrChange w:id="4795" w:author="Author" w:date="2015-07-30T15:37:00Z">
            <w:rPr>
              <w:sz w:val="20"/>
            </w:rPr>
          </w:rPrChange>
        </w:rPr>
        <w:t xml:space="preserve"> </w:t>
      </w:r>
      <w:r>
        <w:rPr>
          <w:rFonts w:ascii="Times New Roman"/>
          <w:sz w:val="20"/>
          <w:rPrChange w:id="4796" w:author="Author" w:date="2015-07-30T15:37:00Z">
            <w:rPr>
              <w:sz w:val="20"/>
            </w:rPr>
          </w:rPrChange>
        </w:rPr>
        <w:t>guided</w:t>
      </w:r>
      <w:r>
        <w:rPr>
          <w:rFonts w:ascii="Times New Roman"/>
          <w:spacing w:val="19"/>
          <w:sz w:val="20"/>
          <w:rPrChange w:id="4797" w:author="Author" w:date="2015-07-30T15:37:00Z">
            <w:rPr>
              <w:sz w:val="20"/>
            </w:rPr>
          </w:rPrChange>
        </w:rPr>
        <w:t xml:space="preserve"> </w:t>
      </w:r>
      <w:r>
        <w:rPr>
          <w:rFonts w:ascii="Times New Roman"/>
          <w:sz w:val="20"/>
          <w:rPrChange w:id="4798" w:author="Author" w:date="2015-07-30T15:37:00Z">
            <w:rPr>
              <w:sz w:val="20"/>
            </w:rPr>
          </w:rPrChange>
        </w:rPr>
        <w:t>by</w:t>
      </w:r>
      <w:r>
        <w:rPr>
          <w:rFonts w:ascii="Times New Roman"/>
          <w:spacing w:val="15"/>
          <w:sz w:val="20"/>
          <w:rPrChange w:id="4799" w:author="Author" w:date="2015-07-30T15:37:00Z">
            <w:rPr>
              <w:sz w:val="20"/>
            </w:rPr>
          </w:rPrChange>
        </w:rPr>
        <w:t xml:space="preserve"> </w:t>
      </w:r>
      <w:r>
        <w:rPr>
          <w:rFonts w:ascii="Times New Roman"/>
          <w:sz w:val="20"/>
          <w:rPrChange w:id="4800" w:author="Author" w:date="2015-07-30T15:37:00Z">
            <w:rPr>
              <w:sz w:val="20"/>
            </w:rPr>
          </w:rPrChange>
        </w:rPr>
        <w:t>the</w:t>
      </w:r>
      <w:r>
        <w:rPr>
          <w:rFonts w:ascii="Times New Roman"/>
          <w:spacing w:val="18"/>
          <w:sz w:val="20"/>
          <w:rPrChange w:id="4801" w:author="Author" w:date="2015-07-30T15:37:00Z">
            <w:rPr>
              <w:sz w:val="20"/>
            </w:rPr>
          </w:rPrChange>
        </w:rPr>
        <w:t xml:space="preserve"> </w:t>
      </w:r>
      <w:r>
        <w:rPr>
          <w:rFonts w:ascii="Times New Roman"/>
          <w:sz w:val="20"/>
          <w:rPrChange w:id="4802" w:author="Author" w:date="2015-07-30T15:37:00Z">
            <w:rPr>
              <w:sz w:val="20"/>
            </w:rPr>
          </w:rPrChange>
        </w:rPr>
        <w:t>global</w:t>
      </w:r>
      <w:r>
        <w:rPr>
          <w:rFonts w:ascii="Times New Roman"/>
          <w:spacing w:val="17"/>
          <w:sz w:val="20"/>
          <w:rPrChange w:id="4803" w:author="Author" w:date="2015-07-30T15:37:00Z">
            <w:rPr>
              <w:sz w:val="20"/>
            </w:rPr>
          </w:rPrChange>
        </w:rPr>
        <w:t xml:space="preserve"> </w:t>
      </w:r>
      <w:r>
        <w:rPr>
          <w:rFonts w:ascii="Times New Roman"/>
          <w:sz w:val="20"/>
          <w:rPrChange w:id="4804" w:author="Author" w:date="2015-07-30T15:37:00Z">
            <w:rPr>
              <w:sz w:val="20"/>
            </w:rPr>
          </w:rPrChange>
        </w:rPr>
        <w:t>level</w:t>
      </w:r>
      <w:r>
        <w:rPr>
          <w:rFonts w:ascii="Times New Roman"/>
          <w:spacing w:val="17"/>
          <w:sz w:val="20"/>
          <w:rPrChange w:id="4805" w:author="Author" w:date="2015-07-30T15:37:00Z">
            <w:rPr>
              <w:sz w:val="20"/>
            </w:rPr>
          </w:rPrChange>
        </w:rPr>
        <w:t xml:space="preserve"> </w:t>
      </w:r>
      <w:r>
        <w:rPr>
          <w:rFonts w:ascii="Times New Roman"/>
          <w:sz w:val="20"/>
          <w:rPrChange w:id="4806" w:author="Author" w:date="2015-07-30T15:37:00Z">
            <w:rPr>
              <w:sz w:val="20"/>
            </w:rPr>
          </w:rPrChange>
        </w:rPr>
        <w:t>of</w:t>
      </w:r>
      <w:r>
        <w:rPr>
          <w:rFonts w:ascii="Times New Roman"/>
          <w:spacing w:val="18"/>
          <w:sz w:val="20"/>
          <w:rPrChange w:id="4807" w:author="Author" w:date="2015-07-30T15:37:00Z">
            <w:rPr>
              <w:sz w:val="20"/>
            </w:rPr>
          </w:rPrChange>
        </w:rPr>
        <w:t xml:space="preserve"> </w:t>
      </w:r>
      <w:r>
        <w:rPr>
          <w:rFonts w:ascii="Times New Roman"/>
          <w:sz w:val="20"/>
          <w:rPrChange w:id="4808" w:author="Author" w:date="2015-07-30T15:37:00Z">
            <w:rPr>
              <w:sz w:val="20"/>
            </w:rPr>
          </w:rPrChange>
        </w:rPr>
        <w:t>ambition</w:t>
      </w:r>
      <w:r>
        <w:rPr>
          <w:rFonts w:ascii="Times New Roman"/>
          <w:spacing w:val="16"/>
          <w:sz w:val="20"/>
          <w:rPrChange w:id="4809" w:author="Author" w:date="2015-07-30T15:37:00Z">
            <w:rPr>
              <w:sz w:val="20"/>
            </w:rPr>
          </w:rPrChange>
        </w:rPr>
        <w:t xml:space="preserve"> </w:t>
      </w:r>
      <w:r>
        <w:rPr>
          <w:rFonts w:ascii="Times New Roman"/>
          <w:sz w:val="20"/>
          <w:rPrChange w:id="4810" w:author="Author" w:date="2015-07-30T15:37:00Z">
            <w:rPr>
              <w:sz w:val="20"/>
            </w:rPr>
          </w:rPrChange>
        </w:rPr>
        <w:t>but</w:t>
      </w:r>
      <w:r>
        <w:rPr>
          <w:rFonts w:ascii="Times New Roman"/>
          <w:spacing w:val="17"/>
          <w:sz w:val="20"/>
          <w:rPrChange w:id="4811" w:author="Author" w:date="2015-07-30T15:37:00Z">
            <w:rPr>
              <w:sz w:val="20"/>
            </w:rPr>
          </w:rPrChange>
        </w:rPr>
        <w:t xml:space="preserve"> </w:t>
      </w:r>
      <w:r>
        <w:rPr>
          <w:rFonts w:ascii="Times New Roman"/>
          <w:sz w:val="20"/>
          <w:rPrChange w:id="4812" w:author="Author" w:date="2015-07-30T15:37:00Z">
            <w:rPr>
              <w:sz w:val="20"/>
            </w:rPr>
          </w:rPrChange>
        </w:rPr>
        <w:t>taking</w:t>
      </w:r>
      <w:r>
        <w:rPr>
          <w:rFonts w:ascii="Times New Roman"/>
          <w:spacing w:val="16"/>
          <w:sz w:val="20"/>
          <w:rPrChange w:id="4813" w:author="Author" w:date="2015-07-30T15:37:00Z">
            <w:rPr>
              <w:sz w:val="20"/>
            </w:rPr>
          </w:rPrChange>
        </w:rPr>
        <w:t xml:space="preserve"> </w:t>
      </w:r>
      <w:r>
        <w:rPr>
          <w:rFonts w:ascii="Times New Roman"/>
          <w:sz w:val="20"/>
          <w:rPrChange w:id="4814" w:author="Author" w:date="2015-07-30T15:37:00Z">
            <w:rPr>
              <w:sz w:val="20"/>
            </w:rPr>
          </w:rPrChange>
        </w:rPr>
        <w:t>into</w:t>
      </w:r>
      <w:r>
        <w:rPr>
          <w:rFonts w:ascii="Times New Roman"/>
          <w:spacing w:val="18"/>
          <w:sz w:val="20"/>
          <w:rPrChange w:id="4815" w:author="Author" w:date="2015-07-30T15:37:00Z">
            <w:rPr>
              <w:sz w:val="20"/>
            </w:rPr>
          </w:rPrChange>
        </w:rPr>
        <w:t xml:space="preserve"> </w:t>
      </w:r>
      <w:r>
        <w:rPr>
          <w:rFonts w:ascii="Times New Roman"/>
          <w:sz w:val="20"/>
          <w:rPrChange w:id="4816" w:author="Author" w:date="2015-07-30T15:37:00Z">
            <w:rPr>
              <w:sz w:val="20"/>
            </w:rPr>
          </w:rPrChange>
        </w:rPr>
        <w:t>account</w:t>
      </w:r>
      <w:r>
        <w:rPr>
          <w:rFonts w:ascii="Times New Roman"/>
          <w:spacing w:val="17"/>
          <w:sz w:val="20"/>
          <w:rPrChange w:id="4817" w:author="Author" w:date="2015-07-30T15:37:00Z">
            <w:rPr>
              <w:sz w:val="20"/>
            </w:rPr>
          </w:rPrChange>
        </w:rPr>
        <w:t xml:space="preserve"> </w:t>
      </w:r>
      <w:r>
        <w:rPr>
          <w:rFonts w:ascii="Times New Roman"/>
          <w:sz w:val="20"/>
          <w:rPrChange w:id="4818" w:author="Author" w:date="2015-07-30T15:37:00Z">
            <w:rPr>
              <w:sz w:val="20"/>
            </w:rPr>
          </w:rPrChange>
        </w:rPr>
        <w:t>national</w:t>
      </w:r>
      <w:r>
        <w:rPr>
          <w:rFonts w:ascii="Times New Roman"/>
          <w:spacing w:val="17"/>
          <w:sz w:val="20"/>
          <w:rPrChange w:id="4819" w:author="Author" w:date="2015-07-30T15:37:00Z">
            <w:rPr>
              <w:sz w:val="20"/>
            </w:rPr>
          </w:rPrChange>
        </w:rPr>
        <w:t xml:space="preserve"> </w:t>
      </w:r>
      <w:r>
        <w:rPr>
          <w:rFonts w:ascii="Times New Roman"/>
          <w:sz w:val="20"/>
          <w:rPrChange w:id="4820" w:author="Author" w:date="2015-07-30T15:37:00Z">
            <w:rPr>
              <w:sz w:val="20"/>
            </w:rPr>
          </w:rPrChange>
        </w:rPr>
        <w:t>circumstances.</w:t>
      </w:r>
      <w:r>
        <w:rPr>
          <w:rFonts w:ascii="Times New Roman"/>
          <w:spacing w:val="18"/>
          <w:sz w:val="20"/>
          <w:rPrChange w:id="4821" w:author="Author" w:date="2015-07-30T15:37:00Z">
            <w:rPr>
              <w:sz w:val="20"/>
            </w:rPr>
          </w:rPrChange>
        </w:rPr>
        <w:t xml:space="preserve"> </w:t>
      </w:r>
      <w:r>
        <w:rPr>
          <w:rFonts w:ascii="Times New Roman"/>
          <w:sz w:val="20"/>
          <w:rPrChange w:id="4822" w:author="Author" w:date="2015-07-30T15:37:00Z">
            <w:rPr>
              <w:sz w:val="20"/>
            </w:rPr>
          </w:rPrChange>
        </w:rPr>
        <w:t>Each</w:t>
      </w:r>
      <w:r>
        <w:rPr>
          <w:rFonts w:ascii="Times New Roman"/>
          <w:spacing w:val="16"/>
          <w:sz w:val="20"/>
          <w:rPrChange w:id="4823" w:author="Author" w:date="2015-07-30T15:37:00Z">
            <w:rPr>
              <w:sz w:val="20"/>
            </w:rPr>
          </w:rPrChange>
        </w:rPr>
        <w:t xml:space="preserve"> </w:t>
      </w:r>
      <w:r>
        <w:rPr>
          <w:rFonts w:ascii="Times New Roman"/>
          <w:sz w:val="20"/>
          <w:rPrChange w:id="4824" w:author="Author" w:date="2015-07-30T15:37:00Z">
            <w:rPr>
              <w:sz w:val="20"/>
            </w:rPr>
          </w:rPrChange>
        </w:rPr>
        <w:t>government</w:t>
      </w:r>
      <w:r>
        <w:rPr>
          <w:rFonts w:ascii="Times New Roman"/>
          <w:spacing w:val="20"/>
          <w:sz w:val="20"/>
          <w:rPrChange w:id="4825" w:author="Author" w:date="2015-07-30T15:37:00Z">
            <w:rPr>
              <w:sz w:val="20"/>
            </w:rPr>
          </w:rPrChange>
        </w:rPr>
        <w:t xml:space="preserve"> </w:t>
      </w:r>
      <w:r>
        <w:rPr>
          <w:rFonts w:ascii="Times New Roman"/>
          <w:sz w:val="20"/>
          <w:rPrChange w:id="4826" w:author="Author" w:date="2015-07-30T15:37:00Z">
            <w:rPr>
              <w:sz w:val="20"/>
            </w:rPr>
          </w:rPrChange>
        </w:rPr>
        <w:t>will</w:t>
      </w:r>
      <w:r>
        <w:rPr>
          <w:rFonts w:ascii="Times New Roman"/>
          <w:w w:val="99"/>
          <w:sz w:val="20"/>
          <w:rPrChange w:id="4827" w:author="Author" w:date="2015-07-30T15:37:00Z">
            <w:rPr>
              <w:sz w:val="20"/>
            </w:rPr>
          </w:rPrChange>
        </w:rPr>
        <w:t xml:space="preserve"> </w:t>
      </w:r>
      <w:r>
        <w:rPr>
          <w:rFonts w:ascii="Times New Roman"/>
          <w:sz w:val="20"/>
          <w:rPrChange w:id="4828" w:author="Author" w:date="2015-07-30T15:37:00Z">
            <w:rPr>
              <w:sz w:val="20"/>
            </w:rPr>
          </w:rPrChange>
        </w:rPr>
        <w:t>also</w:t>
      </w:r>
      <w:r>
        <w:rPr>
          <w:rFonts w:ascii="Times New Roman"/>
          <w:spacing w:val="26"/>
          <w:sz w:val="20"/>
          <w:rPrChange w:id="4829" w:author="Author" w:date="2015-07-30T15:37:00Z">
            <w:rPr>
              <w:sz w:val="20"/>
            </w:rPr>
          </w:rPrChange>
        </w:rPr>
        <w:t xml:space="preserve"> </w:t>
      </w:r>
      <w:r>
        <w:rPr>
          <w:rFonts w:ascii="Times New Roman"/>
          <w:sz w:val="20"/>
          <w:rPrChange w:id="4830" w:author="Author" w:date="2015-07-30T15:37:00Z">
            <w:rPr>
              <w:sz w:val="20"/>
            </w:rPr>
          </w:rPrChange>
        </w:rPr>
        <w:t>decide</w:t>
      </w:r>
      <w:r>
        <w:rPr>
          <w:rFonts w:ascii="Times New Roman"/>
          <w:spacing w:val="26"/>
          <w:sz w:val="20"/>
          <w:rPrChange w:id="4831" w:author="Author" w:date="2015-07-30T15:37:00Z">
            <w:rPr>
              <w:sz w:val="20"/>
            </w:rPr>
          </w:rPrChange>
        </w:rPr>
        <w:t xml:space="preserve"> </w:t>
      </w:r>
      <w:r>
        <w:rPr>
          <w:rFonts w:ascii="Times New Roman"/>
          <w:sz w:val="20"/>
          <w:rPrChange w:id="4832" w:author="Author" w:date="2015-07-30T15:37:00Z">
            <w:rPr>
              <w:sz w:val="20"/>
            </w:rPr>
          </w:rPrChange>
        </w:rPr>
        <w:t>how</w:t>
      </w:r>
      <w:r>
        <w:rPr>
          <w:rFonts w:ascii="Times New Roman"/>
          <w:spacing w:val="21"/>
          <w:sz w:val="20"/>
          <w:rPrChange w:id="4833" w:author="Author" w:date="2015-07-30T15:37:00Z">
            <w:rPr>
              <w:sz w:val="20"/>
            </w:rPr>
          </w:rPrChange>
        </w:rPr>
        <w:t xml:space="preserve"> </w:t>
      </w:r>
      <w:r>
        <w:rPr>
          <w:rFonts w:ascii="Times New Roman"/>
          <w:sz w:val="20"/>
          <w:rPrChange w:id="4834" w:author="Author" w:date="2015-07-30T15:37:00Z">
            <w:rPr>
              <w:sz w:val="20"/>
            </w:rPr>
          </w:rPrChange>
        </w:rPr>
        <w:t>these</w:t>
      </w:r>
      <w:r>
        <w:rPr>
          <w:rFonts w:ascii="Times New Roman"/>
          <w:spacing w:val="26"/>
          <w:sz w:val="20"/>
          <w:rPrChange w:id="4835" w:author="Author" w:date="2015-07-30T15:37:00Z">
            <w:rPr>
              <w:sz w:val="20"/>
            </w:rPr>
          </w:rPrChange>
        </w:rPr>
        <w:t xml:space="preserve"> </w:t>
      </w:r>
      <w:r>
        <w:rPr>
          <w:rFonts w:ascii="Times New Roman"/>
          <w:sz w:val="20"/>
          <w:rPrChange w:id="4836" w:author="Author" w:date="2015-07-30T15:37:00Z">
            <w:rPr>
              <w:sz w:val="20"/>
            </w:rPr>
          </w:rPrChange>
        </w:rPr>
        <w:t>aspirational</w:t>
      </w:r>
      <w:r>
        <w:rPr>
          <w:rFonts w:ascii="Times New Roman"/>
          <w:spacing w:val="26"/>
          <w:sz w:val="20"/>
          <w:rPrChange w:id="4837" w:author="Author" w:date="2015-07-30T15:37:00Z">
            <w:rPr>
              <w:sz w:val="20"/>
            </w:rPr>
          </w:rPrChange>
        </w:rPr>
        <w:t xml:space="preserve"> </w:t>
      </w:r>
      <w:r>
        <w:rPr>
          <w:rFonts w:ascii="Times New Roman"/>
          <w:sz w:val="20"/>
          <w:rPrChange w:id="4838" w:author="Author" w:date="2015-07-30T15:37:00Z">
            <w:rPr>
              <w:sz w:val="20"/>
            </w:rPr>
          </w:rPrChange>
        </w:rPr>
        <w:t>and</w:t>
      </w:r>
      <w:r>
        <w:rPr>
          <w:rFonts w:ascii="Times New Roman"/>
          <w:spacing w:val="27"/>
          <w:sz w:val="20"/>
          <w:rPrChange w:id="4839" w:author="Author" w:date="2015-07-30T15:37:00Z">
            <w:rPr>
              <w:sz w:val="20"/>
            </w:rPr>
          </w:rPrChange>
        </w:rPr>
        <w:t xml:space="preserve"> </w:t>
      </w:r>
      <w:r>
        <w:rPr>
          <w:rFonts w:ascii="Times New Roman"/>
          <w:sz w:val="20"/>
          <w:rPrChange w:id="4840" w:author="Author" w:date="2015-07-30T15:37:00Z">
            <w:rPr>
              <w:sz w:val="20"/>
            </w:rPr>
          </w:rPrChange>
        </w:rPr>
        <w:t>global</w:t>
      </w:r>
      <w:r>
        <w:rPr>
          <w:rFonts w:ascii="Times New Roman"/>
          <w:spacing w:val="26"/>
          <w:sz w:val="20"/>
          <w:rPrChange w:id="4841" w:author="Author" w:date="2015-07-30T15:37:00Z">
            <w:rPr>
              <w:sz w:val="20"/>
            </w:rPr>
          </w:rPrChange>
        </w:rPr>
        <w:t xml:space="preserve"> </w:t>
      </w:r>
      <w:r>
        <w:rPr>
          <w:rFonts w:ascii="Times New Roman"/>
          <w:sz w:val="20"/>
          <w:rPrChange w:id="4842" w:author="Author" w:date="2015-07-30T15:37:00Z">
            <w:rPr>
              <w:sz w:val="20"/>
            </w:rPr>
          </w:rPrChange>
        </w:rPr>
        <w:t>targets</w:t>
      </w:r>
      <w:r>
        <w:rPr>
          <w:rFonts w:ascii="Times New Roman"/>
          <w:spacing w:val="25"/>
          <w:sz w:val="20"/>
          <w:rPrChange w:id="4843" w:author="Author" w:date="2015-07-30T15:37:00Z">
            <w:rPr>
              <w:sz w:val="20"/>
            </w:rPr>
          </w:rPrChange>
        </w:rPr>
        <w:t xml:space="preserve"> </w:t>
      </w:r>
      <w:r>
        <w:rPr>
          <w:rFonts w:ascii="Times New Roman"/>
          <w:sz w:val="20"/>
          <w:rPrChange w:id="4844" w:author="Author" w:date="2015-07-30T15:37:00Z">
            <w:rPr>
              <w:sz w:val="20"/>
            </w:rPr>
          </w:rPrChange>
        </w:rPr>
        <w:t>should</w:t>
      </w:r>
      <w:r>
        <w:rPr>
          <w:rFonts w:ascii="Times New Roman"/>
          <w:spacing w:val="26"/>
          <w:sz w:val="20"/>
          <w:rPrChange w:id="4845" w:author="Author" w:date="2015-07-30T15:37:00Z">
            <w:rPr>
              <w:sz w:val="20"/>
            </w:rPr>
          </w:rPrChange>
        </w:rPr>
        <w:t xml:space="preserve"> </w:t>
      </w:r>
      <w:r>
        <w:rPr>
          <w:rFonts w:ascii="Times New Roman"/>
          <w:sz w:val="20"/>
          <w:rPrChange w:id="4846" w:author="Author" w:date="2015-07-30T15:37:00Z">
            <w:rPr>
              <w:sz w:val="20"/>
            </w:rPr>
          </w:rPrChange>
        </w:rPr>
        <w:t>be</w:t>
      </w:r>
      <w:r>
        <w:rPr>
          <w:rFonts w:ascii="Times New Roman"/>
          <w:spacing w:val="26"/>
          <w:sz w:val="20"/>
          <w:rPrChange w:id="4847" w:author="Author" w:date="2015-07-30T15:37:00Z">
            <w:rPr>
              <w:sz w:val="20"/>
            </w:rPr>
          </w:rPrChange>
        </w:rPr>
        <w:t xml:space="preserve"> </w:t>
      </w:r>
      <w:r>
        <w:rPr>
          <w:rFonts w:ascii="Times New Roman"/>
          <w:sz w:val="20"/>
          <w:rPrChange w:id="4848" w:author="Author" w:date="2015-07-30T15:37:00Z">
            <w:rPr>
              <w:sz w:val="20"/>
            </w:rPr>
          </w:rPrChange>
        </w:rPr>
        <w:t>incorporated</w:t>
      </w:r>
      <w:r>
        <w:rPr>
          <w:rFonts w:ascii="Times New Roman"/>
          <w:spacing w:val="27"/>
          <w:sz w:val="20"/>
          <w:rPrChange w:id="4849" w:author="Author" w:date="2015-07-30T15:37:00Z">
            <w:rPr>
              <w:sz w:val="20"/>
            </w:rPr>
          </w:rPrChange>
        </w:rPr>
        <w:t xml:space="preserve"> </w:t>
      </w:r>
      <w:r>
        <w:rPr>
          <w:rFonts w:ascii="Times New Roman"/>
          <w:sz w:val="20"/>
          <w:rPrChange w:id="4850" w:author="Author" w:date="2015-07-30T15:37:00Z">
            <w:rPr>
              <w:sz w:val="20"/>
            </w:rPr>
          </w:rPrChange>
        </w:rPr>
        <w:t>in</w:t>
      </w:r>
      <w:r>
        <w:rPr>
          <w:rFonts w:ascii="Times New Roman"/>
          <w:spacing w:val="24"/>
          <w:sz w:val="20"/>
          <w:rPrChange w:id="4851" w:author="Author" w:date="2015-07-30T15:37:00Z">
            <w:rPr>
              <w:sz w:val="20"/>
            </w:rPr>
          </w:rPrChange>
        </w:rPr>
        <w:t xml:space="preserve"> </w:t>
      </w:r>
      <w:r>
        <w:rPr>
          <w:rFonts w:ascii="Times New Roman"/>
          <w:sz w:val="20"/>
          <w:rPrChange w:id="4852" w:author="Author" w:date="2015-07-30T15:37:00Z">
            <w:rPr>
              <w:sz w:val="20"/>
            </w:rPr>
          </w:rPrChange>
        </w:rPr>
        <w:t>national</w:t>
      </w:r>
      <w:r>
        <w:rPr>
          <w:rFonts w:ascii="Times New Roman"/>
          <w:spacing w:val="26"/>
          <w:sz w:val="20"/>
          <w:rPrChange w:id="4853" w:author="Author" w:date="2015-07-30T15:37:00Z">
            <w:rPr>
              <w:sz w:val="20"/>
            </w:rPr>
          </w:rPrChange>
        </w:rPr>
        <w:t xml:space="preserve"> </w:t>
      </w:r>
      <w:r>
        <w:rPr>
          <w:rFonts w:ascii="Times New Roman"/>
          <w:sz w:val="20"/>
          <w:rPrChange w:id="4854" w:author="Author" w:date="2015-07-30T15:37:00Z">
            <w:rPr>
              <w:sz w:val="20"/>
            </w:rPr>
          </w:rPrChange>
        </w:rPr>
        <w:t>planning</w:t>
      </w:r>
      <w:r>
        <w:rPr>
          <w:rFonts w:ascii="Times New Roman"/>
          <w:spacing w:val="24"/>
          <w:sz w:val="20"/>
          <w:rPrChange w:id="4855" w:author="Author" w:date="2015-07-30T15:37:00Z">
            <w:rPr>
              <w:sz w:val="20"/>
            </w:rPr>
          </w:rPrChange>
        </w:rPr>
        <w:t xml:space="preserve"> </w:t>
      </w:r>
      <w:r>
        <w:rPr>
          <w:rFonts w:ascii="Times New Roman"/>
          <w:sz w:val="20"/>
          <w:rPrChange w:id="4856" w:author="Author" w:date="2015-07-30T15:37:00Z">
            <w:rPr>
              <w:sz w:val="20"/>
            </w:rPr>
          </w:rPrChange>
        </w:rPr>
        <w:t>processes,</w:t>
      </w:r>
      <w:r>
        <w:rPr>
          <w:rFonts w:ascii="Times New Roman"/>
          <w:w w:val="99"/>
          <w:sz w:val="20"/>
          <w:rPrChange w:id="4857" w:author="Author" w:date="2015-07-30T15:37:00Z">
            <w:rPr>
              <w:sz w:val="20"/>
            </w:rPr>
          </w:rPrChange>
        </w:rPr>
        <w:t xml:space="preserve"> </w:t>
      </w:r>
      <w:r>
        <w:rPr>
          <w:rFonts w:ascii="Times New Roman"/>
          <w:sz w:val="20"/>
          <w:rPrChange w:id="4858" w:author="Author" w:date="2015-07-30T15:37:00Z">
            <w:rPr>
              <w:sz w:val="20"/>
            </w:rPr>
          </w:rPrChange>
        </w:rPr>
        <w:t>policies and strategies. It is important to recognize the link between sustainable development and other</w:t>
      </w:r>
      <w:r>
        <w:rPr>
          <w:rFonts w:ascii="Times New Roman"/>
          <w:spacing w:val="38"/>
          <w:sz w:val="20"/>
          <w:rPrChange w:id="4859" w:author="Author" w:date="2015-07-30T15:37:00Z">
            <w:rPr>
              <w:sz w:val="20"/>
            </w:rPr>
          </w:rPrChange>
        </w:rPr>
        <w:t xml:space="preserve"> </w:t>
      </w:r>
      <w:r>
        <w:rPr>
          <w:rFonts w:ascii="Times New Roman"/>
          <w:sz w:val="20"/>
          <w:rPrChange w:id="4860" w:author="Author" w:date="2015-07-30T15:37:00Z">
            <w:rPr>
              <w:sz w:val="20"/>
            </w:rPr>
          </w:rPrChange>
        </w:rPr>
        <w:t>relevant</w:t>
      </w:r>
      <w:r>
        <w:rPr>
          <w:rFonts w:ascii="Times New Roman"/>
          <w:w w:val="99"/>
          <w:sz w:val="20"/>
          <w:rPrChange w:id="4861" w:author="Author" w:date="2015-07-30T15:37:00Z">
            <w:rPr>
              <w:sz w:val="20"/>
            </w:rPr>
          </w:rPrChange>
        </w:rPr>
        <w:t xml:space="preserve"> </w:t>
      </w:r>
      <w:r>
        <w:rPr>
          <w:rFonts w:ascii="Times New Roman"/>
          <w:sz w:val="20"/>
          <w:rPrChange w:id="4862" w:author="Author" w:date="2015-07-30T15:37:00Z">
            <w:rPr>
              <w:sz w:val="20"/>
            </w:rPr>
          </w:rPrChange>
        </w:rPr>
        <w:t>ongoing processes in the economic, social and environmental</w:t>
      </w:r>
      <w:r>
        <w:rPr>
          <w:rFonts w:ascii="Times New Roman"/>
          <w:spacing w:val="-6"/>
          <w:sz w:val="20"/>
          <w:rPrChange w:id="4863" w:author="Author" w:date="2015-07-30T15:37:00Z">
            <w:rPr>
              <w:sz w:val="20"/>
            </w:rPr>
          </w:rPrChange>
        </w:rPr>
        <w:t xml:space="preserve"> </w:t>
      </w:r>
      <w:r>
        <w:rPr>
          <w:rFonts w:ascii="Times New Roman"/>
          <w:sz w:val="20"/>
          <w:rPrChange w:id="4864" w:author="Author" w:date="2015-07-30T15:37:00Z">
            <w:rPr>
              <w:sz w:val="20"/>
            </w:rPr>
          </w:rPrChange>
        </w:rPr>
        <w:t>fields.</w:t>
      </w:r>
    </w:p>
    <w:p w14:paraId="13D038F0" w14:textId="77777777" w:rsidR="00804791" w:rsidRDefault="00804791">
      <w:pPr>
        <w:spacing w:before="1"/>
        <w:rPr>
          <w:rFonts w:ascii="Times New Roman" w:hAnsi="Times New Roman"/>
          <w:sz w:val="20"/>
          <w:rPrChange w:id="4865" w:author="Author" w:date="2015-07-30T15:37:00Z">
            <w:rPr>
              <w:sz w:val="20"/>
            </w:rPr>
          </w:rPrChange>
        </w:rPr>
        <w:pPrChange w:id="4866" w:author="Author" w:date="2015-07-30T15:37:00Z">
          <w:pPr>
            <w:pStyle w:val="ListParagraph"/>
            <w:spacing w:after="0" w:line="240" w:lineRule="auto"/>
          </w:pPr>
        </w:pPrChange>
      </w:pPr>
    </w:p>
    <w:p w14:paraId="36250F8D" w14:textId="77777777" w:rsidR="00804791" w:rsidRDefault="006514D0">
      <w:pPr>
        <w:pStyle w:val="ListParagraph"/>
        <w:numPr>
          <w:ilvl w:val="0"/>
          <w:numId w:val="35"/>
        </w:numPr>
        <w:tabs>
          <w:tab w:val="left" w:pos="481"/>
        </w:tabs>
        <w:ind w:left="480" w:right="116"/>
        <w:jc w:val="both"/>
        <w:rPr>
          <w:ins w:id="4867" w:author="Author" w:date="2015-07-30T15:37:00Z"/>
          <w:rFonts w:ascii="Times New Roman" w:eastAsia="Times New Roman" w:hAnsi="Times New Roman" w:cs="Times New Roman"/>
          <w:sz w:val="20"/>
          <w:szCs w:val="20"/>
        </w:rPr>
      </w:pPr>
      <w:ins w:id="4868" w:author="Author" w:date="2015-07-30T15:37:00Z">
        <w:r>
          <w:rPr>
            <w:rFonts w:ascii="Times New Roman"/>
            <w:sz w:val="20"/>
          </w:rPr>
          <w:t xml:space="preserve">We recognize that baseline data for several of the targets remain unavailable, and we </w:t>
        </w:r>
        <w:r>
          <w:rPr>
            <w:rFonts w:ascii="Times New Roman"/>
            <w:spacing w:val="2"/>
            <w:sz w:val="20"/>
          </w:rPr>
          <w:t xml:space="preserve">call </w:t>
        </w:r>
        <w:r>
          <w:rPr>
            <w:rFonts w:ascii="Times New Roman"/>
            <w:sz w:val="20"/>
          </w:rPr>
          <w:t>for increased</w:t>
        </w:r>
        <w:r>
          <w:rPr>
            <w:rFonts w:ascii="Times New Roman"/>
            <w:spacing w:val="41"/>
            <w:sz w:val="20"/>
          </w:rPr>
          <w:t xml:space="preserve"> </w:t>
        </w:r>
        <w:r>
          <w:rPr>
            <w:rFonts w:ascii="Times New Roman"/>
            <w:sz w:val="20"/>
          </w:rPr>
          <w:t>support</w:t>
        </w:r>
        <w:r>
          <w:rPr>
            <w:rFonts w:ascii="Times New Roman"/>
            <w:w w:val="99"/>
            <w:sz w:val="20"/>
          </w:rPr>
          <w:t xml:space="preserve"> </w:t>
        </w:r>
        <w:r>
          <w:rPr>
            <w:rFonts w:ascii="Times New Roman"/>
            <w:sz w:val="20"/>
          </w:rPr>
          <w:t>for</w:t>
        </w:r>
        <w:r>
          <w:rPr>
            <w:rFonts w:ascii="Times New Roman"/>
            <w:spacing w:val="43"/>
            <w:sz w:val="20"/>
          </w:rPr>
          <w:t xml:space="preserve"> </w:t>
        </w:r>
        <w:r>
          <w:rPr>
            <w:rFonts w:ascii="Times New Roman"/>
            <w:sz w:val="20"/>
          </w:rPr>
          <w:t>strengthening</w:t>
        </w:r>
        <w:r>
          <w:rPr>
            <w:rFonts w:ascii="Times New Roman"/>
            <w:spacing w:val="41"/>
            <w:sz w:val="20"/>
          </w:rPr>
          <w:t xml:space="preserve"> </w:t>
        </w:r>
        <w:r>
          <w:rPr>
            <w:rFonts w:ascii="Times New Roman"/>
            <w:sz w:val="20"/>
          </w:rPr>
          <w:t>data</w:t>
        </w:r>
        <w:r>
          <w:rPr>
            <w:rFonts w:ascii="Times New Roman"/>
            <w:spacing w:val="43"/>
            <w:sz w:val="20"/>
          </w:rPr>
          <w:t xml:space="preserve"> </w:t>
        </w:r>
        <w:r>
          <w:rPr>
            <w:rFonts w:ascii="Times New Roman"/>
            <w:sz w:val="20"/>
          </w:rPr>
          <w:t>collection</w:t>
        </w:r>
        <w:r>
          <w:rPr>
            <w:rFonts w:ascii="Times New Roman"/>
            <w:spacing w:val="41"/>
            <w:sz w:val="20"/>
          </w:rPr>
          <w:t xml:space="preserve"> </w:t>
        </w:r>
        <w:r>
          <w:rPr>
            <w:rFonts w:ascii="Times New Roman"/>
            <w:sz w:val="20"/>
          </w:rPr>
          <w:t>and</w:t>
        </w:r>
        <w:r>
          <w:rPr>
            <w:rFonts w:ascii="Times New Roman"/>
            <w:spacing w:val="43"/>
            <w:sz w:val="20"/>
          </w:rPr>
          <w:t xml:space="preserve"> </w:t>
        </w:r>
        <w:r>
          <w:rPr>
            <w:rFonts w:ascii="Times New Roman"/>
            <w:sz w:val="20"/>
          </w:rPr>
          <w:t>capacity</w:t>
        </w:r>
        <w:r>
          <w:rPr>
            <w:rFonts w:ascii="Times New Roman"/>
            <w:spacing w:val="40"/>
            <w:sz w:val="20"/>
          </w:rPr>
          <w:t xml:space="preserve"> </w:t>
        </w:r>
        <w:r>
          <w:rPr>
            <w:rFonts w:ascii="Times New Roman"/>
            <w:sz w:val="20"/>
          </w:rPr>
          <w:t>building</w:t>
        </w:r>
        <w:r>
          <w:rPr>
            <w:rFonts w:ascii="Times New Roman"/>
            <w:spacing w:val="44"/>
            <w:sz w:val="20"/>
          </w:rPr>
          <w:t xml:space="preserve"> </w:t>
        </w:r>
        <w:r>
          <w:rPr>
            <w:rFonts w:ascii="Times New Roman"/>
            <w:sz w:val="20"/>
          </w:rPr>
          <w:t>in</w:t>
        </w:r>
        <w:r>
          <w:rPr>
            <w:rFonts w:ascii="Times New Roman"/>
            <w:spacing w:val="41"/>
            <w:sz w:val="20"/>
          </w:rPr>
          <w:t xml:space="preserve"> </w:t>
        </w:r>
        <w:r>
          <w:rPr>
            <w:rFonts w:ascii="Times New Roman"/>
            <w:sz w:val="20"/>
          </w:rPr>
          <w:t>Member</w:t>
        </w:r>
        <w:r>
          <w:rPr>
            <w:rFonts w:ascii="Times New Roman"/>
            <w:spacing w:val="43"/>
            <w:sz w:val="20"/>
          </w:rPr>
          <w:t xml:space="preserve"> </w:t>
        </w:r>
        <w:r>
          <w:rPr>
            <w:rFonts w:ascii="Times New Roman"/>
            <w:sz w:val="20"/>
          </w:rPr>
          <w:t>States,</w:t>
        </w:r>
        <w:r>
          <w:rPr>
            <w:rFonts w:ascii="Times New Roman"/>
            <w:spacing w:val="43"/>
            <w:sz w:val="20"/>
          </w:rPr>
          <w:t xml:space="preserve"> </w:t>
        </w:r>
        <w:r>
          <w:rPr>
            <w:rFonts w:ascii="Times New Roman"/>
            <w:sz w:val="20"/>
          </w:rPr>
          <w:t>to</w:t>
        </w:r>
        <w:r>
          <w:rPr>
            <w:rFonts w:ascii="Times New Roman"/>
            <w:spacing w:val="43"/>
            <w:sz w:val="20"/>
          </w:rPr>
          <w:t xml:space="preserve"> </w:t>
        </w:r>
        <w:r>
          <w:rPr>
            <w:rFonts w:ascii="Times New Roman"/>
            <w:sz w:val="20"/>
          </w:rPr>
          <w:t>develop</w:t>
        </w:r>
        <w:r>
          <w:rPr>
            <w:rFonts w:ascii="Times New Roman"/>
            <w:spacing w:val="43"/>
            <w:sz w:val="20"/>
          </w:rPr>
          <w:t xml:space="preserve"> </w:t>
        </w:r>
        <w:r>
          <w:rPr>
            <w:rFonts w:ascii="Times New Roman"/>
            <w:sz w:val="20"/>
          </w:rPr>
          <w:t>national</w:t>
        </w:r>
        <w:r>
          <w:rPr>
            <w:rFonts w:ascii="Times New Roman"/>
            <w:spacing w:val="45"/>
            <w:sz w:val="20"/>
          </w:rPr>
          <w:t xml:space="preserve"> </w:t>
        </w:r>
        <w:r>
          <w:rPr>
            <w:rFonts w:ascii="Times New Roman"/>
            <w:sz w:val="20"/>
          </w:rPr>
          <w:t>and</w:t>
        </w:r>
        <w:r>
          <w:rPr>
            <w:rFonts w:ascii="Times New Roman"/>
            <w:spacing w:val="46"/>
            <w:sz w:val="20"/>
          </w:rPr>
          <w:t xml:space="preserve"> </w:t>
        </w:r>
        <w:r>
          <w:rPr>
            <w:rFonts w:ascii="Times New Roman"/>
            <w:sz w:val="20"/>
          </w:rPr>
          <w:t>global</w:t>
        </w:r>
        <w:r>
          <w:rPr>
            <w:rFonts w:ascii="Times New Roman"/>
            <w:w w:val="99"/>
            <w:sz w:val="20"/>
          </w:rPr>
          <w:t xml:space="preserve"> </w:t>
        </w:r>
        <w:r>
          <w:rPr>
            <w:rFonts w:ascii="Times New Roman"/>
            <w:sz w:val="20"/>
          </w:rPr>
          <w:t>baselines where they do not yet exist. We commit to addressing this gap in data collection so as to better</w:t>
        </w:r>
        <w:r>
          <w:rPr>
            <w:rFonts w:ascii="Times New Roman"/>
            <w:spacing w:val="22"/>
            <w:sz w:val="20"/>
          </w:rPr>
          <w:t xml:space="preserve"> </w:t>
        </w:r>
        <w:r>
          <w:rPr>
            <w:rFonts w:ascii="Times New Roman"/>
            <w:sz w:val="20"/>
          </w:rPr>
          <w:t>inform</w:t>
        </w:r>
        <w:r>
          <w:rPr>
            <w:rFonts w:ascii="Times New Roman"/>
            <w:w w:val="99"/>
            <w:sz w:val="20"/>
          </w:rPr>
          <w:t xml:space="preserve"> </w:t>
        </w:r>
        <w:r>
          <w:rPr>
            <w:rFonts w:ascii="Times New Roman"/>
            <w:sz w:val="20"/>
          </w:rPr>
          <w:t>the measurement of progress, in particular for those targets below which do not have clear numerical</w:t>
        </w:r>
        <w:r>
          <w:rPr>
            <w:rFonts w:ascii="Times New Roman"/>
            <w:spacing w:val="-25"/>
            <w:sz w:val="20"/>
          </w:rPr>
          <w:t xml:space="preserve"> </w:t>
        </w:r>
        <w:r>
          <w:rPr>
            <w:rFonts w:ascii="Times New Roman"/>
            <w:sz w:val="20"/>
          </w:rPr>
          <w:t>targets</w:t>
        </w:r>
      </w:ins>
    </w:p>
    <w:p w14:paraId="46D26F2F" w14:textId="77777777" w:rsidR="00804791" w:rsidRDefault="00804791">
      <w:pPr>
        <w:spacing w:before="1"/>
        <w:rPr>
          <w:ins w:id="4869" w:author="Author" w:date="2015-07-30T15:37:00Z"/>
          <w:rFonts w:ascii="Times New Roman" w:eastAsia="Times New Roman" w:hAnsi="Times New Roman" w:cs="Times New Roman"/>
          <w:sz w:val="20"/>
          <w:szCs w:val="20"/>
        </w:rPr>
      </w:pPr>
    </w:p>
    <w:p w14:paraId="12004B8C" w14:textId="15FE6FF6" w:rsidR="00804791" w:rsidRDefault="006514D0">
      <w:pPr>
        <w:pStyle w:val="ListParagraph"/>
        <w:numPr>
          <w:ilvl w:val="0"/>
          <w:numId w:val="35"/>
        </w:numPr>
        <w:tabs>
          <w:tab w:val="left" w:pos="481"/>
        </w:tabs>
        <w:ind w:left="480" w:right="121"/>
        <w:jc w:val="both"/>
        <w:rPr>
          <w:rFonts w:ascii="Times New Roman" w:hAnsi="Times New Roman"/>
          <w:sz w:val="20"/>
          <w:rPrChange w:id="4870" w:author="Author" w:date="2015-07-30T15:37:00Z">
            <w:rPr>
              <w:sz w:val="20"/>
            </w:rPr>
          </w:rPrChange>
        </w:rPr>
        <w:pPrChange w:id="4871" w:author="Author" w:date="2015-07-30T15:37:00Z">
          <w:pPr>
            <w:pStyle w:val="ecxmsonormal"/>
            <w:numPr>
              <w:numId w:val="36"/>
            </w:numPr>
            <w:shd w:val="clear" w:color="auto" w:fill="FFFFFF"/>
            <w:spacing w:before="0" w:beforeAutospacing="0" w:after="0" w:afterAutospacing="0"/>
            <w:ind w:left="360" w:hanging="360"/>
            <w:jc w:val="both"/>
          </w:pPr>
        </w:pPrChange>
      </w:pPr>
      <w:r>
        <w:rPr>
          <w:rFonts w:ascii="Times New Roman"/>
          <w:sz w:val="20"/>
          <w:rPrChange w:id="4872" w:author="Author" w:date="2015-07-30T15:37:00Z">
            <w:rPr>
              <w:sz w:val="20"/>
            </w:rPr>
          </w:rPrChange>
        </w:rPr>
        <w:t>We</w:t>
      </w:r>
      <w:r>
        <w:rPr>
          <w:rFonts w:ascii="Times New Roman"/>
          <w:spacing w:val="12"/>
          <w:sz w:val="20"/>
          <w:rPrChange w:id="4873" w:author="Author" w:date="2015-07-30T15:37:00Z">
            <w:rPr>
              <w:sz w:val="20"/>
            </w:rPr>
          </w:rPrChange>
        </w:rPr>
        <w:t xml:space="preserve"> </w:t>
      </w:r>
      <w:r>
        <w:rPr>
          <w:rFonts w:ascii="Times New Roman"/>
          <w:sz w:val="20"/>
          <w:rPrChange w:id="4874" w:author="Author" w:date="2015-07-30T15:37:00Z">
            <w:rPr>
              <w:sz w:val="20"/>
            </w:rPr>
          </w:rPrChange>
        </w:rPr>
        <w:t>encourage</w:t>
      </w:r>
      <w:r>
        <w:rPr>
          <w:rFonts w:ascii="Times New Roman"/>
          <w:spacing w:val="15"/>
          <w:sz w:val="20"/>
          <w:rPrChange w:id="4875" w:author="Author" w:date="2015-07-30T15:37:00Z">
            <w:rPr>
              <w:sz w:val="20"/>
            </w:rPr>
          </w:rPrChange>
        </w:rPr>
        <w:t xml:space="preserve"> </w:t>
      </w:r>
      <w:r>
        <w:rPr>
          <w:rFonts w:ascii="Times New Roman"/>
          <w:sz w:val="20"/>
          <w:rPrChange w:id="4876" w:author="Author" w:date="2015-07-30T15:37:00Z">
            <w:rPr>
              <w:sz w:val="20"/>
            </w:rPr>
          </w:rPrChange>
        </w:rPr>
        <w:t>ongoing</w:t>
      </w:r>
      <w:r>
        <w:rPr>
          <w:rFonts w:ascii="Times New Roman"/>
          <w:spacing w:val="11"/>
          <w:sz w:val="20"/>
          <w:rPrChange w:id="4877" w:author="Author" w:date="2015-07-30T15:37:00Z">
            <w:rPr>
              <w:sz w:val="20"/>
            </w:rPr>
          </w:rPrChange>
        </w:rPr>
        <w:t xml:space="preserve"> </w:t>
      </w:r>
      <w:r>
        <w:rPr>
          <w:rFonts w:ascii="Times New Roman"/>
          <w:sz w:val="20"/>
          <w:rPrChange w:id="4878" w:author="Author" w:date="2015-07-30T15:37:00Z">
            <w:rPr>
              <w:sz w:val="20"/>
            </w:rPr>
          </w:rPrChange>
        </w:rPr>
        <w:t>efforts</w:t>
      </w:r>
      <w:r>
        <w:rPr>
          <w:rFonts w:ascii="Times New Roman"/>
          <w:spacing w:val="11"/>
          <w:sz w:val="20"/>
          <w:rPrChange w:id="4879" w:author="Author" w:date="2015-07-30T15:37:00Z">
            <w:rPr>
              <w:sz w:val="20"/>
            </w:rPr>
          </w:rPrChange>
        </w:rPr>
        <w:t xml:space="preserve"> </w:t>
      </w:r>
      <w:r>
        <w:rPr>
          <w:rFonts w:ascii="Times New Roman"/>
          <w:sz w:val="20"/>
          <w:rPrChange w:id="4880" w:author="Author" w:date="2015-07-30T15:37:00Z">
            <w:rPr>
              <w:sz w:val="20"/>
            </w:rPr>
          </w:rPrChange>
        </w:rPr>
        <w:t>by</w:t>
      </w:r>
      <w:r>
        <w:rPr>
          <w:rFonts w:ascii="Times New Roman"/>
          <w:spacing w:val="11"/>
          <w:sz w:val="20"/>
          <w:rPrChange w:id="4881" w:author="Author" w:date="2015-07-30T15:37:00Z">
            <w:rPr>
              <w:sz w:val="20"/>
            </w:rPr>
          </w:rPrChange>
        </w:rPr>
        <w:t xml:space="preserve"> </w:t>
      </w:r>
      <w:r>
        <w:rPr>
          <w:rFonts w:ascii="Times New Roman"/>
          <w:sz w:val="20"/>
          <w:rPrChange w:id="4882" w:author="Author" w:date="2015-07-30T15:37:00Z">
            <w:rPr>
              <w:sz w:val="20"/>
            </w:rPr>
          </w:rPrChange>
        </w:rPr>
        <w:t>states</w:t>
      </w:r>
      <w:r>
        <w:rPr>
          <w:rFonts w:ascii="Times New Roman"/>
          <w:spacing w:val="11"/>
          <w:sz w:val="20"/>
          <w:rPrChange w:id="4883" w:author="Author" w:date="2015-07-30T15:37:00Z">
            <w:rPr>
              <w:sz w:val="20"/>
            </w:rPr>
          </w:rPrChange>
        </w:rPr>
        <w:t xml:space="preserve"> </w:t>
      </w:r>
      <w:r>
        <w:rPr>
          <w:rFonts w:ascii="Times New Roman"/>
          <w:sz w:val="20"/>
          <w:rPrChange w:id="4884" w:author="Author" w:date="2015-07-30T15:37:00Z">
            <w:rPr>
              <w:sz w:val="20"/>
            </w:rPr>
          </w:rPrChange>
        </w:rPr>
        <w:t>in</w:t>
      </w:r>
      <w:r>
        <w:rPr>
          <w:rFonts w:ascii="Times New Roman"/>
          <w:spacing w:val="11"/>
          <w:sz w:val="20"/>
          <w:rPrChange w:id="4885" w:author="Author" w:date="2015-07-30T15:37:00Z">
            <w:rPr>
              <w:sz w:val="20"/>
            </w:rPr>
          </w:rPrChange>
        </w:rPr>
        <w:t xml:space="preserve"> </w:t>
      </w:r>
      <w:r>
        <w:rPr>
          <w:rFonts w:ascii="Times New Roman"/>
          <w:sz w:val="20"/>
          <w:rPrChange w:id="4886" w:author="Author" w:date="2015-07-30T15:37:00Z">
            <w:rPr>
              <w:sz w:val="20"/>
            </w:rPr>
          </w:rPrChange>
        </w:rPr>
        <w:t>other</w:t>
      </w:r>
      <w:r>
        <w:rPr>
          <w:rFonts w:ascii="Times New Roman"/>
          <w:spacing w:val="15"/>
          <w:sz w:val="20"/>
          <w:rPrChange w:id="4887" w:author="Author" w:date="2015-07-30T15:37:00Z">
            <w:rPr>
              <w:sz w:val="20"/>
            </w:rPr>
          </w:rPrChange>
        </w:rPr>
        <w:t xml:space="preserve"> </w:t>
      </w:r>
      <w:r>
        <w:rPr>
          <w:rFonts w:ascii="Times New Roman"/>
          <w:sz w:val="20"/>
          <w:rPrChange w:id="4888" w:author="Author" w:date="2015-07-30T15:37:00Z">
            <w:rPr>
              <w:sz w:val="20"/>
            </w:rPr>
          </w:rPrChange>
        </w:rPr>
        <w:t>fora</w:t>
      </w:r>
      <w:r>
        <w:rPr>
          <w:rFonts w:ascii="Times New Roman"/>
          <w:spacing w:val="12"/>
          <w:sz w:val="20"/>
          <w:rPrChange w:id="4889" w:author="Author" w:date="2015-07-30T15:37:00Z">
            <w:rPr>
              <w:sz w:val="20"/>
            </w:rPr>
          </w:rPrChange>
        </w:rPr>
        <w:t xml:space="preserve"> </w:t>
      </w:r>
      <w:r>
        <w:rPr>
          <w:rFonts w:ascii="Times New Roman"/>
          <w:sz w:val="20"/>
          <w:rPrChange w:id="4890" w:author="Author" w:date="2015-07-30T15:37:00Z">
            <w:rPr>
              <w:sz w:val="20"/>
            </w:rPr>
          </w:rPrChange>
        </w:rPr>
        <w:t>to</w:t>
      </w:r>
      <w:r>
        <w:rPr>
          <w:rFonts w:ascii="Times New Roman"/>
          <w:spacing w:val="13"/>
          <w:sz w:val="20"/>
          <w:rPrChange w:id="4891" w:author="Author" w:date="2015-07-30T15:37:00Z">
            <w:rPr>
              <w:sz w:val="20"/>
            </w:rPr>
          </w:rPrChange>
        </w:rPr>
        <w:t xml:space="preserve"> </w:t>
      </w:r>
      <w:r>
        <w:rPr>
          <w:rFonts w:ascii="Times New Roman"/>
          <w:sz w:val="20"/>
          <w:rPrChange w:id="4892" w:author="Author" w:date="2015-07-30T15:37:00Z">
            <w:rPr>
              <w:sz w:val="20"/>
            </w:rPr>
          </w:rPrChange>
        </w:rPr>
        <w:t>address</w:t>
      </w:r>
      <w:r>
        <w:rPr>
          <w:rFonts w:ascii="Times New Roman"/>
          <w:spacing w:val="11"/>
          <w:sz w:val="20"/>
          <w:rPrChange w:id="4893" w:author="Author" w:date="2015-07-30T15:37:00Z">
            <w:rPr>
              <w:sz w:val="20"/>
            </w:rPr>
          </w:rPrChange>
        </w:rPr>
        <w:t xml:space="preserve"> </w:t>
      </w:r>
      <w:r>
        <w:rPr>
          <w:rFonts w:ascii="Times New Roman"/>
          <w:sz w:val="20"/>
          <w:rPrChange w:id="4894" w:author="Author" w:date="2015-07-30T15:37:00Z">
            <w:rPr>
              <w:sz w:val="20"/>
            </w:rPr>
          </w:rPrChange>
        </w:rPr>
        <w:t>key</w:t>
      </w:r>
      <w:r>
        <w:rPr>
          <w:rFonts w:ascii="Times New Roman"/>
          <w:spacing w:val="11"/>
          <w:sz w:val="20"/>
          <w:rPrChange w:id="4895" w:author="Author" w:date="2015-07-30T15:37:00Z">
            <w:rPr>
              <w:sz w:val="20"/>
            </w:rPr>
          </w:rPrChange>
        </w:rPr>
        <w:t xml:space="preserve"> </w:t>
      </w:r>
      <w:r>
        <w:rPr>
          <w:rFonts w:ascii="Times New Roman"/>
          <w:sz w:val="20"/>
          <w:rPrChange w:id="4896" w:author="Author" w:date="2015-07-30T15:37:00Z">
            <w:rPr>
              <w:sz w:val="20"/>
            </w:rPr>
          </w:rPrChange>
        </w:rPr>
        <w:t>issues</w:t>
      </w:r>
      <w:r>
        <w:rPr>
          <w:rFonts w:ascii="Times New Roman"/>
          <w:spacing w:val="16"/>
          <w:sz w:val="20"/>
          <w:rPrChange w:id="4897" w:author="Author" w:date="2015-07-30T15:37:00Z">
            <w:rPr>
              <w:sz w:val="20"/>
            </w:rPr>
          </w:rPrChange>
        </w:rPr>
        <w:t xml:space="preserve"> </w:t>
      </w:r>
      <w:r>
        <w:rPr>
          <w:rFonts w:ascii="Times New Roman"/>
          <w:sz w:val="20"/>
          <w:rPrChange w:id="4898" w:author="Author" w:date="2015-07-30T15:37:00Z">
            <w:rPr>
              <w:sz w:val="20"/>
            </w:rPr>
          </w:rPrChange>
        </w:rPr>
        <w:t>which</w:t>
      </w:r>
      <w:r>
        <w:rPr>
          <w:rFonts w:ascii="Times New Roman"/>
          <w:spacing w:val="13"/>
          <w:sz w:val="20"/>
          <w:rPrChange w:id="4899" w:author="Author" w:date="2015-07-30T15:37:00Z">
            <w:rPr>
              <w:sz w:val="20"/>
            </w:rPr>
          </w:rPrChange>
        </w:rPr>
        <w:t xml:space="preserve"> </w:t>
      </w:r>
      <w:r>
        <w:rPr>
          <w:rFonts w:ascii="Times New Roman"/>
          <w:sz w:val="20"/>
          <w:rPrChange w:id="4900" w:author="Author" w:date="2015-07-30T15:37:00Z">
            <w:rPr>
              <w:sz w:val="20"/>
            </w:rPr>
          </w:rPrChange>
        </w:rPr>
        <w:t>pose</w:t>
      </w:r>
      <w:r>
        <w:rPr>
          <w:rFonts w:ascii="Times New Roman"/>
          <w:spacing w:val="15"/>
          <w:sz w:val="20"/>
          <w:rPrChange w:id="4901" w:author="Author" w:date="2015-07-30T15:37:00Z">
            <w:rPr>
              <w:sz w:val="20"/>
            </w:rPr>
          </w:rPrChange>
        </w:rPr>
        <w:t xml:space="preserve"> </w:t>
      </w:r>
      <w:r>
        <w:rPr>
          <w:rFonts w:ascii="Times New Roman"/>
          <w:sz w:val="20"/>
          <w:rPrChange w:id="4902" w:author="Author" w:date="2015-07-30T15:37:00Z">
            <w:rPr>
              <w:sz w:val="20"/>
            </w:rPr>
          </w:rPrChange>
        </w:rPr>
        <w:t>potential</w:t>
      </w:r>
      <w:r>
        <w:rPr>
          <w:rFonts w:ascii="Times New Roman"/>
          <w:spacing w:val="12"/>
          <w:sz w:val="20"/>
          <w:rPrChange w:id="4903" w:author="Author" w:date="2015-07-30T15:37:00Z">
            <w:rPr>
              <w:sz w:val="20"/>
            </w:rPr>
          </w:rPrChange>
        </w:rPr>
        <w:t xml:space="preserve"> </w:t>
      </w:r>
      <w:r>
        <w:rPr>
          <w:rFonts w:ascii="Times New Roman"/>
          <w:sz w:val="20"/>
          <w:rPrChange w:id="4904" w:author="Author" w:date="2015-07-30T15:37:00Z">
            <w:rPr>
              <w:sz w:val="20"/>
            </w:rPr>
          </w:rPrChange>
        </w:rPr>
        <w:t>challenges</w:t>
      </w:r>
      <w:r>
        <w:rPr>
          <w:rFonts w:ascii="Times New Roman"/>
          <w:spacing w:val="11"/>
          <w:sz w:val="20"/>
          <w:rPrChange w:id="4905" w:author="Author" w:date="2015-07-30T15:37:00Z">
            <w:rPr>
              <w:sz w:val="20"/>
            </w:rPr>
          </w:rPrChange>
        </w:rPr>
        <w:t xml:space="preserve"> </w:t>
      </w:r>
      <w:r>
        <w:rPr>
          <w:rFonts w:ascii="Times New Roman"/>
          <w:sz w:val="20"/>
          <w:rPrChange w:id="4906" w:author="Author" w:date="2015-07-30T15:37:00Z">
            <w:rPr>
              <w:sz w:val="20"/>
            </w:rPr>
          </w:rPrChange>
        </w:rPr>
        <w:t>to</w:t>
      </w:r>
      <w:r>
        <w:rPr>
          <w:rFonts w:ascii="Times New Roman"/>
          <w:w w:val="99"/>
          <w:sz w:val="20"/>
          <w:rPrChange w:id="4907" w:author="Author" w:date="2015-07-30T15:37:00Z">
            <w:rPr>
              <w:sz w:val="20"/>
            </w:rPr>
          </w:rPrChange>
        </w:rPr>
        <w:t xml:space="preserve"> </w:t>
      </w:r>
      <w:r>
        <w:rPr>
          <w:rFonts w:ascii="Times New Roman"/>
          <w:sz w:val="20"/>
          <w:rPrChange w:id="4908" w:author="Author" w:date="2015-07-30T15:37:00Z">
            <w:rPr>
              <w:sz w:val="20"/>
            </w:rPr>
          </w:rPrChange>
        </w:rPr>
        <w:t>the implementation of our Agenda; and we respect the independent mandates of those processes. We intend</w:t>
      </w:r>
      <w:r>
        <w:rPr>
          <w:rFonts w:ascii="Times New Roman"/>
          <w:spacing w:val="13"/>
          <w:sz w:val="20"/>
          <w:rPrChange w:id="4909" w:author="Author" w:date="2015-07-30T15:37:00Z">
            <w:rPr>
              <w:sz w:val="20"/>
            </w:rPr>
          </w:rPrChange>
        </w:rPr>
        <w:t xml:space="preserve"> </w:t>
      </w:r>
      <w:r>
        <w:rPr>
          <w:rFonts w:ascii="Times New Roman"/>
          <w:sz w:val="20"/>
          <w:rPrChange w:id="4910" w:author="Author" w:date="2015-07-30T15:37:00Z">
            <w:rPr>
              <w:sz w:val="20"/>
            </w:rPr>
          </w:rPrChange>
        </w:rPr>
        <w:t>that</w:t>
      </w:r>
      <w:r>
        <w:rPr>
          <w:rFonts w:ascii="Times New Roman"/>
          <w:w w:val="99"/>
          <w:sz w:val="20"/>
          <w:rPrChange w:id="4911" w:author="Author" w:date="2015-07-30T15:37:00Z">
            <w:rPr>
              <w:sz w:val="20"/>
            </w:rPr>
          </w:rPrChange>
        </w:rPr>
        <w:t xml:space="preserve"> </w:t>
      </w:r>
      <w:r>
        <w:rPr>
          <w:rFonts w:ascii="Times New Roman"/>
          <w:sz w:val="20"/>
          <w:rPrChange w:id="4912" w:author="Author" w:date="2015-07-30T15:37:00Z">
            <w:rPr>
              <w:sz w:val="20"/>
            </w:rPr>
          </w:rPrChange>
        </w:rPr>
        <w:t>the</w:t>
      </w:r>
      <w:r>
        <w:rPr>
          <w:rFonts w:ascii="Times New Roman"/>
          <w:spacing w:val="16"/>
          <w:sz w:val="20"/>
          <w:rPrChange w:id="4913" w:author="Author" w:date="2015-07-30T15:37:00Z">
            <w:rPr>
              <w:sz w:val="20"/>
            </w:rPr>
          </w:rPrChange>
        </w:rPr>
        <w:t xml:space="preserve"> </w:t>
      </w:r>
      <w:r>
        <w:rPr>
          <w:rFonts w:ascii="Times New Roman"/>
          <w:sz w:val="20"/>
          <w:rPrChange w:id="4914" w:author="Author" w:date="2015-07-30T15:37:00Z">
            <w:rPr>
              <w:sz w:val="20"/>
            </w:rPr>
          </w:rPrChange>
        </w:rPr>
        <w:t>Agenda</w:t>
      </w:r>
      <w:r>
        <w:rPr>
          <w:rFonts w:ascii="Times New Roman"/>
          <w:spacing w:val="14"/>
          <w:sz w:val="20"/>
          <w:rPrChange w:id="4915" w:author="Author" w:date="2015-07-30T15:37:00Z">
            <w:rPr>
              <w:sz w:val="20"/>
            </w:rPr>
          </w:rPrChange>
        </w:rPr>
        <w:t xml:space="preserve"> </w:t>
      </w:r>
      <w:r>
        <w:rPr>
          <w:rFonts w:ascii="Times New Roman"/>
          <w:sz w:val="20"/>
          <w:rPrChange w:id="4916" w:author="Author" w:date="2015-07-30T15:37:00Z">
            <w:rPr>
              <w:sz w:val="20"/>
            </w:rPr>
          </w:rPrChange>
        </w:rPr>
        <w:t>and</w:t>
      </w:r>
      <w:r>
        <w:rPr>
          <w:rFonts w:ascii="Times New Roman"/>
          <w:spacing w:val="14"/>
          <w:sz w:val="20"/>
          <w:rPrChange w:id="4917" w:author="Author" w:date="2015-07-30T15:37:00Z">
            <w:rPr>
              <w:sz w:val="20"/>
            </w:rPr>
          </w:rPrChange>
        </w:rPr>
        <w:t xml:space="preserve"> </w:t>
      </w:r>
      <w:r>
        <w:rPr>
          <w:rFonts w:ascii="Times New Roman"/>
          <w:sz w:val="20"/>
          <w:rPrChange w:id="4918" w:author="Author" w:date="2015-07-30T15:37:00Z">
            <w:rPr>
              <w:sz w:val="20"/>
            </w:rPr>
          </w:rPrChange>
        </w:rPr>
        <w:t>its</w:t>
      </w:r>
      <w:r>
        <w:rPr>
          <w:rFonts w:ascii="Times New Roman"/>
          <w:spacing w:val="15"/>
          <w:sz w:val="20"/>
          <w:rPrChange w:id="4919" w:author="Author" w:date="2015-07-30T15:37:00Z">
            <w:rPr>
              <w:sz w:val="20"/>
            </w:rPr>
          </w:rPrChange>
        </w:rPr>
        <w:t xml:space="preserve"> </w:t>
      </w:r>
      <w:r>
        <w:rPr>
          <w:rFonts w:ascii="Times New Roman"/>
          <w:sz w:val="20"/>
          <w:rPrChange w:id="4920" w:author="Author" w:date="2015-07-30T15:37:00Z">
            <w:rPr>
              <w:sz w:val="20"/>
            </w:rPr>
          </w:rPrChange>
        </w:rPr>
        <w:t>implementation</w:t>
      </w:r>
      <w:r>
        <w:rPr>
          <w:rFonts w:ascii="Times New Roman"/>
          <w:spacing w:val="15"/>
          <w:sz w:val="20"/>
          <w:rPrChange w:id="4921" w:author="Author" w:date="2015-07-30T15:37:00Z">
            <w:rPr>
              <w:sz w:val="20"/>
            </w:rPr>
          </w:rPrChange>
        </w:rPr>
        <w:t xml:space="preserve"> </w:t>
      </w:r>
      <w:r>
        <w:rPr>
          <w:rFonts w:ascii="Times New Roman"/>
          <w:sz w:val="20"/>
          <w:rPrChange w:id="4922" w:author="Author" w:date="2015-07-30T15:37:00Z">
            <w:rPr>
              <w:sz w:val="20"/>
            </w:rPr>
          </w:rPrChange>
        </w:rPr>
        <w:t>would</w:t>
      </w:r>
      <w:r>
        <w:rPr>
          <w:rFonts w:ascii="Times New Roman"/>
          <w:spacing w:val="14"/>
          <w:sz w:val="20"/>
          <w:rPrChange w:id="4923" w:author="Author" w:date="2015-07-30T15:37:00Z">
            <w:rPr>
              <w:sz w:val="20"/>
            </w:rPr>
          </w:rPrChange>
        </w:rPr>
        <w:t xml:space="preserve"> </w:t>
      </w:r>
      <w:r>
        <w:rPr>
          <w:rFonts w:ascii="Times New Roman"/>
          <w:sz w:val="20"/>
          <w:rPrChange w:id="4924" w:author="Author" w:date="2015-07-30T15:37:00Z">
            <w:rPr>
              <w:sz w:val="20"/>
            </w:rPr>
          </w:rPrChange>
        </w:rPr>
        <w:t>support,</w:t>
      </w:r>
      <w:r>
        <w:rPr>
          <w:rFonts w:ascii="Times New Roman"/>
          <w:spacing w:val="14"/>
          <w:sz w:val="20"/>
          <w:rPrChange w:id="4925" w:author="Author" w:date="2015-07-30T15:37:00Z">
            <w:rPr>
              <w:sz w:val="20"/>
            </w:rPr>
          </w:rPrChange>
        </w:rPr>
        <w:t xml:space="preserve"> </w:t>
      </w:r>
      <w:r>
        <w:rPr>
          <w:rFonts w:ascii="Times New Roman"/>
          <w:sz w:val="20"/>
          <w:rPrChange w:id="4926" w:author="Author" w:date="2015-07-30T15:37:00Z">
            <w:rPr>
              <w:sz w:val="20"/>
            </w:rPr>
          </w:rPrChange>
        </w:rPr>
        <w:t>and</w:t>
      </w:r>
      <w:r>
        <w:rPr>
          <w:rFonts w:ascii="Times New Roman"/>
          <w:spacing w:val="14"/>
          <w:sz w:val="20"/>
          <w:rPrChange w:id="4927" w:author="Author" w:date="2015-07-30T15:37:00Z">
            <w:rPr>
              <w:sz w:val="20"/>
            </w:rPr>
          </w:rPrChange>
        </w:rPr>
        <w:t xml:space="preserve"> </w:t>
      </w:r>
      <w:r>
        <w:rPr>
          <w:rFonts w:ascii="Times New Roman"/>
          <w:sz w:val="20"/>
          <w:rPrChange w:id="4928" w:author="Author" w:date="2015-07-30T15:37:00Z">
            <w:rPr>
              <w:sz w:val="20"/>
            </w:rPr>
          </w:rPrChange>
        </w:rPr>
        <w:t>be</w:t>
      </w:r>
      <w:r>
        <w:rPr>
          <w:rFonts w:ascii="Times New Roman"/>
          <w:spacing w:val="16"/>
          <w:sz w:val="20"/>
          <w:rPrChange w:id="4929" w:author="Author" w:date="2015-07-30T15:37:00Z">
            <w:rPr>
              <w:sz w:val="20"/>
            </w:rPr>
          </w:rPrChange>
        </w:rPr>
        <w:t xml:space="preserve"> </w:t>
      </w:r>
      <w:r>
        <w:rPr>
          <w:rFonts w:ascii="Times New Roman"/>
          <w:sz w:val="20"/>
          <w:rPrChange w:id="4930" w:author="Author" w:date="2015-07-30T15:37:00Z">
            <w:rPr>
              <w:sz w:val="20"/>
            </w:rPr>
          </w:rPrChange>
        </w:rPr>
        <w:t>without</w:t>
      </w:r>
      <w:r>
        <w:rPr>
          <w:rFonts w:ascii="Times New Roman"/>
          <w:spacing w:val="13"/>
          <w:sz w:val="20"/>
          <w:rPrChange w:id="4931" w:author="Author" w:date="2015-07-30T15:37:00Z">
            <w:rPr>
              <w:sz w:val="20"/>
            </w:rPr>
          </w:rPrChange>
        </w:rPr>
        <w:t xml:space="preserve"> </w:t>
      </w:r>
      <w:r>
        <w:rPr>
          <w:rFonts w:ascii="Times New Roman"/>
          <w:sz w:val="20"/>
          <w:rPrChange w:id="4932" w:author="Author" w:date="2015-07-30T15:37:00Z">
            <w:rPr>
              <w:sz w:val="20"/>
            </w:rPr>
          </w:rPrChange>
        </w:rPr>
        <w:t>prejudice</w:t>
      </w:r>
      <w:r>
        <w:rPr>
          <w:rFonts w:ascii="Times New Roman"/>
          <w:spacing w:val="14"/>
          <w:sz w:val="20"/>
          <w:rPrChange w:id="4933" w:author="Author" w:date="2015-07-30T15:37:00Z">
            <w:rPr>
              <w:sz w:val="20"/>
            </w:rPr>
          </w:rPrChange>
        </w:rPr>
        <w:t xml:space="preserve"> </w:t>
      </w:r>
      <w:r>
        <w:rPr>
          <w:rFonts w:ascii="Times New Roman"/>
          <w:sz w:val="20"/>
          <w:rPrChange w:id="4934" w:author="Author" w:date="2015-07-30T15:37:00Z">
            <w:rPr>
              <w:sz w:val="20"/>
            </w:rPr>
          </w:rPrChange>
        </w:rPr>
        <w:t>to,</w:t>
      </w:r>
      <w:r>
        <w:rPr>
          <w:rFonts w:ascii="Times New Roman"/>
          <w:spacing w:val="14"/>
          <w:sz w:val="20"/>
          <w:rPrChange w:id="4935" w:author="Author" w:date="2015-07-30T15:37:00Z">
            <w:rPr>
              <w:sz w:val="20"/>
            </w:rPr>
          </w:rPrChange>
        </w:rPr>
        <w:t xml:space="preserve"> </w:t>
      </w:r>
      <w:r>
        <w:rPr>
          <w:rFonts w:ascii="Times New Roman"/>
          <w:sz w:val="20"/>
          <w:rPrChange w:id="4936" w:author="Author" w:date="2015-07-30T15:37:00Z">
            <w:rPr>
              <w:sz w:val="20"/>
            </w:rPr>
          </w:rPrChange>
        </w:rPr>
        <w:t>those</w:t>
      </w:r>
      <w:r>
        <w:rPr>
          <w:rFonts w:ascii="Times New Roman"/>
          <w:spacing w:val="14"/>
          <w:sz w:val="20"/>
          <w:rPrChange w:id="4937" w:author="Author" w:date="2015-07-30T15:37:00Z">
            <w:rPr>
              <w:sz w:val="20"/>
            </w:rPr>
          </w:rPrChange>
        </w:rPr>
        <w:t xml:space="preserve"> </w:t>
      </w:r>
      <w:r>
        <w:rPr>
          <w:rFonts w:ascii="Times New Roman"/>
          <w:sz w:val="20"/>
          <w:rPrChange w:id="4938" w:author="Author" w:date="2015-07-30T15:37:00Z">
            <w:rPr>
              <w:sz w:val="20"/>
            </w:rPr>
          </w:rPrChange>
        </w:rPr>
        <w:t>other</w:t>
      </w:r>
      <w:r>
        <w:rPr>
          <w:rFonts w:ascii="Times New Roman"/>
          <w:spacing w:val="14"/>
          <w:sz w:val="20"/>
          <w:rPrChange w:id="4939" w:author="Author" w:date="2015-07-30T15:37:00Z">
            <w:rPr>
              <w:sz w:val="20"/>
            </w:rPr>
          </w:rPrChange>
        </w:rPr>
        <w:t xml:space="preserve"> </w:t>
      </w:r>
      <w:r>
        <w:rPr>
          <w:rFonts w:ascii="Times New Roman"/>
          <w:sz w:val="20"/>
          <w:rPrChange w:id="4940" w:author="Author" w:date="2015-07-30T15:37:00Z">
            <w:rPr>
              <w:sz w:val="20"/>
            </w:rPr>
          </w:rPrChange>
        </w:rPr>
        <w:t>processes</w:t>
      </w:r>
      <w:r>
        <w:rPr>
          <w:rFonts w:ascii="Times New Roman"/>
          <w:spacing w:val="13"/>
          <w:sz w:val="20"/>
          <w:rPrChange w:id="4941" w:author="Author" w:date="2015-07-30T15:37:00Z">
            <w:rPr>
              <w:sz w:val="20"/>
            </w:rPr>
          </w:rPrChange>
        </w:rPr>
        <w:t xml:space="preserve"> </w:t>
      </w:r>
      <w:r>
        <w:rPr>
          <w:rFonts w:ascii="Times New Roman"/>
          <w:sz w:val="20"/>
          <w:rPrChange w:id="4942" w:author="Author" w:date="2015-07-30T15:37:00Z">
            <w:rPr>
              <w:sz w:val="20"/>
            </w:rPr>
          </w:rPrChange>
        </w:rPr>
        <w:t>and</w:t>
      </w:r>
      <w:r>
        <w:rPr>
          <w:rFonts w:ascii="Times New Roman"/>
          <w:spacing w:val="14"/>
          <w:sz w:val="20"/>
          <w:rPrChange w:id="4943" w:author="Author" w:date="2015-07-30T15:37:00Z">
            <w:rPr>
              <w:sz w:val="20"/>
            </w:rPr>
          </w:rPrChange>
        </w:rPr>
        <w:t xml:space="preserve"> </w:t>
      </w:r>
      <w:r>
        <w:rPr>
          <w:rFonts w:ascii="Times New Roman"/>
          <w:sz w:val="20"/>
          <w:rPrChange w:id="4944" w:author="Author" w:date="2015-07-30T15:37:00Z">
            <w:rPr>
              <w:sz w:val="20"/>
            </w:rPr>
          </w:rPrChange>
        </w:rPr>
        <w:t>the</w:t>
      </w:r>
      <w:r>
        <w:rPr>
          <w:rFonts w:ascii="Times New Roman"/>
          <w:w w:val="99"/>
          <w:sz w:val="20"/>
          <w:rPrChange w:id="4945" w:author="Author" w:date="2015-07-30T15:37:00Z">
            <w:rPr>
              <w:sz w:val="20"/>
            </w:rPr>
          </w:rPrChange>
        </w:rPr>
        <w:t xml:space="preserve"> </w:t>
      </w:r>
      <w:r>
        <w:rPr>
          <w:rFonts w:ascii="Times New Roman"/>
          <w:sz w:val="20"/>
          <w:rPrChange w:id="4946" w:author="Author" w:date="2015-07-30T15:37:00Z">
            <w:rPr>
              <w:sz w:val="20"/>
            </w:rPr>
          </w:rPrChange>
        </w:rPr>
        <w:t>decisions taken</w:t>
      </w:r>
      <w:r>
        <w:rPr>
          <w:rFonts w:ascii="Times New Roman"/>
          <w:spacing w:val="-3"/>
          <w:sz w:val="20"/>
          <w:rPrChange w:id="4947" w:author="Author" w:date="2015-07-30T15:37:00Z">
            <w:rPr>
              <w:sz w:val="20"/>
            </w:rPr>
          </w:rPrChange>
        </w:rPr>
        <w:t xml:space="preserve"> </w:t>
      </w:r>
      <w:r>
        <w:rPr>
          <w:rFonts w:ascii="Times New Roman"/>
          <w:sz w:val="20"/>
          <w:rPrChange w:id="4948" w:author="Author" w:date="2015-07-30T15:37:00Z">
            <w:rPr>
              <w:sz w:val="20"/>
            </w:rPr>
          </w:rPrChange>
        </w:rPr>
        <w:t>therein.</w:t>
      </w:r>
      <w:del w:id="4949" w:author="Author" w:date="2015-07-30T15:37:00Z">
        <w:r w:rsidR="00B93DD0" w:rsidRPr="00B93DD0">
          <w:rPr>
            <w:sz w:val="20"/>
            <w:szCs w:val="20"/>
          </w:rPr>
          <w:delText xml:space="preserve"> </w:delText>
        </w:r>
      </w:del>
    </w:p>
    <w:p w14:paraId="305EFBCC" w14:textId="77777777" w:rsidR="00804791" w:rsidRDefault="00804791">
      <w:pPr>
        <w:spacing w:before="1"/>
        <w:rPr>
          <w:rFonts w:ascii="Times New Roman" w:eastAsia="Times New Roman" w:hAnsi="Times New Roman" w:cs="Times New Roman"/>
          <w:sz w:val="20"/>
          <w:szCs w:val="20"/>
        </w:rPr>
        <w:pPrChange w:id="4950" w:author="Author" w:date="2015-07-30T15:37:00Z">
          <w:pPr>
            <w:shd w:val="clear" w:color="auto" w:fill="FFFFFF"/>
            <w:jc w:val="both"/>
          </w:pPr>
        </w:pPrChange>
      </w:pPr>
    </w:p>
    <w:p w14:paraId="46EE94F4" w14:textId="77777777" w:rsidR="00804791" w:rsidRDefault="006514D0">
      <w:pPr>
        <w:pStyle w:val="ListParagraph"/>
        <w:numPr>
          <w:ilvl w:val="0"/>
          <w:numId w:val="35"/>
        </w:numPr>
        <w:tabs>
          <w:tab w:val="left" w:pos="481"/>
        </w:tabs>
        <w:ind w:left="480" w:right="118"/>
        <w:jc w:val="both"/>
        <w:rPr>
          <w:ins w:id="4951" w:author="Author" w:date="2015-07-30T15:37:00Z"/>
          <w:rFonts w:ascii="Times New Roman" w:eastAsia="Times New Roman" w:hAnsi="Times New Roman" w:cs="Times New Roman"/>
          <w:sz w:val="20"/>
          <w:szCs w:val="20"/>
        </w:rPr>
      </w:pPr>
      <w:ins w:id="4952" w:author="Author" w:date="2015-07-30T15:37:00Z">
        <w:r>
          <w:rPr>
            <w:rFonts w:ascii="Times New Roman" w:eastAsia="Times New Roman" w:hAnsi="Times New Roman" w:cs="Times New Roman"/>
            <w:sz w:val="20"/>
            <w:szCs w:val="20"/>
          </w:rPr>
          <w:t>We</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recognise</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that</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there</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different</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z w:val="20"/>
            <w:szCs w:val="20"/>
          </w:rPr>
          <w:t>approaches,</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z w:val="20"/>
            <w:szCs w:val="20"/>
          </w:rPr>
          <w:t>visions,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models</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tools</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z w:val="20"/>
            <w:szCs w:val="20"/>
          </w:rPr>
          <w:t>available</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each</w:t>
        </w:r>
        <w:r>
          <w:rPr>
            <w:rFonts w:ascii="Times New Roman" w:eastAsia="Times New Roman" w:hAnsi="Times New Roman" w:cs="Times New Roman"/>
            <w:spacing w:val="43"/>
            <w:sz w:val="20"/>
            <w:szCs w:val="20"/>
          </w:rPr>
          <w:t xml:space="preserve"> </w:t>
        </w:r>
        <w:r>
          <w:rPr>
            <w:rFonts w:ascii="Times New Roman" w:eastAsia="Times New Roman" w:hAnsi="Times New Roman" w:cs="Times New Roman"/>
            <w:sz w:val="20"/>
            <w:szCs w:val="20"/>
          </w:rPr>
          <w:t>country,</w:t>
        </w:r>
        <w:r>
          <w:rPr>
            <w:rFonts w:ascii="Times New Roman" w:eastAsia="Times New Roman" w:hAnsi="Times New Roman" w:cs="Times New Roman"/>
            <w:spacing w:val="44"/>
            <w:sz w:val="20"/>
            <w:szCs w:val="20"/>
          </w:rPr>
          <w:t xml:space="preserve"> </w:t>
        </w:r>
        <w:r>
          <w:rPr>
            <w:rFonts w:ascii="Times New Roman" w:eastAsia="Times New Roman" w:hAnsi="Times New Roman" w:cs="Times New Roman"/>
            <w:sz w:val="20"/>
            <w:szCs w:val="20"/>
          </w:rPr>
          <w:t>in</w:t>
        </w:r>
        <w:r>
          <w:rPr>
            <w:rFonts w:ascii="Times New Roman" w:eastAsia="Times New Roman" w:hAnsi="Times New Roman" w:cs="Times New Roman"/>
            <w:w w:val="99"/>
            <w:sz w:val="20"/>
            <w:szCs w:val="20"/>
          </w:rPr>
          <w:t xml:space="preserve"> </w:t>
        </w:r>
        <w:r>
          <w:rPr>
            <w:rFonts w:ascii="Times New Roman" w:eastAsia="Times New Roman" w:hAnsi="Times New Roman" w:cs="Times New Roman"/>
            <w:sz w:val="20"/>
            <w:szCs w:val="20"/>
          </w:rPr>
          <w:t xml:space="preserve">accordance with its national circumstances and priorities, to achieve sustainable development; and </w:t>
        </w:r>
        <w:r>
          <w:rPr>
            <w:rFonts w:ascii="Times New Roman" w:eastAsia="Times New Roman" w:hAnsi="Times New Roman" w:cs="Times New Roman"/>
            <w:spacing w:val="-3"/>
            <w:sz w:val="20"/>
            <w:szCs w:val="20"/>
          </w:rPr>
          <w:t>we</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z w:val="20"/>
            <w:szCs w:val="20"/>
          </w:rPr>
          <w:t>reaffirm</w:t>
        </w:r>
        <w:r>
          <w:rPr>
            <w:rFonts w:ascii="Times New Roman" w:eastAsia="Times New Roman" w:hAnsi="Times New Roman" w:cs="Times New Roman"/>
            <w:w w:val="99"/>
            <w:sz w:val="20"/>
            <w:szCs w:val="20"/>
          </w:rPr>
          <w:t xml:space="preserve"> </w:t>
        </w:r>
        <w:r>
          <w:rPr>
            <w:rFonts w:ascii="Times New Roman" w:eastAsia="Times New Roman" w:hAnsi="Times New Roman" w:cs="Times New Roman"/>
            <w:sz w:val="20"/>
            <w:szCs w:val="20"/>
          </w:rPr>
          <w:t>that planet Earth and its ecosystems and are our common home and that ‘Mother Earth’ is a common</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expression</w:t>
        </w:r>
        <w:r>
          <w:rPr>
            <w:rFonts w:ascii="Times New Roman" w:eastAsia="Times New Roman" w:hAnsi="Times New Roman" w:cs="Times New Roman"/>
            <w:w w:val="99"/>
            <w:sz w:val="20"/>
            <w:szCs w:val="20"/>
          </w:rPr>
          <w:t xml:space="preserve"> </w:t>
        </w:r>
        <w:r>
          <w:rPr>
            <w:rFonts w:ascii="Times New Roman" w:eastAsia="Times New Roman" w:hAnsi="Times New Roman" w:cs="Times New Roman"/>
            <w:sz w:val="20"/>
            <w:szCs w:val="20"/>
          </w:rPr>
          <w:t>in a number of countries and</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regions.</w:t>
        </w:r>
      </w:ins>
    </w:p>
    <w:p w14:paraId="49D5384C" w14:textId="77777777" w:rsidR="00804791" w:rsidRDefault="00804791">
      <w:pPr>
        <w:rPr>
          <w:ins w:id="4953" w:author="Author" w:date="2015-07-30T15:37:00Z"/>
          <w:rFonts w:ascii="Times New Roman" w:eastAsia="Times New Roman" w:hAnsi="Times New Roman" w:cs="Times New Roman"/>
          <w:sz w:val="20"/>
          <w:szCs w:val="20"/>
        </w:rPr>
      </w:pPr>
    </w:p>
    <w:p w14:paraId="13DD856B" w14:textId="77777777" w:rsidR="00804791" w:rsidRDefault="00804791">
      <w:pPr>
        <w:rPr>
          <w:ins w:id="4954" w:author="Author" w:date="2015-07-30T15:37:00Z"/>
          <w:rFonts w:ascii="Times New Roman" w:eastAsia="Times New Roman" w:hAnsi="Times New Roman" w:cs="Times New Roman"/>
          <w:sz w:val="20"/>
          <w:szCs w:val="20"/>
        </w:rPr>
      </w:pPr>
    </w:p>
    <w:p w14:paraId="34540A20" w14:textId="77777777" w:rsidR="00804791" w:rsidRDefault="00804791">
      <w:pPr>
        <w:rPr>
          <w:ins w:id="4955" w:author="Author" w:date="2015-07-30T15:37:00Z"/>
          <w:rFonts w:ascii="Times New Roman" w:eastAsia="Times New Roman" w:hAnsi="Times New Roman" w:cs="Times New Roman"/>
          <w:sz w:val="20"/>
          <w:szCs w:val="20"/>
        </w:rPr>
      </w:pPr>
    </w:p>
    <w:p w14:paraId="17154691" w14:textId="77777777" w:rsidR="00804791" w:rsidRDefault="00804791">
      <w:pPr>
        <w:rPr>
          <w:ins w:id="4956" w:author="Author" w:date="2015-07-30T15:37:00Z"/>
          <w:rFonts w:ascii="Times New Roman" w:eastAsia="Times New Roman" w:hAnsi="Times New Roman" w:cs="Times New Roman"/>
          <w:sz w:val="20"/>
          <w:szCs w:val="20"/>
        </w:rPr>
      </w:pPr>
    </w:p>
    <w:p w14:paraId="2640F375" w14:textId="77777777" w:rsidR="00804791" w:rsidRDefault="00804791">
      <w:pPr>
        <w:rPr>
          <w:ins w:id="4957" w:author="Author" w:date="2015-07-30T15:37:00Z"/>
          <w:rFonts w:ascii="Times New Roman" w:eastAsia="Times New Roman" w:hAnsi="Times New Roman" w:cs="Times New Roman"/>
          <w:sz w:val="20"/>
          <w:szCs w:val="20"/>
        </w:rPr>
      </w:pPr>
    </w:p>
    <w:p w14:paraId="24C88D9F" w14:textId="77777777" w:rsidR="00804791" w:rsidRDefault="00804791">
      <w:pPr>
        <w:rPr>
          <w:ins w:id="4958" w:author="Author" w:date="2015-07-30T15:37:00Z"/>
          <w:rFonts w:ascii="Times New Roman" w:eastAsia="Times New Roman" w:hAnsi="Times New Roman" w:cs="Times New Roman"/>
          <w:sz w:val="20"/>
          <w:szCs w:val="20"/>
        </w:rPr>
      </w:pPr>
    </w:p>
    <w:p w14:paraId="3CEDD67E" w14:textId="77777777" w:rsidR="00804791" w:rsidRDefault="00804791">
      <w:pPr>
        <w:rPr>
          <w:ins w:id="4959" w:author="Author" w:date="2015-07-30T15:37:00Z"/>
          <w:rFonts w:ascii="Times New Roman" w:eastAsia="Times New Roman" w:hAnsi="Times New Roman" w:cs="Times New Roman"/>
          <w:sz w:val="20"/>
          <w:szCs w:val="20"/>
        </w:rPr>
      </w:pPr>
    </w:p>
    <w:p w14:paraId="0B4A6F6D" w14:textId="77777777" w:rsidR="00804791" w:rsidRDefault="00804791">
      <w:pPr>
        <w:rPr>
          <w:ins w:id="4960" w:author="Author" w:date="2015-07-30T15:37:00Z"/>
          <w:rFonts w:ascii="Times New Roman" w:eastAsia="Times New Roman" w:hAnsi="Times New Roman" w:cs="Times New Roman"/>
          <w:sz w:val="20"/>
          <w:szCs w:val="20"/>
        </w:rPr>
      </w:pPr>
    </w:p>
    <w:p w14:paraId="41A15F4C" w14:textId="77777777" w:rsidR="00804791" w:rsidRDefault="00804791">
      <w:pPr>
        <w:rPr>
          <w:ins w:id="4961" w:author="Author" w:date="2015-07-30T15:37:00Z"/>
          <w:rFonts w:ascii="Times New Roman" w:eastAsia="Times New Roman" w:hAnsi="Times New Roman" w:cs="Times New Roman"/>
          <w:sz w:val="20"/>
          <w:szCs w:val="20"/>
        </w:rPr>
      </w:pPr>
    </w:p>
    <w:p w14:paraId="66D1B103" w14:textId="77777777" w:rsidR="00804791" w:rsidRDefault="00804791">
      <w:pPr>
        <w:rPr>
          <w:ins w:id="4962" w:author="Author" w:date="2015-07-30T15:37:00Z"/>
          <w:rFonts w:ascii="Times New Roman" w:eastAsia="Times New Roman" w:hAnsi="Times New Roman" w:cs="Times New Roman"/>
          <w:sz w:val="20"/>
          <w:szCs w:val="20"/>
        </w:rPr>
      </w:pPr>
    </w:p>
    <w:p w14:paraId="1580A818" w14:textId="77777777" w:rsidR="00804791" w:rsidRDefault="00804791">
      <w:pPr>
        <w:rPr>
          <w:ins w:id="4963" w:author="Author" w:date="2015-07-30T15:37:00Z"/>
          <w:rFonts w:ascii="Times New Roman" w:eastAsia="Times New Roman" w:hAnsi="Times New Roman" w:cs="Times New Roman"/>
          <w:sz w:val="20"/>
          <w:szCs w:val="20"/>
        </w:rPr>
      </w:pPr>
    </w:p>
    <w:p w14:paraId="03BD58B2" w14:textId="77777777" w:rsidR="00804791" w:rsidRDefault="00804791">
      <w:pPr>
        <w:rPr>
          <w:ins w:id="4964" w:author="Author" w:date="2015-07-30T15:37:00Z"/>
          <w:rFonts w:ascii="Times New Roman" w:eastAsia="Times New Roman" w:hAnsi="Times New Roman" w:cs="Times New Roman"/>
          <w:sz w:val="20"/>
          <w:szCs w:val="20"/>
        </w:rPr>
      </w:pPr>
    </w:p>
    <w:p w14:paraId="12004C14" w14:textId="77777777" w:rsidR="00804791" w:rsidRDefault="00804791">
      <w:pPr>
        <w:rPr>
          <w:ins w:id="4965" w:author="Author" w:date="2015-07-30T15:37:00Z"/>
          <w:rFonts w:ascii="Times New Roman" w:eastAsia="Times New Roman" w:hAnsi="Times New Roman" w:cs="Times New Roman"/>
          <w:sz w:val="20"/>
          <w:szCs w:val="20"/>
        </w:rPr>
      </w:pPr>
    </w:p>
    <w:p w14:paraId="30736393" w14:textId="77777777" w:rsidR="00804791" w:rsidRDefault="00804791">
      <w:pPr>
        <w:rPr>
          <w:ins w:id="4966" w:author="Author" w:date="2015-07-30T15:37:00Z"/>
          <w:rFonts w:ascii="Times New Roman" w:eastAsia="Times New Roman" w:hAnsi="Times New Roman" w:cs="Times New Roman"/>
          <w:sz w:val="20"/>
          <w:szCs w:val="20"/>
        </w:rPr>
      </w:pPr>
    </w:p>
    <w:p w14:paraId="55BFBCBE" w14:textId="77777777" w:rsidR="00804791" w:rsidRDefault="00804791">
      <w:pPr>
        <w:rPr>
          <w:ins w:id="4967" w:author="Author" w:date="2015-07-30T15:37:00Z"/>
          <w:rFonts w:ascii="Times New Roman" w:eastAsia="Times New Roman" w:hAnsi="Times New Roman" w:cs="Times New Roman"/>
          <w:sz w:val="20"/>
          <w:szCs w:val="20"/>
        </w:rPr>
      </w:pPr>
    </w:p>
    <w:p w14:paraId="37B8A3A9" w14:textId="77777777" w:rsidR="00804791" w:rsidRDefault="00804791">
      <w:pPr>
        <w:rPr>
          <w:ins w:id="4968" w:author="Author" w:date="2015-07-30T15:37:00Z"/>
          <w:rFonts w:ascii="Times New Roman" w:eastAsia="Times New Roman" w:hAnsi="Times New Roman" w:cs="Times New Roman"/>
          <w:sz w:val="20"/>
          <w:szCs w:val="20"/>
        </w:rPr>
      </w:pPr>
    </w:p>
    <w:p w14:paraId="416B4DAE" w14:textId="77777777" w:rsidR="00804791" w:rsidRDefault="00804791">
      <w:pPr>
        <w:rPr>
          <w:ins w:id="4969" w:author="Author" w:date="2015-07-30T15:37:00Z"/>
          <w:rFonts w:ascii="Times New Roman" w:eastAsia="Times New Roman" w:hAnsi="Times New Roman" w:cs="Times New Roman"/>
          <w:sz w:val="20"/>
          <w:szCs w:val="20"/>
        </w:rPr>
      </w:pPr>
    </w:p>
    <w:p w14:paraId="4C8FEA65" w14:textId="77777777" w:rsidR="00804791" w:rsidRDefault="00804791">
      <w:pPr>
        <w:rPr>
          <w:ins w:id="4970" w:author="Author" w:date="2015-07-30T15:37:00Z"/>
          <w:rFonts w:ascii="Times New Roman" w:eastAsia="Times New Roman" w:hAnsi="Times New Roman" w:cs="Times New Roman"/>
          <w:sz w:val="20"/>
          <w:szCs w:val="20"/>
        </w:rPr>
      </w:pPr>
    </w:p>
    <w:p w14:paraId="48200AE5" w14:textId="77777777" w:rsidR="00804791" w:rsidRDefault="00804791">
      <w:pPr>
        <w:rPr>
          <w:ins w:id="4971" w:author="Author" w:date="2015-07-30T15:37:00Z"/>
          <w:rFonts w:ascii="Times New Roman" w:eastAsia="Times New Roman" w:hAnsi="Times New Roman" w:cs="Times New Roman"/>
          <w:sz w:val="20"/>
          <w:szCs w:val="20"/>
        </w:rPr>
      </w:pPr>
    </w:p>
    <w:p w14:paraId="104EC3BE" w14:textId="77777777" w:rsidR="00804791" w:rsidRDefault="00804791">
      <w:pPr>
        <w:rPr>
          <w:ins w:id="4972" w:author="Author" w:date="2015-07-30T15:37:00Z"/>
          <w:rFonts w:ascii="Times New Roman" w:eastAsia="Times New Roman" w:hAnsi="Times New Roman" w:cs="Times New Roman"/>
          <w:sz w:val="20"/>
          <w:szCs w:val="20"/>
        </w:rPr>
      </w:pPr>
    </w:p>
    <w:p w14:paraId="38B80D9E" w14:textId="77777777" w:rsidR="00804791" w:rsidRDefault="00804791">
      <w:pPr>
        <w:rPr>
          <w:ins w:id="4973" w:author="Author" w:date="2015-07-30T15:37:00Z"/>
          <w:rFonts w:ascii="Times New Roman" w:eastAsia="Times New Roman" w:hAnsi="Times New Roman" w:cs="Times New Roman"/>
          <w:sz w:val="20"/>
          <w:szCs w:val="20"/>
        </w:rPr>
      </w:pPr>
    </w:p>
    <w:p w14:paraId="07EF25B7" w14:textId="77777777" w:rsidR="00804791" w:rsidRDefault="00804791">
      <w:pPr>
        <w:rPr>
          <w:ins w:id="4974" w:author="Author" w:date="2015-07-30T15:37:00Z"/>
          <w:rFonts w:ascii="Times New Roman" w:eastAsia="Times New Roman" w:hAnsi="Times New Roman" w:cs="Times New Roman"/>
          <w:sz w:val="20"/>
          <w:szCs w:val="20"/>
        </w:rPr>
      </w:pPr>
    </w:p>
    <w:p w14:paraId="7C86A39C" w14:textId="77777777" w:rsidR="00804791" w:rsidRDefault="00804791">
      <w:pPr>
        <w:rPr>
          <w:ins w:id="4975" w:author="Author" w:date="2015-07-30T15:37:00Z"/>
          <w:rFonts w:ascii="Times New Roman" w:eastAsia="Times New Roman" w:hAnsi="Times New Roman" w:cs="Times New Roman"/>
          <w:sz w:val="20"/>
          <w:szCs w:val="20"/>
        </w:rPr>
      </w:pPr>
    </w:p>
    <w:p w14:paraId="543F9879" w14:textId="77777777" w:rsidR="00804791" w:rsidRDefault="00804791">
      <w:pPr>
        <w:rPr>
          <w:ins w:id="4976" w:author="Author" w:date="2015-07-30T15:37:00Z"/>
          <w:rFonts w:ascii="Times New Roman" w:eastAsia="Times New Roman" w:hAnsi="Times New Roman" w:cs="Times New Roman"/>
          <w:sz w:val="20"/>
          <w:szCs w:val="20"/>
        </w:rPr>
      </w:pPr>
    </w:p>
    <w:p w14:paraId="26C93D17" w14:textId="77777777" w:rsidR="00804791" w:rsidRDefault="00804791">
      <w:pPr>
        <w:spacing w:before="6"/>
        <w:rPr>
          <w:ins w:id="4977" w:author="Author" w:date="2015-07-30T15:37:00Z"/>
          <w:rFonts w:ascii="Times New Roman" w:eastAsia="Times New Roman" w:hAnsi="Times New Roman" w:cs="Times New Roman"/>
          <w:sz w:val="14"/>
          <w:szCs w:val="14"/>
        </w:rPr>
      </w:pPr>
    </w:p>
    <w:p w14:paraId="11395ABF" w14:textId="3530C852" w:rsidR="00804791" w:rsidRDefault="0089129C">
      <w:pPr>
        <w:spacing w:line="20" w:lineRule="exact"/>
        <w:ind w:left="113"/>
        <w:rPr>
          <w:ins w:id="4978" w:author="Author" w:date="2015-07-30T15:37:00Z"/>
          <w:rFonts w:ascii="Times New Roman" w:eastAsia="Times New Roman" w:hAnsi="Times New Roman" w:cs="Times New Roman"/>
          <w:sz w:val="2"/>
          <w:szCs w:val="2"/>
        </w:rPr>
      </w:pPr>
      <w:ins w:id="4979" w:author="Author" w:date="2015-07-30T15:37:00Z">
        <w:r>
          <w:rPr>
            <w:rFonts w:ascii="Times New Roman" w:eastAsia="Times New Roman" w:hAnsi="Times New Roman" w:cs="Times New Roman"/>
            <w:noProof/>
            <w:sz w:val="2"/>
            <w:szCs w:val="2"/>
          </w:rPr>
          <mc:AlternateContent>
            <mc:Choice Requires="wpg">
              <w:drawing>
                <wp:inline distT="0" distB="0" distL="0" distR="0" wp14:editId="4C6AB865">
                  <wp:extent cx="1838325" cy="9525"/>
                  <wp:effectExtent l="9525" t="9525" r="9525" b="0"/>
                  <wp:docPr id="27"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9525"/>
                            <a:chOff x="0" y="0"/>
                            <a:chExt cx="2895" cy="15"/>
                          </a:xfrm>
                        </wpg:grpSpPr>
                        <wpg:grpSp>
                          <wpg:cNvPr id="28" name="Group 20"/>
                          <wpg:cNvGrpSpPr>
                            <a:grpSpLocks/>
                          </wpg:cNvGrpSpPr>
                          <wpg:grpSpPr bwMode="auto">
                            <a:xfrm>
                              <a:off x="7" y="7"/>
                              <a:ext cx="2881" cy="2"/>
                              <a:chOff x="7" y="7"/>
                              <a:chExt cx="2881" cy="2"/>
                            </a:xfrm>
                          </wpg:grpSpPr>
                          <wps:wsp>
                            <wps:cNvPr id="29" name="Freeform 21"/>
                            <wps:cNvSpPr>
                              <a:spLocks/>
                            </wps:cNvSpPr>
                            <wps:spPr bwMode="auto">
                              <a:xfrm>
                                <a:off x="7" y="7"/>
                                <a:ext cx="2881" cy="2"/>
                              </a:xfrm>
                              <a:custGeom>
                                <a:avLst/>
                                <a:gdLst>
                                  <a:gd name="T0" fmla="+- 0 7 7"/>
                                  <a:gd name="T1" fmla="*/ T0 w 2881"/>
                                  <a:gd name="T2" fmla="+- 0 2888 7"/>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D13F15C" id="Group 19" o:spid="_x0000_s1026" style="width:144.75pt;height:.75pt;mso-position-horizontal-relative:char;mso-position-vertical-relative:line" coordsize="289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">
                  <v:group id="Group 20" o:spid="_x0000_s1027" style="position:absolute;left:7;top:7;width:2881;height:2" coordorigin="7,7" coordsize="28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21" o:spid="_x0000_s1028" style="position:absolute;left:7;top:7;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0gfcYA&#10;AADbAAAADwAAAGRycy9kb3ducmV2LnhtbESPQWvCQBSE74X+h+UVequbhFJs6hqKplIPCkYLPT6y&#10;zyQ0+zbNrhr/vSsIHoeZ+YaZZINpxZF611hWEI8iEMSl1Q1XCnbbr5cxCOeRNbaWScGZHGTTx4cJ&#10;ptqeeEPHwlciQNilqKD2vkuldGVNBt3IdsTB29veoA+yr6Tu8RTgppVJFL1Jgw2HhRo7mtVU/hUH&#10;o2CxXpn9dvhZ/C7Pu//X+JDPG50r9fw0fH6A8DT4e/jW/tYKkne4fgk/QE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N0gfcYAAADbAAAADwAAAAAAAAAAAAAAAACYAgAAZHJz&#10;L2Rvd25yZXYueG1sUEsFBgAAAAAEAAQA9QAAAIsDAAAAAA==&#10;" path="m,l2881,e" filled="f" strokeweight=".72pt">
                      <v:path arrowok="t" o:connecttype="custom" o:connectlocs="0,0;2881,0" o:connectangles="0,0"/>
                    </v:shape>
                  </v:group>
                  <w10:anchorlock/>
                </v:group>
              </w:pict>
            </mc:Fallback>
          </mc:AlternateContent>
        </w:r>
      </w:ins>
    </w:p>
    <w:p w14:paraId="605B1E7C" w14:textId="77777777" w:rsidR="00804791" w:rsidRDefault="00804791">
      <w:pPr>
        <w:spacing w:before="8"/>
        <w:rPr>
          <w:ins w:id="4980" w:author="Author" w:date="2015-07-30T15:37:00Z"/>
          <w:rFonts w:ascii="Times New Roman" w:eastAsia="Times New Roman" w:hAnsi="Times New Roman" w:cs="Times New Roman"/>
          <w:sz w:val="14"/>
          <w:szCs w:val="14"/>
        </w:rPr>
      </w:pPr>
    </w:p>
    <w:p w14:paraId="22AD77BB" w14:textId="77777777" w:rsidR="00804791" w:rsidRDefault="006514D0">
      <w:pPr>
        <w:spacing w:before="74" w:line="249" w:lineRule="auto"/>
        <w:ind w:left="120" w:right="115"/>
        <w:rPr>
          <w:ins w:id="4981" w:author="Author" w:date="2015-07-30T15:37:00Z"/>
          <w:rFonts w:ascii="Times New Roman" w:eastAsia="Times New Roman" w:hAnsi="Times New Roman" w:cs="Times New Roman"/>
          <w:sz w:val="18"/>
          <w:szCs w:val="18"/>
        </w:rPr>
      </w:pPr>
      <w:ins w:id="4982" w:author="Author" w:date="2015-07-30T15:37:00Z">
        <w:r>
          <w:rPr>
            <w:rFonts w:ascii="Calibri" w:eastAsia="Calibri" w:hAnsi="Calibri" w:cs="Calibri"/>
            <w:position w:val="10"/>
            <w:sz w:val="13"/>
            <w:szCs w:val="13"/>
          </w:rPr>
          <w:t xml:space="preserve">1 </w:t>
        </w:r>
        <w:r>
          <w:rPr>
            <w:rFonts w:ascii="Times New Roman" w:eastAsia="Times New Roman" w:hAnsi="Times New Roman" w:cs="Times New Roman"/>
            <w:sz w:val="18"/>
            <w:szCs w:val="18"/>
          </w:rPr>
          <w:t>Contained in A 68/970 ‘Report of the Open Working Group of the General Assembly on Sustainable Development</w:t>
        </w:r>
        <w:r>
          <w:rPr>
            <w:rFonts w:ascii="Times New Roman" w:eastAsia="Times New Roman" w:hAnsi="Times New Roman" w:cs="Times New Roman"/>
            <w:spacing w:val="-14"/>
            <w:sz w:val="18"/>
            <w:szCs w:val="18"/>
          </w:rPr>
          <w:t xml:space="preserve"> </w:t>
        </w:r>
        <w:r>
          <w:rPr>
            <w:rFonts w:ascii="Times New Roman" w:eastAsia="Times New Roman" w:hAnsi="Times New Roman" w:cs="Times New Roman"/>
            <w:sz w:val="18"/>
            <w:szCs w:val="18"/>
          </w:rPr>
          <w:t>Goals’ (which was welcomed in its</w:t>
        </w:r>
        <w:r>
          <w:rPr>
            <w:rFonts w:ascii="Times New Roman" w:eastAsia="Times New Roman" w:hAnsi="Times New Roman" w:cs="Times New Roman"/>
            <w:spacing w:val="-10"/>
            <w:sz w:val="18"/>
            <w:szCs w:val="18"/>
          </w:rPr>
          <w:t xml:space="preserve"> </w:t>
        </w:r>
        <w:r>
          <w:rPr>
            <w:rFonts w:ascii="Times New Roman" w:eastAsia="Times New Roman" w:hAnsi="Times New Roman" w:cs="Times New Roman"/>
            <w:sz w:val="18"/>
            <w:szCs w:val="18"/>
          </w:rPr>
          <w:t>entirety).</w:t>
        </w:r>
      </w:ins>
    </w:p>
    <w:p w14:paraId="73D6FDFF" w14:textId="77777777" w:rsidR="00804791" w:rsidRDefault="00804791">
      <w:pPr>
        <w:spacing w:line="249" w:lineRule="auto"/>
        <w:rPr>
          <w:ins w:id="4983" w:author="Author" w:date="2015-07-30T15:37:00Z"/>
          <w:rFonts w:ascii="Times New Roman" w:eastAsia="Times New Roman" w:hAnsi="Times New Roman" w:cs="Times New Roman"/>
          <w:sz w:val="18"/>
          <w:szCs w:val="18"/>
        </w:rPr>
        <w:sectPr w:rsidR="00804791">
          <w:pgSz w:w="12240" w:h="15840"/>
          <w:pgMar w:top="1380" w:right="1320" w:bottom="1200" w:left="1320" w:header="0" w:footer="1015" w:gutter="0"/>
          <w:cols w:space="720"/>
        </w:sectPr>
      </w:pPr>
    </w:p>
    <w:p w14:paraId="19DB2144" w14:textId="77777777" w:rsidR="00804791" w:rsidRDefault="00804791">
      <w:pPr>
        <w:spacing w:before="8"/>
        <w:rPr>
          <w:ins w:id="4984" w:author="Author" w:date="2015-07-30T15:37:00Z"/>
          <w:rFonts w:ascii="Times New Roman" w:eastAsia="Times New Roman" w:hAnsi="Times New Roman" w:cs="Times New Roman"/>
          <w:sz w:val="11"/>
          <w:szCs w:val="11"/>
        </w:rPr>
      </w:pPr>
    </w:p>
    <w:p w14:paraId="0697EA79" w14:textId="49DCB18F" w:rsidR="00804791" w:rsidRDefault="0089129C">
      <w:pPr>
        <w:pStyle w:val="Heading2"/>
        <w:spacing w:before="73"/>
        <w:ind w:left="249" w:right="927"/>
        <w:rPr>
          <w:ins w:id="4985" w:author="Author" w:date="2015-07-30T15:37:00Z"/>
          <w:b w:val="0"/>
          <w:bCs w:val="0"/>
        </w:rPr>
      </w:pPr>
      <w:ins w:id="4986" w:author="Author" w:date="2015-07-30T15:37:00Z">
        <w:r>
          <w:rPr>
            <w:noProof/>
          </w:rPr>
          <mc:AlternateContent>
            <mc:Choice Requires="wpg">
              <w:drawing>
                <wp:anchor distT="0" distB="0" distL="114300" distR="114300" simplePos="0" relativeHeight="503296424" behindDoc="1" locked="0" layoutInCell="1" allowOverlap="1" wp14:editId="65B41D80">
                  <wp:simplePos x="0" y="0"/>
                  <wp:positionH relativeFrom="page">
                    <wp:posOffset>840105</wp:posOffset>
                  </wp:positionH>
                  <wp:positionV relativeFrom="paragraph">
                    <wp:posOffset>-38100</wp:posOffset>
                  </wp:positionV>
                  <wp:extent cx="5768340" cy="5746750"/>
                  <wp:effectExtent l="1905" t="9525" r="1905" b="6350"/>
                  <wp:wrapNone/>
                  <wp:docPr id="18"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8340" cy="5746750"/>
                            <a:chOff x="1323" y="-60"/>
                            <a:chExt cx="9084" cy="9050"/>
                          </a:xfrm>
                        </wpg:grpSpPr>
                        <wpg:grpSp>
                          <wpg:cNvPr id="19" name="Group 17"/>
                          <wpg:cNvGrpSpPr>
                            <a:grpSpLocks/>
                          </wpg:cNvGrpSpPr>
                          <wpg:grpSpPr bwMode="auto">
                            <a:xfrm>
                              <a:off x="1332" y="-50"/>
                              <a:ext cx="9064" cy="2"/>
                              <a:chOff x="1332" y="-50"/>
                              <a:chExt cx="9064" cy="2"/>
                            </a:xfrm>
                          </wpg:grpSpPr>
                          <wps:wsp>
                            <wps:cNvPr id="20" name="Freeform 18"/>
                            <wps:cNvSpPr>
                              <a:spLocks/>
                            </wps:cNvSpPr>
                            <wps:spPr bwMode="auto">
                              <a:xfrm>
                                <a:off x="1332" y="-50"/>
                                <a:ext cx="9064" cy="2"/>
                              </a:xfrm>
                              <a:custGeom>
                                <a:avLst/>
                                <a:gdLst>
                                  <a:gd name="T0" fmla="+- 0 1332 1332"/>
                                  <a:gd name="T1" fmla="*/ T0 w 9064"/>
                                  <a:gd name="T2" fmla="+- 0 10396 1332"/>
                                  <a:gd name="T3" fmla="*/ T2 w 9064"/>
                                </a:gdLst>
                                <a:ahLst/>
                                <a:cxnLst>
                                  <a:cxn ang="0">
                                    <a:pos x="T1" y="0"/>
                                  </a:cxn>
                                  <a:cxn ang="0">
                                    <a:pos x="T3" y="0"/>
                                  </a:cxn>
                                </a:cxnLst>
                                <a:rect l="0" t="0" r="r" b="b"/>
                                <a:pathLst>
                                  <a:path w="9064">
                                    <a:moveTo>
                                      <a:pt x="0" y="0"/>
                                    </a:moveTo>
                                    <a:lnTo>
                                      <a:pt x="9064"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1" name="Group 15"/>
                          <wpg:cNvGrpSpPr>
                            <a:grpSpLocks/>
                          </wpg:cNvGrpSpPr>
                          <wpg:grpSpPr bwMode="auto">
                            <a:xfrm>
                              <a:off x="1328" y="-55"/>
                              <a:ext cx="2" cy="9040"/>
                              <a:chOff x="1328" y="-55"/>
                              <a:chExt cx="2" cy="9040"/>
                            </a:xfrm>
                          </wpg:grpSpPr>
                          <wps:wsp>
                            <wps:cNvPr id="22" name="Freeform 16"/>
                            <wps:cNvSpPr>
                              <a:spLocks/>
                            </wps:cNvSpPr>
                            <wps:spPr bwMode="auto">
                              <a:xfrm>
                                <a:off x="1328" y="-55"/>
                                <a:ext cx="2" cy="9040"/>
                              </a:xfrm>
                              <a:custGeom>
                                <a:avLst/>
                                <a:gdLst>
                                  <a:gd name="T0" fmla="+- 0 -55 -55"/>
                                  <a:gd name="T1" fmla="*/ -55 h 9040"/>
                                  <a:gd name="T2" fmla="+- 0 8985 -55"/>
                                  <a:gd name="T3" fmla="*/ 8985 h 9040"/>
                                </a:gdLst>
                                <a:ahLst/>
                                <a:cxnLst>
                                  <a:cxn ang="0">
                                    <a:pos x="0" y="T1"/>
                                  </a:cxn>
                                  <a:cxn ang="0">
                                    <a:pos x="0" y="T3"/>
                                  </a:cxn>
                                </a:cxnLst>
                                <a:rect l="0" t="0" r="r" b="b"/>
                                <a:pathLst>
                                  <a:path h="9040">
                                    <a:moveTo>
                                      <a:pt x="0" y="0"/>
                                    </a:moveTo>
                                    <a:lnTo>
                                      <a:pt x="0" y="904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3" name="Group 13"/>
                          <wpg:cNvGrpSpPr>
                            <a:grpSpLocks/>
                          </wpg:cNvGrpSpPr>
                          <wpg:grpSpPr bwMode="auto">
                            <a:xfrm>
                              <a:off x="1332" y="8980"/>
                              <a:ext cx="9064" cy="2"/>
                              <a:chOff x="1332" y="8980"/>
                              <a:chExt cx="9064" cy="2"/>
                            </a:xfrm>
                          </wpg:grpSpPr>
                          <wps:wsp>
                            <wps:cNvPr id="24" name="Freeform 14"/>
                            <wps:cNvSpPr>
                              <a:spLocks/>
                            </wps:cNvSpPr>
                            <wps:spPr bwMode="auto">
                              <a:xfrm>
                                <a:off x="1332" y="8980"/>
                                <a:ext cx="9064" cy="2"/>
                              </a:xfrm>
                              <a:custGeom>
                                <a:avLst/>
                                <a:gdLst>
                                  <a:gd name="T0" fmla="+- 0 1332 1332"/>
                                  <a:gd name="T1" fmla="*/ T0 w 9064"/>
                                  <a:gd name="T2" fmla="+- 0 10396 1332"/>
                                  <a:gd name="T3" fmla="*/ T2 w 9064"/>
                                </a:gdLst>
                                <a:ahLst/>
                                <a:cxnLst>
                                  <a:cxn ang="0">
                                    <a:pos x="T1" y="0"/>
                                  </a:cxn>
                                  <a:cxn ang="0">
                                    <a:pos x="T3" y="0"/>
                                  </a:cxn>
                                </a:cxnLst>
                                <a:rect l="0" t="0" r="r" b="b"/>
                                <a:pathLst>
                                  <a:path w="9064">
                                    <a:moveTo>
                                      <a:pt x="0" y="0"/>
                                    </a:moveTo>
                                    <a:lnTo>
                                      <a:pt x="9064" y="0"/>
                                    </a:lnTo>
                                  </a:path>
                                </a:pathLst>
                              </a:custGeom>
                              <a:noFill/>
                              <a:ln w="609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11"/>
                          <wpg:cNvGrpSpPr>
                            <a:grpSpLocks/>
                          </wpg:cNvGrpSpPr>
                          <wpg:grpSpPr bwMode="auto">
                            <a:xfrm>
                              <a:off x="10401" y="-55"/>
                              <a:ext cx="2" cy="9040"/>
                              <a:chOff x="10401" y="-55"/>
                              <a:chExt cx="2" cy="9040"/>
                            </a:xfrm>
                          </wpg:grpSpPr>
                          <wps:wsp>
                            <wps:cNvPr id="26" name="Freeform 12"/>
                            <wps:cNvSpPr>
                              <a:spLocks/>
                            </wps:cNvSpPr>
                            <wps:spPr bwMode="auto">
                              <a:xfrm>
                                <a:off x="10401" y="-55"/>
                                <a:ext cx="2" cy="9040"/>
                              </a:xfrm>
                              <a:custGeom>
                                <a:avLst/>
                                <a:gdLst>
                                  <a:gd name="T0" fmla="+- 0 -55 -55"/>
                                  <a:gd name="T1" fmla="*/ -55 h 9040"/>
                                  <a:gd name="T2" fmla="+- 0 8985 -55"/>
                                  <a:gd name="T3" fmla="*/ 8985 h 9040"/>
                                </a:gdLst>
                                <a:ahLst/>
                                <a:cxnLst>
                                  <a:cxn ang="0">
                                    <a:pos x="0" y="T1"/>
                                  </a:cxn>
                                  <a:cxn ang="0">
                                    <a:pos x="0" y="T3"/>
                                  </a:cxn>
                                </a:cxnLst>
                                <a:rect l="0" t="0" r="r" b="b"/>
                                <a:pathLst>
                                  <a:path h="9040">
                                    <a:moveTo>
                                      <a:pt x="0" y="0"/>
                                    </a:moveTo>
                                    <a:lnTo>
                                      <a:pt x="0" y="904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CA20CE9" id="Group 10" o:spid="_x0000_s1026" style="position:absolute;margin-left:66.15pt;margin-top:-3pt;width:454.2pt;height:452.5pt;z-index:-20056;mso-position-horizontal-relative:page" coordorigin="1323,-60" coordsize="9084,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">
                  <v:group id="Group 17" o:spid="_x0000_s1027" style="position:absolute;left:1332;top:-50;width:9064;height:2" coordorigin="1332,-50" coordsize="90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18" o:spid="_x0000_s1028" style="position:absolute;left:1332;top:-50;width:9064;height:2;visibility:visible;mso-wrap-style:square;v-text-anchor:top" coordsize="90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E7nr8A&#10;AADbAAAADwAAAGRycy9kb3ducmV2LnhtbERPTYvCMBC9C/sfwgh7kTXdClJqU5GVwl5t9T7bjG2x&#10;mZQmavvvNwfB4+N9Z/vJ9OJBo+ssK/heRyCIa6s7bhScq+IrAeE8ssbeMimYycE+/1hkmGr75BM9&#10;St+IEMIuRQWt90MqpatbMujWdiAO3NWOBn2AYyP1iM8QbnoZR9FWGuw4NLQ40E9L9a28GwVlFV/n&#10;WCfmWCXbv8umLlabuVDqczkddiA8Tf4tfrl/tYI4rA9fwg+Q+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wTuevwAAANsAAAAPAAAAAAAAAAAAAAAAAJgCAABkcnMvZG93bnJl&#10;di54bWxQSwUGAAAAAAQABAD1AAAAhAMAAAAA&#10;" path="m,l9064,e" filled="f" strokeweight=".48pt">
                      <v:path arrowok="t" o:connecttype="custom" o:connectlocs="0,0;9064,0" o:connectangles="0,0"/>
                    </v:shape>
                  </v:group>
                  <v:group id="Group 15" o:spid="_x0000_s1029" style="position:absolute;left:1328;top:-55;width:2;height:9040" coordorigin="1328,-55" coordsize="2,9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Freeform 16" o:spid="_x0000_s1030" style="position:absolute;left:1328;top:-55;width:2;height:9040;visibility:visible;mso-wrap-style:square;v-text-anchor:top" coordsize="2,9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Hq/cIA&#10;AADbAAAADwAAAGRycy9kb3ducmV2LnhtbESPQYvCMBSE7wv+h/AWvCxrYsFFukYRUfAkWgWvj+bZ&#10;lm1eahO1+uuNIOxxmJlvmMmss7W4UusrxxqGAwWCOHem4kLDYb/6HoPwAdlg7Zg03MnDbNr7mGBq&#10;3I13dM1CISKEfYoayhCaVEqfl2TRD1xDHL2Tay2GKNtCmhZvEW5rmSj1Iy1WHBdKbGhRUv6XXayG&#10;5VmdtmelNlW2rI/2kTXzLxpp3f/s5r8gAnXhP/xur42GJIHXl/gD5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Aer9wgAAANsAAAAPAAAAAAAAAAAAAAAAAJgCAABkcnMvZG93&#10;bnJldi54bWxQSwUGAAAAAAQABAD1AAAAhwMAAAAA&#10;" path="m,l,9040e" filled="f" strokeweight=".48pt">
                      <v:path arrowok="t" o:connecttype="custom" o:connectlocs="0,-55;0,8985" o:connectangles="0,0"/>
                    </v:shape>
                  </v:group>
                  <v:group id="Group 13" o:spid="_x0000_s1031" style="position:absolute;left:1332;top:8980;width:9064;height:2" coordorigin="1332,8980" coordsize="906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 id="Freeform 14" o:spid="_x0000_s1032" style="position:absolute;left:1332;top:8980;width:9064;height:2;visibility:visible;mso-wrap-style:square;v-text-anchor:top" coordsize="906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YX1sIA&#10;AADbAAAADwAAAGRycy9kb3ducmV2LnhtbESP3YrCMBSE7wXfIRzBO01XRaVrFBV0Rbzx5wEOzdmm&#10;bHNSmtjWt98IC3s5zMw3zGrT2VI0VPvCsYKPcQKCOHO64FzB434YLUH4gKyxdEwKXuRhs+73Vphq&#10;1/KVmlvIRYSwT1GBCaFKpfSZIYt+7Cri6H272mKIss6lrrGNcFvKSZLMpcWC44LBivaGsp/b0yrQ&#10;TXtxvDjur90sM/hoprg7fyk1HHTbTxCBuvAf/muftILJDN5f4g+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9hfWwgAAANsAAAAPAAAAAAAAAAAAAAAAAJgCAABkcnMvZG93&#10;bnJldi54bWxQSwUGAAAAAAQABAD1AAAAhwMAAAAA&#10;" path="m,l9064,e" filled="f" strokeweight=".16936mm">
                      <v:path arrowok="t" o:connecttype="custom" o:connectlocs="0,0;9064,0" o:connectangles="0,0"/>
                    </v:shape>
                  </v:group>
                  <v:group id="Group 11" o:spid="_x0000_s1033" style="position:absolute;left:10401;top:-55;width:2;height:9040" coordorigin="10401,-55" coordsize="2,90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Freeform 12" o:spid="_x0000_s1034" style="position:absolute;left:10401;top:-55;width:2;height:9040;visibility:visible;mso-wrap-style:square;v-text-anchor:top" coordsize="2,9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rs/sIA&#10;AADbAAAADwAAAGRycy9kb3ducmV2LnhtbESPQYvCMBSE7wv+h/AEL4smCopUo4goeBKtgtdH82yL&#10;zUttotb99RthYY/DzHzDzJetrcSTGl861jAcKBDEmTMl5xrOp21/CsIHZIOVY9LwJg/LRedrjolx&#10;Lz7SMw25iBD2CWooQqgTKX1WkEU/cDVx9K6usRiibHJpGnxFuK3kSKmJtFhyXCiwpnVB2S19WA2b&#10;u7oe7krty3RTXexPWq++aax1r9uuZiACteE//NfeGQ2jCXy+xB8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Ouz+wgAAANsAAAAPAAAAAAAAAAAAAAAAAJgCAABkcnMvZG93&#10;bnJldi54bWxQSwUGAAAAAAQABAD1AAAAhwMAAAAA&#10;" path="m,l,9040e" filled="f" strokeweight=".48pt">
                      <v:path arrowok="t" o:connecttype="custom" o:connectlocs="0,-55;0,8985" o:connectangles="0,0"/>
                    </v:shape>
                  </v:group>
                  <w10:wrap anchorx="page"/>
                </v:group>
              </w:pict>
            </mc:Fallback>
          </mc:AlternateContent>
        </w:r>
        <w:r w:rsidR="006514D0">
          <w:t>Sustainable Development</w:t>
        </w:r>
        <w:r w:rsidR="006514D0">
          <w:rPr>
            <w:spacing w:val="-13"/>
          </w:rPr>
          <w:t xml:space="preserve"> </w:t>
        </w:r>
        <w:r w:rsidR="006514D0">
          <w:t>Goals</w:t>
        </w:r>
      </w:ins>
    </w:p>
    <w:p w14:paraId="0D0AE35A" w14:textId="77777777" w:rsidR="00804791" w:rsidRDefault="00804791">
      <w:pPr>
        <w:spacing w:before="7"/>
        <w:rPr>
          <w:ins w:id="4987" w:author="Author" w:date="2015-07-30T15:37:00Z"/>
          <w:rFonts w:ascii="Times New Roman" w:eastAsia="Times New Roman" w:hAnsi="Times New Roman" w:cs="Times New Roman"/>
          <w:b/>
          <w:bCs/>
          <w:sz w:val="23"/>
          <w:szCs w:val="23"/>
        </w:rPr>
      </w:pPr>
    </w:p>
    <w:p w14:paraId="75C09A6E" w14:textId="77777777" w:rsidR="00804791" w:rsidRDefault="006514D0">
      <w:pPr>
        <w:pStyle w:val="BodyText"/>
        <w:ind w:left="249" w:right="927" w:firstLine="0"/>
        <w:rPr>
          <w:ins w:id="4988" w:author="Author" w:date="2015-07-30T15:37:00Z"/>
        </w:rPr>
      </w:pPr>
      <w:ins w:id="4989" w:author="Author" w:date="2015-07-30T15:37:00Z">
        <w:r>
          <w:t>Goal 1. End poverty in all its forms</w:t>
        </w:r>
        <w:r>
          <w:rPr>
            <w:spacing w:val="-20"/>
          </w:rPr>
          <w:t xml:space="preserve"> </w:t>
        </w:r>
        <w:r>
          <w:t>everywhere</w:t>
        </w:r>
      </w:ins>
    </w:p>
    <w:p w14:paraId="78F16AA3" w14:textId="77777777" w:rsidR="00804791" w:rsidRDefault="006514D0">
      <w:pPr>
        <w:pStyle w:val="BodyText"/>
        <w:spacing w:before="113" w:line="367" w:lineRule="auto"/>
        <w:ind w:left="249" w:right="927" w:firstLine="0"/>
        <w:rPr>
          <w:ins w:id="4990" w:author="Author" w:date="2015-07-30T15:37:00Z"/>
        </w:rPr>
      </w:pPr>
      <w:ins w:id="4991" w:author="Author" w:date="2015-07-30T15:37:00Z">
        <w:r>
          <w:t>Goal</w:t>
        </w:r>
        <w:r>
          <w:rPr>
            <w:spacing w:val="-4"/>
          </w:rPr>
          <w:t xml:space="preserve"> </w:t>
        </w:r>
        <w:r>
          <w:t>2.</w:t>
        </w:r>
        <w:r>
          <w:rPr>
            <w:spacing w:val="-4"/>
          </w:rPr>
          <w:t xml:space="preserve"> </w:t>
        </w:r>
        <w:r>
          <w:t>End</w:t>
        </w:r>
        <w:r>
          <w:rPr>
            <w:spacing w:val="-3"/>
          </w:rPr>
          <w:t xml:space="preserve"> </w:t>
        </w:r>
        <w:r>
          <w:t>hunger,</w:t>
        </w:r>
        <w:r>
          <w:rPr>
            <w:spacing w:val="-4"/>
          </w:rPr>
          <w:t xml:space="preserve"> </w:t>
        </w:r>
        <w:r>
          <w:t>achieve</w:t>
        </w:r>
        <w:r>
          <w:rPr>
            <w:spacing w:val="-4"/>
          </w:rPr>
          <w:t xml:space="preserve"> </w:t>
        </w:r>
        <w:r>
          <w:t>food</w:t>
        </w:r>
        <w:r>
          <w:rPr>
            <w:spacing w:val="-3"/>
          </w:rPr>
          <w:t xml:space="preserve"> </w:t>
        </w:r>
        <w:r>
          <w:t>security</w:t>
        </w:r>
        <w:r>
          <w:rPr>
            <w:spacing w:val="-8"/>
          </w:rPr>
          <w:t xml:space="preserve"> </w:t>
        </w:r>
        <w:r>
          <w:t>and</w:t>
        </w:r>
        <w:r>
          <w:rPr>
            <w:spacing w:val="-3"/>
          </w:rPr>
          <w:t xml:space="preserve"> </w:t>
        </w:r>
        <w:r>
          <w:t>improved nutrition</w:t>
        </w:r>
        <w:r>
          <w:rPr>
            <w:spacing w:val="-5"/>
          </w:rPr>
          <w:t xml:space="preserve"> </w:t>
        </w:r>
        <w:r>
          <w:t>and</w:t>
        </w:r>
        <w:r>
          <w:rPr>
            <w:spacing w:val="-3"/>
          </w:rPr>
          <w:t xml:space="preserve"> </w:t>
        </w:r>
        <w:r>
          <w:t>promote</w:t>
        </w:r>
        <w:r>
          <w:rPr>
            <w:spacing w:val="-2"/>
          </w:rPr>
          <w:t xml:space="preserve"> </w:t>
        </w:r>
        <w:r>
          <w:t>sustainable</w:t>
        </w:r>
        <w:r>
          <w:rPr>
            <w:spacing w:val="-4"/>
          </w:rPr>
          <w:t xml:space="preserve"> </w:t>
        </w:r>
        <w:r>
          <w:t>agriculture</w:t>
        </w:r>
        <w:r>
          <w:rPr>
            <w:w w:val="99"/>
          </w:rPr>
          <w:t xml:space="preserve"> </w:t>
        </w:r>
        <w:r>
          <w:t>Goal 3. Ensure healthy lives and promote well-being for all at all</w:t>
        </w:r>
        <w:r>
          <w:rPr>
            <w:spacing w:val="-24"/>
          </w:rPr>
          <w:t xml:space="preserve"> </w:t>
        </w:r>
        <w:r>
          <w:t>ages</w:t>
        </w:r>
      </w:ins>
    </w:p>
    <w:p w14:paraId="6094F902" w14:textId="77777777" w:rsidR="00804791" w:rsidRDefault="006514D0">
      <w:pPr>
        <w:pStyle w:val="BodyText"/>
        <w:spacing w:line="261" w:lineRule="auto"/>
        <w:ind w:left="390" w:right="927" w:hanging="142"/>
        <w:rPr>
          <w:ins w:id="4992" w:author="Author" w:date="2015-07-30T15:37:00Z"/>
        </w:rPr>
      </w:pPr>
      <w:ins w:id="4993" w:author="Author" w:date="2015-07-30T15:37:00Z">
        <w:r>
          <w:t>Goal 4. Ensure inclusive and equitable quality education and promote lifelong learning opportunities</w:t>
        </w:r>
        <w:r>
          <w:rPr>
            <w:spacing w:val="32"/>
          </w:rPr>
          <w:t xml:space="preserve"> </w:t>
        </w:r>
        <w:r>
          <w:t>for</w:t>
        </w:r>
        <w:r>
          <w:rPr>
            <w:w w:val="99"/>
          </w:rPr>
          <w:t xml:space="preserve"> </w:t>
        </w:r>
        <w:r>
          <w:t>all</w:t>
        </w:r>
      </w:ins>
    </w:p>
    <w:p w14:paraId="4E219D10" w14:textId="77777777" w:rsidR="00804791" w:rsidRDefault="006514D0">
      <w:pPr>
        <w:pStyle w:val="BodyText"/>
        <w:spacing w:before="117"/>
        <w:ind w:left="249" w:right="927" w:firstLine="0"/>
        <w:rPr>
          <w:ins w:id="4994" w:author="Author" w:date="2015-07-30T15:37:00Z"/>
        </w:rPr>
      </w:pPr>
      <w:ins w:id="4995" w:author="Author" w:date="2015-07-30T15:37:00Z">
        <w:r>
          <w:t>Goal 5. Achieve gender equality and empower all women and</w:t>
        </w:r>
        <w:r>
          <w:rPr>
            <w:spacing w:val="-24"/>
          </w:rPr>
          <w:t xml:space="preserve"> </w:t>
        </w:r>
        <w:r>
          <w:t>girls</w:t>
        </w:r>
      </w:ins>
    </w:p>
    <w:p w14:paraId="7A9358C2" w14:textId="77777777" w:rsidR="00804791" w:rsidRDefault="006514D0">
      <w:pPr>
        <w:pStyle w:val="BodyText"/>
        <w:spacing w:before="118" w:line="364" w:lineRule="auto"/>
        <w:ind w:left="249" w:right="2320" w:firstLine="0"/>
        <w:rPr>
          <w:ins w:id="4996" w:author="Author" w:date="2015-07-30T15:37:00Z"/>
        </w:rPr>
      </w:pPr>
      <w:ins w:id="4997" w:author="Author" w:date="2015-07-30T15:37:00Z">
        <w:r>
          <w:t>Goal 6. Ensure availability and sustainable management of water and sanitation for</w:t>
        </w:r>
        <w:r>
          <w:rPr>
            <w:spacing w:val="-28"/>
          </w:rPr>
          <w:t xml:space="preserve"> </w:t>
        </w:r>
        <w:r>
          <w:t>all</w:t>
        </w:r>
        <w:r>
          <w:rPr>
            <w:w w:val="99"/>
          </w:rPr>
          <w:t xml:space="preserve"> </w:t>
        </w:r>
        <w:r>
          <w:t>Goal 7. Ensure access to affordable, reliable, sustainable and modern energy for</w:t>
        </w:r>
        <w:r>
          <w:rPr>
            <w:spacing w:val="-29"/>
          </w:rPr>
          <w:t xml:space="preserve"> </w:t>
        </w:r>
        <w:r>
          <w:t>all</w:t>
        </w:r>
      </w:ins>
    </w:p>
    <w:p w14:paraId="01C1048A" w14:textId="77777777" w:rsidR="00804791" w:rsidRDefault="006514D0">
      <w:pPr>
        <w:pStyle w:val="BodyText"/>
        <w:spacing w:before="22" w:line="259" w:lineRule="auto"/>
        <w:ind w:left="390" w:right="927" w:hanging="142"/>
        <w:rPr>
          <w:ins w:id="4998" w:author="Author" w:date="2015-07-30T15:37:00Z"/>
        </w:rPr>
      </w:pPr>
      <w:ins w:id="4999" w:author="Author" w:date="2015-07-30T15:37:00Z">
        <w:r>
          <w:t>Goal 8. Promote sustained, inclusive and sustainable economic growth, full and productive</w:t>
        </w:r>
        <w:r>
          <w:rPr>
            <w:spacing w:val="43"/>
          </w:rPr>
          <w:t xml:space="preserve"> </w:t>
        </w:r>
        <w:r>
          <w:t>employment</w:t>
        </w:r>
        <w:r>
          <w:rPr>
            <w:w w:val="99"/>
          </w:rPr>
          <w:t xml:space="preserve"> </w:t>
        </w:r>
        <w:r>
          <w:t>and decent work for</w:t>
        </w:r>
        <w:r>
          <w:rPr>
            <w:spacing w:val="-7"/>
          </w:rPr>
          <w:t xml:space="preserve"> </w:t>
        </w:r>
        <w:r>
          <w:t>all</w:t>
        </w:r>
      </w:ins>
    </w:p>
    <w:p w14:paraId="64D7D18F" w14:textId="77777777" w:rsidR="00804791" w:rsidRDefault="006514D0">
      <w:pPr>
        <w:pStyle w:val="BodyText"/>
        <w:spacing w:before="122" w:line="302" w:lineRule="auto"/>
        <w:ind w:left="390" w:right="927" w:hanging="142"/>
        <w:rPr>
          <w:ins w:id="5000" w:author="Author" w:date="2015-07-30T15:37:00Z"/>
        </w:rPr>
      </w:pPr>
      <w:ins w:id="5001" w:author="Author" w:date="2015-07-30T15:37:00Z">
        <w:r>
          <w:t>Goal</w:t>
        </w:r>
        <w:r>
          <w:rPr>
            <w:spacing w:val="42"/>
          </w:rPr>
          <w:t xml:space="preserve"> </w:t>
        </w:r>
        <w:r>
          <w:t>9.</w:t>
        </w:r>
        <w:r>
          <w:rPr>
            <w:spacing w:val="42"/>
          </w:rPr>
          <w:t xml:space="preserve"> </w:t>
        </w:r>
        <w:r>
          <w:t>Build</w:t>
        </w:r>
        <w:r>
          <w:rPr>
            <w:spacing w:val="42"/>
          </w:rPr>
          <w:t xml:space="preserve"> </w:t>
        </w:r>
        <w:r>
          <w:t>resilient</w:t>
        </w:r>
        <w:r>
          <w:rPr>
            <w:spacing w:val="41"/>
          </w:rPr>
          <w:t xml:space="preserve"> </w:t>
        </w:r>
        <w:r>
          <w:t>infrastructure,</w:t>
        </w:r>
        <w:r>
          <w:rPr>
            <w:spacing w:val="42"/>
          </w:rPr>
          <w:t xml:space="preserve"> </w:t>
        </w:r>
        <w:r>
          <w:t>promote</w:t>
        </w:r>
        <w:r>
          <w:rPr>
            <w:spacing w:val="42"/>
          </w:rPr>
          <w:t xml:space="preserve"> </w:t>
        </w:r>
        <w:r>
          <w:t>inclusive</w:t>
        </w:r>
        <w:r>
          <w:rPr>
            <w:spacing w:val="42"/>
          </w:rPr>
          <w:t xml:space="preserve"> </w:t>
        </w:r>
        <w:r>
          <w:t>and</w:t>
        </w:r>
        <w:r>
          <w:rPr>
            <w:spacing w:val="42"/>
          </w:rPr>
          <w:t xml:space="preserve"> </w:t>
        </w:r>
        <w:r>
          <w:t>sustainable</w:t>
        </w:r>
        <w:r>
          <w:rPr>
            <w:spacing w:val="42"/>
          </w:rPr>
          <w:t xml:space="preserve"> </w:t>
        </w:r>
        <w:r>
          <w:t>industrialization</w:t>
        </w:r>
        <w:r>
          <w:rPr>
            <w:spacing w:val="40"/>
          </w:rPr>
          <w:t xml:space="preserve"> </w:t>
        </w:r>
        <w:r>
          <w:t>and</w:t>
        </w:r>
        <w:r>
          <w:rPr>
            <w:spacing w:val="42"/>
          </w:rPr>
          <w:t xml:space="preserve"> </w:t>
        </w:r>
        <w:r>
          <w:t>foster</w:t>
        </w:r>
        <w:r>
          <w:rPr>
            <w:w w:val="99"/>
          </w:rPr>
          <w:t xml:space="preserve"> </w:t>
        </w:r>
        <w:r>
          <w:t>innovation</w:t>
        </w:r>
      </w:ins>
    </w:p>
    <w:p w14:paraId="468F5A54" w14:textId="77777777" w:rsidR="00804791" w:rsidRDefault="006514D0">
      <w:pPr>
        <w:pStyle w:val="BodyText"/>
        <w:spacing w:before="60"/>
        <w:ind w:left="249" w:right="927" w:firstLine="0"/>
        <w:rPr>
          <w:ins w:id="5002" w:author="Author" w:date="2015-07-30T15:37:00Z"/>
        </w:rPr>
      </w:pPr>
      <w:ins w:id="5003" w:author="Author" w:date="2015-07-30T15:37:00Z">
        <w:r>
          <w:t>Goal 10. Reduce inequality within and among</w:t>
        </w:r>
        <w:r>
          <w:rPr>
            <w:spacing w:val="-21"/>
          </w:rPr>
          <w:t xml:space="preserve"> </w:t>
        </w:r>
        <w:r>
          <w:t>countries</w:t>
        </w:r>
      </w:ins>
    </w:p>
    <w:p w14:paraId="04893145" w14:textId="77777777" w:rsidR="00804791" w:rsidRDefault="006514D0">
      <w:pPr>
        <w:pStyle w:val="BodyText"/>
        <w:spacing w:before="115" w:line="384" w:lineRule="auto"/>
        <w:ind w:left="249" w:right="2320" w:firstLine="0"/>
        <w:rPr>
          <w:ins w:id="5004" w:author="Author" w:date="2015-07-30T15:37:00Z"/>
        </w:rPr>
      </w:pPr>
      <w:ins w:id="5005" w:author="Author" w:date="2015-07-30T15:37:00Z">
        <w:r>
          <w:t>Goal 11. Make cities and human settlements inclusive, safe, resilient and</w:t>
        </w:r>
        <w:r>
          <w:rPr>
            <w:spacing w:val="-24"/>
          </w:rPr>
          <w:t xml:space="preserve"> </w:t>
        </w:r>
        <w:r>
          <w:t>sustainable</w:t>
        </w:r>
        <w:r>
          <w:rPr>
            <w:w w:val="99"/>
          </w:rPr>
          <w:t xml:space="preserve"> </w:t>
        </w:r>
        <w:r>
          <w:t>Goal 12. Ensure sustainable consumption and production</w:t>
        </w:r>
        <w:r>
          <w:rPr>
            <w:spacing w:val="-23"/>
          </w:rPr>
          <w:t xml:space="preserve"> </w:t>
        </w:r>
        <w:r>
          <w:t>patterns</w:t>
        </w:r>
      </w:ins>
    </w:p>
    <w:p w14:paraId="1E33D4FF" w14:textId="77777777" w:rsidR="00804791" w:rsidRDefault="006514D0">
      <w:pPr>
        <w:pStyle w:val="BodyText"/>
        <w:spacing w:line="210" w:lineRule="exact"/>
        <w:ind w:left="249" w:right="927" w:firstLine="0"/>
        <w:rPr>
          <w:ins w:id="5006" w:author="Author" w:date="2015-07-30T15:37:00Z"/>
        </w:rPr>
      </w:pPr>
      <w:ins w:id="5007" w:author="Author" w:date="2015-07-30T15:37:00Z">
        <w:r>
          <w:t>Goal 13. Take urgent action to combat climate change and its</w:t>
        </w:r>
        <w:r>
          <w:rPr>
            <w:spacing w:val="-26"/>
          </w:rPr>
          <w:t xml:space="preserve"> </w:t>
        </w:r>
        <w:r>
          <w:t>impacts*</w:t>
        </w:r>
      </w:ins>
    </w:p>
    <w:p w14:paraId="457F0591" w14:textId="77777777" w:rsidR="00804791" w:rsidRDefault="006514D0">
      <w:pPr>
        <w:pStyle w:val="BodyText"/>
        <w:spacing w:before="125" w:line="261" w:lineRule="auto"/>
        <w:ind w:left="390" w:right="927" w:hanging="142"/>
        <w:rPr>
          <w:ins w:id="5008" w:author="Author" w:date="2015-07-30T15:37:00Z"/>
        </w:rPr>
      </w:pPr>
      <w:ins w:id="5009" w:author="Author" w:date="2015-07-30T15:37:00Z">
        <w:r>
          <w:t>Goal</w:t>
        </w:r>
        <w:r>
          <w:rPr>
            <w:spacing w:val="26"/>
          </w:rPr>
          <w:t xml:space="preserve"> </w:t>
        </w:r>
        <w:r>
          <w:t>14.</w:t>
        </w:r>
        <w:r>
          <w:rPr>
            <w:spacing w:val="24"/>
          </w:rPr>
          <w:t xml:space="preserve"> </w:t>
        </w:r>
        <w:r>
          <w:t>Conserve</w:t>
        </w:r>
        <w:r>
          <w:rPr>
            <w:spacing w:val="26"/>
          </w:rPr>
          <w:t xml:space="preserve"> </w:t>
        </w:r>
        <w:r>
          <w:t>and</w:t>
        </w:r>
        <w:r>
          <w:rPr>
            <w:spacing w:val="27"/>
          </w:rPr>
          <w:t xml:space="preserve"> </w:t>
        </w:r>
        <w:r>
          <w:t>sustainably</w:t>
        </w:r>
        <w:r>
          <w:rPr>
            <w:spacing w:val="25"/>
          </w:rPr>
          <w:t xml:space="preserve"> </w:t>
        </w:r>
        <w:r>
          <w:t>use</w:t>
        </w:r>
        <w:r>
          <w:rPr>
            <w:spacing w:val="26"/>
          </w:rPr>
          <w:t xml:space="preserve"> </w:t>
        </w:r>
        <w:r>
          <w:t>the</w:t>
        </w:r>
        <w:r>
          <w:rPr>
            <w:spacing w:val="26"/>
          </w:rPr>
          <w:t xml:space="preserve"> </w:t>
        </w:r>
        <w:r>
          <w:t>oceans,</w:t>
        </w:r>
        <w:r>
          <w:rPr>
            <w:spacing w:val="26"/>
          </w:rPr>
          <w:t xml:space="preserve"> </w:t>
        </w:r>
        <w:r>
          <w:t>seas</w:t>
        </w:r>
        <w:r>
          <w:rPr>
            <w:spacing w:val="26"/>
          </w:rPr>
          <w:t xml:space="preserve"> </w:t>
        </w:r>
        <w:r>
          <w:t>and</w:t>
        </w:r>
        <w:r>
          <w:rPr>
            <w:spacing w:val="28"/>
          </w:rPr>
          <w:t xml:space="preserve"> </w:t>
        </w:r>
        <w:r>
          <w:t>marine</w:t>
        </w:r>
        <w:r>
          <w:rPr>
            <w:spacing w:val="26"/>
          </w:rPr>
          <w:t xml:space="preserve"> </w:t>
        </w:r>
        <w:r>
          <w:t>resources</w:t>
        </w:r>
        <w:r>
          <w:rPr>
            <w:spacing w:val="25"/>
          </w:rPr>
          <w:t xml:space="preserve"> </w:t>
        </w:r>
        <w:r>
          <w:t>for</w:t>
        </w:r>
        <w:r>
          <w:rPr>
            <w:spacing w:val="27"/>
          </w:rPr>
          <w:t xml:space="preserve"> </w:t>
        </w:r>
        <w:r>
          <w:t>sustainable</w:t>
        </w:r>
        <w:r>
          <w:rPr>
            <w:w w:val="99"/>
          </w:rPr>
          <w:t xml:space="preserve"> </w:t>
        </w:r>
        <w:r>
          <w:t>development</w:t>
        </w:r>
      </w:ins>
    </w:p>
    <w:p w14:paraId="350557BB" w14:textId="77777777" w:rsidR="00804791" w:rsidRDefault="006514D0">
      <w:pPr>
        <w:pStyle w:val="BodyText"/>
        <w:spacing w:before="115"/>
        <w:ind w:left="390" w:right="927" w:hanging="142"/>
        <w:rPr>
          <w:ins w:id="5010" w:author="Author" w:date="2015-07-30T15:37:00Z"/>
        </w:rPr>
      </w:pPr>
      <w:ins w:id="5011" w:author="Author" w:date="2015-07-30T15:37:00Z">
        <w:r>
          <w:t>Goal</w:t>
        </w:r>
        <w:r>
          <w:rPr>
            <w:spacing w:val="38"/>
          </w:rPr>
          <w:t xml:space="preserve"> </w:t>
        </w:r>
        <w:r>
          <w:t>15.</w:t>
        </w:r>
        <w:r>
          <w:rPr>
            <w:spacing w:val="36"/>
          </w:rPr>
          <w:t xml:space="preserve"> </w:t>
        </w:r>
        <w:r>
          <w:t>Protect,</w:t>
        </w:r>
        <w:r>
          <w:rPr>
            <w:spacing w:val="36"/>
          </w:rPr>
          <w:t xml:space="preserve"> </w:t>
        </w:r>
        <w:r>
          <w:t>restore</w:t>
        </w:r>
        <w:r>
          <w:rPr>
            <w:spacing w:val="38"/>
          </w:rPr>
          <w:t xml:space="preserve"> </w:t>
        </w:r>
        <w:r>
          <w:t>and</w:t>
        </w:r>
        <w:r>
          <w:rPr>
            <w:spacing w:val="36"/>
          </w:rPr>
          <w:t xml:space="preserve"> </w:t>
        </w:r>
        <w:r>
          <w:t>promote</w:t>
        </w:r>
        <w:r>
          <w:rPr>
            <w:spacing w:val="38"/>
          </w:rPr>
          <w:t xml:space="preserve"> </w:t>
        </w:r>
        <w:r>
          <w:t>sustainable</w:t>
        </w:r>
        <w:r>
          <w:rPr>
            <w:spacing w:val="38"/>
          </w:rPr>
          <w:t xml:space="preserve"> </w:t>
        </w:r>
        <w:r>
          <w:t>use</w:t>
        </w:r>
        <w:r>
          <w:rPr>
            <w:spacing w:val="38"/>
          </w:rPr>
          <w:t xml:space="preserve"> </w:t>
        </w:r>
        <w:r>
          <w:t>of</w:t>
        </w:r>
        <w:r>
          <w:rPr>
            <w:spacing w:val="38"/>
          </w:rPr>
          <w:t xml:space="preserve"> </w:t>
        </w:r>
        <w:r>
          <w:t>terrestrial</w:t>
        </w:r>
        <w:r>
          <w:rPr>
            <w:spacing w:val="38"/>
          </w:rPr>
          <w:t xml:space="preserve"> </w:t>
        </w:r>
        <w:r>
          <w:t>ecosystems,</w:t>
        </w:r>
        <w:r>
          <w:rPr>
            <w:spacing w:val="40"/>
          </w:rPr>
          <w:t xml:space="preserve"> </w:t>
        </w:r>
        <w:r>
          <w:t>sustainably</w:t>
        </w:r>
        <w:r>
          <w:rPr>
            <w:spacing w:val="36"/>
          </w:rPr>
          <w:t xml:space="preserve"> </w:t>
        </w:r>
        <w:r>
          <w:t>manage</w:t>
        </w:r>
        <w:r>
          <w:rPr>
            <w:w w:val="99"/>
          </w:rPr>
          <w:t xml:space="preserve"> </w:t>
        </w:r>
        <w:r>
          <w:t>forests, combat desertification, and halt and reverse land degradation and halt biodiversity</w:t>
        </w:r>
        <w:r>
          <w:rPr>
            <w:spacing w:val="-27"/>
          </w:rPr>
          <w:t xml:space="preserve"> </w:t>
        </w:r>
        <w:r>
          <w:t>loss</w:t>
        </w:r>
      </w:ins>
    </w:p>
    <w:p w14:paraId="2903626C" w14:textId="77777777" w:rsidR="00804791" w:rsidRDefault="006514D0">
      <w:pPr>
        <w:pStyle w:val="BodyText"/>
        <w:spacing w:before="118" w:line="256" w:lineRule="auto"/>
        <w:ind w:left="390" w:right="927" w:hanging="142"/>
        <w:rPr>
          <w:ins w:id="5012" w:author="Author" w:date="2015-07-30T15:37:00Z"/>
        </w:rPr>
      </w:pPr>
      <w:ins w:id="5013" w:author="Author" w:date="2015-07-30T15:37:00Z">
        <w:r>
          <w:t>Goal 16. Promote peaceful and inclusive societies for sustainable development, provide access to</w:t>
        </w:r>
        <w:r>
          <w:rPr>
            <w:spacing w:val="33"/>
          </w:rPr>
          <w:t xml:space="preserve"> </w:t>
        </w:r>
        <w:r>
          <w:t>justice</w:t>
        </w:r>
        <w:r>
          <w:rPr>
            <w:w w:val="99"/>
          </w:rPr>
          <w:t xml:space="preserve"> </w:t>
        </w:r>
        <w:r>
          <w:t>for all and build effective, accountable and inclusive institutions at all</w:t>
        </w:r>
        <w:r>
          <w:rPr>
            <w:spacing w:val="-31"/>
          </w:rPr>
          <w:t xml:space="preserve"> </w:t>
        </w:r>
        <w:r>
          <w:t>levels</w:t>
        </w:r>
      </w:ins>
    </w:p>
    <w:p w14:paraId="01E399A3" w14:textId="77777777" w:rsidR="00804791" w:rsidRDefault="006514D0">
      <w:pPr>
        <w:pStyle w:val="BodyText"/>
        <w:spacing w:before="124" w:line="256" w:lineRule="auto"/>
        <w:ind w:left="390" w:right="927" w:hanging="142"/>
        <w:rPr>
          <w:ins w:id="5014" w:author="Author" w:date="2015-07-30T15:37:00Z"/>
        </w:rPr>
      </w:pPr>
      <w:ins w:id="5015" w:author="Author" w:date="2015-07-30T15:37:00Z">
        <w:r>
          <w:t>Goal</w:t>
        </w:r>
        <w:r>
          <w:rPr>
            <w:spacing w:val="17"/>
          </w:rPr>
          <w:t xml:space="preserve"> </w:t>
        </w:r>
        <w:r>
          <w:t>17.</w:t>
        </w:r>
        <w:r>
          <w:rPr>
            <w:spacing w:val="18"/>
          </w:rPr>
          <w:t xml:space="preserve"> </w:t>
        </w:r>
        <w:r>
          <w:t>Strengthen</w:t>
        </w:r>
        <w:r>
          <w:rPr>
            <w:spacing w:val="17"/>
          </w:rPr>
          <w:t xml:space="preserve"> </w:t>
        </w:r>
        <w:r>
          <w:t>the</w:t>
        </w:r>
        <w:r>
          <w:rPr>
            <w:spacing w:val="20"/>
          </w:rPr>
          <w:t xml:space="preserve"> </w:t>
        </w:r>
        <w:r>
          <w:t>means</w:t>
        </w:r>
        <w:r>
          <w:rPr>
            <w:spacing w:val="17"/>
          </w:rPr>
          <w:t xml:space="preserve"> </w:t>
        </w:r>
        <w:r>
          <w:t>of</w:t>
        </w:r>
        <w:r>
          <w:rPr>
            <w:spacing w:val="17"/>
          </w:rPr>
          <w:t xml:space="preserve"> </w:t>
        </w:r>
        <w:r>
          <w:t>implementation</w:t>
        </w:r>
        <w:r>
          <w:rPr>
            <w:spacing w:val="17"/>
          </w:rPr>
          <w:t xml:space="preserve"> </w:t>
        </w:r>
        <w:r>
          <w:t>and</w:t>
        </w:r>
        <w:r>
          <w:rPr>
            <w:spacing w:val="18"/>
          </w:rPr>
          <w:t xml:space="preserve"> </w:t>
        </w:r>
        <w:r>
          <w:t>revitalize</w:t>
        </w:r>
        <w:r>
          <w:rPr>
            <w:spacing w:val="17"/>
          </w:rPr>
          <w:t xml:space="preserve"> </w:t>
        </w:r>
        <w:r>
          <w:t>the</w:t>
        </w:r>
        <w:r>
          <w:rPr>
            <w:spacing w:val="20"/>
          </w:rPr>
          <w:t xml:space="preserve"> </w:t>
        </w:r>
        <w:r>
          <w:t>global</w:t>
        </w:r>
        <w:r>
          <w:rPr>
            <w:spacing w:val="17"/>
          </w:rPr>
          <w:t xml:space="preserve"> </w:t>
        </w:r>
        <w:r>
          <w:t>partnership</w:t>
        </w:r>
        <w:r>
          <w:rPr>
            <w:spacing w:val="18"/>
          </w:rPr>
          <w:t xml:space="preserve"> </w:t>
        </w:r>
        <w:r>
          <w:t>for</w:t>
        </w:r>
        <w:r>
          <w:rPr>
            <w:spacing w:val="18"/>
          </w:rPr>
          <w:t xml:space="preserve"> </w:t>
        </w:r>
        <w:r>
          <w:t>sustainable</w:t>
        </w:r>
        <w:r>
          <w:rPr>
            <w:w w:val="99"/>
          </w:rPr>
          <w:t xml:space="preserve"> </w:t>
        </w:r>
        <w:r>
          <w:t>development</w:t>
        </w:r>
      </w:ins>
    </w:p>
    <w:p w14:paraId="46A5575D" w14:textId="77777777" w:rsidR="00804791" w:rsidRDefault="006514D0">
      <w:pPr>
        <w:pStyle w:val="BodyText"/>
        <w:spacing w:before="121"/>
        <w:ind w:left="390" w:right="927" w:firstLine="0"/>
        <w:rPr>
          <w:del w:id="5016" w:author="Author" w:date="2015-07-30T15:37:00Z"/>
        </w:rPr>
      </w:pPr>
      <w:moveToRangeStart w:id="5017" w:author="Author" w:date="2015-07-30T15:37:00Z" w:name="move426034007"/>
      <w:moveTo w:id="5018" w:author="Author" w:date="2015-07-30T15:37:00Z">
        <w:r w:rsidRPr="006514D0">
          <w:t>*</w:t>
        </w:r>
        <w:r>
          <w:rPr>
            <w:spacing w:val="15"/>
            <w:rPrChange w:id="5019" w:author="Author" w:date="2015-07-30T15:37:00Z">
              <w:rPr/>
            </w:rPrChange>
          </w:rPr>
          <w:t xml:space="preserve"> </w:t>
        </w:r>
        <w:r w:rsidRPr="006514D0">
          <w:t>Acknowledging</w:t>
        </w:r>
        <w:r>
          <w:rPr>
            <w:spacing w:val="12"/>
            <w:rPrChange w:id="5020" w:author="Author" w:date="2015-07-30T15:37:00Z">
              <w:rPr/>
            </w:rPrChange>
          </w:rPr>
          <w:t xml:space="preserve"> </w:t>
        </w:r>
        <w:r w:rsidRPr="006514D0">
          <w:t>that</w:t>
        </w:r>
        <w:r>
          <w:rPr>
            <w:spacing w:val="14"/>
            <w:rPrChange w:id="5021" w:author="Author" w:date="2015-07-30T15:37:00Z">
              <w:rPr/>
            </w:rPrChange>
          </w:rPr>
          <w:t xml:space="preserve"> </w:t>
        </w:r>
        <w:r w:rsidRPr="006514D0">
          <w:t>the</w:t>
        </w:r>
        <w:r>
          <w:rPr>
            <w:spacing w:val="14"/>
            <w:rPrChange w:id="5022" w:author="Author" w:date="2015-07-30T15:37:00Z">
              <w:rPr/>
            </w:rPrChange>
          </w:rPr>
          <w:t xml:space="preserve"> </w:t>
        </w:r>
        <w:r w:rsidRPr="006514D0">
          <w:t>United</w:t>
        </w:r>
        <w:r>
          <w:rPr>
            <w:spacing w:val="14"/>
            <w:rPrChange w:id="5023" w:author="Author" w:date="2015-07-30T15:37:00Z">
              <w:rPr/>
            </w:rPrChange>
          </w:rPr>
          <w:t xml:space="preserve"> </w:t>
        </w:r>
        <w:r w:rsidRPr="006514D0">
          <w:t>Nations</w:t>
        </w:r>
        <w:r>
          <w:rPr>
            <w:spacing w:val="15"/>
            <w:rPrChange w:id="5024" w:author="Author" w:date="2015-07-30T15:37:00Z">
              <w:rPr/>
            </w:rPrChange>
          </w:rPr>
          <w:t xml:space="preserve"> </w:t>
        </w:r>
        <w:r w:rsidRPr="006514D0">
          <w:t>Framework</w:t>
        </w:r>
        <w:r>
          <w:rPr>
            <w:spacing w:val="15"/>
            <w:rPrChange w:id="5025" w:author="Author" w:date="2015-07-30T15:37:00Z">
              <w:rPr/>
            </w:rPrChange>
          </w:rPr>
          <w:t xml:space="preserve"> </w:t>
        </w:r>
        <w:r w:rsidRPr="006514D0">
          <w:t>Convention</w:t>
        </w:r>
        <w:r>
          <w:rPr>
            <w:spacing w:val="12"/>
            <w:rPrChange w:id="5026" w:author="Author" w:date="2015-07-30T15:37:00Z">
              <w:rPr/>
            </w:rPrChange>
          </w:rPr>
          <w:t xml:space="preserve"> </w:t>
        </w:r>
        <w:r w:rsidRPr="006514D0">
          <w:t>on</w:t>
        </w:r>
        <w:r>
          <w:rPr>
            <w:spacing w:val="15"/>
            <w:rPrChange w:id="5027" w:author="Author" w:date="2015-07-30T15:37:00Z">
              <w:rPr/>
            </w:rPrChange>
          </w:rPr>
          <w:t xml:space="preserve"> </w:t>
        </w:r>
        <w:r w:rsidRPr="006514D0">
          <w:t>Climate</w:t>
        </w:r>
        <w:r>
          <w:rPr>
            <w:spacing w:val="16"/>
            <w:rPrChange w:id="5028" w:author="Author" w:date="2015-07-30T15:37:00Z">
              <w:rPr/>
            </w:rPrChange>
          </w:rPr>
          <w:t xml:space="preserve"> </w:t>
        </w:r>
        <w:r w:rsidRPr="006514D0">
          <w:t>Change</w:t>
        </w:r>
        <w:r>
          <w:rPr>
            <w:spacing w:val="14"/>
            <w:rPrChange w:id="5029" w:author="Author" w:date="2015-07-30T15:37:00Z">
              <w:rPr/>
            </w:rPrChange>
          </w:rPr>
          <w:t xml:space="preserve"> </w:t>
        </w:r>
        <w:r w:rsidRPr="006514D0">
          <w:t>is</w:t>
        </w:r>
        <w:r>
          <w:rPr>
            <w:spacing w:val="15"/>
            <w:rPrChange w:id="5030" w:author="Author" w:date="2015-07-30T15:37:00Z">
              <w:rPr/>
            </w:rPrChange>
          </w:rPr>
          <w:t xml:space="preserve"> </w:t>
        </w:r>
        <w:r w:rsidRPr="006514D0">
          <w:t>the</w:t>
        </w:r>
        <w:r>
          <w:rPr>
            <w:spacing w:val="14"/>
            <w:rPrChange w:id="5031" w:author="Author" w:date="2015-07-30T15:37:00Z">
              <w:rPr/>
            </w:rPrChange>
          </w:rPr>
          <w:t xml:space="preserve"> </w:t>
        </w:r>
        <w:r w:rsidRPr="006514D0">
          <w:t>primary</w:t>
        </w:r>
        <w:r>
          <w:rPr>
            <w:w w:val="99"/>
            <w:rPrChange w:id="5032" w:author="Author" w:date="2015-07-30T15:37:00Z">
              <w:rPr/>
            </w:rPrChange>
          </w:rPr>
          <w:t xml:space="preserve"> </w:t>
        </w:r>
        <w:r w:rsidRPr="006514D0">
          <w:t>international,</w:t>
        </w:r>
        <w:r>
          <w:rPr>
            <w:spacing w:val="-4"/>
            <w:rPrChange w:id="5033" w:author="Author" w:date="2015-07-30T15:37:00Z">
              <w:rPr/>
            </w:rPrChange>
          </w:rPr>
          <w:t xml:space="preserve"> </w:t>
        </w:r>
        <w:r w:rsidRPr="006514D0">
          <w:t>intergovernmental</w:t>
        </w:r>
        <w:r>
          <w:rPr>
            <w:spacing w:val="-4"/>
            <w:rPrChange w:id="5034" w:author="Author" w:date="2015-07-30T15:37:00Z">
              <w:rPr/>
            </w:rPrChange>
          </w:rPr>
          <w:t xml:space="preserve"> </w:t>
        </w:r>
        <w:r w:rsidRPr="006514D0">
          <w:t>forum</w:t>
        </w:r>
        <w:r>
          <w:rPr>
            <w:spacing w:val="-6"/>
            <w:rPrChange w:id="5035" w:author="Author" w:date="2015-07-30T15:37:00Z">
              <w:rPr/>
            </w:rPrChange>
          </w:rPr>
          <w:t xml:space="preserve"> </w:t>
        </w:r>
        <w:r w:rsidRPr="006514D0">
          <w:t>for</w:t>
        </w:r>
        <w:r>
          <w:rPr>
            <w:spacing w:val="-4"/>
            <w:rPrChange w:id="5036" w:author="Author" w:date="2015-07-30T15:37:00Z">
              <w:rPr/>
            </w:rPrChange>
          </w:rPr>
          <w:t xml:space="preserve"> </w:t>
        </w:r>
        <w:r w:rsidRPr="006514D0">
          <w:t>negotiating</w:t>
        </w:r>
        <w:r>
          <w:rPr>
            <w:spacing w:val="-5"/>
            <w:rPrChange w:id="5037" w:author="Author" w:date="2015-07-30T15:37:00Z">
              <w:rPr/>
            </w:rPrChange>
          </w:rPr>
          <w:t xml:space="preserve"> </w:t>
        </w:r>
        <w:r w:rsidRPr="006514D0">
          <w:t>the</w:t>
        </w:r>
        <w:r>
          <w:rPr>
            <w:spacing w:val="-1"/>
            <w:rPrChange w:id="5038" w:author="Author" w:date="2015-07-30T15:37:00Z">
              <w:rPr/>
            </w:rPrChange>
          </w:rPr>
          <w:t xml:space="preserve"> </w:t>
        </w:r>
        <w:r w:rsidRPr="006514D0">
          <w:t>global</w:t>
        </w:r>
        <w:r>
          <w:rPr>
            <w:spacing w:val="-4"/>
            <w:rPrChange w:id="5039" w:author="Author" w:date="2015-07-30T15:37:00Z">
              <w:rPr/>
            </w:rPrChange>
          </w:rPr>
          <w:t xml:space="preserve"> </w:t>
        </w:r>
        <w:r w:rsidRPr="006514D0">
          <w:t>response</w:t>
        </w:r>
        <w:r>
          <w:rPr>
            <w:spacing w:val="-4"/>
            <w:rPrChange w:id="5040" w:author="Author" w:date="2015-07-30T15:37:00Z">
              <w:rPr/>
            </w:rPrChange>
          </w:rPr>
          <w:t xml:space="preserve"> </w:t>
        </w:r>
        <w:r w:rsidRPr="006514D0">
          <w:t>to</w:t>
        </w:r>
        <w:r>
          <w:rPr>
            <w:spacing w:val="-3"/>
            <w:rPrChange w:id="5041" w:author="Author" w:date="2015-07-30T15:37:00Z">
              <w:rPr/>
            </w:rPrChange>
          </w:rPr>
          <w:t xml:space="preserve"> </w:t>
        </w:r>
        <w:r w:rsidRPr="006514D0">
          <w:t>climate</w:t>
        </w:r>
        <w:r>
          <w:rPr>
            <w:spacing w:val="-4"/>
            <w:rPrChange w:id="5042" w:author="Author" w:date="2015-07-30T15:37:00Z">
              <w:rPr/>
            </w:rPrChange>
          </w:rPr>
          <w:t xml:space="preserve"> </w:t>
        </w:r>
        <w:r w:rsidRPr="006514D0">
          <w:t>change.</w:t>
        </w:r>
      </w:moveTo>
      <w:moveToRangeEnd w:id="5017"/>
    </w:p>
    <w:tbl>
      <w:tblPr>
        <w:tblStyle w:val="TableGrid"/>
        <w:tblW w:w="9072" w:type="dxa"/>
        <w:tblInd w:w="-5" w:type="dxa"/>
        <w:tblLook w:val="04A0" w:firstRow="1" w:lastRow="0" w:firstColumn="1" w:lastColumn="0" w:noHBand="0" w:noVBand="1"/>
      </w:tblPr>
      <w:tblGrid>
        <w:gridCol w:w="9072"/>
      </w:tblGrid>
      <w:tr w:rsidR="002775C0" w:rsidRPr="008E4BAF" w14:paraId="71DDD88E" w14:textId="77777777" w:rsidTr="0039797F">
        <w:trPr>
          <w:trHeight w:val="8026"/>
          <w:del w:id="5043" w:author="Author" w:date="2015-07-30T15:37:00Z"/>
        </w:trPr>
        <w:tc>
          <w:tcPr>
            <w:tcW w:w="9072" w:type="dxa"/>
            <w:tcBorders>
              <w:top w:val="single" w:sz="4" w:space="0" w:color="auto"/>
              <w:left w:val="single" w:sz="4" w:space="0" w:color="auto"/>
              <w:bottom w:val="single" w:sz="4" w:space="0" w:color="auto"/>
              <w:right w:val="single" w:sz="4" w:space="0" w:color="auto"/>
            </w:tcBorders>
          </w:tcPr>
          <w:p w14:paraId="50156021" w14:textId="77777777" w:rsidR="0007682E" w:rsidRPr="008E4BAF" w:rsidRDefault="0007682E" w:rsidP="0007682E">
            <w:pPr>
              <w:spacing w:before="120" w:line="360" w:lineRule="auto"/>
              <w:ind w:left="176" w:hanging="142"/>
              <w:rPr>
                <w:del w:id="5044" w:author="Author" w:date="2015-07-30T15:37:00Z"/>
                <w:rFonts w:ascii="Times New Roman" w:hAnsi="Times New Roman" w:cs="Times New Roman"/>
                <w:b/>
                <w:bCs/>
                <w:sz w:val="20"/>
                <w:szCs w:val="20"/>
              </w:rPr>
            </w:pPr>
            <w:del w:id="5045" w:author="Author" w:date="2015-07-30T15:37:00Z">
              <w:r w:rsidRPr="008E4BAF">
                <w:rPr>
                  <w:rFonts w:ascii="Times New Roman" w:hAnsi="Times New Roman" w:cs="Times New Roman"/>
                  <w:b/>
                  <w:bCs/>
                  <w:sz w:val="20"/>
                  <w:szCs w:val="20"/>
                </w:rPr>
                <w:delText>Sustainable Development Goals</w:delText>
              </w:r>
            </w:del>
          </w:p>
          <w:p w14:paraId="5F15A78E" w14:textId="77777777" w:rsidR="0007682E" w:rsidRPr="008E4BAF" w:rsidRDefault="0007682E" w:rsidP="0007682E">
            <w:pPr>
              <w:spacing w:after="101"/>
              <w:ind w:left="176" w:right="408" w:hanging="142"/>
              <w:jc w:val="both"/>
              <w:rPr>
                <w:del w:id="5046" w:author="Author" w:date="2015-07-30T15:37:00Z"/>
                <w:rFonts w:ascii="Times New Roman" w:hAnsi="Times New Roman" w:cs="Times New Roman"/>
                <w:sz w:val="20"/>
                <w:szCs w:val="20"/>
              </w:rPr>
            </w:pPr>
            <w:del w:id="5047" w:author="Author" w:date="2015-07-30T15:37:00Z">
              <w:r w:rsidRPr="008E4BAF">
                <w:rPr>
                  <w:rFonts w:ascii="Times New Roman" w:hAnsi="Times New Roman" w:cs="Times New Roman"/>
                  <w:sz w:val="20"/>
                  <w:szCs w:val="20"/>
                </w:rPr>
                <w:delText xml:space="preserve">Goal 1. End poverty in all its forms everywhere </w:delText>
              </w:r>
            </w:del>
          </w:p>
          <w:p w14:paraId="5CC9DD0F" w14:textId="77777777" w:rsidR="0007682E" w:rsidRPr="008E4BAF" w:rsidRDefault="0007682E" w:rsidP="0007682E">
            <w:pPr>
              <w:spacing w:after="122" w:line="235" w:lineRule="auto"/>
              <w:ind w:left="176" w:right="408" w:hanging="142"/>
              <w:jc w:val="both"/>
              <w:rPr>
                <w:del w:id="5048" w:author="Author" w:date="2015-07-30T15:37:00Z"/>
                <w:rFonts w:ascii="Times New Roman" w:hAnsi="Times New Roman" w:cs="Times New Roman"/>
                <w:sz w:val="20"/>
                <w:szCs w:val="20"/>
              </w:rPr>
            </w:pPr>
            <w:del w:id="5049" w:author="Author" w:date="2015-07-30T15:37:00Z">
              <w:r w:rsidRPr="008E4BAF">
                <w:rPr>
                  <w:rFonts w:ascii="Times New Roman" w:hAnsi="Times New Roman" w:cs="Times New Roman"/>
                  <w:sz w:val="20"/>
                  <w:szCs w:val="20"/>
                </w:rPr>
                <w:delText xml:space="preserve">Goal 2. End hunger, achieve food security and improved nutrition and promote sustainable agriculture </w:delText>
              </w:r>
            </w:del>
          </w:p>
          <w:p w14:paraId="4732668F" w14:textId="77777777" w:rsidR="0007682E" w:rsidRPr="008E4BAF" w:rsidRDefault="0007682E" w:rsidP="0007682E">
            <w:pPr>
              <w:spacing w:after="101"/>
              <w:ind w:left="176" w:right="408" w:hanging="142"/>
              <w:jc w:val="both"/>
              <w:rPr>
                <w:del w:id="5050" w:author="Author" w:date="2015-07-30T15:37:00Z"/>
                <w:rFonts w:ascii="Times New Roman" w:hAnsi="Times New Roman" w:cs="Times New Roman"/>
                <w:sz w:val="20"/>
                <w:szCs w:val="20"/>
              </w:rPr>
            </w:pPr>
            <w:del w:id="5051" w:author="Author" w:date="2015-07-30T15:37:00Z">
              <w:r w:rsidRPr="008E4BAF">
                <w:rPr>
                  <w:rFonts w:ascii="Times New Roman" w:hAnsi="Times New Roman" w:cs="Times New Roman"/>
                  <w:sz w:val="20"/>
                  <w:szCs w:val="20"/>
                </w:rPr>
                <w:delText xml:space="preserve">Goal 3. Ensure healthy lives and promote well-being for all at all ages </w:delText>
              </w:r>
            </w:del>
          </w:p>
          <w:p w14:paraId="73955B2E" w14:textId="77777777" w:rsidR="0007682E" w:rsidRPr="008E4BAF" w:rsidRDefault="0007682E" w:rsidP="0007682E">
            <w:pPr>
              <w:spacing w:after="120"/>
              <w:ind w:left="176" w:right="408" w:hanging="142"/>
              <w:jc w:val="both"/>
              <w:rPr>
                <w:del w:id="5052" w:author="Author" w:date="2015-07-30T15:37:00Z"/>
                <w:rFonts w:ascii="Times New Roman" w:hAnsi="Times New Roman" w:cs="Times New Roman"/>
                <w:sz w:val="20"/>
                <w:szCs w:val="20"/>
              </w:rPr>
            </w:pPr>
            <w:del w:id="5053" w:author="Author" w:date="2015-07-30T15:37:00Z">
              <w:r w:rsidRPr="008E4BAF">
                <w:rPr>
                  <w:rFonts w:ascii="Times New Roman" w:hAnsi="Times New Roman" w:cs="Times New Roman"/>
                  <w:sz w:val="20"/>
                  <w:szCs w:val="20"/>
                </w:rPr>
                <w:delText xml:space="preserve">Goal 4. Ensure inclusive and equitable quality education and promote lifelong learning opportunities for all </w:delText>
              </w:r>
            </w:del>
          </w:p>
          <w:p w14:paraId="43D7EEBE" w14:textId="77777777" w:rsidR="0007682E" w:rsidRPr="008E4BAF" w:rsidRDefault="0007682E" w:rsidP="0007682E">
            <w:pPr>
              <w:spacing w:after="101"/>
              <w:ind w:left="176" w:right="408" w:hanging="142"/>
              <w:jc w:val="both"/>
              <w:rPr>
                <w:del w:id="5054" w:author="Author" w:date="2015-07-30T15:37:00Z"/>
                <w:rFonts w:ascii="Times New Roman" w:hAnsi="Times New Roman" w:cs="Times New Roman"/>
                <w:sz w:val="20"/>
                <w:szCs w:val="20"/>
              </w:rPr>
            </w:pPr>
            <w:del w:id="5055" w:author="Author" w:date="2015-07-30T15:37:00Z">
              <w:r w:rsidRPr="008E4BAF">
                <w:rPr>
                  <w:rFonts w:ascii="Times New Roman" w:hAnsi="Times New Roman" w:cs="Times New Roman"/>
                  <w:sz w:val="20"/>
                  <w:szCs w:val="20"/>
                </w:rPr>
                <w:delText xml:space="preserve">Goal 5. Achieve gender equality and empower all women and girls </w:delText>
              </w:r>
            </w:del>
          </w:p>
          <w:p w14:paraId="4DEED2C1" w14:textId="77777777" w:rsidR="0007682E" w:rsidRPr="008E4BAF" w:rsidRDefault="0007682E" w:rsidP="0007682E">
            <w:pPr>
              <w:spacing w:after="123" w:line="235" w:lineRule="auto"/>
              <w:ind w:left="176" w:right="408" w:hanging="142"/>
              <w:jc w:val="both"/>
              <w:rPr>
                <w:del w:id="5056" w:author="Author" w:date="2015-07-30T15:37:00Z"/>
                <w:rFonts w:ascii="Times New Roman" w:hAnsi="Times New Roman" w:cs="Times New Roman"/>
                <w:sz w:val="20"/>
                <w:szCs w:val="20"/>
              </w:rPr>
            </w:pPr>
            <w:del w:id="5057" w:author="Author" w:date="2015-07-30T15:37:00Z">
              <w:r w:rsidRPr="008E4BAF">
                <w:rPr>
                  <w:rFonts w:ascii="Times New Roman" w:hAnsi="Times New Roman" w:cs="Times New Roman"/>
                  <w:sz w:val="20"/>
                  <w:szCs w:val="20"/>
                </w:rPr>
                <w:delText xml:space="preserve">Goal 6. Ensure availability and sustainable management of water and sanitation for all </w:delText>
              </w:r>
            </w:del>
          </w:p>
          <w:p w14:paraId="5E1806E2" w14:textId="77777777" w:rsidR="0007682E" w:rsidRPr="008E4BAF" w:rsidRDefault="0007682E" w:rsidP="0007682E">
            <w:pPr>
              <w:spacing w:after="120"/>
              <w:ind w:left="176" w:right="408" w:hanging="142"/>
              <w:jc w:val="both"/>
              <w:rPr>
                <w:del w:id="5058" w:author="Author" w:date="2015-07-30T15:37:00Z"/>
                <w:rFonts w:ascii="Times New Roman" w:hAnsi="Times New Roman" w:cs="Times New Roman"/>
                <w:sz w:val="20"/>
                <w:szCs w:val="20"/>
              </w:rPr>
            </w:pPr>
            <w:del w:id="5059" w:author="Author" w:date="2015-07-30T15:37:00Z">
              <w:r w:rsidRPr="008E4BAF">
                <w:rPr>
                  <w:rFonts w:ascii="Times New Roman" w:hAnsi="Times New Roman" w:cs="Times New Roman"/>
                  <w:sz w:val="20"/>
                  <w:szCs w:val="20"/>
                </w:rPr>
                <w:delText xml:space="preserve">Goal 7. Ensure access to affordable, reliable, sustainable and modern energy for all </w:delText>
              </w:r>
            </w:del>
          </w:p>
          <w:p w14:paraId="5ACD04F6" w14:textId="77777777" w:rsidR="0007682E" w:rsidRPr="008E4BAF" w:rsidRDefault="0007682E" w:rsidP="0007682E">
            <w:pPr>
              <w:spacing w:after="120"/>
              <w:ind w:left="176" w:right="408" w:hanging="142"/>
              <w:jc w:val="both"/>
              <w:rPr>
                <w:del w:id="5060" w:author="Author" w:date="2015-07-30T15:37:00Z"/>
                <w:rFonts w:ascii="Times New Roman" w:hAnsi="Times New Roman" w:cs="Times New Roman"/>
                <w:sz w:val="20"/>
                <w:szCs w:val="20"/>
              </w:rPr>
            </w:pPr>
            <w:del w:id="5061" w:author="Author" w:date="2015-07-30T15:37:00Z">
              <w:r w:rsidRPr="008E4BAF">
                <w:rPr>
                  <w:rFonts w:ascii="Times New Roman" w:hAnsi="Times New Roman" w:cs="Times New Roman"/>
                  <w:sz w:val="20"/>
                  <w:szCs w:val="20"/>
                </w:rPr>
                <w:delText xml:space="preserve">Goal 8. Promote sustained, inclusive and sustainable economic growth, full and productive employment and decent work for all </w:delText>
              </w:r>
            </w:del>
          </w:p>
          <w:p w14:paraId="06442AB0" w14:textId="77777777" w:rsidR="0007682E" w:rsidRPr="008E4BAF" w:rsidRDefault="0007682E" w:rsidP="0007682E">
            <w:pPr>
              <w:spacing w:after="61" w:line="300" w:lineRule="auto"/>
              <w:ind w:left="176" w:right="408" w:hanging="142"/>
              <w:jc w:val="both"/>
              <w:rPr>
                <w:del w:id="5062" w:author="Author" w:date="2015-07-30T15:37:00Z"/>
                <w:rFonts w:ascii="Times New Roman" w:hAnsi="Times New Roman" w:cs="Times New Roman"/>
                <w:sz w:val="20"/>
                <w:szCs w:val="20"/>
              </w:rPr>
            </w:pPr>
            <w:del w:id="5063" w:author="Author" w:date="2015-07-30T15:37:00Z">
              <w:r w:rsidRPr="008E4BAF">
                <w:rPr>
                  <w:rFonts w:ascii="Times New Roman" w:hAnsi="Times New Roman" w:cs="Times New Roman"/>
                  <w:sz w:val="20"/>
                  <w:szCs w:val="20"/>
                </w:rPr>
                <w:delText xml:space="preserve">Goal 9. Build resilient infrastructure, promote inclusive and sustainable industrialization and foster innovation </w:delText>
              </w:r>
            </w:del>
          </w:p>
          <w:p w14:paraId="002642D6" w14:textId="77777777" w:rsidR="0007682E" w:rsidRPr="008E4BAF" w:rsidRDefault="0007682E" w:rsidP="0007682E">
            <w:pPr>
              <w:tabs>
                <w:tab w:val="left" w:pos="8822"/>
              </w:tabs>
              <w:spacing w:after="61" w:line="300" w:lineRule="auto"/>
              <w:ind w:left="176" w:right="34" w:hanging="142"/>
              <w:jc w:val="both"/>
              <w:rPr>
                <w:del w:id="5064" w:author="Author" w:date="2015-07-30T15:37:00Z"/>
                <w:rFonts w:ascii="Times New Roman" w:hAnsi="Times New Roman" w:cs="Times New Roman"/>
                <w:sz w:val="20"/>
                <w:szCs w:val="20"/>
              </w:rPr>
            </w:pPr>
            <w:del w:id="5065" w:author="Author" w:date="2015-07-30T15:37:00Z">
              <w:r w:rsidRPr="008E4BAF">
                <w:rPr>
                  <w:rFonts w:ascii="Times New Roman" w:hAnsi="Times New Roman" w:cs="Times New Roman"/>
                  <w:sz w:val="20"/>
                  <w:szCs w:val="20"/>
                </w:rPr>
                <w:delText xml:space="preserve">Goal 10. Reduce inequality within and among countries </w:delText>
              </w:r>
            </w:del>
          </w:p>
          <w:p w14:paraId="56DEB540" w14:textId="77777777" w:rsidR="0007682E" w:rsidRPr="008E4BAF" w:rsidRDefault="0007682E" w:rsidP="0007682E">
            <w:pPr>
              <w:spacing w:after="120"/>
              <w:ind w:left="176" w:right="408" w:hanging="142"/>
              <w:jc w:val="both"/>
              <w:rPr>
                <w:del w:id="5066" w:author="Author" w:date="2015-07-30T15:37:00Z"/>
                <w:rFonts w:ascii="Times New Roman" w:hAnsi="Times New Roman" w:cs="Times New Roman"/>
                <w:sz w:val="20"/>
                <w:szCs w:val="20"/>
              </w:rPr>
            </w:pPr>
            <w:del w:id="5067" w:author="Author" w:date="2015-07-30T15:37:00Z">
              <w:r w:rsidRPr="008E4BAF">
                <w:rPr>
                  <w:rFonts w:ascii="Times New Roman" w:hAnsi="Times New Roman" w:cs="Times New Roman"/>
                  <w:sz w:val="20"/>
                  <w:szCs w:val="20"/>
                </w:rPr>
                <w:delText xml:space="preserve">Goal 11. Make cities and human settlements inclusive, safe, resilient and sustainable </w:delText>
              </w:r>
            </w:del>
          </w:p>
          <w:p w14:paraId="38DC4A38" w14:textId="77777777" w:rsidR="0007682E" w:rsidRPr="008E4BAF" w:rsidRDefault="0007682E" w:rsidP="0007682E">
            <w:pPr>
              <w:spacing w:after="99"/>
              <w:ind w:left="176" w:right="408" w:hanging="142"/>
              <w:jc w:val="both"/>
              <w:rPr>
                <w:del w:id="5068" w:author="Author" w:date="2015-07-30T15:37:00Z"/>
                <w:rFonts w:ascii="Times New Roman" w:hAnsi="Times New Roman" w:cs="Times New Roman"/>
                <w:sz w:val="20"/>
                <w:szCs w:val="20"/>
              </w:rPr>
            </w:pPr>
            <w:del w:id="5069" w:author="Author" w:date="2015-07-30T15:37:00Z">
              <w:r w:rsidRPr="008E4BAF">
                <w:rPr>
                  <w:rFonts w:ascii="Times New Roman" w:hAnsi="Times New Roman" w:cs="Times New Roman"/>
                  <w:sz w:val="20"/>
                  <w:szCs w:val="20"/>
                </w:rPr>
                <w:delText xml:space="preserve">Goal 12. Ensure sustainable consumption and production patterns </w:delText>
              </w:r>
            </w:del>
          </w:p>
          <w:p w14:paraId="761812C5" w14:textId="77777777" w:rsidR="0007682E" w:rsidRPr="008E4BAF" w:rsidRDefault="0007682E" w:rsidP="0007682E">
            <w:pPr>
              <w:spacing w:after="129" w:line="232" w:lineRule="auto"/>
              <w:ind w:left="176" w:right="408" w:hanging="142"/>
              <w:jc w:val="both"/>
              <w:rPr>
                <w:del w:id="5070" w:author="Author" w:date="2015-07-30T15:37:00Z"/>
                <w:rFonts w:ascii="Times New Roman" w:hAnsi="Times New Roman" w:cs="Times New Roman"/>
                <w:sz w:val="20"/>
                <w:szCs w:val="20"/>
              </w:rPr>
            </w:pPr>
            <w:del w:id="5071" w:author="Author" w:date="2015-07-30T15:37:00Z">
              <w:r w:rsidRPr="008E4BAF">
                <w:rPr>
                  <w:rFonts w:ascii="Times New Roman" w:hAnsi="Times New Roman" w:cs="Times New Roman"/>
                  <w:sz w:val="20"/>
                  <w:szCs w:val="20"/>
                </w:rPr>
                <w:delText xml:space="preserve">Goal 13. Take urgent action to combat climate change and its impacts* </w:delText>
              </w:r>
            </w:del>
          </w:p>
          <w:p w14:paraId="1494F3E6" w14:textId="77777777" w:rsidR="0007682E" w:rsidRPr="008E4BAF" w:rsidRDefault="0007682E" w:rsidP="0007682E">
            <w:pPr>
              <w:spacing w:after="120"/>
              <w:ind w:left="176" w:right="408" w:hanging="142"/>
              <w:jc w:val="both"/>
              <w:rPr>
                <w:del w:id="5072" w:author="Author" w:date="2015-07-30T15:37:00Z"/>
                <w:rFonts w:ascii="Times New Roman" w:hAnsi="Times New Roman" w:cs="Times New Roman"/>
                <w:sz w:val="20"/>
                <w:szCs w:val="20"/>
              </w:rPr>
            </w:pPr>
            <w:del w:id="5073" w:author="Author" w:date="2015-07-30T15:37:00Z">
              <w:r w:rsidRPr="008E4BAF">
                <w:rPr>
                  <w:rFonts w:ascii="Times New Roman" w:hAnsi="Times New Roman" w:cs="Times New Roman"/>
                  <w:sz w:val="20"/>
                  <w:szCs w:val="20"/>
                </w:rPr>
                <w:delText xml:space="preserve">Goal 14. Conserve and sustainably use the oceans, seas and marine resources for sustainable development </w:delText>
              </w:r>
            </w:del>
          </w:p>
          <w:p w14:paraId="315D7A6C" w14:textId="77777777" w:rsidR="0007682E" w:rsidRPr="008E4BAF" w:rsidRDefault="0007682E" w:rsidP="0007682E">
            <w:pPr>
              <w:spacing w:after="121" w:line="237" w:lineRule="auto"/>
              <w:ind w:left="176" w:right="408" w:hanging="142"/>
              <w:jc w:val="both"/>
              <w:rPr>
                <w:del w:id="5074" w:author="Author" w:date="2015-07-30T15:37:00Z"/>
                <w:rFonts w:ascii="Times New Roman" w:hAnsi="Times New Roman" w:cs="Times New Roman"/>
                <w:sz w:val="20"/>
                <w:szCs w:val="20"/>
              </w:rPr>
            </w:pPr>
            <w:del w:id="5075" w:author="Author" w:date="2015-07-30T15:37:00Z">
              <w:r w:rsidRPr="008E4BAF">
                <w:rPr>
                  <w:rFonts w:ascii="Times New Roman" w:hAnsi="Times New Roman" w:cs="Times New Roman"/>
                  <w:sz w:val="20"/>
                  <w:szCs w:val="20"/>
                </w:rPr>
                <w:delText xml:space="preserve">Goal 15. Protect, restore and promote sustainable use of terrestrial ecosystems, sustainably manage forests, combat desertification, and halt and reverse land degradation and halt biodiversity loss </w:delText>
              </w:r>
            </w:del>
          </w:p>
          <w:p w14:paraId="6A2E6017" w14:textId="77777777" w:rsidR="0007682E" w:rsidRPr="008E4BAF" w:rsidRDefault="0007682E" w:rsidP="0007682E">
            <w:pPr>
              <w:spacing w:after="120"/>
              <w:ind w:left="176" w:right="408" w:hanging="142"/>
              <w:jc w:val="both"/>
              <w:rPr>
                <w:del w:id="5076" w:author="Author" w:date="2015-07-30T15:37:00Z"/>
                <w:rFonts w:ascii="Times New Roman" w:hAnsi="Times New Roman" w:cs="Times New Roman"/>
                <w:sz w:val="20"/>
                <w:szCs w:val="20"/>
              </w:rPr>
            </w:pPr>
            <w:del w:id="5077" w:author="Author" w:date="2015-07-30T15:37:00Z">
              <w:r w:rsidRPr="008E4BAF">
                <w:rPr>
                  <w:rFonts w:ascii="Times New Roman" w:hAnsi="Times New Roman" w:cs="Times New Roman"/>
                  <w:sz w:val="20"/>
                  <w:szCs w:val="20"/>
                </w:rPr>
                <w:delText xml:space="preserve">Goal 16. Promote peaceful and inclusive societies for sustainable development, provide access to justice for all and build effective, accountable and inclusive institutions at all levels </w:delText>
              </w:r>
            </w:del>
          </w:p>
          <w:p w14:paraId="102950EA" w14:textId="77777777" w:rsidR="0007682E" w:rsidRPr="008E4BAF" w:rsidRDefault="0007682E" w:rsidP="0007682E">
            <w:pPr>
              <w:spacing w:after="120"/>
              <w:ind w:left="176" w:right="408" w:hanging="142"/>
              <w:jc w:val="both"/>
              <w:rPr>
                <w:del w:id="5078" w:author="Author" w:date="2015-07-30T15:37:00Z"/>
                <w:rFonts w:ascii="Times New Roman" w:hAnsi="Times New Roman" w:cs="Times New Roman"/>
                <w:sz w:val="20"/>
                <w:szCs w:val="20"/>
              </w:rPr>
            </w:pPr>
            <w:del w:id="5079" w:author="Author" w:date="2015-07-30T15:37:00Z">
              <w:r w:rsidRPr="008E4BAF">
                <w:rPr>
                  <w:rFonts w:ascii="Times New Roman" w:hAnsi="Times New Roman" w:cs="Times New Roman"/>
                  <w:sz w:val="20"/>
                  <w:szCs w:val="20"/>
                </w:rPr>
                <w:delText>Goal 17. Strengthen the means of implementation and revitalize the global partnership for sustainable development</w:delText>
              </w:r>
            </w:del>
          </w:p>
          <w:p w14:paraId="1C11CC78" w14:textId="77777777" w:rsidR="0007682E" w:rsidRPr="008E4BAF" w:rsidRDefault="0007682E" w:rsidP="0007682E">
            <w:pPr>
              <w:spacing w:after="121" w:line="237" w:lineRule="auto"/>
              <w:ind w:left="176" w:right="408"/>
              <w:jc w:val="both"/>
              <w:rPr>
                <w:del w:id="5080" w:author="Author" w:date="2015-07-30T15:37:00Z"/>
                <w:rFonts w:ascii="Times New Roman" w:hAnsi="Times New Roman" w:cs="Times New Roman"/>
                <w:sz w:val="20"/>
                <w:szCs w:val="20"/>
              </w:rPr>
            </w:pPr>
            <w:del w:id="5081" w:author="Author" w:date="2015-07-30T15:37:00Z">
              <w:r w:rsidRPr="008E4BAF">
                <w:rPr>
                  <w:rFonts w:ascii="Times New Roman" w:hAnsi="Times New Roman" w:cs="Times New Roman"/>
                  <w:sz w:val="20"/>
                  <w:szCs w:val="20"/>
                </w:rPr>
                <w:delText>* Acknowledging that the United Nations Framework Convention on Climate Change is the primary international, intergovernmental forum for negotiating the global response to climate change.</w:delText>
              </w:r>
            </w:del>
          </w:p>
        </w:tc>
      </w:tr>
    </w:tbl>
    <w:p w14:paraId="1389B1DF" w14:textId="5D19ECFC" w:rsidR="00804791" w:rsidRDefault="00804791">
      <w:pPr>
        <w:pStyle w:val="BodyText"/>
        <w:spacing w:before="121"/>
        <w:ind w:left="390" w:right="927" w:firstLine="0"/>
        <w:rPr>
          <w:ins w:id="5082" w:author="Author" w:date="2015-07-30T15:37:00Z"/>
        </w:rPr>
      </w:pPr>
    </w:p>
    <w:p w14:paraId="24797F93" w14:textId="77777777" w:rsidR="00804791" w:rsidRDefault="00804791">
      <w:pPr>
        <w:rPr>
          <w:ins w:id="5083" w:author="Author" w:date="2015-07-30T15:37:00Z"/>
          <w:rFonts w:ascii="Times New Roman" w:eastAsia="Times New Roman" w:hAnsi="Times New Roman" w:cs="Times New Roman"/>
          <w:sz w:val="20"/>
          <w:szCs w:val="20"/>
        </w:rPr>
      </w:pPr>
    </w:p>
    <w:p w14:paraId="641FE06C" w14:textId="77777777" w:rsidR="00804791" w:rsidRDefault="00804791">
      <w:pPr>
        <w:rPr>
          <w:rFonts w:ascii="Times New Roman" w:hAnsi="Times New Roman"/>
          <w:sz w:val="20"/>
          <w:rPrChange w:id="5084" w:author="Author" w:date="2015-07-30T15:37:00Z">
            <w:rPr>
              <w:rFonts w:ascii="Times New Roman" w:hAnsi="Times New Roman"/>
              <w:b/>
            </w:rPr>
          </w:rPrChange>
        </w:rPr>
        <w:pPrChange w:id="5085" w:author="Author" w:date="2015-07-30T15:37:00Z">
          <w:pPr>
            <w:spacing w:after="120"/>
            <w:ind w:right="70"/>
            <w:jc w:val="both"/>
          </w:pPr>
        </w:pPrChange>
      </w:pPr>
    </w:p>
    <w:p w14:paraId="35F18E04" w14:textId="77777777" w:rsidR="00804791" w:rsidRDefault="00804791">
      <w:pPr>
        <w:spacing w:before="2"/>
        <w:rPr>
          <w:rFonts w:ascii="Times New Roman" w:hAnsi="Times New Roman"/>
          <w:sz w:val="28"/>
          <w:rPrChange w:id="5086" w:author="Author" w:date="2015-07-30T15:37:00Z">
            <w:rPr>
              <w:rFonts w:ascii="Times New Roman" w:hAnsi="Times New Roman"/>
              <w:b/>
            </w:rPr>
          </w:rPrChange>
        </w:rPr>
        <w:pPrChange w:id="5087" w:author="Author" w:date="2015-07-30T15:37:00Z">
          <w:pPr>
            <w:spacing w:after="120"/>
            <w:ind w:right="70"/>
            <w:jc w:val="both"/>
          </w:pPr>
        </w:pPrChange>
      </w:pPr>
    </w:p>
    <w:p w14:paraId="0EE1EFD2" w14:textId="66C9ABEE" w:rsidR="00804791" w:rsidRDefault="006514D0">
      <w:pPr>
        <w:pStyle w:val="Heading2"/>
        <w:spacing w:before="73"/>
        <w:ind w:left="220" w:right="927"/>
        <w:rPr>
          <w:b w:val="0"/>
          <w:rPrChange w:id="5088" w:author="Author" w:date="2015-07-30T15:37:00Z">
            <w:rPr>
              <w:rFonts w:ascii="Times New Roman" w:hAnsi="Times New Roman"/>
              <w:b/>
              <w:sz w:val="20"/>
            </w:rPr>
          </w:rPrChange>
        </w:rPr>
        <w:pPrChange w:id="5089" w:author="Author" w:date="2015-07-30T15:37:00Z">
          <w:pPr>
            <w:spacing w:after="120"/>
            <w:ind w:right="70"/>
            <w:jc w:val="both"/>
          </w:pPr>
        </w:pPrChange>
      </w:pPr>
      <w:r w:rsidRPr="006514D0">
        <w:t>Goal 1. End poverty in all its forms</w:t>
      </w:r>
      <w:r>
        <w:rPr>
          <w:spacing w:val="-23"/>
          <w:rPrChange w:id="5090" w:author="Author" w:date="2015-07-30T15:37:00Z">
            <w:rPr>
              <w:rFonts w:ascii="Times New Roman" w:hAnsi="Times New Roman"/>
              <w:b/>
              <w:sz w:val="20"/>
            </w:rPr>
          </w:rPrChange>
        </w:rPr>
        <w:t xml:space="preserve"> </w:t>
      </w:r>
      <w:r w:rsidRPr="006514D0">
        <w:t>everywhere</w:t>
      </w:r>
      <w:del w:id="5091" w:author="Author" w:date="2015-07-30T15:37:00Z">
        <w:r w:rsidR="00B93DD0" w:rsidRPr="00B93DD0">
          <w:rPr>
            <w:rFonts w:cs="Times New Roman"/>
          </w:rPr>
          <w:delText xml:space="preserve"> </w:delText>
        </w:r>
      </w:del>
    </w:p>
    <w:p w14:paraId="0CB9FFE4" w14:textId="5FAC6730" w:rsidR="00804791" w:rsidRDefault="00B93DD0">
      <w:pPr>
        <w:pStyle w:val="ListParagraph"/>
        <w:numPr>
          <w:ilvl w:val="1"/>
          <w:numId w:val="34"/>
        </w:numPr>
        <w:tabs>
          <w:tab w:val="left" w:pos="648"/>
        </w:tabs>
        <w:spacing w:before="116"/>
        <w:ind w:hanging="427"/>
        <w:jc w:val="left"/>
        <w:rPr>
          <w:rFonts w:ascii="Times New Roman" w:eastAsia="Times New Roman" w:hAnsi="Times New Roman" w:cs="Times New Roman"/>
          <w:sz w:val="20"/>
          <w:szCs w:val="20"/>
        </w:rPr>
        <w:pPrChange w:id="5092" w:author="Author" w:date="2015-07-30T15:37:00Z">
          <w:pPr>
            <w:ind w:right="8"/>
            <w:jc w:val="both"/>
          </w:pPr>
        </w:pPrChange>
      </w:pPr>
      <w:del w:id="5093" w:author="Author" w:date="2015-07-30T15:37:00Z">
        <w:r w:rsidRPr="00B93DD0">
          <w:rPr>
            <w:rFonts w:ascii="Times New Roman" w:hAnsi="Times New Roman" w:cs="Times New Roman"/>
            <w:sz w:val="20"/>
            <w:szCs w:val="20"/>
          </w:rPr>
          <w:delText>1.1</w:delText>
        </w:r>
        <w:r w:rsidRPr="00B93DD0">
          <w:rPr>
            <w:rFonts w:ascii="Times New Roman" w:hAnsi="Times New Roman" w:cs="Times New Roman"/>
            <w:sz w:val="20"/>
            <w:szCs w:val="20"/>
          </w:rPr>
          <w:tab/>
        </w:r>
      </w:del>
      <w:r w:rsidR="006514D0">
        <w:rPr>
          <w:rFonts w:ascii="Times New Roman"/>
          <w:sz w:val="20"/>
          <w:rPrChange w:id="5094" w:author="Author" w:date="2015-07-30T15:37:00Z">
            <w:rPr>
              <w:rFonts w:ascii="Times New Roman" w:hAnsi="Times New Roman"/>
              <w:sz w:val="20"/>
            </w:rPr>
          </w:rPrChange>
        </w:rPr>
        <w:t>By 2030, eradicate extreme poverty for all people everywhere, currently measured as people living on less</w:t>
      </w:r>
      <w:r w:rsidR="006514D0">
        <w:rPr>
          <w:rFonts w:ascii="Times New Roman"/>
          <w:spacing w:val="-12"/>
          <w:sz w:val="20"/>
          <w:rPrChange w:id="5095" w:author="Author" w:date="2015-07-30T15:37:00Z">
            <w:rPr>
              <w:rFonts w:ascii="Times New Roman" w:hAnsi="Times New Roman"/>
              <w:sz w:val="20"/>
            </w:rPr>
          </w:rPrChange>
        </w:rPr>
        <w:t xml:space="preserve"> </w:t>
      </w:r>
      <w:r w:rsidR="006514D0">
        <w:rPr>
          <w:rFonts w:ascii="Times New Roman"/>
          <w:sz w:val="20"/>
          <w:rPrChange w:id="5096" w:author="Author" w:date="2015-07-30T15:37:00Z">
            <w:rPr>
              <w:rFonts w:ascii="Times New Roman" w:hAnsi="Times New Roman"/>
              <w:sz w:val="20"/>
            </w:rPr>
          </w:rPrChange>
        </w:rPr>
        <w:t>than</w:t>
      </w:r>
      <w:del w:id="5097" w:author="Author" w:date="2015-07-30T15:37:00Z">
        <w:r w:rsidRPr="00B93DD0">
          <w:rPr>
            <w:rFonts w:ascii="Times New Roman" w:hAnsi="Times New Roman" w:cs="Times New Roman"/>
            <w:sz w:val="20"/>
            <w:szCs w:val="20"/>
          </w:rPr>
          <w:delText xml:space="preserve"> $1.25 a day </w:delText>
        </w:r>
      </w:del>
    </w:p>
    <w:p w14:paraId="569A94EF" w14:textId="73FF9897" w:rsidR="00804791" w:rsidRDefault="006514D0">
      <w:pPr>
        <w:pStyle w:val="BodyText"/>
        <w:spacing w:before="17"/>
        <w:ind w:left="647" w:right="927" w:firstLine="0"/>
        <w:rPr>
          <w:ins w:id="5098" w:author="Author" w:date="2015-07-30T15:37:00Z"/>
        </w:rPr>
      </w:pPr>
      <w:ins w:id="5099" w:author="Author" w:date="2015-07-30T15:37:00Z">
        <w:r>
          <w:t>$</w:t>
        </w:r>
      </w:ins>
      <w:r w:rsidRPr="006514D0">
        <w:t>1.</w:t>
      </w:r>
      <w:del w:id="5100" w:author="Author" w:date="2015-07-30T15:37:00Z">
        <w:r w:rsidR="00B93DD0" w:rsidRPr="00B93DD0">
          <w:rPr>
            <w:rFonts w:cs="Times New Roman"/>
          </w:rPr>
          <w:delText xml:space="preserve">2 </w:delText>
        </w:r>
        <w:r w:rsidR="00B93DD0" w:rsidRPr="00B93DD0">
          <w:rPr>
            <w:rFonts w:cs="Times New Roman"/>
          </w:rPr>
          <w:tab/>
        </w:r>
      </w:del>
      <w:ins w:id="5101" w:author="Author" w:date="2015-07-30T15:37:00Z">
        <w:r>
          <w:t>25 a</w:t>
        </w:r>
        <w:r>
          <w:rPr>
            <w:spacing w:val="-1"/>
          </w:rPr>
          <w:t xml:space="preserve"> </w:t>
        </w:r>
        <w:r>
          <w:t>day</w:t>
        </w:r>
      </w:ins>
    </w:p>
    <w:p w14:paraId="03507D21" w14:textId="2F8DD83C" w:rsidR="00804791" w:rsidRDefault="006514D0">
      <w:pPr>
        <w:pStyle w:val="ListParagraph"/>
        <w:numPr>
          <w:ilvl w:val="1"/>
          <w:numId w:val="34"/>
        </w:numPr>
        <w:tabs>
          <w:tab w:val="left" w:pos="648"/>
        </w:tabs>
        <w:spacing w:before="178" w:line="256" w:lineRule="auto"/>
        <w:ind w:right="116" w:hanging="427"/>
        <w:jc w:val="left"/>
        <w:rPr>
          <w:rFonts w:ascii="Times New Roman" w:eastAsia="Times New Roman" w:hAnsi="Times New Roman" w:cs="Times New Roman"/>
          <w:sz w:val="20"/>
          <w:szCs w:val="20"/>
        </w:rPr>
        <w:pPrChange w:id="5102" w:author="Author" w:date="2015-07-30T15:37:00Z">
          <w:pPr>
            <w:ind w:right="8"/>
            <w:jc w:val="both"/>
          </w:pPr>
        </w:pPrChange>
      </w:pPr>
      <w:r>
        <w:rPr>
          <w:rFonts w:ascii="Times New Roman"/>
          <w:sz w:val="20"/>
          <w:rPrChange w:id="5103" w:author="Author" w:date="2015-07-30T15:37:00Z">
            <w:rPr>
              <w:rFonts w:ascii="Times New Roman" w:hAnsi="Times New Roman"/>
              <w:sz w:val="20"/>
            </w:rPr>
          </w:rPrChange>
        </w:rPr>
        <w:t>By 2030, reduce at least by half the proportion of men, women and children of all ages living in poverty in</w:t>
      </w:r>
      <w:r>
        <w:rPr>
          <w:rFonts w:ascii="Times New Roman"/>
          <w:spacing w:val="6"/>
          <w:sz w:val="20"/>
          <w:rPrChange w:id="5104" w:author="Author" w:date="2015-07-30T15:37:00Z">
            <w:rPr>
              <w:rFonts w:ascii="Times New Roman" w:hAnsi="Times New Roman"/>
              <w:sz w:val="20"/>
            </w:rPr>
          </w:rPrChange>
        </w:rPr>
        <w:t xml:space="preserve"> </w:t>
      </w:r>
      <w:r>
        <w:rPr>
          <w:rFonts w:ascii="Times New Roman"/>
          <w:sz w:val="20"/>
          <w:rPrChange w:id="5105" w:author="Author" w:date="2015-07-30T15:37:00Z">
            <w:rPr>
              <w:rFonts w:ascii="Times New Roman" w:hAnsi="Times New Roman"/>
              <w:sz w:val="20"/>
            </w:rPr>
          </w:rPrChange>
        </w:rPr>
        <w:t>all</w:t>
      </w:r>
      <w:r>
        <w:rPr>
          <w:rFonts w:ascii="Times New Roman"/>
          <w:w w:val="99"/>
          <w:sz w:val="20"/>
          <w:rPrChange w:id="5106" w:author="Author" w:date="2015-07-30T15:37:00Z">
            <w:rPr>
              <w:rFonts w:ascii="Times New Roman" w:hAnsi="Times New Roman"/>
              <w:sz w:val="20"/>
            </w:rPr>
          </w:rPrChange>
        </w:rPr>
        <w:t xml:space="preserve"> </w:t>
      </w:r>
      <w:r>
        <w:rPr>
          <w:rFonts w:ascii="Times New Roman"/>
          <w:sz w:val="20"/>
          <w:rPrChange w:id="5107" w:author="Author" w:date="2015-07-30T15:37:00Z">
            <w:rPr>
              <w:rFonts w:ascii="Times New Roman" w:hAnsi="Times New Roman"/>
              <w:sz w:val="20"/>
            </w:rPr>
          </w:rPrChange>
        </w:rPr>
        <w:t>its dimensions according to national</w:t>
      </w:r>
      <w:r>
        <w:rPr>
          <w:rFonts w:ascii="Times New Roman"/>
          <w:spacing w:val="-3"/>
          <w:sz w:val="20"/>
          <w:rPrChange w:id="5108" w:author="Author" w:date="2015-07-30T15:37:00Z">
            <w:rPr>
              <w:rFonts w:ascii="Times New Roman" w:hAnsi="Times New Roman"/>
              <w:sz w:val="20"/>
            </w:rPr>
          </w:rPrChange>
        </w:rPr>
        <w:t xml:space="preserve"> </w:t>
      </w:r>
      <w:r>
        <w:rPr>
          <w:rFonts w:ascii="Times New Roman"/>
          <w:sz w:val="20"/>
          <w:rPrChange w:id="5109" w:author="Author" w:date="2015-07-30T15:37:00Z">
            <w:rPr>
              <w:rFonts w:ascii="Times New Roman" w:hAnsi="Times New Roman"/>
              <w:sz w:val="20"/>
            </w:rPr>
          </w:rPrChange>
        </w:rPr>
        <w:t>definitions</w:t>
      </w:r>
      <w:del w:id="5110" w:author="Author" w:date="2015-07-30T15:37:00Z">
        <w:r w:rsidR="00B93DD0" w:rsidRPr="00B93DD0">
          <w:rPr>
            <w:rFonts w:ascii="Times New Roman" w:hAnsi="Times New Roman" w:cs="Times New Roman"/>
            <w:sz w:val="20"/>
            <w:szCs w:val="20"/>
          </w:rPr>
          <w:delText xml:space="preserve">  </w:delText>
        </w:r>
      </w:del>
    </w:p>
    <w:p w14:paraId="41DD0878" w14:textId="659E7FDA" w:rsidR="00804791" w:rsidRDefault="00B93DD0">
      <w:pPr>
        <w:pStyle w:val="ListParagraph"/>
        <w:numPr>
          <w:ilvl w:val="1"/>
          <w:numId w:val="34"/>
        </w:numPr>
        <w:tabs>
          <w:tab w:val="left" w:pos="648"/>
        </w:tabs>
        <w:spacing w:before="165" w:line="256" w:lineRule="auto"/>
        <w:ind w:right="116" w:hanging="427"/>
        <w:jc w:val="left"/>
        <w:rPr>
          <w:rFonts w:ascii="Times New Roman" w:eastAsia="Times New Roman" w:hAnsi="Times New Roman" w:cs="Times New Roman"/>
          <w:sz w:val="20"/>
          <w:szCs w:val="20"/>
        </w:rPr>
        <w:pPrChange w:id="5111" w:author="Author" w:date="2015-07-30T15:37:00Z">
          <w:pPr>
            <w:ind w:right="8"/>
            <w:jc w:val="both"/>
          </w:pPr>
        </w:pPrChange>
      </w:pPr>
      <w:del w:id="5112" w:author="Author" w:date="2015-07-30T15:37:00Z">
        <w:r w:rsidRPr="00B93DD0">
          <w:rPr>
            <w:rFonts w:ascii="Times New Roman" w:hAnsi="Times New Roman" w:cs="Times New Roman"/>
            <w:sz w:val="20"/>
            <w:szCs w:val="20"/>
          </w:rPr>
          <w:delText xml:space="preserve">1.3 </w:delText>
        </w:r>
        <w:r w:rsidRPr="00B93DD0">
          <w:rPr>
            <w:rFonts w:ascii="Times New Roman" w:hAnsi="Times New Roman" w:cs="Times New Roman"/>
            <w:sz w:val="20"/>
            <w:szCs w:val="20"/>
          </w:rPr>
          <w:tab/>
        </w:r>
      </w:del>
      <w:r w:rsidR="006514D0">
        <w:rPr>
          <w:rFonts w:ascii="Times New Roman"/>
          <w:sz w:val="20"/>
          <w:rPrChange w:id="5113" w:author="Author" w:date="2015-07-30T15:37:00Z">
            <w:rPr>
              <w:rFonts w:ascii="Times New Roman" w:hAnsi="Times New Roman"/>
              <w:sz w:val="20"/>
            </w:rPr>
          </w:rPrChange>
        </w:rPr>
        <w:t>Implement nationally appropriate social protection systems and measures for all, including floors, and by</w:t>
      </w:r>
      <w:r w:rsidR="006514D0">
        <w:rPr>
          <w:rFonts w:ascii="Times New Roman"/>
          <w:spacing w:val="23"/>
          <w:sz w:val="20"/>
          <w:rPrChange w:id="5114" w:author="Author" w:date="2015-07-30T15:37:00Z">
            <w:rPr>
              <w:rFonts w:ascii="Times New Roman" w:hAnsi="Times New Roman"/>
              <w:sz w:val="20"/>
            </w:rPr>
          </w:rPrChange>
        </w:rPr>
        <w:t xml:space="preserve"> </w:t>
      </w:r>
      <w:r w:rsidR="006514D0">
        <w:rPr>
          <w:rFonts w:ascii="Times New Roman"/>
          <w:sz w:val="20"/>
          <w:rPrChange w:id="5115" w:author="Author" w:date="2015-07-30T15:37:00Z">
            <w:rPr>
              <w:rFonts w:ascii="Times New Roman" w:hAnsi="Times New Roman"/>
              <w:sz w:val="20"/>
            </w:rPr>
          </w:rPrChange>
        </w:rPr>
        <w:t>2030</w:t>
      </w:r>
      <w:r w:rsidR="006514D0">
        <w:rPr>
          <w:rFonts w:ascii="Times New Roman"/>
          <w:w w:val="99"/>
          <w:sz w:val="20"/>
          <w:rPrChange w:id="5116" w:author="Author" w:date="2015-07-30T15:37:00Z">
            <w:rPr>
              <w:rFonts w:ascii="Times New Roman" w:hAnsi="Times New Roman"/>
              <w:sz w:val="20"/>
            </w:rPr>
          </w:rPrChange>
        </w:rPr>
        <w:t xml:space="preserve"> </w:t>
      </w:r>
      <w:r w:rsidR="006514D0">
        <w:rPr>
          <w:rFonts w:ascii="Times New Roman"/>
          <w:sz w:val="20"/>
          <w:rPrChange w:id="5117" w:author="Author" w:date="2015-07-30T15:37:00Z">
            <w:rPr>
              <w:rFonts w:ascii="Times New Roman" w:hAnsi="Times New Roman"/>
              <w:sz w:val="20"/>
            </w:rPr>
          </w:rPrChange>
        </w:rPr>
        <w:t>achieve substantial coverage of the poor and the vulnerable</w:t>
      </w:r>
      <w:del w:id="5118" w:author="Author" w:date="2015-07-30T15:37:00Z">
        <w:r w:rsidRPr="00B93DD0">
          <w:rPr>
            <w:rFonts w:ascii="Times New Roman" w:hAnsi="Times New Roman" w:cs="Times New Roman"/>
            <w:sz w:val="20"/>
            <w:szCs w:val="20"/>
          </w:rPr>
          <w:delText xml:space="preserve">  </w:delText>
        </w:r>
      </w:del>
    </w:p>
    <w:p w14:paraId="579AC740" w14:textId="4DF40BA0" w:rsidR="00804791" w:rsidRDefault="00B93DD0">
      <w:pPr>
        <w:pStyle w:val="ListParagraph"/>
        <w:numPr>
          <w:ilvl w:val="1"/>
          <w:numId w:val="34"/>
        </w:numPr>
        <w:tabs>
          <w:tab w:val="left" w:pos="648"/>
        </w:tabs>
        <w:spacing w:before="162" w:line="256" w:lineRule="auto"/>
        <w:ind w:right="116" w:hanging="427"/>
        <w:jc w:val="left"/>
        <w:rPr>
          <w:ins w:id="5119" w:author="Author" w:date="2015-07-30T15:37:00Z"/>
          <w:rFonts w:ascii="Times New Roman" w:eastAsia="Times New Roman" w:hAnsi="Times New Roman" w:cs="Times New Roman"/>
          <w:sz w:val="20"/>
          <w:szCs w:val="20"/>
        </w:rPr>
      </w:pPr>
      <w:del w:id="5120" w:author="Author" w:date="2015-07-30T15:37:00Z">
        <w:r w:rsidRPr="00B93DD0">
          <w:rPr>
            <w:rFonts w:ascii="Times New Roman" w:hAnsi="Times New Roman" w:cs="Times New Roman"/>
            <w:sz w:val="20"/>
            <w:szCs w:val="20"/>
          </w:rPr>
          <w:delText>1.4</w:delText>
        </w:r>
        <w:r w:rsidRPr="00B93DD0">
          <w:rPr>
            <w:rFonts w:ascii="Times New Roman" w:hAnsi="Times New Roman" w:cs="Times New Roman"/>
            <w:sz w:val="20"/>
            <w:szCs w:val="20"/>
          </w:rPr>
          <w:tab/>
        </w:r>
      </w:del>
      <w:r w:rsidR="006514D0">
        <w:rPr>
          <w:rFonts w:ascii="Times New Roman"/>
          <w:sz w:val="20"/>
          <w:rPrChange w:id="5121" w:author="Author" w:date="2015-07-30T15:37:00Z">
            <w:rPr>
              <w:rFonts w:ascii="Times New Roman" w:hAnsi="Times New Roman"/>
              <w:sz w:val="20"/>
            </w:rPr>
          </w:rPrChange>
        </w:rPr>
        <w:t>By</w:t>
      </w:r>
      <w:r w:rsidR="006514D0">
        <w:rPr>
          <w:rFonts w:ascii="Times New Roman"/>
          <w:spacing w:val="33"/>
          <w:sz w:val="20"/>
          <w:rPrChange w:id="5122" w:author="Author" w:date="2015-07-30T15:37:00Z">
            <w:rPr>
              <w:rFonts w:ascii="Times New Roman" w:hAnsi="Times New Roman"/>
              <w:sz w:val="20"/>
            </w:rPr>
          </w:rPrChange>
        </w:rPr>
        <w:t xml:space="preserve"> </w:t>
      </w:r>
      <w:r w:rsidR="006514D0">
        <w:rPr>
          <w:rFonts w:ascii="Times New Roman"/>
          <w:sz w:val="20"/>
          <w:rPrChange w:id="5123" w:author="Author" w:date="2015-07-30T15:37:00Z">
            <w:rPr>
              <w:rFonts w:ascii="Times New Roman" w:hAnsi="Times New Roman"/>
              <w:sz w:val="20"/>
            </w:rPr>
          </w:rPrChange>
        </w:rPr>
        <w:t>2030,</w:t>
      </w:r>
      <w:r w:rsidR="006514D0">
        <w:rPr>
          <w:rFonts w:ascii="Times New Roman"/>
          <w:spacing w:val="34"/>
          <w:sz w:val="20"/>
          <w:rPrChange w:id="5124" w:author="Author" w:date="2015-07-30T15:37:00Z">
            <w:rPr>
              <w:rFonts w:ascii="Times New Roman" w:hAnsi="Times New Roman"/>
              <w:sz w:val="20"/>
            </w:rPr>
          </w:rPrChange>
        </w:rPr>
        <w:t xml:space="preserve"> </w:t>
      </w:r>
      <w:r w:rsidR="006514D0">
        <w:rPr>
          <w:rFonts w:ascii="Times New Roman"/>
          <w:sz w:val="20"/>
          <w:rPrChange w:id="5125" w:author="Author" w:date="2015-07-30T15:37:00Z">
            <w:rPr>
              <w:rFonts w:ascii="Times New Roman" w:hAnsi="Times New Roman"/>
              <w:sz w:val="20"/>
            </w:rPr>
          </w:rPrChange>
        </w:rPr>
        <w:t>ensure</w:t>
      </w:r>
      <w:r w:rsidR="006514D0">
        <w:rPr>
          <w:rFonts w:ascii="Times New Roman"/>
          <w:spacing w:val="34"/>
          <w:sz w:val="20"/>
          <w:rPrChange w:id="5126" w:author="Author" w:date="2015-07-30T15:37:00Z">
            <w:rPr>
              <w:rFonts w:ascii="Times New Roman" w:hAnsi="Times New Roman"/>
              <w:sz w:val="20"/>
            </w:rPr>
          </w:rPrChange>
        </w:rPr>
        <w:t xml:space="preserve"> </w:t>
      </w:r>
      <w:r w:rsidR="006514D0">
        <w:rPr>
          <w:rFonts w:ascii="Times New Roman"/>
          <w:sz w:val="20"/>
          <w:rPrChange w:id="5127" w:author="Author" w:date="2015-07-30T15:37:00Z">
            <w:rPr>
              <w:rFonts w:ascii="Times New Roman" w:hAnsi="Times New Roman"/>
              <w:sz w:val="20"/>
            </w:rPr>
          </w:rPrChange>
        </w:rPr>
        <w:t>that</w:t>
      </w:r>
      <w:r w:rsidR="006514D0">
        <w:rPr>
          <w:rFonts w:ascii="Times New Roman"/>
          <w:spacing w:val="34"/>
          <w:sz w:val="20"/>
          <w:rPrChange w:id="5128" w:author="Author" w:date="2015-07-30T15:37:00Z">
            <w:rPr>
              <w:rFonts w:ascii="Times New Roman" w:hAnsi="Times New Roman"/>
              <w:sz w:val="20"/>
            </w:rPr>
          </w:rPrChange>
        </w:rPr>
        <w:t xml:space="preserve"> </w:t>
      </w:r>
      <w:r w:rsidR="006514D0">
        <w:rPr>
          <w:rFonts w:ascii="Times New Roman"/>
          <w:sz w:val="20"/>
          <w:rPrChange w:id="5129" w:author="Author" w:date="2015-07-30T15:37:00Z">
            <w:rPr>
              <w:rFonts w:ascii="Times New Roman" w:hAnsi="Times New Roman"/>
              <w:sz w:val="20"/>
            </w:rPr>
          </w:rPrChange>
        </w:rPr>
        <w:t>all</w:t>
      </w:r>
      <w:r w:rsidR="006514D0">
        <w:rPr>
          <w:rFonts w:ascii="Times New Roman"/>
          <w:spacing w:val="36"/>
          <w:sz w:val="20"/>
          <w:rPrChange w:id="5130" w:author="Author" w:date="2015-07-30T15:37:00Z">
            <w:rPr>
              <w:rFonts w:ascii="Times New Roman" w:hAnsi="Times New Roman"/>
              <w:sz w:val="20"/>
            </w:rPr>
          </w:rPrChange>
        </w:rPr>
        <w:t xml:space="preserve"> </w:t>
      </w:r>
      <w:r w:rsidR="006514D0">
        <w:rPr>
          <w:rFonts w:ascii="Times New Roman"/>
          <w:sz w:val="20"/>
          <w:rPrChange w:id="5131" w:author="Author" w:date="2015-07-30T15:37:00Z">
            <w:rPr>
              <w:rFonts w:ascii="Times New Roman" w:hAnsi="Times New Roman"/>
              <w:sz w:val="20"/>
            </w:rPr>
          </w:rPrChange>
        </w:rPr>
        <w:t>men</w:t>
      </w:r>
      <w:r w:rsidR="006514D0">
        <w:rPr>
          <w:rFonts w:ascii="Times New Roman"/>
          <w:spacing w:val="33"/>
          <w:sz w:val="20"/>
          <w:rPrChange w:id="5132" w:author="Author" w:date="2015-07-30T15:37:00Z">
            <w:rPr>
              <w:rFonts w:ascii="Times New Roman" w:hAnsi="Times New Roman"/>
              <w:sz w:val="20"/>
            </w:rPr>
          </w:rPrChange>
        </w:rPr>
        <w:t xml:space="preserve"> </w:t>
      </w:r>
      <w:r w:rsidR="006514D0">
        <w:rPr>
          <w:rFonts w:ascii="Times New Roman"/>
          <w:sz w:val="20"/>
          <w:rPrChange w:id="5133" w:author="Author" w:date="2015-07-30T15:37:00Z">
            <w:rPr>
              <w:rFonts w:ascii="Times New Roman" w:hAnsi="Times New Roman"/>
              <w:sz w:val="20"/>
            </w:rPr>
          </w:rPrChange>
        </w:rPr>
        <w:t>and</w:t>
      </w:r>
      <w:r w:rsidR="006514D0">
        <w:rPr>
          <w:rFonts w:ascii="Times New Roman"/>
          <w:spacing w:val="37"/>
          <w:sz w:val="20"/>
          <w:rPrChange w:id="5134" w:author="Author" w:date="2015-07-30T15:37:00Z">
            <w:rPr>
              <w:rFonts w:ascii="Times New Roman" w:hAnsi="Times New Roman"/>
              <w:sz w:val="20"/>
            </w:rPr>
          </w:rPrChange>
        </w:rPr>
        <w:t xml:space="preserve"> </w:t>
      </w:r>
      <w:r w:rsidR="006514D0">
        <w:rPr>
          <w:rFonts w:ascii="Times New Roman"/>
          <w:sz w:val="20"/>
          <w:rPrChange w:id="5135" w:author="Author" w:date="2015-07-30T15:37:00Z">
            <w:rPr>
              <w:rFonts w:ascii="Times New Roman" w:hAnsi="Times New Roman"/>
              <w:sz w:val="20"/>
            </w:rPr>
          </w:rPrChange>
        </w:rPr>
        <w:t>women,</w:t>
      </w:r>
      <w:r w:rsidR="006514D0">
        <w:rPr>
          <w:rFonts w:ascii="Times New Roman"/>
          <w:spacing w:val="34"/>
          <w:sz w:val="20"/>
          <w:rPrChange w:id="5136" w:author="Author" w:date="2015-07-30T15:37:00Z">
            <w:rPr>
              <w:rFonts w:ascii="Times New Roman" w:hAnsi="Times New Roman"/>
              <w:sz w:val="20"/>
            </w:rPr>
          </w:rPrChange>
        </w:rPr>
        <w:t xml:space="preserve"> </w:t>
      </w:r>
      <w:r w:rsidR="006514D0">
        <w:rPr>
          <w:rFonts w:ascii="Times New Roman"/>
          <w:sz w:val="20"/>
          <w:rPrChange w:id="5137" w:author="Author" w:date="2015-07-30T15:37:00Z">
            <w:rPr>
              <w:rFonts w:ascii="Times New Roman" w:hAnsi="Times New Roman"/>
              <w:sz w:val="20"/>
            </w:rPr>
          </w:rPrChange>
        </w:rPr>
        <w:t>in</w:t>
      </w:r>
      <w:r w:rsidR="006514D0">
        <w:rPr>
          <w:rFonts w:ascii="Times New Roman"/>
          <w:spacing w:val="33"/>
          <w:sz w:val="20"/>
          <w:rPrChange w:id="5138" w:author="Author" w:date="2015-07-30T15:37:00Z">
            <w:rPr>
              <w:rFonts w:ascii="Times New Roman" w:hAnsi="Times New Roman"/>
              <w:sz w:val="20"/>
            </w:rPr>
          </w:rPrChange>
        </w:rPr>
        <w:t xml:space="preserve"> </w:t>
      </w:r>
      <w:r w:rsidR="006514D0">
        <w:rPr>
          <w:rFonts w:ascii="Times New Roman"/>
          <w:sz w:val="20"/>
          <w:rPrChange w:id="5139" w:author="Author" w:date="2015-07-30T15:37:00Z">
            <w:rPr>
              <w:rFonts w:ascii="Times New Roman" w:hAnsi="Times New Roman"/>
              <w:sz w:val="20"/>
            </w:rPr>
          </w:rPrChange>
        </w:rPr>
        <w:t>particular</w:t>
      </w:r>
      <w:r w:rsidR="006514D0">
        <w:rPr>
          <w:rFonts w:ascii="Times New Roman"/>
          <w:spacing w:val="35"/>
          <w:sz w:val="20"/>
          <w:rPrChange w:id="5140" w:author="Author" w:date="2015-07-30T15:37:00Z">
            <w:rPr>
              <w:rFonts w:ascii="Times New Roman" w:hAnsi="Times New Roman"/>
              <w:sz w:val="20"/>
            </w:rPr>
          </w:rPrChange>
        </w:rPr>
        <w:t xml:space="preserve"> </w:t>
      </w:r>
      <w:r w:rsidR="006514D0">
        <w:rPr>
          <w:rFonts w:ascii="Times New Roman"/>
          <w:sz w:val="20"/>
          <w:rPrChange w:id="5141" w:author="Author" w:date="2015-07-30T15:37:00Z">
            <w:rPr>
              <w:rFonts w:ascii="Times New Roman" w:hAnsi="Times New Roman"/>
              <w:sz w:val="20"/>
            </w:rPr>
          </w:rPrChange>
        </w:rPr>
        <w:t>the</w:t>
      </w:r>
      <w:r w:rsidR="006514D0">
        <w:rPr>
          <w:rFonts w:ascii="Times New Roman"/>
          <w:spacing w:val="34"/>
          <w:sz w:val="20"/>
          <w:rPrChange w:id="5142" w:author="Author" w:date="2015-07-30T15:37:00Z">
            <w:rPr>
              <w:rFonts w:ascii="Times New Roman" w:hAnsi="Times New Roman"/>
              <w:sz w:val="20"/>
            </w:rPr>
          </w:rPrChange>
        </w:rPr>
        <w:t xml:space="preserve"> </w:t>
      </w:r>
      <w:r w:rsidR="006514D0">
        <w:rPr>
          <w:rFonts w:ascii="Times New Roman"/>
          <w:sz w:val="20"/>
          <w:rPrChange w:id="5143" w:author="Author" w:date="2015-07-30T15:37:00Z">
            <w:rPr>
              <w:rFonts w:ascii="Times New Roman" w:hAnsi="Times New Roman"/>
              <w:sz w:val="20"/>
            </w:rPr>
          </w:rPrChange>
        </w:rPr>
        <w:t>poor</w:t>
      </w:r>
      <w:r w:rsidR="006514D0">
        <w:rPr>
          <w:rFonts w:ascii="Times New Roman"/>
          <w:spacing w:val="42"/>
          <w:sz w:val="20"/>
          <w:rPrChange w:id="5144" w:author="Author" w:date="2015-07-30T15:37:00Z">
            <w:rPr>
              <w:rFonts w:ascii="Times New Roman" w:hAnsi="Times New Roman"/>
              <w:sz w:val="20"/>
            </w:rPr>
          </w:rPrChange>
        </w:rPr>
        <w:t xml:space="preserve"> </w:t>
      </w:r>
      <w:r w:rsidR="006514D0">
        <w:rPr>
          <w:rFonts w:ascii="Times New Roman"/>
          <w:sz w:val="20"/>
          <w:rPrChange w:id="5145" w:author="Author" w:date="2015-07-30T15:37:00Z">
            <w:rPr>
              <w:rFonts w:ascii="Times New Roman" w:hAnsi="Times New Roman"/>
              <w:sz w:val="20"/>
            </w:rPr>
          </w:rPrChange>
        </w:rPr>
        <w:t>and</w:t>
      </w:r>
      <w:r w:rsidR="006514D0">
        <w:rPr>
          <w:rFonts w:ascii="Times New Roman"/>
          <w:spacing w:val="35"/>
          <w:sz w:val="20"/>
          <w:rPrChange w:id="5146" w:author="Author" w:date="2015-07-30T15:37:00Z">
            <w:rPr>
              <w:rFonts w:ascii="Times New Roman" w:hAnsi="Times New Roman"/>
              <w:sz w:val="20"/>
            </w:rPr>
          </w:rPrChange>
        </w:rPr>
        <w:t xml:space="preserve"> </w:t>
      </w:r>
      <w:r w:rsidR="006514D0">
        <w:rPr>
          <w:rFonts w:ascii="Times New Roman"/>
          <w:sz w:val="20"/>
          <w:rPrChange w:id="5147" w:author="Author" w:date="2015-07-30T15:37:00Z">
            <w:rPr>
              <w:rFonts w:ascii="Times New Roman" w:hAnsi="Times New Roman"/>
              <w:sz w:val="20"/>
            </w:rPr>
          </w:rPrChange>
        </w:rPr>
        <w:t>the</w:t>
      </w:r>
      <w:r w:rsidR="006514D0">
        <w:rPr>
          <w:rFonts w:ascii="Times New Roman"/>
          <w:spacing w:val="36"/>
          <w:sz w:val="20"/>
          <w:rPrChange w:id="5148" w:author="Author" w:date="2015-07-30T15:37:00Z">
            <w:rPr>
              <w:rFonts w:ascii="Times New Roman" w:hAnsi="Times New Roman"/>
              <w:sz w:val="20"/>
            </w:rPr>
          </w:rPrChange>
        </w:rPr>
        <w:t xml:space="preserve"> </w:t>
      </w:r>
      <w:r w:rsidR="006514D0">
        <w:rPr>
          <w:rFonts w:ascii="Times New Roman"/>
          <w:sz w:val="20"/>
          <w:rPrChange w:id="5149" w:author="Author" w:date="2015-07-30T15:37:00Z">
            <w:rPr>
              <w:rFonts w:ascii="Times New Roman" w:hAnsi="Times New Roman"/>
              <w:sz w:val="20"/>
            </w:rPr>
          </w:rPrChange>
        </w:rPr>
        <w:t>vulnerable,</w:t>
      </w:r>
      <w:r w:rsidR="006514D0">
        <w:rPr>
          <w:rFonts w:ascii="Times New Roman"/>
          <w:spacing w:val="37"/>
          <w:sz w:val="20"/>
          <w:rPrChange w:id="5150" w:author="Author" w:date="2015-07-30T15:37:00Z">
            <w:rPr>
              <w:rFonts w:ascii="Times New Roman" w:hAnsi="Times New Roman"/>
              <w:sz w:val="20"/>
            </w:rPr>
          </w:rPrChange>
        </w:rPr>
        <w:t xml:space="preserve"> </w:t>
      </w:r>
      <w:r w:rsidR="006514D0">
        <w:rPr>
          <w:rFonts w:ascii="Times New Roman"/>
          <w:sz w:val="20"/>
          <w:rPrChange w:id="5151" w:author="Author" w:date="2015-07-30T15:37:00Z">
            <w:rPr>
              <w:rFonts w:ascii="Times New Roman" w:hAnsi="Times New Roman"/>
              <w:sz w:val="20"/>
            </w:rPr>
          </w:rPrChange>
        </w:rPr>
        <w:t>have</w:t>
      </w:r>
      <w:r w:rsidR="006514D0">
        <w:rPr>
          <w:rFonts w:ascii="Times New Roman"/>
          <w:spacing w:val="36"/>
          <w:sz w:val="20"/>
          <w:rPrChange w:id="5152" w:author="Author" w:date="2015-07-30T15:37:00Z">
            <w:rPr>
              <w:rFonts w:ascii="Times New Roman" w:hAnsi="Times New Roman"/>
              <w:sz w:val="20"/>
            </w:rPr>
          </w:rPrChange>
        </w:rPr>
        <w:t xml:space="preserve"> </w:t>
      </w:r>
      <w:r w:rsidR="006514D0">
        <w:rPr>
          <w:rFonts w:ascii="Times New Roman"/>
          <w:sz w:val="20"/>
          <w:rPrChange w:id="5153" w:author="Author" w:date="2015-07-30T15:37:00Z">
            <w:rPr>
              <w:rFonts w:ascii="Times New Roman" w:hAnsi="Times New Roman"/>
              <w:sz w:val="20"/>
            </w:rPr>
          </w:rPrChange>
        </w:rPr>
        <w:t>equal</w:t>
      </w:r>
      <w:r w:rsidR="006514D0">
        <w:rPr>
          <w:rFonts w:ascii="Times New Roman"/>
          <w:spacing w:val="34"/>
          <w:sz w:val="20"/>
          <w:rPrChange w:id="5154" w:author="Author" w:date="2015-07-30T15:37:00Z">
            <w:rPr>
              <w:rFonts w:ascii="Times New Roman" w:hAnsi="Times New Roman"/>
              <w:sz w:val="20"/>
            </w:rPr>
          </w:rPrChange>
        </w:rPr>
        <w:t xml:space="preserve"> </w:t>
      </w:r>
      <w:r w:rsidR="006514D0">
        <w:rPr>
          <w:rFonts w:ascii="Times New Roman"/>
          <w:sz w:val="20"/>
          <w:rPrChange w:id="5155" w:author="Author" w:date="2015-07-30T15:37:00Z">
            <w:rPr>
              <w:rFonts w:ascii="Times New Roman" w:hAnsi="Times New Roman"/>
              <w:sz w:val="20"/>
            </w:rPr>
          </w:rPrChange>
        </w:rPr>
        <w:t>rights</w:t>
      </w:r>
      <w:r w:rsidR="006514D0">
        <w:rPr>
          <w:rFonts w:ascii="Times New Roman"/>
          <w:spacing w:val="35"/>
          <w:sz w:val="20"/>
          <w:rPrChange w:id="5156" w:author="Author" w:date="2015-07-30T15:37:00Z">
            <w:rPr>
              <w:rFonts w:ascii="Times New Roman" w:hAnsi="Times New Roman"/>
              <w:sz w:val="20"/>
            </w:rPr>
          </w:rPrChange>
        </w:rPr>
        <w:t xml:space="preserve"> </w:t>
      </w:r>
      <w:r w:rsidR="006514D0">
        <w:rPr>
          <w:rFonts w:ascii="Times New Roman"/>
          <w:sz w:val="20"/>
          <w:rPrChange w:id="5157" w:author="Author" w:date="2015-07-30T15:37:00Z">
            <w:rPr>
              <w:rFonts w:ascii="Times New Roman" w:hAnsi="Times New Roman"/>
              <w:sz w:val="20"/>
            </w:rPr>
          </w:rPrChange>
        </w:rPr>
        <w:t>to</w:t>
      </w:r>
      <w:r w:rsidR="006514D0">
        <w:rPr>
          <w:rFonts w:ascii="Times New Roman"/>
          <w:w w:val="99"/>
          <w:sz w:val="20"/>
          <w:rPrChange w:id="5158" w:author="Author" w:date="2015-07-30T15:37:00Z">
            <w:rPr>
              <w:rFonts w:ascii="Times New Roman" w:hAnsi="Times New Roman"/>
              <w:sz w:val="20"/>
            </w:rPr>
          </w:rPrChange>
        </w:rPr>
        <w:t xml:space="preserve"> </w:t>
      </w:r>
      <w:r w:rsidR="006514D0">
        <w:rPr>
          <w:rFonts w:ascii="Times New Roman"/>
          <w:sz w:val="20"/>
          <w:rPrChange w:id="5159" w:author="Author" w:date="2015-07-30T15:37:00Z">
            <w:rPr>
              <w:rFonts w:ascii="Times New Roman" w:hAnsi="Times New Roman"/>
              <w:sz w:val="20"/>
            </w:rPr>
          </w:rPrChange>
        </w:rPr>
        <w:t>economic</w:t>
      </w:r>
      <w:r w:rsidR="006514D0">
        <w:rPr>
          <w:rFonts w:ascii="Times New Roman"/>
          <w:spacing w:val="16"/>
          <w:sz w:val="20"/>
          <w:rPrChange w:id="5160" w:author="Author" w:date="2015-07-30T15:37:00Z">
            <w:rPr>
              <w:rFonts w:ascii="Times New Roman" w:hAnsi="Times New Roman"/>
              <w:sz w:val="20"/>
            </w:rPr>
          </w:rPrChange>
        </w:rPr>
        <w:t xml:space="preserve"> </w:t>
      </w:r>
      <w:r w:rsidR="006514D0">
        <w:rPr>
          <w:rFonts w:ascii="Times New Roman"/>
          <w:sz w:val="20"/>
          <w:rPrChange w:id="5161" w:author="Author" w:date="2015-07-30T15:37:00Z">
            <w:rPr>
              <w:rFonts w:ascii="Times New Roman" w:hAnsi="Times New Roman"/>
              <w:sz w:val="20"/>
            </w:rPr>
          </w:rPrChange>
        </w:rPr>
        <w:t>resources,</w:t>
      </w:r>
      <w:r w:rsidR="006514D0">
        <w:rPr>
          <w:rFonts w:ascii="Times New Roman"/>
          <w:spacing w:val="16"/>
          <w:sz w:val="20"/>
          <w:rPrChange w:id="5162" w:author="Author" w:date="2015-07-30T15:37:00Z">
            <w:rPr>
              <w:rFonts w:ascii="Times New Roman" w:hAnsi="Times New Roman"/>
              <w:sz w:val="20"/>
            </w:rPr>
          </w:rPrChange>
        </w:rPr>
        <w:t xml:space="preserve"> </w:t>
      </w:r>
      <w:r w:rsidR="006514D0">
        <w:rPr>
          <w:rFonts w:ascii="Times New Roman"/>
          <w:sz w:val="20"/>
          <w:rPrChange w:id="5163" w:author="Author" w:date="2015-07-30T15:37:00Z">
            <w:rPr>
              <w:rFonts w:ascii="Times New Roman" w:hAnsi="Times New Roman"/>
              <w:sz w:val="20"/>
            </w:rPr>
          </w:rPrChange>
        </w:rPr>
        <w:t>as</w:t>
      </w:r>
      <w:r w:rsidR="006514D0">
        <w:rPr>
          <w:rFonts w:ascii="Times New Roman"/>
          <w:spacing w:val="18"/>
          <w:sz w:val="20"/>
          <w:rPrChange w:id="5164" w:author="Author" w:date="2015-07-30T15:37:00Z">
            <w:rPr>
              <w:rFonts w:ascii="Times New Roman" w:hAnsi="Times New Roman"/>
              <w:sz w:val="20"/>
            </w:rPr>
          </w:rPrChange>
        </w:rPr>
        <w:t xml:space="preserve"> </w:t>
      </w:r>
      <w:r w:rsidR="006514D0">
        <w:rPr>
          <w:rFonts w:ascii="Times New Roman"/>
          <w:sz w:val="20"/>
          <w:rPrChange w:id="5165" w:author="Author" w:date="2015-07-30T15:37:00Z">
            <w:rPr>
              <w:rFonts w:ascii="Times New Roman" w:hAnsi="Times New Roman"/>
              <w:sz w:val="20"/>
            </w:rPr>
          </w:rPrChange>
        </w:rPr>
        <w:t>well</w:t>
      </w:r>
      <w:r w:rsidR="006514D0">
        <w:rPr>
          <w:rFonts w:ascii="Times New Roman"/>
          <w:spacing w:val="16"/>
          <w:sz w:val="20"/>
          <w:rPrChange w:id="5166" w:author="Author" w:date="2015-07-30T15:37:00Z">
            <w:rPr>
              <w:rFonts w:ascii="Times New Roman" w:hAnsi="Times New Roman"/>
              <w:sz w:val="20"/>
            </w:rPr>
          </w:rPrChange>
        </w:rPr>
        <w:t xml:space="preserve"> </w:t>
      </w:r>
      <w:r w:rsidR="006514D0">
        <w:rPr>
          <w:rFonts w:ascii="Times New Roman"/>
          <w:sz w:val="20"/>
          <w:rPrChange w:id="5167" w:author="Author" w:date="2015-07-30T15:37:00Z">
            <w:rPr>
              <w:rFonts w:ascii="Times New Roman" w:hAnsi="Times New Roman"/>
              <w:sz w:val="20"/>
            </w:rPr>
          </w:rPrChange>
        </w:rPr>
        <w:t>as</w:t>
      </w:r>
      <w:r w:rsidR="006514D0">
        <w:rPr>
          <w:rFonts w:ascii="Times New Roman"/>
          <w:spacing w:val="16"/>
          <w:sz w:val="20"/>
          <w:rPrChange w:id="5168" w:author="Author" w:date="2015-07-30T15:37:00Z">
            <w:rPr>
              <w:rFonts w:ascii="Times New Roman" w:hAnsi="Times New Roman"/>
              <w:sz w:val="20"/>
            </w:rPr>
          </w:rPrChange>
        </w:rPr>
        <w:t xml:space="preserve"> </w:t>
      </w:r>
      <w:r w:rsidR="006514D0">
        <w:rPr>
          <w:rFonts w:ascii="Times New Roman"/>
          <w:sz w:val="20"/>
          <w:rPrChange w:id="5169" w:author="Author" w:date="2015-07-30T15:37:00Z">
            <w:rPr>
              <w:rFonts w:ascii="Times New Roman" w:hAnsi="Times New Roman"/>
              <w:sz w:val="20"/>
            </w:rPr>
          </w:rPrChange>
        </w:rPr>
        <w:t>access</w:t>
      </w:r>
      <w:r w:rsidR="006514D0">
        <w:rPr>
          <w:rFonts w:ascii="Times New Roman"/>
          <w:spacing w:val="15"/>
          <w:sz w:val="20"/>
          <w:rPrChange w:id="5170" w:author="Author" w:date="2015-07-30T15:37:00Z">
            <w:rPr>
              <w:rFonts w:ascii="Times New Roman" w:hAnsi="Times New Roman"/>
              <w:sz w:val="20"/>
            </w:rPr>
          </w:rPrChange>
        </w:rPr>
        <w:t xml:space="preserve"> </w:t>
      </w:r>
      <w:r w:rsidR="006514D0">
        <w:rPr>
          <w:rFonts w:ascii="Times New Roman"/>
          <w:sz w:val="20"/>
          <w:rPrChange w:id="5171" w:author="Author" w:date="2015-07-30T15:37:00Z">
            <w:rPr>
              <w:rFonts w:ascii="Times New Roman" w:hAnsi="Times New Roman"/>
              <w:sz w:val="20"/>
            </w:rPr>
          </w:rPrChange>
        </w:rPr>
        <w:t>to</w:t>
      </w:r>
      <w:r w:rsidR="006514D0">
        <w:rPr>
          <w:rFonts w:ascii="Times New Roman"/>
          <w:spacing w:val="17"/>
          <w:sz w:val="20"/>
          <w:rPrChange w:id="5172" w:author="Author" w:date="2015-07-30T15:37:00Z">
            <w:rPr>
              <w:rFonts w:ascii="Times New Roman" w:hAnsi="Times New Roman"/>
              <w:sz w:val="20"/>
            </w:rPr>
          </w:rPrChange>
        </w:rPr>
        <w:t xml:space="preserve"> </w:t>
      </w:r>
      <w:r w:rsidR="006514D0">
        <w:rPr>
          <w:rFonts w:ascii="Times New Roman"/>
          <w:sz w:val="20"/>
          <w:rPrChange w:id="5173" w:author="Author" w:date="2015-07-30T15:37:00Z">
            <w:rPr>
              <w:rFonts w:ascii="Times New Roman" w:hAnsi="Times New Roman"/>
              <w:sz w:val="20"/>
            </w:rPr>
          </w:rPrChange>
        </w:rPr>
        <w:t>basic</w:t>
      </w:r>
      <w:r w:rsidR="006514D0">
        <w:rPr>
          <w:rFonts w:ascii="Times New Roman"/>
          <w:spacing w:val="16"/>
          <w:sz w:val="20"/>
          <w:rPrChange w:id="5174" w:author="Author" w:date="2015-07-30T15:37:00Z">
            <w:rPr>
              <w:rFonts w:ascii="Times New Roman" w:hAnsi="Times New Roman"/>
              <w:sz w:val="20"/>
            </w:rPr>
          </w:rPrChange>
        </w:rPr>
        <w:t xml:space="preserve"> </w:t>
      </w:r>
      <w:r w:rsidR="006514D0">
        <w:rPr>
          <w:rFonts w:ascii="Times New Roman"/>
          <w:sz w:val="20"/>
          <w:rPrChange w:id="5175" w:author="Author" w:date="2015-07-30T15:37:00Z">
            <w:rPr>
              <w:rFonts w:ascii="Times New Roman" w:hAnsi="Times New Roman"/>
              <w:sz w:val="20"/>
            </w:rPr>
          </w:rPrChange>
        </w:rPr>
        <w:t>services,</w:t>
      </w:r>
      <w:r w:rsidR="006514D0">
        <w:rPr>
          <w:rFonts w:ascii="Times New Roman"/>
          <w:spacing w:val="16"/>
          <w:sz w:val="20"/>
          <w:rPrChange w:id="5176" w:author="Author" w:date="2015-07-30T15:37:00Z">
            <w:rPr>
              <w:rFonts w:ascii="Times New Roman" w:hAnsi="Times New Roman"/>
              <w:sz w:val="20"/>
            </w:rPr>
          </w:rPrChange>
        </w:rPr>
        <w:t xml:space="preserve"> </w:t>
      </w:r>
      <w:r w:rsidR="006514D0">
        <w:rPr>
          <w:rFonts w:ascii="Times New Roman"/>
          <w:sz w:val="20"/>
          <w:rPrChange w:id="5177" w:author="Author" w:date="2015-07-30T15:37:00Z">
            <w:rPr>
              <w:rFonts w:ascii="Times New Roman" w:hAnsi="Times New Roman"/>
              <w:sz w:val="20"/>
            </w:rPr>
          </w:rPrChange>
        </w:rPr>
        <w:t>ownership</w:t>
      </w:r>
      <w:r w:rsidR="006514D0">
        <w:rPr>
          <w:rFonts w:ascii="Times New Roman"/>
          <w:spacing w:val="17"/>
          <w:sz w:val="20"/>
          <w:rPrChange w:id="5178" w:author="Author" w:date="2015-07-30T15:37:00Z">
            <w:rPr>
              <w:rFonts w:ascii="Times New Roman" w:hAnsi="Times New Roman"/>
              <w:sz w:val="20"/>
            </w:rPr>
          </w:rPrChange>
        </w:rPr>
        <w:t xml:space="preserve"> </w:t>
      </w:r>
      <w:r w:rsidR="006514D0">
        <w:rPr>
          <w:rFonts w:ascii="Times New Roman"/>
          <w:sz w:val="20"/>
          <w:rPrChange w:id="5179" w:author="Author" w:date="2015-07-30T15:37:00Z">
            <w:rPr>
              <w:rFonts w:ascii="Times New Roman" w:hAnsi="Times New Roman"/>
              <w:sz w:val="20"/>
            </w:rPr>
          </w:rPrChange>
        </w:rPr>
        <w:t>and</w:t>
      </w:r>
      <w:r w:rsidR="006514D0">
        <w:rPr>
          <w:rFonts w:ascii="Times New Roman"/>
          <w:spacing w:val="17"/>
          <w:sz w:val="20"/>
          <w:rPrChange w:id="5180" w:author="Author" w:date="2015-07-30T15:37:00Z">
            <w:rPr>
              <w:rFonts w:ascii="Times New Roman" w:hAnsi="Times New Roman"/>
              <w:sz w:val="20"/>
            </w:rPr>
          </w:rPrChange>
        </w:rPr>
        <w:t xml:space="preserve"> </w:t>
      </w:r>
      <w:r w:rsidR="006514D0">
        <w:rPr>
          <w:rFonts w:ascii="Times New Roman"/>
          <w:sz w:val="20"/>
          <w:rPrChange w:id="5181" w:author="Author" w:date="2015-07-30T15:37:00Z">
            <w:rPr>
              <w:rFonts w:ascii="Times New Roman" w:hAnsi="Times New Roman"/>
              <w:sz w:val="20"/>
            </w:rPr>
          </w:rPrChange>
        </w:rPr>
        <w:t>control</w:t>
      </w:r>
      <w:r w:rsidR="006514D0">
        <w:rPr>
          <w:rFonts w:ascii="Times New Roman"/>
          <w:spacing w:val="16"/>
          <w:sz w:val="20"/>
          <w:rPrChange w:id="5182" w:author="Author" w:date="2015-07-30T15:37:00Z">
            <w:rPr>
              <w:rFonts w:ascii="Times New Roman" w:hAnsi="Times New Roman"/>
              <w:sz w:val="20"/>
            </w:rPr>
          </w:rPrChange>
        </w:rPr>
        <w:t xml:space="preserve"> </w:t>
      </w:r>
      <w:r w:rsidR="006514D0">
        <w:rPr>
          <w:rFonts w:ascii="Times New Roman"/>
          <w:sz w:val="20"/>
          <w:rPrChange w:id="5183" w:author="Author" w:date="2015-07-30T15:37:00Z">
            <w:rPr>
              <w:rFonts w:ascii="Times New Roman" w:hAnsi="Times New Roman"/>
              <w:sz w:val="20"/>
            </w:rPr>
          </w:rPrChange>
        </w:rPr>
        <w:t>over</w:t>
      </w:r>
      <w:r w:rsidR="006514D0">
        <w:rPr>
          <w:rFonts w:ascii="Times New Roman"/>
          <w:spacing w:val="17"/>
          <w:sz w:val="20"/>
          <w:rPrChange w:id="5184" w:author="Author" w:date="2015-07-30T15:37:00Z">
            <w:rPr>
              <w:rFonts w:ascii="Times New Roman" w:hAnsi="Times New Roman"/>
              <w:sz w:val="20"/>
            </w:rPr>
          </w:rPrChange>
        </w:rPr>
        <w:t xml:space="preserve"> </w:t>
      </w:r>
      <w:r w:rsidR="006514D0">
        <w:rPr>
          <w:rFonts w:ascii="Times New Roman"/>
          <w:sz w:val="20"/>
          <w:rPrChange w:id="5185" w:author="Author" w:date="2015-07-30T15:37:00Z">
            <w:rPr>
              <w:rFonts w:ascii="Times New Roman" w:hAnsi="Times New Roman"/>
              <w:sz w:val="20"/>
            </w:rPr>
          </w:rPrChange>
        </w:rPr>
        <w:t>land</w:t>
      </w:r>
      <w:r w:rsidR="006514D0">
        <w:rPr>
          <w:rFonts w:ascii="Times New Roman"/>
          <w:spacing w:val="17"/>
          <w:sz w:val="20"/>
          <w:rPrChange w:id="5186" w:author="Author" w:date="2015-07-30T15:37:00Z">
            <w:rPr>
              <w:rFonts w:ascii="Times New Roman" w:hAnsi="Times New Roman"/>
              <w:sz w:val="20"/>
            </w:rPr>
          </w:rPrChange>
        </w:rPr>
        <w:t xml:space="preserve"> </w:t>
      </w:r>
      <w:r w:rsidR="006514D0">
        <w:rPr>
          <w:rFonts w:ascii="Times New Roman"/>
          <w:sz w:val="20"/>
          <w:rPrChange w:id="5187" w:author="Author" w:date="2015-07-30T15:37:00Z">
            <w:rPr>
              <w:rFonts w:ascii="Times New Roman" w:hAnsi="Times New Roman"/>
              <w:sz w:val="20"/>
            </w:rPr>
          </w:rPrChange>
        </w:rPr>
        <w:t>and</w:t>
      </w:r>
      <w:r w:rsidR="006514D0">
        <w:rPr>
          <w:rFonts w:ascii="Times New Roman"/>
          <w:spacing w:val="17"/>
          <w:sz w:val="20"/>
          <w:rPrChange w:id="5188" w:author="Author" w:date="2015-07-30T15:37:00Z">
            <w:rPr>
              <w:rFonts w:ascii="Times New Roman" w:hAnsi="Times New Roman"/>
              <w:sz w:val="20"/>
            </w:rPr>
          </w:rPrChange>
        </w:rPr>
        <w:t xml:space="preserve"> </w:t>
      </w:r>
      <w:r w:rsidR="006514D0">
        <w:rPr>
          <w:rFonts w:ascii="Times New Roman"/>
          <w:sz w:val="20"/>
          <w:rPrChange w:id="5189" w:author="Author" w:date="2015-07-30T15:37:00Z">
            <w:rPr>
              <w:rFonts w:ascii="Times New Roman" w:hAnsi="Times New Roman"/>
              <w:sz w:val="20"/>
            </w:rPr>
          </w:rPrChange>
        </w:rPr>
        <w:t>other</w:t>
      </w:r>
      <w:r w:rsidR="006514D0">
        <w:rPr>
          <w:rFonts w:ascii="Times New Roman"/>
          <w:spacing w:val="17"/>
          <w:sz w:val="20"/>
          <w:rPrChange w:id="5190" w:author="Author" w:date="2015-07-30T15:37:00Z">
            <w:rPr>
              <w:rFonts w:ascii="Times New Roman" w:hAnsi="Times New Roman"/>
              <w:sz w:val="20"/>
            </w:rPr>
          </w:rPrChange>
        </w:rPr>
        <w:t xml:space="preserve"> </w:t>
      </w:r>
      <w:r w:rsidR="006514D0">
        <w:rPr>
          <w:rFonts w:ascii="Times New Roman"/>
          <w:sz w:val="20"/>
          <w:rPrChange w:id="5191" w:author="Author" w:date="2015-07-30T15:37:00Z">
            <w:rPr>
              <w:rFonts w:ascii="Times New Roman" w:hAnsi="Times New Roman"/>
              <w:sz w:val="20"/>
            </w:rPr>
          </w:rPrChange>
        </w:rPr>
        <w:t>forms</w:t>
      </w:r>
      <w:r w:rsidR="006514D0">
        <w:rPr>
          <w:rFonts w:ascii="Times New Roman"/>
          <w:spacing w:val="15"/>
          <w:sz w:val="20"/>
          <w:rPrChange w:id="5192" w:author="Author" w:date="2015-07-30T15:37:00Z">
            <w:rPr>
              <w:rFonts w:ascii="Times New Roman" w:hAnsi="Times New Roman"/>
              <w:sz w:val="20"/>
            </w:rPr>
          </w:rPrChange>
        </w:rPr>
        <w:t xml:space="preserve"> </w:t>
      </w:r>
      <w:r w:rsidR="006514D0">
        <w:rPr>
          <w:rFonts w:ascii="Times New Roman"/>
          <w:sz w:val="20"/>
          <w:rPrChange w:id="5193" w:author="Author" w:date="2015-07-30T15:37:00Z">
            <w:rPr>
              <w:rFonts w:ascii="Times New Roman" w:hAnsi="Times New Roman"/>
              <w:sz w:val="20"/>
            </w:rPr>
          </w:rPrChange>
        </w:rPr>
        <w:t>of</w:t>
      </w:r>
      <w:del w:id="5194" w:author="Author" w:date="2015-07-30T15:37:00Z">
        <w:r w:rsidRPr="00B93DD0">
          <w:rPr>
            <w:rFonts w:ascii="Times New Roman" w:hAnsi="Times New Roman" w:cs="Times New Roman"/>
            <w:sz w:val="20"/>
            <w:szCs w:val="20"/>
          </w:rPr>
          <w:delText xml:space="preserve"> </w:delText>
        </w:r>
      </w:del>
    </w:p>
    <w:p w14:paraId="67DAC30E" w14:textId="77777777" w:rsidR="00804791" w:rsidRDefault="00804791">
      <w:pPr>
        <w:spacing w:line="256" w:lineRule="auto"/>
        <w:rPr>
          <w:ins w:id="5195" w:author="Author" w:date="2015-07-30T15:37:00Z"/>
          <w:rFonts w:ascii="Times New Roman" w:eastAsia="Times New Roman" w:hAnsi="Times New Roman" w:cs="Times New Roman"/>
          <w:sz w:val="20"/>
          <w:szCs w:val="20"/>
        </w:rPr>
        <w:sectPr w:rsidR="00804791">
          <w:pgSz w:w="12240" w:h="15840"/>
          <w:pgMar w:top="1360" w:right="1340" w:bottom="1200" w:left="1220" w:header="0" w:footer="1015" w:gutter="0"/>
          <w:cols w:space="720"/>
        </w:sectPr>
      </w:pPr>
    </w:p>
    <w:p w14:paraId="4E79E400" w14:textId="266EDFB4" w:rsidR="00804791" w:rsidRPr="006514D0" w:rsidRDefault="006514D0">
      <w:pPr>
        <w:pStyle w:val="BodyText"/>
        <w:spacing w:before="53" w:line="259" w:lineRule="auto"/>
        <w:ind w:right="204" w:firstLine="0"/>
        <w:pPrChange w:id="5196" w:author="Author" w:date="2015-07-30T15:37:00Z">
          <w:pPr>
            <w:ind w:left="426" w:right="8" w:hanging="426"/>
            <w:jc w:val="both"/>
          </w:pPr>
        </w:pPrChange>
      </w:pPr>
      <w:r w:rsidRPr="006514D0">
        <w:t>property, inheritance, natural resources, appropriate new technology and financial services,</w:t>
      </w:r>
      <w:r>
        <w:rPr>
          <w:spacing w:val="41"/>
          <w:rPrChange w:id="5197" w:author="Author" w:date="2015-07-30T15:37:00Z">
            <w:rPr>
              <w:rFonts w:ascii="Times New Roman" w:hAnsi="Times New Roman"/>
              <w:sz w:val="20"/>
            </w:rPr>
          </w:rPrChange>
        </w:rPr>
        <w:t xml:space="preserve"> </w:t>
      </w:r>
      <w:r w:rsidRPr="006514D0">
        <w:t>including</w:t>
      </w:r>
      <w:r>
        <w:rPr>
          <w:w w:val="99"/>
          <w:rPrChange w:id="5198" w:author="Author" w:date="2015-07-30T15:37:00Z">
            <w:rPr>
              <w:rFonts w:ascii="Times New Roman" w:hAnsi="Times New Roman"/>
              <w:sz w:val="20"/>
            </w:rPr>
          </w:rPrChange>
        </w:rPr>
        <w:t xml:space="preserve"> </w:t>
      </w:r>
      <w:r w:rsidRPr="006514D0">
        <w:t>microfinance</w:t>
      </w:r>
      <w:del w:id="5199" w:author="Author" w:date="2015-07-30T15:37:00Z">
        <w:r w:rsidR="00B93DD0" w:rsidRPr="00B93DD0">
          <w:rPr>
            <w:rFonts w:cs="Times New Roman"/>
          </w:rPr>
          <w:delText xml:space="preserve"> </w:delText>
        </w:r>
      </w:del>
    </w:p>
    <w:p w14:paraId="352CADC4" w14:textId="48A3DD38" w:rsidR="00804791" w:rsidRDefault="00B93DD0">
      <w:pPr>
        <w:pStyle w:val="ListParagraph"/>
        <w:numPr>
          <w:ilvl w:val="1"/>
          <w:numId w:val="34"/>
        </w:numPr>
        <w:tabs>
          <w:tab w:val="left" w:pos="528"/>
        </w:tabs>
        <w:spacing w:before="160" w:line="259" w:lineRule="auto"/>
        <w:ind w:left="527" w:right="129" w:hanging="427"/>
        <w:jc w:val="both"/>
        <w:rPr>
          <w:rFonts w:ascii="Times New Roman" w:eastAsia="Times New Roman" w:hAnsi="Times New Roman" w:cs="Times New Roman"/>
          <w:sz w:val="20"/>
          <w:szCs w:val="20"/>
        </w:rPr>
        <w:pPrChange w:id="5200" w:author="Author" w:date="2015-07-30T15:37:00Z">
          <w:pPr>
            <w:spacing w:after="24"/>
            <w:ind w:right="8"/>
            <w:jc w:val="both"/>
          </w:pPr>
        </w:pPrChange>
      </w:pPr>
      <w:del w:id="5201" w:author="Author" w:date="2015-07-30T15:37:00Z">
        <w:r w:rsidRPr="00B93DD0">
          <w:rPr>
            <w:rFonts w:ascii="Times New Roman" w:hAnsi="Times New Roman" w:cs="Times New Roman"/>
            <w:sz w:val="20"/>
            <w:szCs w:val="20"/>
          </w:rPr>
          <w:delText xml:space="preserve">1.5 </w:delText>
        </w:r>
        <w:r w:rsidRPr="00B93DD0">
          <w:rPr>
            <w:rFonts w:ascii="Times New Roman" w:hAnsi="Times New Roman" w:cs="Times New Roman"/>
            <w:sz w:val="20"/>
            <w:szCs w:val="20"/>
          </w:rPr>
          <w:tab/>
        </w:r>
      </w:del>
      <w:r w:rsidR="006514D0">
        <w:rPr>
          <w:rFonts w:ascii="Times New Roman"/>
          <w:sz w:val="20"/>
          <w:rPrChange w:id="5202" w:author="Author" w:date="2015-07-30T15:37:00Z">
            <w:rPr>
              <w:rFonts w:ascii="Times New Roman" w:hAnsi="Times New Roman"/>
              <w:sz w:val="20"/>
            </w:rPr>
          </w:rPrChange>
        </w:rPr>
        <w:t>By</w:t>
      </w:r>
      <w:r w:rsidR="006514D0">
        <w:rPr>
          <w:rFonts w:ascii="Times New Roman"/>
          <w:spacing w:val="24"/>
          <w:sz w:val="20"/>
          <w:rPrChange w:id="5203" w:author="Author" w:date="2015-07-30T15:37:00Z">
            <w:rPr>
              <w:rFonts w:ascii="Times New Roman" w:hAnsi="Times New Roman"/>
              <w:sz w:val="20"/>
            </w:rPr>
          </w:rPrChange>
        </w:rPr>
        <w:t xml:space="preserve"> </w:t>
      </w:r>
      <w:r w:rsidR="006514D0">
        <w:rPr>
          <w:rFonts w:ascii="Times New Roman"/>
          <w:sz w:val="20"/>
          <w:rPrChange w:id="5204" w:author="Author" w:date="2015-07-30T15:37:00Z">
            <w:rPr>
              <w:rFonts w:ascii="Times New Roman" w:hAnsi="Times New Roman"/>
              <w:sz w:val="20"/>
            </w:rPr>
          </w:rPrChange>
        </w:rPr>
        <w:t>2030,</w:t>
      </w:r>
      <w:r w:rsidR="006514D0">
        <w:rPr>
          <w:rFonts w:ascii="Times New Roman"/>
          <w:spacing w:val="26"/>
          <w:sz w:val="20"/>
          <w:rPrChange w:id="5205" w:author="Author" w:date="2015-07-30T15:37:00Z">
            <w:rPr>
              <w:rFonts w:ascii="Times New Roman" w:hAnsi="Times New Roman"/>
              <w:sz w:val="20"/>
            </w:rPr>
          </w:rPrChange>
        </w:rPr>
        <w:t xml:space="preserve"> </w:t>
      </w:r>
      <w:r w:rsidR="006514D0">
        <w:rPr>
          <w:rFonts w:ascii="Times New Roman"/>
          <w:sz w:val="20"/>
          <w:rPrChange w:id="5206" w:author="Author" w:date="2015-07-30T15:37:00Z">
            <w:rPr>
              <w:rFonts w:ascii="Times New Roman" w:hAnsi="Times New Roman"/>
              <w:sz w:val="20"/>
            </w:rPr>
          </w:rPrChange>
        </w:rPr>
        <w:t>build</w:t>
      </w:r>
      <w:r w:rsidR="006514D0">
        <w:rPr>
          <w:rFonts w:ascii="Times New Roman"/>
          <w:spacing w:val="29"/>
          <w:sz w:val="20"/>
          <w:rPrChange w:id="5207" w:author="Author" w:date="2015-07-30T15:37:00Z">
            <w:rPr>
              <w:rFonts w:ascii="Times New Roman" w:hAnsi="Times New Roman"/>
              <w:sz w:val="20"/>
            </w:rPr>
          </w:rPrChange>
        </w:rPr>
        <w:t xml:space="preserve"> </w:t>
      </w:r>
      <w:r w:rsidR="006514D0">
        <w:rPr>
          <w:rFonts w:ascii="Times New Roman"/>
          <w:sz w:val="20"/>
          <w:rPrChange w:id="5208" w:author="Author" w:date="2015-07-30T15:37:00Z">
            <w:rPr>
              <w:rFonts w:ascii="Times New Roman" w:hAnsi="Times New Roman"/>
              <w:sz w:val="20"/>
            </w:rPr>
          </w:rPrChange>
        </w:rPr>
        <w:t>the</w:t>
      </w:r>
      <w:r w:rsidR="006514D0">
        <w:rPr>
          <w:rFonts w:ascii="Times New Roman"/>
          <w:spacing w:val="28"/>
          <w:sz w:val="20"/>
          <w:rPrChange w:id="5209" w:author="Author" w:date="2015-07-30T15:37:00Z">
            <w:rPr>
              <w:rFonts w:ascii="Times New Roman" w:hAnsi="Times New Roman"/>
              <w:sz w:val="20"/>
            </w:rPr>
          </w:rPrChange>
        </w:rPr>
        <w:t xml:space="preserve"> </w:t>
      </w:r>
      <w:r w:rsidR="006514D0">
        <w:rPr>
          <w:rFonts w:ascii="Times New Roman"/>
          <w:sz w:val="20"/>
          <w:rPrChange w:id="5210" w:author="Author" w:date="2015-07-30T15:37:00Z">
            <w:rPr>
              <w:rFonts w:ascii="Times New Roman" w:hAnsi="Times New Roman"/>
              <w:sz w:val="20"/>
            </w:rPr>
          </w:rPrChange>
        </w:rPr>
        <w:t>resilience</w:t>
      </w:r>
      <w:r w:rsidR="006514D0">
        <w:rPr>
          <w:rFonts w:ascii="Times New Roman"/>
          <w:spacing w:val="31"/>
          <w:sz w:val="20"/>
          <w:rPrChange w:id="5211" w:author="Author" w:date="2015-07-30T15:37:00Z">
            <w:rPr>
              <w:rFonts w:ascii="Times New Roman" w:hAnsi="Times New Roman"/>
              <w:sz w:val="20"/>
            </w:rPr>
          </w:rPrChange>
        </w:rPr>
        <w:t xml:space="preserve"> </w:t>
      </w:r>
      <w:r w:rsidR="006514D0">
        <w:rPr>
          <w:rFonts w:ascii="Times New Roman"/>
          <w:sz w:val="20"/>
          <w:rPrChange w:id="5212" w:author="Author" w:date="2015-07-30T15:37:00Z">
            <w:rPr>
              <w:rFonts w:ascii="Times New Roman" w:hAnsi="Times New Roman"/>
              <w:sz w:val="20"/>
            </w:rPr>
          </w:rPrChange>
        </w:rPr>
        <w:t>of</w:t>
      </w:r>
      <w:r w:rsidR="006514D0">
        <w:rPr>
          <w:rFonts w:ascii="Times New Roman"/>
          <w:spacing w:val="26"/>
          <w:sz w:val="20"/>
          <w:rPrChange w:id="5213" w:author="Author" w:date="2015-07-30T15:37:00Z">
            <w:rPr>
              <w:rFonts w:ascii="Times New Roman" w:hAnsi="Times New Roman"/>
              <w:sz w:val="20"/>
            </w:rPr>
          </w:rPrChange>
        </w:rPr>
        <w:t xml:space="preserve"> </w:t>
      </w:r>
      <w:r w:rsidR="006514D0">
        <w:rPr>
          <w:rFonts w:ascii="Times New Roman"/>
          <w:sz w:val="20"/>
          <w:rPrChange w:id="5214" w:author="Author" w:date="2015-07-30T15:37:00Z">
            <w:rPr>
              <w:rFonts w:ascii="Times New Roman" w:hAnsi="Times New Roman"/>
              <w:sz w:val="20"/>
            </w:rPr>
          </w:rPrChange>
        </w:rPr>
        <w:t>the</w:t>
      </w:r>
      <w:r w:rsidR="006514D0">
        <w:rPr>
          <w:rFonts w:ascii="Times New Roman"/>
          <w:spacing w:val="28"/>
          <w:sz w:val="20"/>
          <w:rPrChange w:id="5215" w:author="Author" w:date="2015-07-30T15:37:00Z">
            <w:rPr>
              <w:rFonts w:ascii="Times New Roman" w:hAnsi="Times New Roman"/>
              <w:sz w:val="20"/>
            </w:rPr>
          </w:rPrChange>
        </w:rPr>
        <w:t xml:space="preserve"> </w:t>
      </w:r>
      <w:r w:rsidR="006514D0">
        <w:rPr>
          <w:rFonts w:ascii="Times New Roman"/>
          <w:sz w:val="20"/>
          <w:rPrChange w:id="5216" w:author="Author" w:date="2015-07-30T15:37:00Z">
            <w:rPr>
              <w:rFonts w:ascii="Times New Roman" w:hAnsi="Times New Roman"/>
              <w:sz w:val="20"/>
            </w:rPr>
          </w:rPrChange>
        </w:rPr>
        <w:t>poor</w:t>
      </w:r>
      <w:r w:rsidR="006514D0">
        <w:rPr>
          <w:rFonts w:ascii="Times New Roman"/>
          <w:spacing w:val="26"/>
          <w:sz w:val="20"/>
          <w:rPrChange w:id="5217" w:author="Author" w:date="2015-07-30T15:37:00Z">
            <w:rPr>
              <w:rFonts w:ascii="Times New Roman" w:hAnsi="Times New Roman"/>
              <w:sz w:val="20"/>
            </w:rPr>
          </w:rPrChange>
        </w:rPr>
        <w:t xml:space="preserve"> </w:t>
      </w:r>
      <w:r w:rsidR="006514D0">
        <w:rPr>
          <w:rFonts w:ascii="Times New Roman"/>
          <w:sz w:val="20"/>
          <w:rPrChange w:id="5218" w:author="Author" w:date="2015-07-30T15:37:00Z">
            <w:rPr>
              <w:rFonts w:ascii="Times New Roman" w:hAnsi="Times New Roman"/>
              <w:sz w:val="20"/>
            </w:rPr>
          </w:rPrChange>
        </w:rPr>
        <w:t>and</w:t>
      </w:r>
      <w:r w:rsidR="006514D0">
        <w:rPr>
          <w:rFonts w:ascii="Times New Roman"/>
          <w:spacing w:val="29"/>
          <w:sz w:val="20"/>
          <w:rPrChange w:id="5219" w:author="Author" w:date="2015-07-30T15:37:00Z">
            <w:rPr>
              <w:rFonts w:ascii="Times New Roman" w:hAnsi="Times New Roman"/>
              <w:sz w:val="20"/>
            </w:rPr>
          </w:rPrChange>
        </w:rPr>
        <w:t xml:space="preserve"> </w:t>
      </w:r>
      <w:r w:rsidR="006514D0">
        <w:rPr>
          <w:rFonts w:ascii="Times New Roman"/>
          <w:sz w:val="20"/>
          <w:rPrChange w:id="5220" w:author="Author" w:date="2015-07-30T15:37:00Z">
            <w:rPr>
              <w:rFonts w:ascii="Times New Roman" w:hAnsi="Times New Roman"/>
              <w:sz w:val="20"/>
            </w:rPr>
          </w:rPrChange>
        </w:rPr>
        <w:t>those</w:t>
      </w:r>
      <w:r w:rsidR="006514D0">
        <w:rPr>
          <w:rFonts w:ascii="Times New Roman"/>
          <w:spacing w:val="28"/>
          <w:sz w:val="20"/>
          <w:rPrChange w:id="5221" w:author="Author" w:date="2015-07-30T15:37:00Z">
            <w:rPr>
              <w:rFonts w:ascii="Times New Roman" w:hAnsi="Times New Roman"/>
              <w:sz w:val="20"/>
            </w:rPr>
          </w:rPrChange>
        </w:rPr>
        <w:t xml:space="preserve"> </w:t>
      </w:r>
      <w:r w:rsidR="006514D0">
        <w:rPr>
          <w:rFonts w:ascii="Times New Roman"/>
          <w:sz w:val="20"/>
          <w:rPrChange w:id="5222" w:author="Author" w:date="2015-07-30T15:37:00Z">
            <w:rPr>
              <w:rFonts w:ascii="Times New Roman" w:hAnsi="Times New Roman"/>
              <w:sz w:val="20"/>
            </w:rPr>
          </w:rPrChange>
        </w:rPr>
        <w:t>in</w:t>
      </w:r>
      <w:r w:rsidR="006514D0">
        <w:rPr>
          <w:rFonts w:ascii="Times New Roman"/>
          <w:spacing w:val="27"/>
          <w:sz w:val="20"/>
          <w:rPrChange w:id="5223" w:author="Author" w:date="2015-07-30T15:37:00Z">
            <w:rPr>
              <w:rFonts w:ascii="Times New Roman" w:hAnsi="Times New Roman"/>
              <w:sz w:val="20"/>
            </w:rPr>
          </w:rPrChange>
        </w:rPr>
        <w:t xml:space="preserve"> </w:t>
      </w:r>
      <w:r w:rsidR="006514D0">
        <w:rPr>
          <w:rFonts w:ascii="Times New Roman"/>
          <w:sz w:val="20"/>
          <w:rPrChange w:id="5224" w:author="Author" w:date="2015-07-30T15:37:00Z">
            <w:rPr>
              <w:rFonts w:ascii="Times New Roman" w:hAnsi="Times New Roman"/>
              <w:sz w:val="20"/>
            </w:rPr>
          </w:rPrChange>
        </w:rPr>
        <w:t>vulnerable</w:t>
      </w:r>
      <w:r w:rsidR="006514D0">
        <w:rPr>
          <w:rFonts w:ascii="Times New Roman"/>
          <w:spacing w:val="28"/>
          <w:sz w:val="20"/>
          <w:rPrChange w:id="5225" w:author="Author" w:date="2015-07-30T15:37:00Z">
            <w:rPr>
              <w:rFonts w:ascii="Times New Roman" w:hAnsi="Times New Roman"/>
              <w:sz w:val="20"/>
            </w:rPr>
          </w:rPrChange>
        </w:rPr>
        <w:t xml:space="preserve"> </w:t>
      </w:r>
      <w:r w:rsidR="006514D0">
        <w:rPr>
          <w:rFonts w:ascii="Times New Roman"/>
          <w:sz w:val="20"/>
          <w:rPrChange w:id="5226" w:author="Author" w:date="2015-07-30T15:37:00Z">
            <w:rPr>
              <w:rFonts w:ascii="Times New Roman" w:hAnsi="Times New Roman"/>
              <w:sz w:val="20"/>
            </w:rPr>
          </w:rPrChange>
        </w:rPr>
        <w:t>situations</w:t>
      </w:r>
      <w:r w:rsidR="006514D0">
        <w:rPr>
          <w:rFonts w:ascii="Times New Roman"/>
          <w:spacing w:val="27"/>
          <w:sz w:val="20"/>
          <w:rPrChange w:id="5227" w:author="Author" w:date="2015-07-30T15:37:00Z">
            <w:rPr>
              <w:rFonts w:ascii="Times New Roman" w:hAnsi="Times New Roman"/>
              <w:sz w:val="20"/>
            </w:rPr>
          </w:rPrChange>
        </w:rPr>
        <w:t xml:space="preserve"> </w:t>
      </w:r>
      <w:r w:rsidR="006514D0">
        <w:rPr>
          <w:rFonts w:ascii="Times New Roman"/>
          <w:sz w:val="20"/>
          <w:rPrChange w:id="5228" w:author="Author" w:date="2015-07-30T15:37:00Z">
            <w:rPr>
              <w:rFonts w:ascii="Times New Roman" w:hAnsi="Times New Roman"/>
              <w:sz w:val="20"/>
            </w:rPr>
          </w:rPrChange>
        </w:rPr>
        <w:t>and</w:t>
      </w:r>
      <w:r w:rsidR="006514D0">
        <w:rPr>
          <w:rFonts w:ascii="Times New Roman"/>
          <w:spacing w:val="29"/>
          <w:sz w:val="20"/>
          <w:rPrChange w:id="5229" w:author="Author" w:date="2015-07-30T15:37:00Z">
            <w:rPr>
              <w:rFonts w:ascii="Times New Roman" w:hAnsi="Times New Roman"/>
              <w:sz w:val="20"/>
            </w:rPr>
          </w:rPrChange>
        </w:rPr>
        <w:t xml:space="preserve"> </w:t>
      </w:r>
      <w:r w:rsidR="006514D0">
        <w:rPr>
          <w:rFonts w:ascii="Times New Roman"/>
          <w:sz w:val="20"/>
          <w:rPrChange w:id="5230" w:author="Author" w:date="2015-07-30T15:37:00Z">
            <w:rPr>
              <w:rFonts w:ascii="Times New Roman" w:hAnsi="Times New Roman"/>
              <w:sz w:val="20"/>
            </w:rPr>
          </w:rPrChange>
        </w:rPr>
        <w:t>reduce</w:t>
      </w:r>
      <w:r w:rsidR="006514D0">
        <w:rPr>
          <w:rFonts w:ascii="Times New Roman"/>
          <w:spacing w:val="29"/>
          <w:sz w:val="20"/>
          <w:rPrChange w:id="5231" w:author="Author" w:date="2015-07-30T15:37:00Z">
            <w:rPr>
              <w:rFonts w:ascii="Times New Roman" w:hAnsi="Times New Roman"/>
              <w:sz w:val="20"/>
            </w:rPr>
          </w:rPrChange>
        </w:rPr>
        <w:t xml:space="preserve"> </w:t>
      </w:r>
      <w:r w:rsidR="006514D0">
        <w:rPr>
          <w:rFonts w:ascii="Times New Roman"/>
          <w:sz w:val="20"/>
          <w:rPrChange w:id="5232" w:author="Author" w:date="2015-07-30T15:37:00Z">
            <w:rPr>
              <w:rFonts w:ascii="Times New Roman" w:hAnsi="Times New Roman"/>
              <w:sz w:val="20"/>
            </w:rPr>
          </w:rPrChange>
        </w:rPr>
        <w:t>their</w:t>
      </w:r>
      <w:r w:rsidR="006514D0">
        <w:rPr>
          <w:rFonts w:ascii="Times New Roman"/>
          <w:spacing w:val="29"/>
          <w:sz w:val="20"/>
          <w:rPrChange w:id="5233" w:author="Author" w:date="2015-07-30T15:37:00Z">
            <w:rPr>
              <w:rFonts w:ascii="Times New Roman" w:hAnsi="Times New Roman"/>
              <w:sz w:val="20"/>
            </w:rPr>
          </w:rPrChange>
        </w:rPr>
        <w:t xml:space="preserve"> </w:t>
      </w:r>
      <w:r w:rsidR="006514D0">
        <w:rPr>
          <w:rFonts w:ascii="Times New Roman"/>
          <w:sz w:val="20"/>
          <w:rPrChange w:id="5234" w:author="Author" w:date="2015-07-30T15:37:00Z">
            <w:rPr>
              <w:rFonts w:ascii="Times New Roman" w:hAnsi="Times New Roman"/>
              <w:sz w:val="20"/>
            </w:rPr>
          </w:rPrChange>
        </w:rPr>
        <w:t>exposure</w:t>
      </w:r>
      <w:r w:rsidR="006514D0">
        <w:rPr>
          <w:rFonts w:ascii="Times New Roman"/>
          <w:spacing w:val="28"/>
          <w:sz w:val="20"/>
          <w:rPrChange w:id="5235" w:author="Author" w:date="2015-07-30T15:37:00Z">
            <w:rPr>
              <w:rFonts w:ascii="Times New Roman" w:hAnsi="Times New Roman"/>
              <w:sz w:val="20"/>
            </w:rPr>
          </w:rPrChange>
        </w:rPr>
        <w:t xml:space="preserve"> </w:t>
      </w:r>
      <w:r w:rsidR="006514D0">
        <w:rPr>
          <w:rFonts w:ascii="Times New Roman"/>
          <w:sz w:val="20"/>
          <w:rPrChange w:id="5236" w:author="Author" w:date="2015-07-30T15:37:00Z">
            <w:rPr>
              <w:rFonts w:ascii="Times New Roman" w:hAnsi="Times New Roman"/>
              <w:sz w:val="20"/>
            </w:rPr>
          </w:rPrChange>
        </w:rPr>
        <w:t>and</w:t>
      </w:r>
      <w:r w:rsidR="006514D0">
        <w:rPr>
          <w:rFonts w:ascii="Times New Roman"/>
          <w:w w:val="99"/>
          <w:sz w:val="20"/>
          <w:rPrChange w:id="5237" w:author="Author" w:date="2015-07-30T15:37:00Z">
            <w:rPr>
              <w:rFonts w:ascii="Times New Roman" w:hAnsi="Times New Roman"/>
              <w:sz w:val="20"/>
            </w:rPr>
          </w:rPrChange>
        </w:rPr>
        <w:t xml:space="preserve"> </w:t>
      </w:r>
      <w:r w:rsidR="006514D0">
        <w:rPr>
          <w:rFonts w:ascii="Times New Roman"/>
          <w:sz w:val="20"/>
          <w:rPrChange w:id="5238" w:author="Author" w:date="2015-07-30T15:37:00Z">
            <w:rPr>
              <w:rFonts w:ascii="Times New Roman" w:hAnsi="Times New Roman"/>
              <w:sz w:val="20"/>
            </w:rPr>
          </w:rPrChange>
        </w:rPr>
        <w:t>vulnerability to climate-related extreme events and other economic, social and environmental shocks</w:t>
      </w:r>
      <w:r w:rsidR="006514D0">
        <w:rPr>
          <w:rFonts w:ascii="Times New Roman"/>
          <w:spacing w:val="37"/>
          <w:sz w:val="20"/>
          <w:rPrChange w:id="5239" w:author="Author" w:date="2015-07-30T15:37:00Z">
            <w:rPr>
              <w:rFonts w:ascii="Times New Roman" w:hAnsi="Times New Roman"/>
              <w:sz w:val="20"/>
            </w:rPr>
          </w:rPrChange>
        </w:rPr>
        <w:t xml:space="preserve"> </w:t>
      </w:r>
      <w:r w:rsidR="006514D0">
        <w:rPr>
          <w:rFonts w:ascii="Times New Roman"/>
          <w:sz w:val="20"/>
          <w:rPrChange w:id="5240" w:author="Author" w:date="2015-07-30T15:37:00Z">
            <w:rPr>
              <w:rFonts w:ascii="Times New Roman" w:hAnsi="Times New Roman"/>
              <w:sz w:val="20"/>
            </w:rPr>
          </w:rPrChange>
        </w:rPr>
        <w:t>and</w:t>
      </w:r>
      <w:r w:rsidR="006514D0">
        <w:rPr>
          <w:rFonts w:ascii="Times New Roman"/>
          <w:w w:val="99"/>
          <w:sz w:val="20"/>
          <w:rPrChange w:id="5241" w:author="Author" w:date="2015-07-30T15:37:00Z">
            <w:rPr>
              <w:rFonts w:ascii="Times New Roman" w:hAnsi="Times New Roman"/>
              <w:sz w:val="20"/>
            </w:rPr>
          </w:rPrChange>
        </w:rPr>
        <w:t xml:space="preserve"> </w:t>
      </w:r>
      <w:r w:rsidR="006514D0">
        <w:rPr>
          <w:rFonts w:ascii="Times New Roman"/>
          <w:sz w:val="20"/>
          <w:rPrChange w:id="5242" w:author="Author" w:date="2015-07-30T15:37:00Z">
            <w:rPr>
              <w:rFonts w:ascii="Times New Roman" w:hAnsi="Times New Roman"/>
              <w:sz w:val="20"/>
            </w:rPr>
          </w:rPrChange>
        </w:rPr>
        <w:t>disasters</w:t>
      </w:r>
      <w:del w:id="5243" w:author="Author" w:date="2015-07-30T15:37:00Z">
        <w:r w:rsidRPr="00B93DD0">
          <w:rPr>
            <w:rFonts w:ascii="Times New Roman" w:hAnsi="Times New Roman" w:cs="Times New Roman"/>
            <w:sz w:val="20"/>
            <w:szCs w:val="20"/>
          </w:rPr>
          <w:delText xml:space="preserve">  </w:delText>
        </w:r>
      </w:del>
    </w:p>
    <w:p w14:paraId="0E1302E9" w14:textId="00DEF015" w:rsidR="00804791" w:rsidRDefault="00B93DD0">
      <w:pPr>
        <w:pStyle w:val="ListParagraph"/>
        <w:numPr>
          <w:ilvl w:val="1"/>
          <w:numId w:val="33"/>
        </w:numPr>
        <w:tabs>
          <w:tab w:val="left" w:pos="528"/>
        </w:tabs>
        <w:spacing w:before="26" w:line="259" w:lineRule="auto"/>
        <w:ind w:right="133" w:hanging="427"/>
        <w:jc w:val="both"/>
        <w:rPr>
          <w:rFonts w:ascii="Times New Roman" w:eastAsia="Times New Roman" w:hAnsi="Times New Roman" w:cs="Times New Roman"/>
          <w:sz w:val="20"/>
          <w:szCs w:val="20"/>
        </w:rPr>
        <w:pPrChange w:id="5244" w:author="Author" w:date="2015-07-30T15:37:00Z">
          <w:pPr>
            <w:ind w:right="8"/>
            <w:jc w:val="both"/>
          </w:pPr>
        </w:pPrChange>
      </w:pPr>
      <w:del w:id="5245" w:author="Author" w:date="2015-07-30T15:37:00Z">
        <w:r w:rsidRPr="00B93DD0">
          <w:rPr>
            <w:rFonts w:ascii="Times New Roman" w:hAnsi="Times New Roman" w:cs="Times New Roman"/>
            <w:sz w:val="20"/>
            <w:szCs w:val="20"/>
          </w:rPr>
          <w:delText xml:space="preserve">1.a </w:delText>
        </w:r>
        <w:r w:rsidRPr="00B93DD0">
          <w:rPr>
            <w:rFonts w:ascii="Times New Roman" w:hAnsi="Times New Roman" w:cs="Times New Roman"/>
            <w:sz w:val="20"/>
            <w:szCs w:val="20"/>
          </w:rPr>
          <w:tab/>
        </w:r>
      </w:del>
      <w:r w:rsidR="006514D0">
        <w:rPr>
          <w:rFonts w:ascii="Times New Roman"/>
          <w:sz w:val="20"/>
          <w:rPrChange w:id="5246" w:author="Author" w:date="2015-07-30T15:37:00Z">
            <w:rPr>
              <w:rFonts w:ascii="Times New Roman" w:hAnsi="Times New Roman"/>
              <w:sz w:val="20"/>
            </w:rPr>
          </w:rPrChange>
        </w:rPr>
        <w:t>Ensure significant mobilization of resources from a variety of sources, including through</w:t>
      </w:r>
      <w:r w:rsidR="006514D0">
        <w:rPr>
          <w:rFonts w:ascii="Times New Roman"/>
          <w:spacing w:val="25"/>
          <w:sz w:val="20"/>
          <w:rPrChange w:id="5247" w:author="Author" w:date="2015-07-30T15:37:00Z">
            <w:rPr>
              <w:rFonts w:ascii="Times New Roman" w:hAnsi="Times New Roman"/>
              <w:sz w:val="20"/>
            </w:rPr>
          </w:rPrChange>
        </w:rPr>
        <w:t xml:space="preserve"> </w:t>
      </w:r>
      <w:r w:rsidR="006514D0">
        <w:rPr>
          <w:rFonts w:ascii="Times New Roman"/>
          <w:sz w:val="20"/>
          <w:rPrChange w:id="5248" w:author="Author" w:date="2015-07-30T15:37:00Z">
            <w:rPr>
              <w:rFonts w:ascii="Times New Roman" w:hAnsi="Times New Roman"/>
              <w:sz w:val="20"/>
            </w:rPr>
          </w:rPrChange>
        </w:rPr>
        <w:t>enhanced</w:t>
      </w:r>
      <w:r w:rsidR="006514D0">
        <w:rPr>
          <w:rFonts w:ascii="Times New Roman"/>
          <w:w w:val="99"/>
          <w:sz w:val="20"/>
          <w:rPrChange w:id="5249" w:author="Author" w:date="2015-07-30T15:37:00Z">
            <w:rPr>
              <w:rFonts w:ascii="Times New Roman" w:hAnsi="Times New Roman"/>
              <w:sz w:val="20"/>
            </w:rPr>
          </w:rPrChange>
        </w:rPr>
        <w:t xml:space="preserve"> </w:t>
      </w:r>
      <w:r w:rsidR="006514D0">
        <w:rPr>
          <w:rFonts w:ascii="Times New Roman"/>
          <w:sz w:val="20"/>
          <w:rPrChange w:id="5250" w:author="Author" w:date="2015-07-30T15:37:00Z">
            <w:rPr>
              <w:rFonts w:ascii="Times New Roman" w:hAnsi="Times New Roman"/>
              <w:sz w:val="20"/>
            </w:rPr>
          </w:rPrChange>
        </w:rPr>
        <w:t>development</w:t>
      </w:r>
      <w:r w:rsidR="006514D0">
        <w:rPr>
          <w:rFonts w:ascii="Times New Roman"/>
          <w:spacing w:val="32"/>
          <w:sz w:val="20"/>
          <w:rPrChange w:id="5251" w:author="Author" w:date="2015-07-30T15:37:00Z">
            <w:rPr>
              <w:rFonts w:ascii="Times New Roman" w:hAnsi="Times New Roman"/>
              <w:sz w:val="20"/>
            </w:rPr>
          </w:rPrChange>
        </w:rPr>
        <w:t xml:space="preserve"> </w:t>
      </w:r>
      <w:r w:rsidR="006514D0">
        <w:rPr>
          <w:rFonts w:ascii="Times New Roman"/>
          <w:sz w:val="20"/>
          <w:rPrChange w:id="5252" w:author="Author" w:date="2015-07-30T15:37:00Z">
            <w:rPr>
              <w:rFonts w:ascii="Times New Roman" w:hAnsi="Times New Roman"/>
              <w:sz w:val="20"/>
            </w:rPr>
          </w:rPrChange>
        </w:rPr>
        <w:t>cooperation,</w:t>
      </w:r>
      <w:r w:rsidR="006514D0">
        <w:rPr>
          <w:rFonts w:ascii="Times New Roman"/>
          <w:spacing w:val="31"/>
          <w:sz w:val="20"/>
          <w:rPrChange w:id="5253" w:author="Author" w:date="2015-07-30T15:37:00Z">
            <w:rPr>
              <w:rFonts w:ascii="Times New Roman" w:hAnsi="Times New Roman"/>
              <w:sz w:val="20"/>
            </w:rPr>
          </w:rPrChange>
        </w:rPr>
        <w:t xml:space="preserve"> </w:t>
      </w:r>
      <w:r w:rsidR="006514D0">
        <w:rPr>
          <w:rFonts w:ascii="Times New Roman"/>
          <w:sz w:val="20"/>
          <w:rPrChange w:id="5254" w:author="Author" w:date="2015-07-30T15:37:00Z">
            <w:rPr>
              <w:rFonts w:ascii="Times New Roman" w:hAnsi="Times New Roman"/>
              <w:sz w:val="20"/>
            </w:rPr>
          </w:rPrChange>
        </w:rPr>
        <w:t>in</w:t>
      </w:r>
      <w:r w:rsidR="006514D0">
        <w:rPr>
          <w:rFonts w:ascii="Times New Roman"/>
          <w:spacing w:val="31"/>
          <w:sz w:val="20"/>
          <w:rPrChange w:id="5255" w:author="Author" w:date="2015-07-30T15:37:00Z">
            <w:rPr>
              <w:rFonts w:ascii="Times New Roman" w:hAnsi="Times New Roman"/>
              <w:sz w:val="20"/>
            </w:rPr>
          </w:rPrChange>
        </w:rPr>
        <w:t xml:space="preserve"> </w:t>
      </w:r>
      <w:r w:rsidR="006514D0">
        <w:rPr>
          <w:rFonts w:ascii="Times New Roman"/>
          <w:sz w:val="20"/>
          <w:rPrChange w:id="5256" w:author="Author" w:date="2015-07-30T15:37:00Z">
            <w:rPr>
              <w:rFonts w:ascii="Times New Roman" w:hAnsi="Times New Roman"/>
              <w:sz w:val="20"/>
            </w:rPr>
          </w:rPrChange>
        </w:rPr>
        <w:t>order</w:t>
      </w:r>
      <w:r w:rsidR="006514D0">
        <w:rPr>
          <w:rFonts w:ascii="Times New Roman"/>
          <w:spacing w:val="31"/>
          <w:sz w:val="20"/>
          <w:rPrChange w:id="5257" w:author="Author" w:date="2015-07-30T15:37:00Z">
            <w:rPr>
              <w:rFonts w:ascii="Times New Roman" w:hAnsi="Times New Roman"/>
              <w:sz w:val="20"/>
            </w:rPr>
          </w:rPrChange>
        </w:rPr>
        <w:t xml:space="preserve"> </w:t>
      </w:r>
      <w:r w:rsidR="006514D0">
        <w:rPr>
          <w:rFonts w:ascii="Times New Roman"/>
          <w:sz w:val="20"/>
          <w:rPrChange w:id="5258" w:author="Author" w:date="2015-07-30T15:37:00Z">
            <w:rPr>
              <w:rFonts w:ascii="Times New Roman" w:hAnsi="Times New Roman"/>
              <w:sz w:val="20"/>
            </w:rPr>
          </w:rPrChange>
        </w:rPr>
        <w:t>to</w:t>
      </w:r>
      <w:r w:rsidR="006514D0">
        <w:rPr>
          <w:rFonts w:ascii="Times New Roman"/>
          <w:spacing w:val="31"/>
          <w:sz w:val="20"/>
          <w:rPrChange w:id="5259" w:author="Author" w:date="2015-07-30T15:37:00Z">
            <w:rPr>
              <w:rFonts w:ascii="Times New Roman" w:hAnsi="Times New Roman"/>
              <w:sz w:val="20"/>
            </w:rPr>
          </w:rPrChange>
        </w:rPr>
        <w:t xml:space="preserve"> </w:t>
      </w:r>
      <w:r w:rsidR="006514D0">
        <w:rPr>
          <w:rFonts w:ascii="Times New Roman"/>
          <w:sz w:val="20"/>
          <w:rPrChange w:id="5260" w:author="Author" w:date="2015-07-30T15:37:00Z">
            <w:rPr>
              <w:rFonts w:ascii="Times New Roman" w:hAnsi="Times New Roman"/>
              <w:sz w:val="20"/>
            </w:rPr>
          </w:rPrChange>
        </w:rPr>
        <w:t>provide</w:t>
      </w:r>
      <w:r w:rsidR="006514D0">
        <w:rPr>
          <w:rFonts w:ascii="Times New Roman"/>
          <w:spacing w:val="31"/>
          <w:sz w:val="20"/>
          <w:rPrChange w:id="5261" w:author="Author" w:date="2015-07-30T15:37:00Z">
            <w:rPr>
              <w:rFonts w:ascii="Times New Roman" w:hAnsi="Times New Roman"/>
              <w:sz w:val="20"/>
            </w:rPr>
          </w:rPrChange>
        </w:rPr>
        <w:t xml:space="preserve"> </w:t>
      </w:r>
      <w:r w:rsidR="006514D0">
        <w:rPr>
          <w:rFonts w:ascii="Times New Roman"/>
          <w:sz w:val="20"/>
          <w:rPrChange w:id="5262" w:author="Author" w:date="2015-07-30T15:37:00Z">
            <w:rPr>
              <w:rFonts w:ascii="Times New Roman" w:hAnsi="Times New Roman"/>
              <w:sz w:val="20"/>
            </w:rPr>
          </w:rPrChange>
        </w:rPr>
        <w:t>adequate</w:t>
      </w:r>
      <w:r w:rsidR="006514D0">
        <w:rPr>
          <w:rFonts w:ascii="Times New Roman"/>
          <w:spacing w:val="31"/>
          <w:sz w:val="20"/>
          <w:rPrChange w:id="5263" w:author="Author" w:date="2015-07-30T15:37:00Z">
            <w:rPr>
              <w:rFonts w:ascii="Times New Roman" w:hAnsi="Times New Roman"/>
              <w:sz w:val="20"/>
            </w:rPr>
          </w:rPrChange>
        </w:rPr>
        <w:t xml:space="preserve"> </w:t>
      </w:r>
      <w:r w:rsidR="006514D0">
        <w:rPr>
          <w:rFonts w:ascii="Times New Roman"/>
          <w:sz w:val="20"/>
          <w:rPrChange w:id="5264" w:author="Author" w:date="2015-07-30T15:37:00Z">
            <w:rPr>
              <w:rFonts w:ascii="Times New Roman" w:hAnsi="Times New Roman"/>
              <w:sz w:val="20"/>
            </w:rPr>
          </w:rPrChange>
        </w:rPr>
        <w:t>and</w:t>
      </w:r>
      <w:r w:rsidR="006514D0">
        <w:rPr>
          <w:rFonts w:ascii="Times New Roman"/>
          <w:spacing w:val="31"/>
          <w:sz w:val="20"/>
          <w:rPrChange w:id="5265" w:author="Author" w:date="2015-07-30T15:37:00Z">
            <w:rPr>
              <w:rFonts w:ascii="Times New Roman" w:hAnsi="Times New Roman"/>
              <w:sz w:val="20"/>
            </w:rPr>
          </w:rPrChange>
        </w:rPr>
        <w:t xml:space="preserve"> </w:t>
      </w:r>
      <w:r w:rsidR="006514D0">
        <w:rPr>
          <w:rFonts w:ascii="Times New Roman"/>
          <w:sz w:val="20"/>
          <w:rPrChange w:id="5266" w:author="Author" w:date="2015-07-30T15:37:00Z">
            <w:rPr>
              <w:rFonts w:ascii="Times New Roman" w:hAnsi="Times New Roman"/>
              <w:sz w:val="20"/>
            </w:rPr>
          </w:rPrChange>
        </w:rPr>
        <w:t>predictable</w:t>
      </w:r>
      <w:r w:rsidR="006514D0">
        <w:rPr>
          <w:rFonts w:ascii="Times New Roman"/>
          <w:spacing w:val="31"/>
          <w:sz w:val="20"/>
          <w:rPrChange w:id="5267" w:author="Author" w:date="2015-07-30T15:37:00Z">
            <w:rPr>
              <w:rFonts w:ascii="Times New Roman" w:hAnsi="Times New Roman"/>
              <w:sz w:val="20"/>
            </w:rPr>
          </w:rPrChange>
        </w:rPr>
        <w:t xml:space="preserve"> </w:t>
      </w:r>
      <w:r w:rsidR="006514D0">
        <w:rPr>
          <w:rFonts w:ascii="Times New Roman"/>
          <w:sz w:val="20"/>
          <w:rPrChange w:id="5268" w:author="Author" w:date="2015-07-30T15:37:00Z">
            <w:rPr>
              <w:rFonts w:ascii="Times New Roman" w:hAnsi="Times New Roman"/>
              <w:sz w:val="20"/>
            </w:rPr>
          </w:rPrChange>
        </w:rPr>
        <w:t>means</w:t>
      </w:r>
      <w:r w:rsidR="006514D0">
        <w:rPr>
          <w:rFonts w:ascii="Times New Roman"/>
          <w:spacing w:val="32"/>
          <w:sz w:val="20"/>
          <w:rPrChange w:id="5269" w:author="Author" w:date="2015-07-30T15:37:00Z">
            <w:rPr>
              <w:rFonts w:ascii="Times New Roman" w:hAnsi="Times New Roman"/>
              <w:sz w:val="20"/>
            </w:rPr>
          </w:rPrChange>
        </w:rPr>
        <w:t xml:space="preserve"> </w:t>
      </w:r>
      <w:r w:rsidR="006514D0">
        <w:rPr>
          <w:rFonts w:ascii="Times New Roman"/>
          <w:sz w:val="20"/>
          <w:rPrChange w:id="5270" w:author="Author" w:date="2015-07-30T15:37:00Z">
            <w:rPr>
              <w:rFonts w:ascii="Times New Roman" w:hAnsi="Times New Roman"/>
              <w:sz w:val="20"/>
            </w:rPr>
          </w:rPrChange>
        </w:rPr>
        <w:t>for</w:t>
      </w:r>
      <w:r w:rsidR="006514D0">
        <w:rPr>
          <w:rFonts w:ascii="Times New Roman"/>
          <w:spacing w:val="31"/>
          <w:sz w:val="20"/>
          <w:rPrChange w:id="5271" w:author="Author" w:date="2015-07-30T15:37:00Z">
            <w:rPr>
              <w:rFonts w:ascii="Times New Roman" w:hAnsi="Times New Roman"/>
              <w:sz w:val="20"/>
            </w:rPr>
          </w:rPrChange>
        </w:rPr>
        <w:t xml:space="preserve"> </w:t>
      </w:r>
      <w:r w:rsidR="006514D0">
        <w:rPr>
          <w:rFonts w:ascii="Times New Roman"/>
          <w:sz w:val="20"/>
          <w:rPrChange w:id="5272" w:author="Author" w:date="2015-07-30T15:37:00Z">
            <w:rPr>
              <w:rFonts w:ascii="Times New Roman" w:hAnsi="Times New Roman"/>
              <w:sz w:val="20"/>
            </w:rPr>
          </w:rPrChange>
        </w:rPr>
        <w:t>developing</w:t>
      </w:r>
      <w:r w:rsidR="006514D0">
        <w:rPr>
          <w:rFonts w:ascii="Times New Roman"/>
          <w:spacing w:val="29"/>
          <w:sz w:val="20"/>
          <w:rPrChange w:id="5273" w:author="Author" w:date="2015-07-30T15:37:00Z">
            <w:rPr>
              <w:rFonts w:ascii="Times New Roman" w:hAnsi="Times New Roman"/>
              <w:sz w:val="20"/>
            </w:rPr>
          </w:rPrChange>
        </w:rPr>
        <w:t xml:space="preserve"> </w:t>
      </w:r>
      <w:r w:rsidR="006514D0">
        <w:rPr>
          <w:rFonts w:ascii="Times New Roman"/>
          <w:sz w:val="20"/>
          <w:rPrChange w:id="5274" w:author="Author" w:date="2015-07-30T15:37:00Z">
            <w:rPr>
              <w:rFonts w:ascii="Times New Roman" w:hAnsi="Times New Roman"/>
              <w:sz w:val="20"/>
            </w:rPr>
          </w:rPrChange>
        </w:rPr>
        <w:t>countries,</w:t>
      </w:r>
      <w:r w:rsidR="006514D0">
        <w:rPr>
          <w:rFonts w:ascii="Times New Roman"/>
          <w:spacing w:val="31"/>
          <w:sz w:val="20"/>
          <w:rPrChange w:id="5275" w:author="Author" w:date="2015-07-30T15:37:00Z">
            <w:rPr>
              <w:rFonts w:ascii="Times New Roman" w:hAnsi="Times New Roman"/>
              <w:sz w:val="20"/>
            </w:rPr>
          </w:rPrChange>
        </w:rPr>
        <w:t xml:space="preserve"> </w:t>
      </w:r>
      <w:r w:rsidR="006514D0">
        <w:rPr>
          <w:rFonts w:ascii="Times New Roman"/>
          <w:sz w:val="20"/>
          <w:rPrChange w:id="5276" w:author="Author" w:date="2015-07-30T15:37:00Z">
            <w:rPr>
              <w:rFonts w:ascii="Times New Roman" w:hAnsi="Times New Roman"/>
              <w:sz w:val="20"/>
            </w:rPr>
          </w:rPrChange>
        </w:rPr>
        <w:t>in</w:t>
      </w:r>
      <w:r w:rsidR="006514D0">
        <w:rPr>
          <w:rFonts w:ascii="Times New Roman"/>
          <w:w w:val="99"/>
          <w:sz w:val="20"/>
          <w:rPrChange w:id="5277" w:author="Author" w:date="2015-07-30T15:37:00Z">
            <w:rPr>
              <w:rFonts w:ascii="Times New Roman" w:hAnsi="Times New Roman"/>
              <w:sz w:val="20"/>
            </w:rPr>
          </w:rPrChange>
        </w:rPr>
        <w:t xml:space="preserve"> </w:t>
      </w:r>
      <w:r w:rsidR="006514D0">
        <w:rPr>
          <w:rFonts w:ascii="Times New Roman"/>
          <w:sz w:val="20"/>
          <w:rPrChange w:id="5278" w:author="Author" w:date="2015-07-30T15:37:00Z">
            <w:rPr>
              <w:rFonts w:ascii="Times New Roman" w:hAnsi="Times New Roman"/>
              <w:sz w:val="20"/>
            </w:rPr>
          </w:rPrChange>
        </w:rPr>
        <w:t>particular</w:t>
      </w:r>
      <w:r w:rsidR="006514D0">
        <w:rPr>
          <w:rFonts w:ascii="Times New Roman"/>
          <w:spacing w:val="-2"/>
          <w:sz w:val="20"/>
          <w:rPrChange w:id="5279" w:author="Author" w:date="2015-07-30T15:37:00Z">
            <w:rPr>
              <w:rFonts w:ascii="Times New Roman" w:hAnsi="Times New Roman"/>
              <w:sz w:val="20"/>
            </w:rPr>
          </w:rPrChange>
        </w:rPr>
        <w:t xml:space="preserve"> </w:t>
      </w:r>
      <w:r w:rsidR="006514D0">
        <w:rPr>
          <w:rFonts w:ascii="Times New Roman"/>
          <w:sz w:val="20"/>
          <w:rPrChange w:id="5280" w:author="Author" w:date="2015-07-30T15:37:00Z">
            <w:rPr>
              <w:rFonts w:ascii="Times New Roman" w:hAnsi="Times New Roman"/>
              <w:sz w:val="20"/>
            </w:rPr>
          </w:rPrChange>
        </w:rPr>
        <w:t>least</w:t>
      </w:r>
      <w:r w:rsidR="006514D0">
        <w:rPr>
          <w:rFonts w:ascii="Times New Roman"/>
          <w:spacing w:val="-4"/>
          <w:sz w:val="20"/>
          <w:rPrChange w:id="5281" w:author="Author" w:date="2015-07-30T15:37:00Z">
            <w:rPr>
              <w:rFonts w:ascii="Times New Roman" w:hAnsi="Times New Roman"/>
              <w:sz w:val="20"/>
            </w:rPr>
          </w:rPrChange>
        </w:rPr>
        <w:t xml:space="preserve"> </w:t>
      </w:r>
      <w:r w:rsidR="006514D0">
        <w:rPr>
          <w:rFonts w:ascii="Times New Roman"/>
          <w:sz w:val="20"/>
          <w:rPrChange w:id="5282" w:author="Author" w:date="2015-07-30T15:37:00Z">
            <w:rPr>
              <w:rFonts w:ascii="Times New Roman" w:hAnsi="Times New Roman"/>
              <w:sz w:val="20"/>
            </w:rPr>
          </w:rPrChange>
        </w:rPr>
        <w:t>developed</w:t>
      </w:r>
      <w:r w:rsidR="006514D0">
        <w:rPr>
          <w:rFonts w:ascii="Times New Roman"/>
          <w:spacing w:val="-2"/>
          <w:sz w:val="20"/>
          <w:rPrChange w:id="5283" w:author="Author" w:date="2015-07-30T15:37:00Z">
            <w:rPr>
              <w:rFonts w:ascii="Times New Roman" w:hAnsi="Times New Roman"/>
              <w:sz w:val="20"/>
            </w:rPr>
          </w:rPrChange>
        </w:rPr>
        <w:t xml:space="preserve"> </w:t>
      </w:r>
      <w:r w:rsidR="006514D0">
        <w:rPr>
          <w:rFonts w:ascii="Times New Roman"/>
          <w:sz w:val="20"/>
          <w:rPrChange w:id="5284" w:author="Author" w:date="2015-07-30T15:37:00Z">
            <w:rPr>
              <w:rFonts w:ascii="Times New Roman" w:hAnsi="Times New Roman"/>
              <w:sz w:val="20"/>
            </w:rPr>
          </w:rPrChange>
        </w:rPr>
        <w:t>countries,</w:t>
      </w:r>
      <w:r w:rsidR="006514D0">
        <w:rPr>
          <w:rFonts w:ascii="Times New Roman"/>
          <w:spacing w:val="-3"/>
          <w:sz w:val="20"/>
          <w:rPrChange w:id="5285" w:author="Author" w:date="2015-07-30T15:37:00Z">
            <w:rPr>
              <w:rFonts w:ascii="Times New Roman" w:hAnsi="Times New Roman"/>
              <w:sz w:val="20"/>
            </w:rPr>
          </w:rPrChange>
        </w:rPr>
        <w:t xml:space="preserve"> </w:t>
      </w:r>
      <w:r w:rsidR="006514D0">
        <w:rPr>
          <w:rFonts w:ascii="Times New Roman"/>
          <w:sz w:val="20"/>
          <w:rPrChange w:id="5286" w:author="Author" w:date="2015-07-30T15:37:00Z">
            <w:rPr>
              <w:rFonts w:ascii="Times New Roman" w:hAnsi="Times New Roman"/>
              <w:sz w:val="20"/>
            </w:rPr>
          </w:rPrChange>
        </w:rPr>
        <w:t>to</w:t>
      </w:r>
      <w:r w:rsidR="006514D0">
        <w:rPr>
          <w:rFonts w:ascii="Times New Roman"/>
          <w:spacing w:val="-2"/>
          <w:sz w:val="20"/>
          <w:rPrChange w:id="5287" w:author="Author" w:date="2015-07-30T15:37:00Z">
            <w:rPr>
              <w:rFonts w:ascii="Times New Roman" w:hAnsi="Times New Roman"/>
              <w:sz w:val="20"/>
            </w:rPr>
          </w:rPrChange>
        </w:rPr>
        <w:t xml:space="preserve"> </w:t>
      </w:r>
      <w:r w:rsidR="006514D0">
        <w:rPr>
          <w:rFonts w:ascii="Times New Roman"/>
          <w:sz w:val="20"/>
          <w:rPrChange w:id="5288" w:author="Author" w:date="2015-07-30T15:37:00Z">
            <w:rPr>
              <w:rFonts w:ascii="Times New Roman" w:hAnsi="Times New Roman"/>
              <w:sz w:val="20"/>
            </w:rPr>
          </w:rPrChange>
        </w:rPr>
        <w:t>implement</w:t>
      </w:r>
      <w:r w:rsidR="006514D0">
        <w:rPr>
          <w:rFonts w:ascii="Times New Roman"/>
          <w:spacing w:val="-4"/>
          <w:sz w:val="20"/>
          <w:rPrChange w:id="5289" w:author="Author" w:date="2015-07-30T15:37:00Z">
            <w:rPr>
              <w:rFonts w:ascii="Times New Roman" w:hAnsi="Times New Roman"/>
              <w:sz w:val="20"/>
            </w:rPr>
          </w:rPrChange>
        </w:rPr>
        <w:t xml:space="preserve"> </w:t>
      </w:r>
      <w:r w:rsidR="006514D0">
        <w:rPr>
          <w:rFonts w:ascii="Times New Roman"/>
          <w:sz w:val="20"/>
          <w:rPrChange w:id="5290" w:author="Author" w:date="2015-07-30T15:37:00Z">
            <w:rPr>
              <w:rFonts w:ascii="Times New Roman" w:hAnsi="Times New Roman"/>
              <w:sz w:val="20"/>
            </w:rPr>
          </w:rPrChange>
        </w:rPr>
        <w:t>programmes</w:t>
      </w:r>
      <w:r w:rsidR="006514D0">
        <w:rPr>
          <w:rFonts w:ascii="Times New Roman"/>
          <w:spacing w:val="-4"/>
          <w:sz w:val="20"/>
          <w:rPrChange w:id="5291" w:author="Author" w:date="2015-07-30T15:37:00Z">
            <w:rPr>
              <w:rFonts w:ascii="Times New Roman" w:hAnsi="Times New Roman"/>
              <w:sz w:val="20"/>
            </w:rPr>
          </w:rPrChange>
        </w:rPr>
        <w:t xml:space="preserve"> </w:t>
      </w:r>
      <w:r w:rsidR="006514D0">
        <w:rPr>
          <w:rFonts w:ascii="Times New Roman"/>
          <w:spacing w:val="2"/>
          <w:sz w:val="20"/>
          <w:rPrChange w:id="5292" w:author="Author" w:date="2015-07-30T15:37:00Z">
            <w:rPr>
              <w:rFonts w:ascii="Times New Roman" w:hAnsi="Times New Roman"/>
              <w:sz w:val="20"/>
            </w:rPr>
          </w:rPrChange>
        </w:rPr>
        <w:t>and</w:t>
      </w:r>
      <w:r w:rsidR="006514D0">
        <w:rPr>
          <w:rFonts w:ascii="Times New Roman"/>
          <w:spacing w:val="-2"/>
          <w:sz w:val="20"/>
          <w:rPrChange w:id="5293" w:author="Author" w:date="2015-07-30T15:37:00Z">
            <w:rPr>
              <w:rFonts w:ascii="Times New Roman" w:hAnsi="Times New Roman"/>
              <w:sz w:val="20"/>
            </w:rPr>
          </w:rPrChange>
        </w:rPr>
        <w:t xml:space="preserve"> </w:t>
      </w:r>
      <w:r w:rsidR="006514D0">
        <w:rPr>
          <w:rFonts w:ascii="Times New Roman"/>
          <w:sz w:val="20"/>
          <w:rPrChange w:id="5294" w:author="Author" w:date="2015-07-30T15:37:00Z">
            <w:rPr>
              <w:rFonts w:ascii="Times New Roman" w:hAnsi="Times New Roman"/>
              <w:sz w:val="20"/>
            </w:rPr>
          </w:rPrChange>
        </w:rPr>
        <w:t>policies</w:t>
      </w:r>
      <w:r w:rsidR="006514D0">
        <w:rPr>
          <w:rFonts w:ascii="Times New Roman"/>
          <w:spacing w:val="-4"/>
          <w:sz w:val="20"/>
          <w:rPrChange w:id="5295" w:author="Author" w:date="2015-07-30T15:37:00Z">
            <w:rPr>
              <w:rFonts w:ascii="Times New Roman" w:hAnsi="Times New Roman"/>
              <w:sz w:val="20"/>
            </w:rPr>
          </w:rPrChange>
        </w:rPr>
        <w:t xml:space="preserve"> </w:t>
      </w:r>
      <w:r w:rsidR="006514D0">
        <w:rPr>
          <w:rFonts w:ascii="Times New Roman"/>
          <w:sz w:val="20"/>
          <w:rPrChange w:id="5296" w:author="Author" w:date="2015-07-30T15:37:00Z">
            <w:rPr>
              <w:rFonts w:ascii="Times New Roman" w:hAnsi="Times New Roman"/>
              <w:sz w:val="20"/>
            </w:rPr>
          </w:rPrChange>
        </w:rPr>
        <w:t>to</w:t>
      </w:r>
      <w:r w:rsidR="006514D0">
        <w:rPr>
          <w:rFonts w:ascii="Times New Roman"/>
          <w:spacing w:val="-2"/>
          <w:sz w:val="20"/>
          <w:rPrChange w:id="5297" w:author="Author" w:date="2015-07-30T15:37:00Z">
            <w:rPr>
              <w:rFonts w:ascii="Times New Roman" w:hAnsi="Times New Roman"/>
              <w:sz w:val="20"/>
            </w:rPr>
          </w:rPrChange>
        </w:rPr>
        <w:t xml:space="preserve"> </w:t>
      </w:r>
      <w:r w:rsidR="006514D0">
        <w:rPr>
          <w:rFonts w:ascii="Times New Roman"/>
          <w:sz w:val="20"/>
          <w:rPrChange w:id="5298" w:author="Author" w:date="2015-07-30T15:37:00Z">
            <w:rPr>
              <w:rFonts w:ascii="Times New Roman" w:hAnsi="Times New Roman"/>
              <w:sz w:val="20"/>
            </w:rPr>
          </w:rPrChange>
        </w:rPr>
        <w:t>end</w:t>
      </w:r>
      <w:r w:rsidR="006514D0">
        <w:rPr>
          <w:rFonts w:ascii="Times New Roman"/>
          <w:spacing w:val="-2"/>
          <w:sz w:val="20"/>
          <w:rPrChange w:id="5299" w:author="Author" w:date="2015-07-30T15:37:00Z">
            <w:rPr>
              <w:rFonts w:ascii="Times New Roman" w:hAnsi="Times New Roman"/>
              <w:sz w:val="20"/>
            </w:rPr>
          </w:rPrChange>
        </w:rPr>
        <w:t xml:space="preserve"> </w:t>
      </w:r>
      <w:r w:rsidR="006514D0">
        <w:rPr>
          <w:rFonts w:ascii="Times New Roman"/>
          <w:sz w:val="20"/>
          <w:rPrChange w:id="5300" w:author="Author" w:date="2015-07-30T15:37:00Z">
            <w:rPr>
              <w:rFonts w:ascii="Times New Roman" w:hAnsi="Times New Roman"/>
              <w:sz w:val="20"/>
            </w:rPr>
          </w:rPrChange>
        </w:rPr>
        <w:t>poverty</w:t>
      </w:r>
      <w:r w:rsidR="006514D0">
        <w:rPr>
          <w:rFonts w:ascii="Times New Roman"/>
          <w:spacing w:val="-4"/>
          <w:sz w:val="20"/>
          <w:rPrChange w:id="5301" w:author="Author" w:date="2015-07-30T15:37:00Z">
            <w:rPr>
              <w:rFonts w:ascii="Times New Roman" w:hAnsi="Times New Roman"/>
              <w:sz w:val="20"/>
            </w:rPr>
          </w:rPrChange>
        </w:rPr>
        <w:t xml:space="preserve"> </w:t>
      </w:r>
      <w:r w:rsidR="006514D0">
        <w:rPr>
          <w:rFonts w:ascii="Times New Roman"/>
          <w:sz w:val="20"/>
          <w:rPrChange w:id="5302" w:author="Author" w:date="2015-07-30T15:37:00Z">
            <w:rPr>
              <w:rFonts w:ascii="Times New Roman" w:hAnsi="Times New Roman"/>
              <w:sz w:val="20"/>
            </w:rPr>
          </w:rPrChange>
        </w:rPr>
        <w:t>in</w:t>
      </w:r>
      <w:r w:rsidR="006514D0">
        <w:rPr>
          <w:rFonts w:ascii="Times New Roman"/>
          <w:spacing w:val="-4"/>
          <w:sz w:val="20"/>
          <w:rPrChange w:id="5303" w:author="Author" w:date="2015-07-30T15:37:00Z">
            <w:rPr>
              <w:rFonts w:ascii="Times New Roman" w:hAnsi="Times New Roman"/>
              <w:sz w:val="20"/>
            </w:rPr>
          </w:rPrChange>
        </w:rPr>
        <w:t xml:space="preserve"> </w:t>
      </w:r>
      <w:r w:rsidR="006514D0">
        <w:rPr>
          <w:rFonts w:ascii="Times New Roman"/>
          <w:sz w:val="20"/>
          <w:rPrChange w:id="5304" w:author="Author" w:date="2015-07-30T15:37:00Z">
            <w:rPr>
              <w:rFonts w:ascii="Times New Roman" w:hAnsi="Times New Roman"/>
              <w:sz w:val="20"/>
            </w:rPr>
          </w:rPrChange>
        </w:rPr>
        <w:t>all</w:t>
      </w:r>
      <w:r w:rsidR="006514D0">
        <w:rPr>
          <w:rFonts w:ascii="Times New Roman"/>
          <w:spacing w:val="-3"/>
          <w:sz w:val="20"/>
          <w:rPrChange w:id="5305" w:author="Author" w:date="2015-07-30T15:37:00Z">
            <w:rPr>
              <w:rFonts w:ascii="Times New Roman" w:hAnsi="Times New Roman"/>
              <w:sz w:val="20"/>
            </w:rPr>
          </w:rPrChange>
        </w:rPr>
        <w:t xml:space="preserve"> </w:t>
      </w:r>
      <w:r w:rsidR="006514D0">
        <w:rPr>
          <w:rFonts w:ascii="Times New Roman"/>
          <w:sz w:val="20"/>
          <w:rPrChange w:id="5306" w:author="Author" w:date="2015-07-30T15:37:00Z">
            <w:rPr>
              <w:rFonts w:ascii="Times New Roman" w:hAnsi="Times New Roman"/>
              <w:sz w:val="20"/>
            </w:rPr>
          </w:rPrChange>
        </w:rPr>
        <w:t>its</w:t>
      </w:r>
      <w:r w:rsidR="006514D0">
        <w:rPr>
          <w:rFonts w:ascii="Times New Roman"/>
          <w:spacing w:val="-4"/>
          <w:sz w:val="20"/>
          <w:rPrChange w:id="5307" w:author="Author" w:date="2015-07-30T15:37:00Z">
            <w:rPr>
              <w:rFonts w:ascii="Times New Roman" w:hAnsi="Times New Roman"/>
              <w:sz w:val="20"/>
            </w:rPr>
          </w:rPrChange>
        </w:rPr>
        <w:t xml:space="preserve"> </w:t>
      </w:r>
      <w:r w:rsidR="006514D0">
        <w:rPr>
          <w:rFonts w:ascii="Times New Roman"/>
          <w:sz w:val="20"/>
          <w:rPrChange w:id="5308" w:author="Author" w:date="2015-07-30T15:37:00Z">
            <w:rPr>
              <w:rFonts w:ascii="Times New Roman" w:hAnsi="Times New Roman"/>
              <w:sz w:val="20"/>
            </w:rPr>
          </w:rPrChange>
        </w:rPr>
        <w:t>dimensions</w:t>
      </w:r>
      <w:del w:id="5309" w:author="Author" w:date="2015-07-30T15:37:00Z">
        <w:r w:rsidRPr="00B93DD0">
          <w:rPr>
            <w:rFonts w:ascii="Times New Roman" w:hAnsi="Times New Roman" w:cs="Times New Roman"/>
            <w:sz w:val="20"/>
            <w:szCs w:val="20"/>
          </w:rPr>
          <w:delText xml:space="preserve">  </w:delText>
        </w:r>
      </w:del>
    </w:p>
    <w:p w14:paraId="0A635BCC" w14:textId="2228ECA1" w:rsidR="00804791" w:rsidRDefault="00B93DD0">
      <w:pPr>
        <w:pStyle w:val="ListParagraph"/>
        <w:numPr>
          <w:ilvl w:val="1"/>
          <w:numId w:val="33"/>
        </w:numPr>
        <w:tabs>
          <w:tab w:val="left" w:pos="528"/>
        </w:tabs>
        <w:spacing w:before="160" w:line="256" w:lineRule="auto"/>
        <w:ind w:right="125" w:hanging="427"/>
        <w:jc w:val="both"/>
        <w:rPr>
          <w:rFonts w:ascii="Times New Roman" w:eastAsia="Times New Roman" w:hAnsi="Times New Roman" w:cs="Times New Roman"/>
          <w:sz w:val="20"/>
          <w:szCs w:val="20"/>
        </w:rPr>
        <w:pPrChange w:id="5310" w:author="Author" w:date="2015-07-30T15:37:00Z">
          <w:pPr>
            <w:spacing w:after="24"/>
            <w:ind w:right="8"/>
            <w:jc w:val="both"/>
          </w:pPr>
        </w:pPrChange>
      </w:pPr>
      <w:del w:id="5311" w:author="Author" w:date="2015-07-30T15:37:00Z">
        <w:r w:rsidRPr="00B93DD0">
          <w:rPr>
            <w:rFonts w:ascii="Times New Roman" w:hAnsi="Times New Roman" w:cs="Times New Roman"/>
            <w:sz w:val="20"/>
            <w:szCs w:val="20"/>
          </w:rPr>
          <w:delText xml:space="preserve">1.b </w:delText>
        </w:r>
        <w:r w:rsidRPr="00B93DD0">
          <w:rPr>
            <w:rFonts w:ascii="Times New Roman" w:hAnsi="Times New Roman" w:cs="Times New Roman"/>
            <w:sz w:val="20"/>
            <w:szCs w:val="20"/>
          </w:rPr>
          <w:tab/>
        </w:r>
      </w:del>
      <w:r w:rsidR="006514D0">
        <w:rPr>
          <w:rFonts w:ascii="Times New Roman"/>
          <w:sz w:val="20"/>
          <w:rPrChange w:id="5312" w:author="Author" w:date="2015-07-30T15:37:00Z">
            <w:rPr>
              <w:rFonts w:ascii="Times New Roman" w:hAnsi="Times New Roman"/>
              <w:sz w:val="20"/>
            </w:rPr>
          </w:rPrChange>
        </w:rPr>
        <w:t>Create</w:t>
      </w:r>
      <w:r w:rsidR="006514D0">
        <w:rPr>
          <w:rFonts w:ascii="Times New Roman"/>
          <w:spacing w:val="38"/>
          <w:sz w:val="20"/>
          <w:rPrChange w:id="5313" w:author="Author" w:date="2015-07-30T15:37:00Z">
            <w:rPr>
              <w:rFonts w:ascii="Times New Roman" w:hAnsi="Times New Roman"/>
              <w:sz w:val="20"/>
            </w:rPr>
          </w:rPrChange>
        </w:rPr>
        <w:t xml:space="preserve"> </w:t>
      </w:r>
      <w:r w:rsidR="006514D0">
        <w:rPr>
          <w:rFonts w:ascii="Times New Roman"/>
          <w:sz w:val="20"/>
          <w:rPrChange w:id="5314" w:author="Author" w:date="2015-07-30T15:37:00Z">
            <w:rPr>
              <w:rFonts w:ascii="Times New Roman" w:hAnsi="Times New Roman"/>
              <w:sz w:val="20"/>
            </w:rPr>
          </w:rPrChange>
        </w:rPr>
        <w:t>sound</w:t>
      </w:r>
      <w:r w:rsidR="006514D0">
        <w:rPr>
          <w:rFonts w:ascii="Times New Roman"/>
          <w:spacing w:val="39"/>
          <w:sz w:val="20"/>
          <w:rPrChange w:id="5315" w:author="Author" w:date="2015-07-30T15:37:00Z">
            <w:rPr>
              <w:rFonts w:ascii="Times New Roman" w:hAnsi="Times New Roman"/>
              <w:sz w:val="20"/>
            </w:rPr>
          </w:rPrChange>
        </w:rPr>
        <w:t xml:space="preserve"> </w:t>
      </w:r>
      <w:r w:rsidR="006514D0">
        <w:rPr>
          <w:rFonts w:ascii="Times New Roman"/>
          <w:sz w:val="20"/>
          <w:rPrChange w:id="5316" w:author="Author" w:date="2015-07-30T15:37:00Z">
            <w:rPr>
              <w:rFonts w:ascii="Times New Roman" w:hAnsi="Times New Roman"/>
              <w:sz w:val="20"/>
            </w:rPr>
          </w:rPrChange>
        </w:rPr>
        <w:t>policy</w:t>
      </w:r>
      <w:r w:rsidR="006514D0">
        <w:rPr>
          <w:rFonts w:ascii="Times New Roman"/>
          <w:spacing w:val="35"/>
          <w:sz w:val="20"/>
          <w:rPrChange w:id="5317" w:author="Author" w:date="2015-07-30T15:37:00Z">
            <w:rPr>
              <w:rFonts w:ascii="Times New Roman" w:hAnsi="Times New Roman"/>
              <w:sz w:val="20"/>
            </w:rPr>
          </w:rPrChange>
        </w:rPr>
        <w:t xml:space="preserve"> </w:t>
      </w:r>
      <w:r w:rsidR="006514D0">
        <w:rPr>
          <w:rFonts w:ascii="Times New Roman"/>
          <w:sz w:val="20"/>
          <w:rPrChange w:id="5318" w:author="Author" w:date="2015-07-30T15:37:00Z">
            <w:rPr>
              <w:rFonts w:ascii="Times New Roman" w:hAnsi="Times New Roman"/>
              <w:sz w:val="20"/>
            </w:rPr>
          </w:rPrChange>
        </w:rPr>
        <w:t>frameworks</w:t>
      </w:r>
      <w:r w:rsidR="006514D0">
        <w:rPr>
          <w:rFonts w:ascii="Times New Roman"/>
          <w:spacing w:val="37"/>
          <w:sz w:val="20"/>
          <w:rPrChange w:id="5319" w:author="Author" w:date="2015-07-30T15:37:00Z">
            <w:rPr>
              <w:rFonts w:ascii="Times New Roman" w:hAnsi="Times New Roman"/>
              <w:sz w:val="20"/>
            </w:rPr>
          </w:rPrChange>
        </w:rPr>
        <w:t xml:space="preserve"> </w:t>
      </w:r>
      <w:r w:rsidR="006514D0">
        <w:rPr>
          <w:rFonts w:ascii="Times New Roman"/>
          <w:sz w:val="20"/>
          <w:rPrChange w:id="5320" w:author="Author" w:date="2015-07-30T15:37:00Z">
            <w:rPr>
              <w:rFonts w:ascii="Times New Roman" w:hAnsi="Times New Roman"/>
              <w:sz w:val="20"/>
            </w:rPr>
          </w:rPrChange>
        </w:rPr>
        <w:t>at</w:t>
      </w:r>
      <w:r w:rsidR="006514D0">
        <w:rPr>
          <w:rFonts w:ascii="Times New Roman"/>
          <w:spacing w:val="38"/>
          <w:sz w:val="20"/>
          <w:rPrChange w:id="5321" w:author="Author" w:date="2015-07-30T15:37:00Z">
            <w:rPr>
              <w:rFonts w:ascii="Times New Roman" w:hAnsi="Times New Roman"/>
              <w:sz w:val="20"/>
            </w:rPr>
          </w:rPrChange>
        </w:rPr>
        <w:t xml:space="preserve"> </w:t>
      </w:r>
      <w:r w:rsidR="006514D0">
        <w:rPr>
          <w:rFonts w:ascii="Times New Roman"/>
          <w:sz w:val="20"/>
          <w:rPrChange w:id="5322" w:author="Author" w:date="2015-07-30T15:37:00Z">
            <w:rPr>
              <w:rFonts w:ascii="Times New Roman" w:hAnsi="Times New Roman"/>
              <w:sz w:val="20"/>
            </w:rPr>
          </w:rPrChange>
        </w:rPr>
        <w:t>the</w:t>
      </w:r>
      <w:r w:rsidR="006514D0">
        <w:rPr>
          <w:rFonts w:ascii="Times New Roman"/>
          <w:spacing w:val="40"/>
          <w:sz w:val="20"/>
          <w:rPrChange w:id="5323" w:author="Author" w:date="2015-07-30T15:37:00Z">
            <w:rPr>
              <w:rFonts w:ascii="Times New Roman" w:hAnsi="Times New Roman"/>
              <w:sz w:val="20"/>
            </w:rPr>
          </w:rPrChange>
        </w:rPr>
        <w:t xml:space="preserve"> </w:t>
      </w:r>
      <w:r w:rsidR="006514D0">
        <w:rPr>
          <w:rFonts w:ascii="Times New Roman"/>
          <w:sz w:val="20"/>
          <w:rPrChange w:id="5324" w:author="Author" w:date="2015-07-30T15:37:00Z">
            <w:rPr>
              <w:rFonts w:ascii="Times New Roman" w:hAnsi="Times New Roman"/>
              <w:sz w:val="20"/>
            </w:rPr>
          </w:rPrChange>
        </w:rPr>
        <w:t>national,</w:t>
      </w:r>
      <w:r w:rsidR="006514D0">
        <w:rPr>
          <w:rFonts w:ascii="Times New Roman"/>
          <w:spacing w:val="38"/>
          <w:sz w:val="20"/>
          <w:rPrChange w:id="5325" w:author="Author" w:date="2015-07-30T15:37:00Z">
            <w:rPr>
              <w:rFonts w:ascii="Times New Roman" w:hAnsi="Times New Roman"/>
              <w:sz w:val="20"/>
            </w:rPr>
          </w:rPrChange>
        </w:rPr>
        <w:t xml:space="preserve"> </w:t>
      </w:r>
      <w:r w:rsidR="006514D0">
        <w:rPr>
          <w:rFonts w:ascii="Times New Roman"/>
          <w:sz w:val="20"/>
          <w:rPrChange w:id="5326" w:author="Author" w:date="2015-07-30T15:37:00Z">
            <w:rPr>
              <w:rFonts w:ascii="Times New Roman" w:hAnsi="Times New Roman"/>
              <w:sz w:val="20"/>
            </w:rPr>
          </w:rPrChange>
        </w:rPr>
        <w:t>regional</w:t>
      </w:r>
      <w:r w:rsidR="006514D0">
        <w:rPr>
          <w:rFonts w:ascii="Times New Roman"/>
          <w:spacing w:val="40"/>
          <w:sz w:val="20"/>
          <w:rPrChange w:id="5327" w:author="Author" w:date="2015-07-30T15:37:00Z">
            <w:rPr>
              <w:rFonts w:ascii="Times New Roman" w:hAnsi="Times New Roman"/>
              <w:sz w:val="20"/>
            </w:rPr>
          </w:rPrChange>
        </w:rPr>
        <w:t xml:space="preserve"> </w:t>
      </w:r>
      <w:r w:rsidR="006514D0">
        <w:rPr>
          <w:rFonts w:ascii="Times New Roman"/>
          <w:sz w:val="20"/>
          <w:rPrChange w:id="5328" w:author="Author" w:date="2015-07-30T15:37:00Z">
            <w:rPr>
              <w:rFonts w:ascii="Times New Roman" w:hAnsi="Times New Roman"/>
              <w:sz w:val="20"/>
            </w:rPr>
          </w:rPrChange>
        </w:rPr>
        <w:t>and</w:t>
      </w:r>
      <w:r w:rsidR="006514D0">
        <w:rPr>
          <w:rFonts w:ascii="Times New Roman"/>
          <w:spacing w:val="39"/>
          <w:sz w:val="20"/>
          <w:rPrChange w:id="5329" w:author="Author" w:date="2015-07-30T15:37:00Z">
            <w:rPr>
              <w:rFonts w:ascii="Times New Roman" w:hAnsi="Times New Roman"/>
              <w:sz w:val="20"/>
            </w:rPr>
          </w:rPrChange>
        </w:rPr>
        <w:t xml:space="preserve"> </w:t>
      </w:r>
      <w:r w:rsidR="006514D0">
        <w:rPr>
          <w:rFonts w:ascii="Times New Roman"/>
          <w:sz w:val="20"/>
          <w:rPrChange w:id="5330" w:author="Author" w:date="2015-07-30T15:37:00Z">
            <w:rPr>
              <w:rFonts w:ascii="Times New Roman" w:hAnsi="Times New Roman"/>
              <w:sz w:val="20"/>
            </w:rPr>
          </w:rPrChange>
        </w:rPr>
        <w:t>international</w:t>
      </w:r>
      <w:r w:rsidR="006514D0">
        <w:rPr>
          <w:rFonts w:ascii="Times New Roman"/>
          <w:spacing w:val="38"/>
          <w:sz w:val="20"/>
          <w:rPrChange w:id="5331" w:author="Author" w:date="2015-07-30T15:37:00Z">
            <w:rPr>
              <w:rFonts w:ascii="Times New Roman" w:hAnsi="Times New Roman"/>
              <w:sz w:val="20"/>
            </w:rPr>
          </w:rPrChange>
        </w:rPr>
        <w:t xml:space="preserve"> </w:t>
      </w:r>
      <w:r w:rsidR="006514D0">
        <w:rPr>
          <w:rFonts w:ascii="Times New Roman"/>
          <w:sz w:val="20"/>
          <w:rPrChange w:id="5332" w:author="Author" w:date="2015-07-30T15:37:00Z">
            <w:rPr>
              <w:rFonts w:ascii="Times New Roman" w:hAnsi="Times New Roman"/>
              <w:sz w:val="20"/>
            </w:rPr>
          </w:rPrChange>
        </w:rPr>
        <w:t>levels,</w:t>
      </w:r>
      <w:r w:rsidR="006514D0">
        <w:rPr>
          <w:rFonts w:ascii="Times New Roman"/>
          <w:spacing w:val="38"/>
          <w:sz w:val="20"/>
          <w:rPrChange w:id="5333" w:author="Author" w:date="2015-07-30T15:37:00Z">
            <w:rPr>
              <w:rFonts w:ascii="Times New Roman" w:hAnsi="Times New Roman"/>
              <w:sz w:val="20"/>
            </w:rPr>
          </w:rPrChange>
        </w:rPr>
        <w:t xml:space="preserve"> </w:t>
      </w:r>
      <w:r w:rsidR="006514D0">
        <w:rPr>
          <w:rFonts w:ascii="Times New Roman"/>
          <w:sz w:val="20"/>
          <w:rPrChange w:id="5334" w:author="Author" w:date="2015-07-30T15:37:00Z">
            <w:rPr>
              <w:rFonts w:ascii="Times New Roman" w:hAnsi="Times New Roman"/>
              <w:sz w:val="20"/>
            </w:rPr>
          </w:rPrChange>
        </w:rPr>
        <w:t>based</w:t>
      </w:r>
      <w:r w:rsidR="006514D0">
        <w:rPr>
          <w:rFonts w:ascii="Times New Roman"/>
          <w:spacing w:val="38"/>
          <w:sz w:val="20"/>
          <w:rPrChange w:id="5335" w:author="Author" w:date="2015-07-30T15:37:00Z">
            <w:rPr>
              <w:rFonts w:ascii="Times New Roman" w:hAnsi="Times New Roman"/>
              <w:sz w:val="20"/>
            </w:rPr>
          </w:rPrChange>
        </w:rPr>
        <w:t xml:space="preserve"> </w:t>
      </w:r>
      <w:r w:rsidR="006514D0">
        <w:rPr>
          <w:rFonts w:ascii="Times New Roman"/>
          <w:sz w:val="20"/>
          <w:rPrChange w:id="5336" w:author="Author" w:date="2015-07-30T15:37:00Z">
            <w:rPr>
              <w:rFonts w:ascii="Times New Roman" w:hAnsi="Times New Roman"/>
              <w:sz w:val="20"/>
            </w:rPr>
          </w:rPrChange>
        </w:rPr>
        <w:t>on</w:t>
      </w:r>
      <w:r w:rsidR="006514D0">
        <w:rPr>
          <w:rFonts w:ascii="Times New Roman"/>
          <w:spacing w:val="37"/>
          <w:sz w:val="20"/>
          <w:rPrChange w:id="5337" w:author="Author" w:date="2015-07-30T15:37:00Z">
            <w:rPr>
              <w:rFonts w:ascii="Times New Roman" w:hAnsi="Times New Roman"/>
              <w:sz w:val="20"/>
            </w:rPr>
          </w:rPrChange>
        </w:rPr>
        <w:t xml:space="preserve"> </w:t>
      </w:r>
      <w:r w:rsidR="006514D0">
        <w:rPr>
          <w:rFonts w:ascii="Times New Roman"/>
          <w:sz w:val="20"/>
          <w:rPrChange w:id="5338" w:author="Author" w:date="2015-07-30T15:37:00Z">
            <w:rPr>
              <w:rFonts w:ascii="Times New Roman" w:hAnsi="Times New Roman"/>
              <w:sz w:val="20"/>
            </w:rPr>
          </w:rPrChange>
        </w:rPr>
        <w:t>pro-poor</w:t>
      </w:r>
      <w:r w:rsidR="006514D0">
        <w:rPr>
          <w:rFonts w:ascii="Times New Roman"/>
          <w:spacing w:val="38"/>
          <w:sz w:val="20"/>
          <w:rPrChange w:id="5339" w:author="Author" w:date="2015-07-30T15:37:00Z">
            <w:rPr>
              <w:rFonts w:ascii="Times New Roman" w:hAnsi="Times New Roman"/>
              <w:sz w:val="20"/>
            </w:rPr>
          </w:rPrChange>
        </w:rPr>
        <w:t xml:space="preserve"> </w:t>
      </w:r>
      <w:r w:rsidR="006514D0">
        <w:rPr>
          <w:rFonts w:ascii="Times New Roman"/>
          <w:sz w:val="20"/>
          <w:rPrChange w:id="5340" w:author="Author" w:date="2015-07-30T15:37:00Z">
            <w:rPr>
              <w:rFonts w:ascii="Times New Roman" w:hAnsi="Times New Roman"/>
              <w:sz w:val="20"/>
            </w:rPr>
          </w:rPrChange>
        </w:rPr>
        <w:t>and</w:t>
      </w:r>
      <w:r w:rsidR="006514D0">
        <w:rPr>
          <w:rFonts w:ascii="Times New Roman"/>
          <w:w w:val="99"/>
          <w:sz w:val="20"/>
          <w:rPrChange w:id="5341" w:author="Author" w:date="2015-07-30T15:37:00Z">
            <w:rPr>
              <w:rFonts w:ascii="Times New Roman" w:hAnsi="Times New Roman"/>
              <w:sz w:val="20"/>
            </w:rPr>
          </w:rPrChange>
        </w:rPr>
        <w:t xml:space="preserve"> </w:t>
      </w:r>
      <w:r w:rsidR="006514D0">
        <w:rPr>
          <w:rFonts w:ascii="Times New Roman"/>
          <w:sz w:val="20"/>
          <w:rPrChange w:id="5342" w:author="Author" w:date="2015-07-30T15:37:00Z">
            <w:rPr>
              <w:rFonts w:ascii="Times New Roman" w:hAnsi="Times New Roman"/>
              <w:sz w:val="20"/>
            </w:rPr>
          </w:rPrChange>
        </w:rPr>
        <w:t>gender-sensitive development strategies, to support accelerated investment in poverty eradication</w:t>
      </w:r>
      <w:r w:rsidR="006514D0">
        <w:rPr>
          <w:rFonts w:ascii="Times New Roman"/>
          <w:spacing w:val="-15"/>
          <w:sz w:val="20"/>
          <w:rPrChange w:id="5343" w:author="Author" w:date="2015-07-30T15:37:00Z">
            <w:rPr>
              <w:rFonts w:ascii="Times New Roman" w:hAnsi="Times New Roman"/>
              <w:sz w:val="20"/>
            </w:rPr>
          </w:rPrChange>
        </w:rPr>
        <w:t xml:space="preserve"> </w:t>
      </w:r>
      <w:r w:rsidR="006514D0">
        <w:rPr>
          <w:rFonts w:ascii="Times New Roman"/>
          <w:sz w:val="20"/>
          <w:rPrChange w:id="5344" w:author="Author" w:date="2015-07-30T15:37:00Z">
            <w:rPr>
              <w:rFonts w:ascii="Times New Roman" w:hAnsi="Times New Roman"/>
              <w:sz w:val="20"/>
            </w:rPr>
          </w:rPrChange>
        </w:rPr>
        <w:t>actions</w:t>
      </w:r>
      <w:del w:id="5345" w:author="Author" w:date="2015-07-30T15:37:00Z">
        <w:r w:rsidRPr="00B93DD0">
          <w:rPr>
            <w:rFonts w:ascii="Times New Roman" w:hAnsi="Times New Roman" w:cs="Times New Roman"/>
            <w:sz w:val="20"/>
            <w:szCs w:val="20"/>
          </w:rPr>
          <w:delText xml:space="preserve"> </w:delText>
        </w:r>
      </w:del>
    </w:p>
    <w:p w14:paraId="20C54899" w14:textId="77777777" w:rsidR="00804791" w:rsidRDefault="00804791">
      <w:pPr>
        <w:spacing w:before="2"/>
        <w:rPr>
          <w:rFonts w:ascii="Times New Roman" w:hAnsi="Times New Roman"/>
          <w:sz w:val="24"/>
          <w:rPrChange w:id="5346" w:author="Author" w:date="2015-07-30T15:37:00Z">
            <w:rPr/>
          </w:rPrChange>
        </w:rPr>
        <w:pPrChange w:id="5347" w:author="Author" w:date="2015-07-30T15:37:00Z">
          <w:pPr>
            <w:pStyle w:val="Heading2"/>
            <w:ind w:left="426" w:hanging="426"/>
            <w:jc w:val="both"/>
          </w:pPr>
        </w:pPrChange>
      </w:pPr>
    </w:p>
    <w:p w14:paraId="4B7EE4DB" w14:textId="170A9518" w:rsidR="00804791" w:rsidRDefault="006514D0">
      <w:pPr>
        <w:pStyle w:val="Heading2"/>
        <w:ind w:right="204"/>
        <w:rPr>
          <w:b w:val="0"/>
          <w:rPrChange w:id="5348" w:author="Author" w:date="2015-07-30T15:37:00Z">
            <w:rPr>
              <w:rFonts w:ascii="Times New Roman" w:hAnsi="Times New Roman"/>
              <w:b/>
              <w:sz w:val="20"/>
            </w:rPr>
          </w:rPrChange>
        </w:rPr>
        <w:pPrChange w:id="5349" w:author="Author" w:date="2015-07-30T15:37:00Z">
          <w:pPr>
            <w:keepNext/>
            <w:spacing w:after="120"/>
            <w:ind w:left="426" w:right="70" w:hanging="426"/>
            <w:jc w:val="both"/>
          </w:pPr>
        </w:pPrChange>
      </w:pPr>
      <w:r w:rsidRPr="006514D0">
        <w:t>Goal</w:t>
      </w:r>
      <w:r>
        <w:rPr>
          <w:spacing w:val="-5"/>
          <w:rPrChange w:id="5350" w:author="Author" w:date="2015-07-30T15:37:00Z">
            <w:rPr>
              <w:rFonts w:ascii="Times New Roman" w:hAnsi="Times New Roman"/>
              <w:b/>
              <w:sz w:val="20"/>
            </w:rPr>
          </w:rPrChange>
        </w:rPr>
        <w:t xml:space="preserve"> </w:t>
      </w:r>
      <w:r w:rsidRPr="006514D0">
        <w:t>2.</w:t>
      </w:r>
      <w:r>
        <w:rPr>
          <w:spacing w:val="-4"/>
          <w:rPrChange w:id="5351" w:author="Author" w:date="2015-07-30T15:37:00Z">
            <w:rPr>
              <w:rFonts w:ascii="Times New Roman" w:hAnsi="Times New Roman"/>
              <w:b/>
              <w:sz w:val="20"/>
            </w:rPr>
          </w:rPrChange>
        </w:rPr>
        <w:t xml:space="preserve"> </w:t>
      </w:r>
      <w:r w:rsidRPr="006514D0">
        <w:t>End</w:t>
      </w:r>
      <w:r>
        <w:rPr>
          <w:spacing w:val="-5"/>
          <w:rPrChange w:id="5352" w:author="Author" w:date="2015-07-30T15:37:00Z">
            <w:rPr>
              <w:rFonts w:ascii="Times New Roman" w:hAnsi="Times New Roman"/>
              <w:b/>
              <w:sz w:val="20"/>
            </w:rPr>
          </w:rPrChange>
        </w:rPr>
        <w:t xml:space="preserve"> </w:t>
      </w:r>
      <w:r w:rsidRPr="006514D0">
        <w:t>hunger,</w:t>
      </w:r>
      <w:r>
        <w:rPr>
          <w:spacing w:val="-4"/>
          <w:rPrChange w:id="5353" w:author="Author" w:date="2015-07-30T15:37:00Z">
            <w:rPr>
              <w:rFonts w:ascii="Times New Roman" w:hAnsi="Times New Roman"/>
              <w:b/>
              <w:sz w:val="20"/>
            </w:rPr>
          </w:rPrChange>
        </w:rPr>
        <w:t xml:space="preserve"> </w:t>
      </w:r>
      <w:r w:rsidRPr="006514D0">
        <w:t>achieve</w:t>
      </w:r>
      <w:r>
        <w:rPr>
          <w:spacing w:val="-4"/>
          <w:rPrChange w:id="5354" w:author="Author" w:date="2015-07-30T15:37:00Z">
            <w:rPr>
              <w:rFonts w:ascii="Times New Roman" w:hAnsi="Times New Roman"/>
              <w:b/>
              <w:sz w:val="20"/>
            </w:rPr>
          </w:rPrChange>
        </w:rPr>
        <w:t xml:space="preserve"> </w:t>
      </w:r>
      <w:r w:rsidRPr="006514D0">
        <w:t>food</w:t>
      </w:r>
      <w:r>
        <w:rPr>
          <w:spacing w:val="-5"/>
          <w:rPrChange w:id="5355" w:author="Author" w:date="2015-07-30T15:37:00Z">
            <w:rPr>
              <w:rFonts w:ascii="Times New Roman" w:hAnsi="Times New Roman"/>
              <w:b/>
              <w:sz w:val="20"/>
            </w:rPr>
          </w:rPrChange>
        </w:rPr>
        <w:t xml:space="preserve"> </w:t>
      </w:r>
      <w:r w:rsidRPr="006514D0">
        <w:t>security</w:t>
      </w:r>
      <w:r>
        <w:rPr>
          <w:spacing w:val="-3"/>
          <w:rPrChange w:id="5356" w:author="Author" w:date="2015-07-30T15:37:00Z">
            <w:rPr>
              <w:rFonts w:ascii="Times New Roman" w:hAnsi="Times New Roman"/>
              <w:b/>
              <w:sz w:val="20"/>
            </w:rPr>
          </w:rPrChange>
        </w:rPr>
        <w:t xml:space="preserve"> </w:t>
      </w:r>
      <w:r w:rsidRPr="006514D0">
        <w:t>and</w:t>
      </w:r>
      <w:r>
        <w:rPr>
          <w:spacing w:val="-5"/>
          <w:rPrChange w:id="5357" w:author="Author" w:date="2015-07-30T15:37:00Z">
            <w:rPr>
              <w:rFonts w:ascii="Times New Roman" w:hAnsi="Times New Roman"/>
              <w:b/>
              <w:sz w:val="20"/>
            </w:rPr>
          </w:rPrChange>
        </w:rPr>
        <w:t xml:space="preserve"> </w:t>
      </w:r>
      <w:r w:rsidRPr="006514D0">
        <w:t>improved</w:t>
      </w:r>
      <w:r>
        <w:rPr>
          <w:spacing w:val="-2"/>
          <w:rPrChange w:id="5358" w:author="Author" w:date="2015-07-30T15:37:00Z">
            <w:rPr>
              <w:rFonts w:ascii="Times New Roman" w:hAnsi="Times New Roman"/>
              <w:b/>
              <w:sz w:val="20"/>
            </w:rPr>
          </w:rPrChange>
        </w:rPr>
        <w:t xml:space="preserve"> </w:t>
      </w:r>
      <w:r w:rsidRPr="006514D0">
        <w:t>nutrition</w:t>
      </w:r>
      <w:r>
        <w:rPr>
          <w:spacing w:val="-5"/>
          <w:rPrChange w:id="5359" w:author="Author" w:date="2015-07-30T15:37:00Z">
            <w:rPr>
              <w:rFonts w:ascii="Times New Roman" w:hAnsi="Times New Roman"/>
              <w:b/>
              <w:sz w:val="20"/>
            </w:rPr>
          </w:rPrChange>
        </w:rPr>
        <w:t xml:space="preserve"> </w:t>
      </w:r>
      <w:r w:rsidRPr="006514D0">
        <w:t>and</w:t>
      </w:r>
      <w:r>
        <w:rPr>
          <w:spacing w:val="-5"/>
          <w:rPrChange w:id="5360" w:author="Author" w:date="2015-07-30T15:37:00Z">
            <w:rPr>
              <w:rFonts w:ascii="Times New Roman" w:hAnsi="Times New Roman"/>
              <w:b/>
              <w:sz w:val="20"/>
            </w:rPr>
          </w:rPrChange>
        </w:rPr>
        <w:t xml:space="preserve"> </w:t>
      </w:r>
      <w:r w:rsidRPr="006514D0">
        <w:t>promote</w:t>
      </w:r>
      <w:r>
        <w:rPr>
          <w:spacing w:val="-4"/>
          <w:rPrChange w:id="5361" w:author="Author" w:date="2015-07-30T15:37:00Z">
            <w:rPr>
              <w:rFonts w:ascii="Times New Roman" w:hAnsi="Times New Roman"/>
              <w:b/>
              <w:sz w:val="20"/>
            </w:rPr>
          </w:rPrChange>
        </w:rPr>
        <w:t xml:space="preserve"> </w:t>
      </w:r>
      <w:r w:rsidRPr="006514D0">
        <w:t>sustainable</w:t>
      </w:r>
      <w:r>
        <w:rPr>
          <w:spacing w:val="-5"/>
          <w:rPrChange w:id="5362" w:author="Author" w:date="2015-07-30T15:37:00Z">
            <w:rPr>
              <w:rFonts w:ascii="Times New Roman" w:hAnsi="Times New Roman"/>
              <w:b/>
              <w:sz w:val="20"/>
            </w:rPr>
          </w:rPrChange>
        </w:rPr>
        <w:t xml:space="preserve"> </w:t>
      </w:r>
      <w:r w:rsidRPr="006514D0">
        <w:t>agriculture</w:t>
      </w:r>
      <w:del w:id="5363" w:author="Author" w:date="2015-07-30T15:37:00Z">
        <w:r w:rsidR="00B93DD0" w:rsidRPr="00B93DD0">
          <w:rPr>
            <w:rFonts w:cs="Times New Roman"/>
          </w:rPr>
          <w:delText xml:space="preserve"> </w:delText>
        </w:r>
      </w:del>
    </w:p>
    <w:p w14:paraId="5E1E8624" w14:textId="70A455B9" w:rsidR="00804791" w:rsidRDefault="00B93DD0">
      <w:pPr>
        <w:pStyle w:val="ListParagraph"/>
        <w:numPr>
          <w:ilvl w:val="1"/>
          <w:numId w:val="32"/>
        </w:numPr>
        <w:tabs>
          <w:tab w:val="left" w:pos="528"/>
        </w:tabs>
        <w:spacing w:before="116" w:line="256" w:lineRule="auto"/>
        <w:ind w:right="139" w:hanging="427"/>
        <w:jc w:val="both"/>
        <w:rPr>
          <w:rFonts w:ascii="Times New Roman" w:eastAsia="Times New Roman" w:hAnsi="Times New Roman" w:cs="Times New Roman"/>
          <w:sz w:val="20"/>
          <w:szCs w:val="20"/>
        </w:rPr>
        <w:pPrChange w:id="5364" w:author="Author" w:date="2015-07-30T15:37:00Z">
          <w:pPr>
            <w:keepNext/>
            <w:ind w:right="8"/>
            <w:jc w:val="both"/>
          </w:pPr>
        </w:pPrChange>
      </w:pPr>
      <w:del w:id="5365" w:author="Author" w:date="2015-07-30T15:37:00Z">
        <w:r w:rsidRPr="00B93DD0">
          <w:rPr>
            <w:rFonts w:ascii="Times New Roman" w:hAnsi="Times New Roman" w:cs="Times New Roman"/>
            <w:sz w:val="20"/>
            <w:szCs w:val="20"/>
          </w:rPr>
          <w:delText xml:space="preserve">2.1 </w:delText>
        </w:r>
        <w:r w:rsidRPr="00B93DD0">
          <w:rPr>
            <w:rFonts w:ascii="Times New Roman" w:hAnsi="Times New Roman" w:cs="Times New Roman"/>
            <w:sz w:val="20"/>
            <w:szCs w:val="20"/>
          </w:rPr>
          <w:tab/>
        </w:r>
      </w:del>
      <w:r w:rsidR="006514D0">
        <w:rPr>
          <w:rFonts w:ascii="Times New Roman"/>
          <w:sz w:val="20"/>
          <w:rPrChange w:id="5366" w:author="Author" w:date="2015-07-30T15:37:00Z">
            <w:rPr>
              <w:rFonts w:ascii="Times New Roman" w:hAnsi="Times New Roman"/>
              <w:sz w:val="20"/>
            </w:rPr>
          </w:rPrChange>
        </w:rPr>
        <w:t>By 2030, end hunger and ensure access by all people, in particular the poor and people in vulnerable</w:t>
      </w:r>
      <w:r w:rsidR="006514D0">
        <w:rPr>
          <w:rFonts w:ascii="Times New Roman"/>
          <w:spacing w:val="-14"/>
          <w:sz w:val="20"/>
          <w:rPrChange w:id="5367" w:author="Author" w:date="2015-07-30T15:37:00Z">
            <w:rPr>
              <w:rFonts w:ascii="Times New Roman" w:hAnsi="Times New Roman"/>
              <w:sz w:val="20"/>
            </w:rPr>
          </w:rPrChange>
        </w:rPr>
        <w:t xml:space="preserve"> </w:t>
      </w:r>
      <w:r w:rsidR="006514D0">
        <w:rPr>
          <w:rFonts w:ascii="Times New Roman"/>
          <w:sz w:val="20"/>
          <w:rPrChange w:id="5368" w:author="Author" w:date="2015-07-30T15:37:00Z">
            <w:rPr>
              <w:rFonts w:ascii="Times New Roman" w:hAnsi="Times New Roman"/>
              <w:sz w:val="20"/>
            </w:rPr>
          </w:rPrChange>
        </w:rPr>
        <w:t>situations,</w:t>
      </w:r>
      <w:r w:rsidR="006514D0">
        <w:rPr>
          <w:rFonts w:ascii="Times New Roman"/>
          <w:w w:val="99"/>
          <w:sz w:val="20"/>
          <w:rPrChange w:id="5369" w:author="Author" w:date="2015-07-30T15:37:00Z">
            <w:rPr>
              <w:rFonts w:ascii="Times New Roman" w:hAnsi="Times New Roman"/>
              <w:sz w:val="20"/>
            </w:rPr>
          </w:rPrChange>
        </w:rPr>
        <w:t xml:space="preserve"> </w:t>
      </w:r>
      <w:r w:rsidR="006514D0">
        <w:rPr>
          <w:rFonts w:ascii="Times New Roman"/>
          <w:sz w:val="20"/>
          <w:rPrChange w:id="5370" w:author="Author" w:date="2015-07-30T15:37:00Z">
            <w:rPr>
              <w:rFonts w:ascii="Times New Roman" w:hAnsi="Times New Roman"/>
              <w:sz w:val="20"/>
            </w:rPr>
          </w:rPrChange>
        </w:rPr>
        <w:t>including infants, to safe, nutritious and sufficient food all year</w:t>
      </w:r>
      <w:r w:rsidR="006514D0">
        <w:rPr>
          <w:rFonts w:ascii="Times New Roman"/>
          <w:spacing w:val="-1"/>
          <w:sz w:val="20"/>
          <w:rPrChange w:id="5371" w:author="Author" w:date="2015-07-30T15:37:00Z">
            <w:rPr>
              <w:rFonts w:ascii="Times New Roman" w:hAnsi="Times New Roman"/>
              <w:sz w:val="20"/>
            </w:rPr>
          </w:rPrChange>
        </w:rPr>
        <w:t xml:space="preserve"> </w:t>
      </w:r>
      <w:r w:rsidR="006514D0">
        <w:rPr>
          <w:rFonts w:ascii="Times New Roman"/>
          <w:sz w:val="20"/>
          <w:rPrChange w:id="5372" w:author="Author" w:date="2015-07-30T15:37:00Z">
            <w:rPr>
              <w:rFonts w:ascii="Times New Roman" w:hAnsi="Times New Roman"/>
              <w:sz w:val="20"/>
            </w:rPr>
          </w:rPrChange>
        </w:rPr>
        <w:t>round</w:t>
      </w:r>
      <w:del w:id="5373" w:author="Author" w:date="2015-07-30T15:37:00Z">
        <w:r w:rsidRPr="00B93DD0">
          <w:rPr>
            <w:rFonts w:ascii="Times New Roman" w:hAnsi="Times New Roman" w:cs="Times New Roman"/>
            <w:sz w:val="20"/>
            <w:szCs w:val="20"/>
          </w:rPr>
          <w:delText xml:space="preserve"> </w:delText>
        </w:r>
      </w:del>
    </w:p>
    <w:p w14:paraId="540CF216" w14:textId="2F417CBE" w:rsidR="00804791" w:rsidRDefault="00B93DD0">
      <w:pPr>
        <w:pStyle w:val="ListParagraph"/>
        <w:numPr>
          <w:ilvl w:val="1"/>
          <w:numId w:val="32"/>
        </w:numPr>
        <w:tabs>
          <w:tab w:val="left" w:pos="528"/>
        </w:tabs>
        <w:spacing w:before="162" w:line="259" w:lineRule="auto"/>
        <w:ind w:right="124" w:hanging="427"/>
        <w:jc w:val="both"/>
        <w:rPr>
          <w:rFonts w:ascii="Times New Roman" w:eastAsia="Times New Roman" w:hAnsi="Times New Roman" w:cs="Times New Roman"/>
          <w:sz w:val="20"/>
          <w:szCs w:val="20"/>
        </w:rPr>
        <w:pPrChange w:id="5374" w:author="Author" w:date="2015-07-30T15:37:00Z">
          <w:pPr>
            <w:ind w:right="8"/>
            <w:jc w:val="both"/>
          </w:pPr>
        </w:pPrChange>
      </w:pPr>
      <w:del w:id="5375" w:author="Author" w:date="2015-07-30T15:37:00Z">
        <w:r w:rsidRPr="00B93DD0">
          <w:rPr>
            <w:rFonts w:ascii="Times New Roman" w:hAnsi="Times New Roman" w:cs="Times New Roman"/>
            <w:sz w:val="20"/>
            <w:szCs w:val="20"/>
          </w:rPr>
          <w:delText xml:space="preserve">2.2 </w:delText>
        </w:r>
        <w:r w:rsidRPr="00B93DD0">
          <w:rPr>
            <w:rFonts w:ascii="Times New Roman" w:hAnsi="Times New Roman" w:cs="Times New Roman"/>
            <w:sz w:val="20"/>
            <w:szCs w:val="20"/>
          </w:rPr>
          <w:tab/>
        </w:r>
      </w:del>
      <w:r w:rsidR="006514D0">
        <w:rPr>
          <w:rFonts w:ascii="Times New Roman"/>
          <w:sz w:val="20"/>
          <w:rPrChange w:id="5376" w:author="Author" w:date="2015-07-30T15:37:00Z">
            <w:rPr>
              <w:rFonts w:ascii="Times New Roman" w:hAnsi="Times New Roman"/>
              <w:sz w:val="20"/>
            </w:rPr>
          </w:rPrChange>
        </w:rPr>
        <w:t>By</w:t>
      </w:r>
      <w:r w:rsidR="006514D0">
        <w:rPr>
          <w:rFonts w:ascii="Times New Roman"/>
          <w:spacing w:val="22"/>
          <w:sz w:val="20"/>
          <w:rPrChange w:id="5377" w:author="Author" w:date="2015-07-30T15:37:00Z">
            <w:rPr>
              <w:rFonts w:ascii="Times New Roman" w:hAnsi="Times New Roman"/>
              <w:sz w:val="20"/>
            </w:rPr>
          </w:rPrChange>
        </w:rPr>
        <w:t xml:space="preserve"> </w:t>
      </w:r>
      <w:r w:rsidR="006514D0">
        <w:rPr>
          <w:rFonts w:ascii="Times New Roman"/>
          <w:sz w:val="20"/>
          <w:rPrChange w:id="5378" w:author="Author" w:date="2015-07-30T15:37:00Z">
            <w:rPr>
              <w:rFonts w:ascii="Times New Roman" w:hAnsi="Times New Roman"/>
              <w:sz w:val="20"/>
            </w:rPr>
          </w:rPrChange>
        </w:rPr>
        <w:t>2030,</w:t>
      </w:r>
      <w:r w:rsidR="006514D0">
        <w:rPr>
          <w:rFonts w:ascii="Times New Roman"/>
          <w:spacing w:val="26"/>
          <w:sz w:val="20"/>
          <w:rPrChange w:id="5379" w:author="Author" w:date="2015-07-30T15:37:00Z">
            <w:rPr>
              <w:rFonts w:ascii="Times New Roman" w:hAnsi="Times New Roman"/>
              <w:sz w:val="20"/>
            </w:rPr>
          </w:rPrChange>
        </w:rPr>
        <w:t xml:space="preserve"> </w:t>
      </w:r>
      <w:r w:rsidR="006514D0">
        <w:rPr>
          <w:rFonts w:ascii="Times New Roman"/>
          <w:sz w:val="20"/>
          <w:rPrChange w:id="5380" w:author="Author" w:date="2015-07-30T15:37:00Z">
            <w:rPr>
              <w:rFonts w:ascii="Times New Roman" w:hAnsi="Times New Roman"/>
              <w:sz w:val="20"/>
            </w:rPr>
          </w:rPrChange>
        </w:rPr>
        <w:t>end</w:t>
      </w:r>
      <w:r w:rsidR="006514D0">
        <w:rPr>
          <w:rFonts w:ascii="Times New Roman"/>
          <w:spacing w:val="27"/>
          <w:sz w:val="20"/>
          <w:rPrChange w:id="5381" w:author="Author" w:date="2015-07-30T15:37:00Z">
            <w:rPr>
              <w:rFonts w:ascii="Times New Roman" w:hAnsi="Times New Roman"/>
              <w:sz w:val="20"/>
            </w:rPr>
          </w:rPrChange>
        </w:rPr>
        <w:t xml:space="preserve"> </w:t>
      </w:r>
      <w:r w:rsidR="006514D0">
        <w:rPr>
          <w:rFonts w:ascii="Times New Roman"/>
          <w:sz w:val="20"/>
          <w:rPrChange w:id="5382" w:author="Author" w:date="2015-07-30T15:37:00Z">
            <w:rPr>
              <w:rFonts w:ascii="Times New Roman" w:hAnsi="Times New Roman"/>
              <w:sz w:val="20"/>
            </w:rPr>
          </w:rPrChange>
        </w:rPr>
        <w:t>all</w:t>
      </w:r>
      <w:r w:rsidR="006514D0">
        <w:rPr>
          <w:rFonts w:ascii="Times New Roman"/>
          <w:spacing w:val="26"/>
          <w:sz w:val="20"/>
          <w:rPrChange w:id="5383" w:author="Author" w:date="2015-07-30T15:37:00Z">
            <w:rPr>
              <w:rFonts w:ascii="Times New Roman" w:hAnsi="Times New Roman"/>
              <w:sz w:val="20"/>
            </w:rPr>
          </w:rPrChange>
        </w:rPr>
        <w:t xml:space="preserve"> </w:t>
      </w:r>
      <w:r w:rsidR="006514D0">
        <w:rPr>
          <w:rFonts w:ascii="Times New Roman"/>
          <w:sz w:val="20"/>
          <w:rPrChange w:id="5384" w:author="Author" w:date="2015-07-30T15:37:00Z">
            <w:rPr>
              <w:rFonts w:ascii="Times New Roman" w:hAnsi="Times New Roman"/>
              <w:sz w:val="20"/>
            </w:rPr>
          </w:rPrChange>
        </w:rPr>
        <w:t>forms</w:t>
      </w:r>
      <w:r w:rsidR="006514D0">
        <w:rPr>
          <w:rFonts w:ascii="Times New Roman"/>
          <w:spacing w:val="25"/>
          <w:sz w:val="20"/>
          <w:rPrChange w:id="5385" w:author="Author" w:date="2015-07-30T15:37:00Z">
            <w:rPr>
              <w:rFonts w:ascii="Times New Roman" w:hAnsi="Times New Roman"/>
              <w:sz w:val="20"/>
            </w:rPr>
          </w:rPrChange>
        </w:rPr>
        <w:t xml:space="preserve"> </w:t>
      </w:r>
      <w:r w:rsidR="006514D0">
        <w:rPr>
          <w:rFonts w:ascii="Times New Roman"/>
          <w:sz w:val="20"/>
          <w:rPrChange w:id="5386" w:author="Author" w:date="2015-07-30T15:37:00Z">
            <w:rPr>
              <w:rFonts w:ascii="Times New Roman" w:hAnsi="Times New Roman"/>
              <w:sz w:val="20"/>
            </w:rPr>
          </w:rPrChange>
        </w:rPr>
        <w:t>of</w:t>
      </w:r>
      <w:r w:rsidR="006514D0">
        <w:rPr>
          <w:rFonts w:ascii="Times New Roman"/>
          <w:spacing w:val="26"/>
          <w:sz w:val="20"/>
          <w:rPrChange w:id="5387" w:author="Author" w:date="2015-07-30T15:37:00Z">
            <w:rPr>
              <w:rFonts w:ascii="Times New Roman" w:hAnsi="Times New Roman"/>
              <w:sz w:val="20"/>
            </w:rPr>
          </w:rPrChange>
        </w:rPr>
        <w:t xml:space="preserve"> </w:t>
      </w:r>
      <w:r w:rsidR="006514D0">
        <w:rPr>
          <w:rFonts w:ascii="Times New Roman"/>
          <w:sz w:val="20"/>
          <w:rPrChange w:id="5388" w:author="Author" w:date="2015-07-30T15:37:00Z">
            <w:rPr>
              <w:rFonts w:ascii="Times New Roman" w:hAnsi="Times New Roman"/>
              <w:sz w:val="20"/>
            </w:rPr>
          </w:rPrChange>
        </w:rPr>
        <w:t>malnutrition,</w:t>
      </w:r>
      <w:r w:rsidR="006514D0">
        <w:rPr>
          <w:rFonts w:ascii="Times New Roman"/>
          <w:spacing w:val="26"/>
          <w:sz w:val="20"/>
          <w:rPrChange w:id="5389" w:author="Author" w:date="2015-07-30T15:37:00Z">
            <w:rPr>
              <w:rFonts w:ascii="Times New Roman" w:hAnsi="Times New Roman"/>
              <w:sz w:val="20"/>
            </w:rPr>
          </w:rPrChange>
        </w:rPr>
        <w:t xml:space="preserve"> </w:t>
      </w:r>
      <w:r w:rsidR="006514D0">
        <w:rPr>
          <w:rFonts w:ascii="Times New Roman"/>
          <w:sz w:val="20"/>
          <w:rPrChange w:id="5390" w:author="Author" w:date="2015-07-30T15:37:00Z">
            <w:rPr>
              <w:rFonts w:ascii="Times New Roman" w:hAnsi="Times New Roman"/>
              <w:sz w:val="20"/>
            </w:rPr>
          </w:rPrChange>
        </w:rPr>
        <w:t>including</w:t>
      </w:r>
      <w:r w:rsidR="006514D0">
        <w:rPr>
          <w:rFonts w:ascii="Times New Roman"/>
          <w:spacing w:val="24"/>
          <w:sz w:val="20"/>
          <w:rPrChange w:id="5391" w:author="Author" w:date="2015-07-30T15:37:00Z">
            <w:rPr>
              <w:rFonts w:ascii="Times New Roman" w:hAnsi="Times New Roman"/>
              <w:sz w:val="20"/>
            </w:rPr>
          </w:rPrChange>
        </w:rPr>
        <w:t xml:space="preserve"> </w:t>
      </w:r>
      <w:r w:rsidR="006514D0">
        <w:rPr>
          <w:rFonts w:ascii="Times New Roman"/>
          <w:sz w:val="20"/>
          <w:rPrChange w:id="5392" w:author="Author" w:date="2015-07-30T15:37:00Z">
            <w:rPr>
              <w:rFonts w:ascii="Times New Roman" w:hAnsi="Times New Roman"/>
              <w:sz w:val="20"/>
            </w:rPr>
          </w:rPrChange>
        </w:rPr>
        <w:t>achieving,</w:t>
      </w:r>
      <w:r w:rsidR="006514D0">
        <w:rPr>
          <w:rFonts w:ascii="Times New Roman"/>
          <w:spacing w:val="26"/>
          <w:sz w:val="20"/>
          <w:rPrChange w:id="5393" w:author="Author" w:date="2015-07-30T15:37:00Z">
            <w:rPr>
              <w:rFonts w:ascii="Times New Roman" w:hAnsi="Times New Roman"/>
              <w:sz w:val="20"/>
            </w:rPr>
          </w:rPrChange>
        </w:rPr>
        <w:t xml:space="preserve"> </w:t>
      </w:r>
      <w:r w:rsidR="006514D0">
        <w:rPr>
          <w:rFonts w:ascii="Times New Roman"/>
          <w:sz w:val="20"/>
          <w:rPrChange w:id="5394" w:author="Author" w:date="2015-07-30T15:37:00Z">
            <w:rPr>
              <w:rFonts w:ascii="Times New Roman" w:hAnsi="Times New Roman"/>
              <w:sz w:val="20"/>
            </w:rPr>
          </w:rPrChange>
        </w:rPr>
        <w:t>by</w:t>
      </w:r>
      <w:r w:rsidR="006514D0">
        <w:rPr>
          <w:rFonts w:ascii="Times New Roman"/>
          <w:spacing w:val="22"/>
          <w:sz w:val="20"/>
          <w:rPrChange w:id="5395" w:author="Author" w:date="2015-07-30T15:37:00Z">
            <w:rPr>
              <w:rFonts w:ascii="Times New Roman" w:hAnsi="Times New Roman"/>
              <w:sz w:val="20"/>
            </w:rPr>
          </w:rPrChange>
        </w:rPr>
        <w:t xml:space="preserve"> </w:t>
      </w:r>
      <w:r w:rsidR="006514D0">
        <w:rPr>
          <w:rFonts w:ascii="Times New Roman"/>
          <w:sz w:val="20"/>
          <w:rPrChange w:id="5396" w:author="Author" w:date="2015-07-30T15:37:00Z">
            <w:rPr>
              <w:rFonts w:ascii="Times New Roman" w:hAnsi="Times New Roman"/>
              <w:sz w:val="20"/>
            </w:rPr>
          </w:rPrChange>
        </w:rPr>
        <w:t>2025,</w:t>
      </w:r>
      <w:r w:rsidR="006514D0">
        <w:rPr>
          <w:rFonts w:ascii="Times New Roman"/>
          <w:spacing w:val="26"/>
          <w:sz w:val="20"/>
          <w:rPrChange w:id="5397" w:author="Author" w:date="2015-07-30T15:37:00Z">
            <w:rPr>
              <w:rFonts w:ascii="Times New Roman" w:hAnsi="Times New Roman"/>
              <w:sz w:val="20"/>
            </w:rPr>
          </w:rPrChange>
        </w:rPr>
        <w:t xml:space="preserve"> </w:t>
      </w:r>
      <w:r w:rsidR="006514D0">
        <w:rPr>
          <w:rFonts w:ascii="Times New Roman"/>
          <w:sz w:val="20"/>
          <w:rPrChange w:id="5398" w:author="Author" w:date="2015-07-30T15:37:00Z">
            <w:rPr>
              <w:rFonts w:ascii="Times New Roman" w:hAnsi="Times New Roman"/>
              <w:sz w:val="20"/>
            </w:rPr>
          </w:rPrChange>
        </w:rPr>
        <w:t>the</w:t>
      </w:r>
      <w:r w:rsidR="006514D0">
        <w:rPr>
          <w:rFonts w:ascii="Times New Roman"/>
          <w:spacing w:val="26"/>
          <w:sz w:val="20"/>
          <w:rPrChange w:id="5399" w:author="Author" w:date="2015-07-30T15:37:00Z">
            <w:rPr>
              <w:rFonts w:ascii="Times New Roman" w:hAnsi="Times New Roman"/>
              <w:sz w:val="20"/>
            </w:rPr>
          </w:rPrChange>
        </w:rPr>
        <w:t xml:space="preserve"> </w:t>
      </w:r>
      <w:r w:rsidR="006514D0">
        <w:rPr>
          <w:rFonts w:ascii="Times New Roman"/>
          <w:sz w:val="20"/>
          <w:rPrChange w:id="5400" w:author="Author" w:date="2015-07-30T15:37:00Z">
            <w:rPr>
              <w:rFonts w:ascii="Times New Roman" w:hAnsi="Times New Roman"/>
              <w:sz w:val="20"/>
            </w:rPr>
          </w:rPrChange>
        </w:rPr>
        <w:t>internationally</w:t>
      </w:r>
      <w:r w:rsidR="006514D0">
        <w:rPr>
          <w:rFonts w:ascii="Times New Roman"/>
          <w:spacing w:val="22"/>
          <w:sz w:val="20"/>
          <w:rPrChange w:id="5401" w:author="Author" w:date="2015-07-30T15:37:00Z">
            <w:rPr>
              <w:rFonts w:ascii="Times New Roman" w:hAnsi="Times New Roman"/>
              <w:sz w:val="20"/>
            </w:rPr>
          </w:rPrChange>
        </w:rPr>
        <w:t xml:space="preserve"> </w:t>
      </w:r>
      <w:r w:rsidR="006514D0">
        <w:rPr>
          <w:rFonts w:ascii="Times New Roman"/>
          <w:sz w:val="20"/>
          <w:rPrChange w:id="5402" w:author="Author" w:date="2015-07-30T15:37:00Z">
            <w:rPr>
              <w:rFonts w:ascii="Times New Roman" w:hAnsi="Times New Roman"/>
              <w:sz w:val="20"/>
            </w:rPr>
          </w:rPrChange>
        </w:rPr>
        <w:t>agreed</w:t>
      </w:r>
      <w:r w:rsidR="006514D0">
        <w:rPr>
          <w:rFonts w:ascii="Times New Roman"/>
          <w:spacing w:val="27"/>
          <w:sz w:val="20"/>
          <w:rPrChange w:id="5403" w:author="Author" w:date="2015-07-30T15:37:00Z">
            <w:rPr>
              <w:rFonts w:ascii="Times New Roman" w:hAnsi="Times New Roman"/>
              <w:sz w:val="20"/>
            </w:rPr>
          </w:rPrChange>
        </w:rPr>
        <w:t xml:space="preserve"> </w:t>
      </w:r>
      <w:r w:rsidR="006514D0">
        <w:rPr>
          <w:rFonts w:ascii="Times New Roman"/>
          <w:sz w:val="20"/>
          <w:rPrChange w:id="5404" w:author="Author" w:date="2015-07-30T15:37:00Z">
            <w:rPr>
              <w:rFonts w:ascii="Times New Roman" w:hAnsi="Times New Roman"/>
              <w:sz w:val="20"/>
            </w:rPr>
          </w:rPrChange>
        </w:rPr>
        <w:t>targets</w:t>
      </w:r>
      <w:r w:rsidR="006514D0">
        <w:rPr>
          <w:rFonts w:ascii="Times New Roman"/>
          <w:spacing w:val="25"/>
          <w:sz w:val="20"/>
          <w:rPrChange w:id="5405" w:author="Author" w:date="2015-07-30T15:37:00Z">
            <w:rPr>
              <w:rFonts w:ascii="Times New Roman" w:hAnsi="Times New Roman"/>
              <w:sz w:val="20"/>
            </w:rPr>
          </w:rPrChange>
        </w:rPr>
        <w:t xml:space="preserve"> </w:t>
      </w:r>
      <w:r w:rsidR="006514D0">
        <w:rPr>
          <w:rFonts w:ascii="Times New Roman"/>
          <w:sz w:val="20"/>
          <w:rPrChange w:id="5406" w:author="Author" w:date="2015-07-30T15:37:00Z">
            <w:rPr>
              <w:rFonts w:ascii="Times New Roman" w:hAnsi="Times New Roman"/>
              <w:sz w:val="20"/>
            </w:rPr>
          </w:rPrChange>
        </w:rPr>
        <w:t>on</w:t>
      </w:r>
      <w:r w:rsidR="006514D0">
        <w:rPr>
          <w:rFonts w:ascii="Times New Roman"/>
          <w:w w:val="99"/>
          <w:sz w:val="20"/>
          <w:rPrChange w:id="5407" w:author="Author" w:date="2015-07-30T15:37:00Z">
            <w:rPr>
              <w:rFonts w:ascii="Times New Roman" w:hAnsi="Times New Roman"/>
              <w:sz w:val="20"/>
            </w:rPr>
          </w:rPrChange>
        </w:rPr>
        <w:t xml:space="preserve"> </w:t>
      </w:r>
      <w:r w:rsidR="006514D0">
        <w:rPr>
          <w:rFonts w:ascii="Times New Roman"/>
          <w:sz w:val="20"/>
          <w:rPrChange w:id="5408" w:author="Author" w:date="2015-07-30T15:37:00Z">
            <w:rPr>
              <w:rFonts w:ascii="Times New Roman" w:hAnsi="Times New Roman"/>
              <w:sz w:val="20"/>
            </w:rPr>
          </w:rPrChange>
        </w:rPr>
        <w:t>stunting</w:t>
      </w:r>
      <w:r w:rsidR="006514D0">
        <w:rPr>
          <w:rFonts w:ascii="Times New Roman"/>
          <w:spacing w:val="19"/>
          <w:sz w:val="20"/>
          <w:rPrChange w:id="5409" w:author="Author" w:date="2015-07-30T15:37:00Z">
            <w:rPr>
              <w:rFonts w:ascii="Times New Roman" w:hAnsi="Times New Roman"/>
              <w:sz w:val="20"/>
            </w:rPr>
          </w:rPrChange>
        </w:rPr>
        <w:t xml:space="preserve"> </w:t>
      </w:r>
      <w:r w:rsidR="006514D0">
        <w:rPr>
          <w:rFonts w:ascii="Times New Roman"/>
          <w:sz w:val="20"/>
          <w:rPrChange w:id="5410" w:author="Author" w:date="2015-07-30T15:37:00Z">
            <w:rPr>
              <w:rFonts w:ascii="Times New Roman" w:hAnsi="Times New Roman"/>
              <w:sz w:val="20"/>
            </w:rPr>
          </w:rPrChange>
        </w:rPr>
        <w:t>and</w:t>
      </w:r>
      <w:r w:rsidR="006514D0">
        <w:rPr>
          <w:rFonts w:ascii="Times New Roman"/>
          <w:spacing w:val="24"/>
          <w:sz w:val="20"/>
          <w:rPrChange w:id="5411" w:author="Author" w:date="2015-07-30T15:37:00Z">
            <w:rPr>
              <w:rFonts w:ascii="Times New Roman" w:hAnsi="Times New Roman"/>
              <w:sz w:val="20"/>
            </w:rPr>
          </w:rPrChange>
        </w:rPr>
        <w:t xml:space="preserve"> </w:t>
      </w:r>
      <w:r w:rsidR="006514D0">
        <w:rPr>
          <w:rFonts w:ascii="Times New Roman"/>
          <w:sz w:val="20"/>
          <w:rPrChange w:id="5412" w:author="Author" w:date="2015-07-30T15:37:00Z">
            <w:rPr>
              <w:rFonts w:ascii="Times New Roman" w:hAnsi="Times New Roman"/>
              <w:sz w:val="20"/>
            </w:rPr>
          </w:rPrChange>
        </w:rPr>
        <w:t>wasting</w:t>
      </w:r>
      <w:r w:rsidR="006514D0">
        <w:rPr>
          <w:rFonts w:ascii="Times New Roman"/>
          <w:spacing w:val="19"/>
          <w:sz w:val="20"/>
          <w:rPrChange w:id="5413" w:author="Author" w:date="2015-07-30T15:37:00Z">
            <w:rPr>
              <w:rFonts w:ascii="Times New Roman" w:hAnsi="Times New Roman"/>
              <w:sz w:val="20"/>
            </w:rPr>
          </w:rPrChange>
        </w:rPr>
        <w:t xml:space="preserve"> </w:t>
      </w:r>
      <w:r w:rsidR="006514D0">
        <w:rPr>
          <w:rFonts w:ascii="Times New Roman"/>
          <w:sz w:val="20"/>
          <w:rPrChange w:id="5414" w:author="Author" w:date="2015-07-30T15:37:00Z">
            <w:rPr>
              <w:rFonts w:ascii="Times New Roman" w:hAnsi="Times New Roman"/>
              <w:sz w:val="20"/>
            </w:rPr>
          </w:rPrChange>
        </w:rPr>
        <w:t>in</w:t>
      </w:r>
      <w:r w:rsidR="006514D0">
        <w:rPr>
          <w:rFonts w:ascii="Times New Roman"/>
          <w:spacing w:val="19"/>
          <w:sz w:val="20"/>
          <w:rPrChange w:id="5415" w:author="Author" w:date="2015-07-30T15:37:00Z">
            <w:rPr>
              <w:rFonts w:ascii="Times New Roman" w:hAnsi="Times New Roman"/>
              <w:sz w:val="20"/>
            </w:rPr>
          </w:rPrChange>
        </w:rPr>
        <w:t xml:space="preserve"> </w:t>
      </w:r>
      <w:r w:rsidR="006514D0">
        <w:rPr>
          <w:rFonts w:ascii="Times New Roman"/>
          <w:sz w:val="20"/>
          <w:rPrChange w:id="5416" w:author="Author" w:date="2015-07-30T15:37:00Z">
            <w:rPr>
              <w:rFonts w:ascii="Times New Roman" w:hAnsi="Times New Roman"/>
              <w:sz w:val="20"/>
            </w:rPr>
          </w:rPrChange>
        </w:rPr>
        <w:t>children</w:t>
      </w:r>
      <w:r w:rsidR="006514D0">
        <w:rPr>
          <w:rFonts w:ascii="Times New Roman"/>
          <w:spacing w:val="20"/>
          <w:sz w:val="20"/>
          <w:rPrChange w:id="5417" w:author="Author" w:date="2015-07-30T15:37:00Z">
            <w:rPr>
              <w:rFonts w:ascii="Times New Roman" w:hAnsi="Times New Roman"/>
              <w:sz w:val="20"/>
            </w:rPr>
          </w:rPrChange>
        </w:rPr>
        <w:t xml:space="preserve"> </w:t>
      </w:r>
      <w:r w:rsidR="006514D0">
        <w:rPr>
          <w:rFonts w:ascii="Times New Roman"/>
          <w:sz w:val="20"/>
          <w:rPrChange w:id="5418" w:author="Author" w:date="2015-07-30T15:37:00Z">
            <w:rPr>
              <w:rFonts w:ascii="Times New Roman" w:hAnsi="Times New Roman"/>
              <w:sz w:val="20"/>
            </w:rPr>
          </w:rPrChange>
        </w:rPr>
        <w:t>under</w:t>
      </w:r>
      <w:r w:rsidR="006514D0">
        <w:rPr>
          <w:rFonts w:ascii="Times New Roman"/>
          <w:spacing w:val="22"/>
          <w:sz w:val="20"/>
          <w:rPrChange w:id="5419" w:author="Author" w:date="2015-07-30T15:37:00Z">
            <w:rPr>
              <w:rFonts w:ascii="Times New Roman" w:hAnsi="Times New Roman"/>
              <w:sz w:val="20"/>
            </w:rPr>
          </w:rPrChange>
        </w:rPr>
        <w:t xml:space="preserve"> </w:t>
      </w:r>
      <w:r w:rsidR="006514D0">
        <w:rPr>
          <w:rFonts w:ascii="Times New Roman"/>
          <w:sz w:val="20"/>
          <w:rPrChange w:id="5420" w:author="Author" w:date="2015-07-30T15:37:00Z">
            <w:rPr>
              <w:rFonts w:ascii="Times New Roman" w:hAnsi="Times New Roman"/>
              <w:sz w:val="20"/>
            </w:rPr>
          </w:rPrChange>
        </w:rPr>
        <w:t>5</w:t>
      </w:r>
      <w:r w:rsidR="006514D0">
        <w:rPr>
          <w:rFonts w:ascii="Times New Roman"/>
          <w:spacing w:val="22"/>
          <w:sz w:val="20"/>
          <w:rPrChange w:id="5421" w:author="Author" w:date="2015-07-30T15:37:00Z">
            <w:rPr>
              <w:rFonts w:ascii="Times New Roman" w:hAnsi="Times New Roman"/>
              <w:sz w:val="20"/>
            </w:rPr>
          </w:rPrChange>
        </w:rPr>
        <w:t xml:space="preserve"> </w:t>
      </w:r>
      <w:r w:rsidR="006514D0">
        <w:rPr>
          <w:rFonts w:ascii="Times New Roman"/>
          <w:sz w:val="20"/>
          <w:rPrChange w:id="5422" w:author="Author" w:date="2015-07-30T15:37:00Z">
            <w:rPr>
              <w:rFonts w:ascii="Times New Roman" w:hAnsi="Times New Roman"/>
              <w:sz w:val="20"/>
            </w:rPr>
          </w:rPrChange>
        </w:rPr>
        <w:t>years</w:t>
      </w:r>
      <w:r w:rsidR="006514D0">
        <w:rPr>
          <w:rFonts w:ascii="Times New Roman"/>
          <w:spacing w:val="20"/>
          <w:sz w:val="20"/>
          <w:rPrChange w:id="5423" w:author="Author" w:date="2015-07-30T15:37:00Z">
            <w:rPr>
              <w:rFonts w:ascii="Times New Roman" w:hAnsi="Times New Roman"/>
              <w:sz w:val="20"/>
            </w:rPr>
          </w:rPrChange>
        </w:rPr>
        <w:t xml:space="preserve"> </w:t>
      </w:r>
      <w:r w:rsidR="006514D0">
        <w:rPr>
          <w:rFonts w:ascii="Times New Roman"/>
          <w:sz w:val="20"/>
          <w:rPrChange w:id="5424" w:author="Author" w:date="2015-07-30T15:37:00Z">
            <w:rPr>
              <w:rFonts w:ascii="Times New Roman" w:hAnsi="Times New Roman"/>
              <w:sz w:val="20"/>
            </w:rPr>
          </w:rPrChange>
        </w:rPr>
        <w:t>of</w:t>
      </w:r>
      <w:r w:rsidR="006514D0">
        <w:rPr>
          <w:rFonts w:ascii="Times New Roman"/>
          <w:spacing w:val="19"/>
          <w:sz w:val="20"/>
          <w:rPrChange w:id="5425" w:author="Author" w:date="2015-07-30T15:37:00Z">
            <w:rPr>
              <w:rFonts w:ascii="Times New Roman" w:hAnsi="Times New Roman"/>
              <w:sz w:val="20"/>
            </w:rPr>
          </w:rPrChange>
        </w:rPr>
        <w:t xml:space="preserve"> </w:t>
      </w:r>
      <w:r w:rsidR="006514D0">
        <w:rPr>
          <w:rFonts w:ascii="Times New Roman"/>
          <w:sz w:val="20"/>
          <w:rPrChange w:id="5426" w:author="Author" w:date="2015-07-30T15:37:00Z">
            <w:rPr>
              <w:rFonts w:ascii="Times New Roman" w:hAnsi="Times New Roman"/>
              <w:sz w:val="20"/>
            </w:rPr>
          </w:rPrChange>
        </w:rPr>
        <w:t>age,</w:t>
      </w:r>
      <w:r w:rsidR="006514D0">
        <w:rPr>
          <w:rFonts w:ascii="Times New Roman"/>
          <w:spacing w:val="21"/>
          <w:sz w:val="20"/>
          <w:rPrChange w:id="5427" w:author="Author" w:date="2015-07-30T15:37:00Z">
            <w:rPr>
              <w:rFonts w:ascii="Times New Roman" w:hAnsi="Times New Roman"/>
              <w:sz w:val="20"/>
            </w:rPr>
          </w:rPrChange>
        </w:rPr>
        <w:t xml:space="preserve"> </w:t>
      </w:r>
      <w:r w:rsidR="006514D0">
        <w:rPr>
          <w:rFonts w:ascii="Times New Roman"/>
          <w:sz w:val="20"/>
          <w:rPrChange w:id="5428" w:author="Author" w:date="2015-07-30T15:37:00Z">
            <w:rPr>
              <w:rFonts w:ascii="Times New Roman" w:hAnsi="Times New Roman"/>
              <w:sz w:val="20"/>
            </w:rPr>
          </w:rPrChange>
        </w:rPr>
        <w:t>and</w:t>
      </w:r>
      <w:r w:rsidR="006514D0">
        <w:rPr>
          <w:rFonts w:ascii="Times New Roman"/>
          <w:spacing w:val="22"/>
          <w:sz w:val="20"/>
          <w:rPrChange w:id="5429" w:author="Author" w:date="2015-07-30T15:37:00Z">
            <w:rPr>
              <w:rFonts w:ascii="Times New Roman" w:hAnsi="Times New Roman"/>
              <w:sz w:val="20"/>
            </w:rPr>
          </w:rPrChange>
        </w:rPr>
        <w:t xml:space="preserve"> </w:t>
      </w:r>
      <w:r w:rsidR="006514D0">
        <w:rPr>
          <w:rFonts w:ascii="Times New Roman"/>
          <w:sz w:val="20"/>
          <w:rPrChange w:id="5430" w:author="Author" w:date="2015-07-30T15:37:00Z">
            <w:rPr>
              <w:rFonts w:ascii="Times New Roman" w:hAnsi="Times New Roman"/>
              <w:sz w:val="20"/>
            </w:rPr>
          </w:rPrChange>
        </w:rPr>
        <w:t>address</w:t>
      </w:r>
      <w:r w:rsidR="006514D0">
        <w:rPr>
          <w:rFonts w:ascii="Times New Roman"/>
          <w:spacing w:val="20"/>
          <w:sz w:val="20"/>
          <w:rPrChange w:id="5431" w:author="Author" w:date="2015-07-30T15:37:00Z">
            <w:rPr>
              <w:rFonts w:ascii="Times New Roman" w:hAnsi="Times New Roman"/>
              <w:sz w:val="20"/>
            </w:rPr>
          </w:rPrChange>
        </w:rPr>
        <w:t xml:space="preserve"> </w:t>
      </w:r>
      <w:r w:rsidR="006514D0">
        <w:rPr>
          <w:rFonts w:ascii="Times New Roman"/>
          <w:sz w:val="20"/>
          <w:rPrChange w:id="5432" w:author="Author" w:date="2015-07-30T15:37:00Z">
            <w:rPr>
              <w:rFonts w:ascii="Times New Roman" w:hAnsi="Times New Roman"/>
              <w:sz w:val="20"/>
            </w:rPr>
          </w:rPrChange>
        </w:rPr>
        <w:t>the</w:t>
      </w:r>
      <w:r w:rsidR="006514D0">
        <w:rPr>
          <w:rFonts w:ascii="Times New Roman"/>
          <w:spacing w:val="21"/>
          <w:sz w:val="20"/>
          <w:rPrChange w:id="5433" w:author="Author" w:date="2015-07-30T15:37:00Z">
            <w:rPr>
              <w:rFonts w:ascii="Times New Roman" w:hAnsi="Times New Roman"/>
              <w:sz w:val="20"/>
            </w:rPr>
          </w:rPrChange>
        </w:rPr>
        <w:t xml:space="preserve"> </w:t>
      </w:r>
      <w:r w:rsidR="006514D0">
        <w:rPr>
          <w:rFonts w:ascii="Times New Roman"/>
          <w:sz w:val="20"/>
          <w:rPrChange w:id="5434" w:author="Author" w:date="2015-07-30T15:37:00Z">
            <w:rPr>
              <w:rFonts w:ascii="Times New Roman" w:hAnsi="Times New Roman"/>
              <w:sz w:val="20"/>
            </w:rPr>
          </w:rPrChange>
        </w:rPr>
        <w:t>nutritional</w:t>
      </w:r>
      <w:r w:rsidR="006514D0">
        <w:rPr>
          <w:rFonts w:ascii="Times New Roman"/>
          <w:spacing w:val="21"/>
          <w:sz w:val="20"/>
          <w:rPrChange w:id="5435" w:author="Author" w:date="2015-07-30T15:37:00Z">
            <w:rPr>
              <w:rFonts w:ascii="Times New Roman" w:hAnsi="Times New Roman"/>
              <w:sz w:val="20"/>
            </w:rPr>
          </w:rPrChange>
        </w:rPr>
        <w:t xml:space="preserve"> </w:t>
      </w:r>
      <w:r w:rsidR="006514D0">
        <w:rPr>
          <w:rFonts w:ascii="Times New Roman"/>
          <w:sz w:val="20"/>
          <w:rPrChange w:id="5436" w:author="Author" w:date="2015-07-30T15:37:00Z">
            <w:rPr>
              <w:rFonts w:ascii="Times New Roman" w:hAnsi="Times New Roman"/>
              <w:sz w:val="20"/>
            </w:rPr>
          </w:rPrChange>
        </w:rPr>
        <w:t>needs</w:t>
      </w:r>
      <w:r w:rsidR="006514D0">
        <w:rPr>
          <w:rFonts w:ascii="Times New Roman"/>
          <w:spacing w:val="20"/>
          <w:sz w:val="20"/>
          <w:rPrChange w:id="5437" w:author="Author" w:date="2015-07-30T15:37:00Z">
            <w:rPr>
              <w:rFonts w:ascii="Times New Roman" w:hAnsi="Times New Roman"/>
              <w:sz w:val="20"/>
            </w:rPr>
          </w:rPrChange>
        </w:rPr>
        <w:t xml:space="preserve"> </w:t>
      </w:r>
      <w:r w:rsidR="006514D0">
        <w:rPr>
          <w:rFonts w:ascii="Times New Roman"/>
          <w:sz w:val="20"/>
          <w:rPrChange w:id="5438" w:author="Author" w:date="2015-07-30T15:37:00Z">
            <w:rPr>
              <w:rFonts w:ascii="Times New Roman" w:hAnsi="Times New Roman"/>
              <w:sz w:val="20"/>
            </w:rPr>
          </w:rPrChange>
        </w:rPr>
        <w:t>of</w:t>
      </w:r>
      <w:r w:rsidR="006514D0">
        <w:rPr>
          <w:rFonts w:ascii="Times New Roman"/>
          <w:spacing w:val="30"/>
          <w:sz w:val="20"/>
          <w:rPrChange w:id="5439" w:author="Author" w:date="2015-07-30T15:37:00Z">
            <w:rPr>
              <w:rFonts w:ascii="Times New Roman" w:hAnsi="Times New Roman"/>
              <w:sz w:val="20"/>
            </w:rPr>
          </w:rPrChange>
        </w:rPr>
        <w:t xml:space="preserve"> </w:t>
      </w:r>
      <w:r w:rsidR="006514D0">
        <w:rPr>
          <w:rFonts w:ascii="Times New Roman"/>
          <w:sz w:val="20"/>
          <w:rPrChange w:id="5440" w:author="Author" w:date="2015-07-30T15:37:00Z">
            <w:rPr>
              <w:rFonts w:ascii="Times New Roman" w:hAnsi="Times New Roman"/>
              <w:sz w:val="20"/>
            </w:rPr>
          </w:rPrChange>
        </w:rPr>
        <w:t>adolescent</w:t>
      </w:r>
      <w:r w:rsidR="006514D0">
        <w:rPr>
          <w:rFonts w:ascii="Times New Roman"/>
          <w:spacing w:val="21"/>
          <w:sz w:val="20"/>
          <w:rPrChange w:id="5441" w:author="Author" w:date="2015-07-30T15:37:00Z">
            <w:rPr>
              <w:rFonts w:ascii="Times New Roman" w:hAnsi="Times New Roman"/>
              <w:sz w:val="20"/>
            </w:rPr>
          </w:rPrChange>
        </w:rPr>
        <w:t xml:space="preserve"> </w:t>
      </w:r>
      <w:r w:rsidR="006514D0">
        <w:rPr>
          <w:rFonts w:ascii="Times New Roman"/>
          <w:sz w:val="20"/>
          <w:rPrChange w:id="5442" w:author="Author" w:date="2015-07-30T15:37:00Z">
            <w:rPr>
              <w:rFonts w:ascii="Times New Roman" w:hAnsi="Times New Roman"/>
              <w:sz w:val="20"/>
            </w:rPr>
          </w:rPrChange>
        </w:rPr>
        <w:t>girls,</w:t>
      </w:r>
      <w:r w:rsidR="006514D0">
        <w:rPr>
          <w:rFonts w:ascii="Times New Roman"/>
          <w:w w:val="99"/>
          <w:sz w:val="20"/>
          <w:rPrChange w:id="5443" w:author="Author" w:date="2015-07-30T15:37:00Z">
            <w:rPr>
              <w:rFonts w:ascii="Times New Roman" w:hAnsi="Times New Roman"/>
              <w:sz w:val="20"/>
            </w:rPr>
          </w:rPrChange>
        </w:rPr>
        <w:t xml:space="preserve"> </w:t>
      </w:r>
      <w:r w:rsidR="006514D0">
        <w:rPr>
          <w:rFonts w:ascii="Times New Roman"/>
          <w:sz w:val="20"/>
          <w:rPrChange w:id="5444" w:author="Author" w:date="2015-07-30T15:37:00Z">
            <w:rPr>
              <w:rFonts w:ascii="Times New Roman" w:hAnsi="Times New Roman"/>
              <w:sz w:val="20"/>
            </w:rPr>
          </w:rPrChange>
        </w:rPr>
        <w:t>pregnant and lactating women and older</w:t>
      </w:r>
      <w:r w:rsidR="006514D0">
        <w:rPr>
          <w:rFonts w:ascii="Times New Roman"/>
          <w:spacing w:val="4"/>
          <w:sz w:val="20"/>
          <w:rPrChange w:id="5445" w:author="Author" w:date="2015-07-30T15:37:00Z">
            <w:rPr>
              <w:rFonts w:ascii="Times New Roman" w:hAnsi="Times New Roman"/>
              <w:sz w:val="20"/>
            </w:rPr>
          </w:rPrChange>
        </w:rPr>
        <w:t xml:space="preserve"> </w:t>
      </w:r>
      <w:r w:rsidR="006514D0">
        <w:rPr>
          <w:rFonts w:ascii="Times New Roman"/>
          <w:sz w:val="20"/>
          <w:rPrChange w:id="5446" w:author="Author" w:date="2015-07-30T15:37:00Z">
            <w:rPr>
              <w:rFonts w:ascii="Times New Roman" w:hAnsi="Times New Roman"/>
              <w:sz w:val="20"/>
            </w:rPr>
          </w:rPrChange>
        </w:rPr>
        <w:t>persons</w:t>
      </w:r>
      <w:del w:id="5447" w:author="Author" w:date="2015-07-30T15:37:00Z">
        <w:r w:rsidRPr="00B93DD0">
          <w:rPr>
            <w:rFonts w:ascii="Times New Roman" w:hAnsi="Times New Roman" w:cs="Times New Roman"/>
            <w:sz w:val="20"/>
            <w:szCs w:val="20"/>
          </w:rPr>
          <w:delText xml:space="preserve"> </w:delText>
        </w:r>
      </w:del>
    </w:p>
    <w:p w14:paraId="0FB01C1F" w14:textId="0F5C381A" w:rsidR="00804791" w:rsidRDefault="00B93DD0">
      <w:pPr>
        <w:pStyle w:val="ListParagraph"/>
        <w:numPr>
          <w:ilvl w:val="1"/>
          <w:numId w:val="32"/>
        </w:numPr>
        <w:tabs>
          <w:tab w:val="left" w:pos="528"/>
        </w:tabs>
        <w:spacing w:before="160" w:line="259" w:lineRule="auto"/>
        <w:ind w:right="127" w:hanging="427"/>
        <w:jc w:val="both"/>
        <w:rPr>
          <w:rFonts w:ascii="Times New Roman" w:eastAsia="Times New Roman" w:hAnsi="Times New Roman" w:cs="Times New Roman"/>
          <w:sz w:val="20"/>
          <w:szCs w:val="20"/>
        </w:rPr>
        <w:pPrChange w:id="5448" w:author="Author" w:date="2015-07-30T15:37:00Z">
          <w:pPr>
            <w:ind w:right="8"/>
            <w:jc w:val="both"/>
          </w:pPr>
        </w:pPrChange>
      </w:pPr>
      <w:del w:id="5449" w:author="Author" w:date="2015-07-30T15:37:00Z">
        <w:r w:rsidRPr="00B93DD0">
          <w:rPr>
            <w:rFonts w:ascii="Times New Roman" w:hAnsi="Times New Roman" w:cs="Times New Roman"/>
            <w:sz w:val="20"/>
            <w:szCs w:val="20"/>
          </w:rPr>
          <w:delText xml:space="preserve">2.3 </w:delText>
        </w:r>
        <w:r w:rsidRPr="00B93DD0">
          <w:rPr>
            <w:rFonts w:ascii="Times New Roman" w:hAnsi="Times New Roman" w:cs="Times New Roman"/>
            <w:sz w:val="20"/>
            <w:szCs w:val="20"/>
          </w:rPr>
          <w:tab/>
        </w:r>
      </w:del>
      <w:r w:rsidR="006514D0">
        <w:rPr>
          <w:rFonts w:ascii="Times New Roman"/>
          <w:sz w:val="20"/>
          <w:rPrChange w:id="5450" w:author="Author" w:date="2015-07-30T15:37:00Z">
            <w:rPr>
              <w:rFonts w:ascii="Times New Roman" w:hAnsi="Times New Roman"/>
              <w:sz w:val="20"/>
            </w:rPr>
          </w:rPrChange>
        </w:rPr>
        <w:t>By 2030, double the agricultural productivity and incomes of small-scale food producers, in particular</w:t>
      </w:r>
      <w:r w:rsidR="006514D0">
        <w:rPr>
          <w:rFonts w:ascii="Times New Roman"/>
          <w:spacing w:val="32"/>
          <w:sz w:val="20"/>
          <w:rPrChange w:id="5451" w:author="Author" w:date="2015-07-30T15:37:00Z">
            <w:rPr>
              <w:rFonts w:ascii="Times New Roman" w:hAnsi="Times New Roman"/>
              <w:sz w:val="20"/>
            </w:rPr>
          </w:rPrChange>
        </w:rPr>
        <w:t xml:space="preserve"> </w:t>
      </w:r>
      <w:r w:rsidR="006514D0">
        <w:rPr>
          <w:rFonts w:ascii="Times New Roman"/>
          <w:sz w:val="20"/>
          <w:rPrChange w:id="5452" w:author="Author" w:date="2015-07-30T15:37:00Z">
            <w:rPr>
              <w:rFonts w:ascii="Times New Roman" w:hAnsi="Times New Roman"/>
              <w:sz w:val="20"/>
            </w:rPr>
          </w:rPrChange>
        </w:rPr>
        <w:t>women,</w:t>
      </w:r>
      <w:r w:rsidR="006514D0">
        <w:rPr>
          <w:rFonts w:ascii="Times New Roman"/>
          <w:w w:val="99"/>
          <w:sz w:val="20"/>
          <w:rPrChange w:id="5453" w:author="Author" w:date="2015-07-30T15:37:00Z">
            <w:rPr>
              <w:rFonts w:ascii="Times New Roman" w:hAnsi="Times New Roman"/>
              <w:sz w:val="20"/>
            </w:rPr>
          </w:rPrChange>
        </w:rPr>
        <w:t xml:space="preserve"> </w:t>
      </w:r>
      <w:r w:rsidR="006514D0">
        <w:rPr>
          <w:rFonts w:ascii="Times New Roman"/>
          <w:sz w:val="20"/>
          <w:rPrChange w:id="5454" w:author="Author" w:date="2015-07-30T15:37:00Z">
            <w:rPr>
              <w:rFonts w:ascii="Times New Roman" w:hAnsi="Times New Roman"/>
              <w:sz w:val="20"/>
            </w:rPr>
          </w:rPrChange>
        </w:rPr>
        <w:t>indigenous peoples, family farmers, pastoralists and fishers, including through secure and equal access to</w:t>
      </w:r>
      <w:r w:rsidR="006514D0">
        <w:rPr>
          <w:rFonts w:ascii="Times New Roman"/>
          <w:spacing w:val="28"/>
          <w:sz w:val="20"/>
          <w:rPrChange w:id="5455" w:author="Author" w:date="2015-07-30T15:37:00Z">
            <w:rPr>
              <w:rFonts w:ascii="Times New Roman" w:hAnsi="Times New Roman"/>
              <w:sz w:val="20"/>
            </w:rPr>
          </w:rPrChange>
        </w:rPr>
        <w:t xml:space="preserve"> </w:t>
      </w:r>
      <w:r w:rsidR="006514D0">
        <w:rPr>
          <w:rFonts w:ascii="Times New Roman"/>
          <w:sz w:val="20"/>
          <w:rPrChange w:id="5456" w:author="Author" w:date="2015-07-30T15:37:00Z">
            <w:rPr>
              <w:rFonts w:ascii="Times New Roman" w:hAnsi="Times New Roman"/>
              <w:sz w:val="20"/>
            </w:rPr>
          </w:rPrChange>
        </w:rPr>
        <w:t>land,</w:t>
      </w:r>
      <w:r w:rsidR="006514D0">
        <w:rPr>
          <w:rFonts w:ascii="Times New Roman"/>
          <w:w w:val="99"/>
          <w:sz w:val="20"/>
          <w:rPrChange w:id="5457" w:author="Author" w:date="2015-07-30T15:37:00Z">
            <w:rPr>
              <w:rFonts w:ascii="Times New Roman" w:hAnsi="Times New Roman"/>
              <w:sz w:val="20"/>
            </w:rPr>
          </w:rPrChange>
        </w:rPr>
        <w:t xml:space="preserve"> </w:t>
      </w:r>
      <w:r w:rsidR="006514D0">
        <w:rPr>
          <w:rFonts w:ascii="Times New Roman"/>
          <w:sz w:val="20"/>
          <w:rPrChange w:id="5458" w:author="Author" w:date="2015-07-30T15:37:00Z">
            <w:rPr>
              <w:rFonts w:ascii="Times New Roman" w:hAnsi="Times New Roman"/>
              <w:sz w:val="20"/>
            </w:rPr>
          </w:rPrChange>
        </w:rPr>
        <w:t>other</w:t>
      </w:r>
      <w:r w:rsidR="006514D0">
        <w:rPr>
          <w:rFonts w:ascii="Times New Roman"/>
          <w:spacing w:val="39"/>
          <w:sz w:val="20"/>
          <w:rPrChange w:id="5459" w:author="Author" w:date="2015-07-30T15:37:00Z">
            <w:rPr>
              <w:rFonts w:ascii="Times New Roman" w:hAnsi="Times New Roman"/>
              <w:sz w:val="20"/>
            </w:rPr>
          </w:rPrChange>
        </w:rPr>
        <w:t xml:space="preserve"> </w:t>
      </w:r>
      <w:r w:rsidR="006514D0">
        <w:rPr>
          <w:rFonts w:ascii="Times New Roman"/>
          <w:sz w:val="20"/>
          <w:rPrChange w:id="5460" w:author="Author" w:date="2015-07-30T15:37:00Z">
            <w:rPr>
              <w:rFonts w:ascii="Times New Roman" w:hAnsi="Times New Roman"/>
              <w:sz w:val="20"/>
            </w:rPr>
          </w:rPrChange>
        </w:rPr>
        <w:t>productive</w:t>
      </w:r>
      <w:r w:rsidR="006514D0">
        <w:rPr>
          <w:rFonts w:ascii="Times New Roman"/>
          <w:spacing w:val="38"/>
          <w:sz w:val="20"/>
          <w:rPrChange w:id="5461" w:author="Author" w:date="2015-07-30T15:37:00Z">
            <w:rPr>
              <w:rFonts w:ascii="Times New Roman" w:hAnsi="Times New Roman"/>
              <w:sz w:val="20"/>
            </w:rPr>
          </w:rPrChange>
        </w:rPr>
        <w:t xml:space="preserve"> </w:t>
      </w:r>
      <w:r w:rsidR="006514D0">
        <w:rPr>
          <w:rFonts w:ascii="Times New Roman"/>
          <w:sz w:val="20"/>
          <w:rPrChange w:id="5462" w:author="Author" w:date="2015-07-30T15:37:00Z">
            <w:rPr>
              <w:rFonts w:ascii="Times New Roman" w:hAnsi="Times New Roman"/>
              <w:sz w:val="20"/>
            </w:rPr>
          </w:rPrChange>
        </w:rPr>
        <w:t>resources</w:t>
      </w:r>
      <w:r w:rsidR="006514D0">
        <w:rPr>
          <w:rFonts w:ascii="Times New Roman"/>
          <w:spacing w:val="37"/>
          <w:sz w:val="20"/>
          <w:rPrChange w:id="5463" w:author="Author" w:date="2015-07-30T15:37:00Z">
            <w:rPr>
              <w:rFonts w:ascii="Times New Roman" w:hAnsi="Times New Roman"/>
              <w:sz w:val="20"/>
            </w:rPr>
          </w:rPrChange>
        </w:rPr>
        <w:t xml:space="preserve"> </w:t>
      </w:r>
      <w:r w:rsidR="006514D0">
        <w:rPr>
          <w:rFonts w:ascii="Times New Roman"/>
          <w:sz w:val="20"/>
          <w:rPrChange w:id="5464" w:author="Author" w:date="2015-07-30T15:37:00Z">
            <w:rPr>
              <w:rFonts w:ascii="Times New Roman" w:hAnsi="Times New Roman"/>
              <w:sz w:val="20"/>
            </w:rPr>
          </w:rPrChange>
        </w:rPr>
        <w:t>and</w:t>
      </w:r>
      <w:r w:rsidR="006514D0">
        <w:rPr>
          <w:rFonts w:ascii="Times New Roman"/>
          <w:spacing w:val="39"/>
          <w:sz w:val="20"/>
          <w:rPrChange w:id="5465" w:author="Author" w:date="2015-07-30T15:37:00Z">
            <w:rPr>
              <w:rFonts w:ascii="Times New Roman" w:hAnsi="Times New Roman"/>
              <w:sz w:val="20"/>
            </w:rPr>
          </w:rPrChange>
        </w:rPr>
        <w:t xml:space="preserve"> </w:t>
      </w:r>
      <w:r w:rsidR="006514D0">
        <w:rPr>
          <w:rFonts w:ascii="Times New Roman"/>
          <w:sz w:val="20"/>
          <w:rPrChange w:id="5466" w:author="Author" w:date="2015-07-30T15:37:00Z">
            <w:rPr>
              <w:rFonts w:ascii="Times New Roman" w:hAnsi="Times New Roman"/>
              <w:sz w:val="20"/>
            </w:rPr>
          </w:rPrChange>
        </w:rPr>
        <w:t>inputs,</w:t>
      </w:r>
      <w:r w:rsidR="006514D0">
        <w:rPr>
          <w:rFonts w:ascii="Times New Roman"/>
          <w:spacing w:val="38"/>
          <w:sz w:val="20"/>
          <w:rPrChange w:id="5467" w:author="Author" w:date="2015-07-30T15:37:00Z">
            <w:rPr>
              <w:rFonts w:ascii="Times New Roman" w:hAnsi="Times New Roman"/>
              <w:sz w:val="20"/>
            </w:rPr>
          </w:rPrChange>
        </w:rPr>
        <w:t xml:space="preserve"> </w:t>
      </w:r>
      <w:r w:rsidR="006514D0">
        <w:rPr>
          <w:rFonts w:ascii="Times New Roman"/>
          <w:sz w:val="20"/>
          <w:rPrChange w:id="5468" w:author="Author" w:date="2015-07-30T15:37:00Z">
            <w:rPr>
              <w:rFonts w:ascii="Times New Roman" w:hAnsi="Times New Roman"/>
              <w:sz w:val="20"/>
            </w:rPr>
          </w:rPrChange>
        </w:rPr>
        <w:t>knowledge,</w:t>
      </w:r>
      <w:r w:rsidR="006514D0">
        <w:rPr>
          <w:rFonts w:ascii="Times New Roman"/>
          <w:spacing w:val="39"/>
          <w:sz w:val="20"/>
          <w:rPrChange w:id="5469" w:author="Author" w:date="2015-07-30T15:37:00Z">
            <w:rPr>
              <w:rFonts w:ascii="Times New Roman" w:hAnsi="Times New Roman"/>
              <w:sz w:val="20"/>
            </w:rPr>
          </w:rPrChange>
        </w:rPr>
        <w:t xml:space="preserve"> </w:t>
      </w:r>
      <w:r w:rsidR="006514D0">
        <w:rPr>
          <w:rFonts w:ascii="Times New Roman"/>
          <w:sz w:val="20"/>
          <w:rPrChange w:id="5470" w:author="Author" w:date="2015-07-30T15:37:00Z">
            <w:rPr>
              <w:rFonts w:ascii="Times New Roman" w:hAnsi="Times New Roman"/>
              <w:sz w:val="20"/>
            </w:rPr>
          </w:rPrChange>
        </w:rPr>
        <w:t>financial</w:t>
      </w:r>
      <w:r w:rsidR="006514D0">
        <w:rPr>
          <w:rFonts w:ascii="Times New Roman"/>
          <w:spacing w:val="38"/>
          <w:sz w:val="20"/>
          <w:rPrChange w:id="5471" w:author="Author" w:date="2015-07-30T15:37:00Z">
            <w:rPr>
              <w:rFonts w:ascii="Times New Roman" w:hAnsi="Times New Roman"/>
              <w:sz w:val="20"/>
            </w:rPr>
          </w:rPrChange>
        </w:rPr>
        <w:t xml:space="preserve"> </w:t>
      </w:r>
      <w:r w:rsidR="006514D0">
        <w:rPr>
          <w:rFonts w:ascii="Times New Roman"/>
          <w:sz w:val="20"/>
          <w:rPrChange w:id="5472" w:author="Author" w:date="2015-07-30T15:37:00Z">
            <w:rPr>
              <w:rFonts w:ascii="Times New Roman" w:hAnsi="Times New Roman"/>
              <w:sz w:val="20"/>
            </w:rPr>
          </w:rPrChange>
        </w:rPr>
        <w:t>services,</w:t>
      </w:r>
      <w:r w:rsidR="006514D0">
        <w:rPr>
          <w:rFonts w:ascii="Times New Roman"/>
          <w:spacing w:val="41"/>
          <w:sz w:val="20"/>
          <w:rPrChange w:id="5473" w:author="Author" w:date="2015-07-30T15:37:00Z">
            <w:rPr>
              <w:rFonts w:ascii="Times New Roman" w:hAnsi="Times New Roman"/>
              <w:sz w:val="20"/>
            </w:rPr>
          </w:rPrChange>
        </w:rPr>
        <w:t xml:space="preserve"> </w:t>
      </w:r>
      <w:r w:rsidR="006514D0">
        <w:rPr>
          <w:rFonts w:ascii="Times New Roman"/>
          <w:sz w:val="20"/>
          <w:rPrChange w:id="5474" w:author="Author" w:date="2015-07-30T15:37:00Z">
            <w:rPr>
              <w:rFonts w:ascii="Times New Roman" w:hAnsi="Times New Roman"/>
              <w:sz w:val="20"/>
            </w:rPr>
          </w:rPrChange>
        </w:rPr>
        <w:t>markets</w:t>
      </w:r>
      <w:r w:rsidR="006514D0">
        <w:rPr>
          <w:rFonts w:ascii="Times New Roman"/>
          <w:spacing w:val="37"/>
          <w:sz w:val="20"/>
          <w:rPrChange w:id="5475" w:author="Author" w:date="2015-07-30T15:37:00Z">
            <w:rPr>
              <w:rFonts w:ascii="Times New Roman" w:hAnsi="Times New Roman"/>
              <w:sz w:val="20"/>
            </w:rPr>
          </w:rPrChange>
        </w:rPr>
        <w:t xml:space="preserve"> </w:t>
      </w:r>
      <w:r w:rsidR="006514D0">
        <w:rPr>
          <w:rFonts w:ascii="Times New Roman"/>
          <w:sz w:val="20"/>
          <w:rPrChange w:id="5476" w:author="Author" w:date="2015-07-30T15:37:00Z">
            <w:rPr>
              <w:rFonts w:ascii="Times New Roman" w:hAnsi="Times New Roman"/>
              <w:sz w:val="20"/>
            </w:rPr>
          </w:rPrChange>
        </w:rPr>
        <w:t>and</w:t>
      </w:r>
      <w:r w:rsidR="006514D0">
        <w:rPr>
          <w:rFonts w:ascii="Times New Roman"/>
          <w:spacing w:val="39"/>
          <w:sz w:val="20"/>
          <w:rPrChange w:id="5477" w:author="Author" w:date="2015-07-30T15:37:00Z">
            <w:rPr>
              <w:rFonts w:ascii="Times New Roman" w:hAnsi="Times New Roman"/>
              <w:sz w:val="20"/>
            </w:rPr>
          </w:rPrChange>
        </w:rPr>
        <w:t xml:space="preserve"> </w:t>
      </w:r>
      <w:r w:rsidR="006514D0">
        <w:rPr>
          <w:rFonts w:ascii="Times New Roman"/>
          <w:sz w:val="20"/>
          <w:rPrChange w:id="5478" w:author="Author" w:date="2015-07-30T15:37:00Z">
            <w:rPr>
              <w:rFonts w:ascii="Times New Roman" w:hAnsi="Times New Roman"/>
              <w:sz w:val="20"/>
            </w:rPr>
          </w:rPrChange>
        </w:rPr>
        <w:t>opportunities</w:t>
      </w:r>
      <w:r w:rsidR="006514D0">
        <w:rPr>
          <w:rFonts w:ascii="Times New Roman"/>
          <w:spacing w:val="40"/>
          <w:sz w:val="20"/>
          <w:rPrChange w:id="5479" w:author="Author" w:date="2015-07-30T15:37:00Z">
            <w:rPr>
              <w:rFonts w:ascii="Times New Roman" w:hAnsi="Times New Roman"/>
              <w:sz w:val="20"/>
            </w:rPr>
          </w:rPrChange>
        </w:rPr>
        <w:t xml:space="preserve"> </w:t>
      </w:r>
      <w:r w:rsidR="006514D0">
        <w:rPr>
          <w:rFonts w:ascii="Times New Roman"/>
          <w:sz w:val="20"/>
          <w:rPrChange w:id="5480" w:author="Author" w:date="2015-07-30T15:37:00Z">
            <w:rPr>
              <w:rFonts w:ascii="Times New Roman" w:hAnsi="Times New Roman"/>
              <w:sz w:val="20"/>
            </w:rPr>
          </w:rPrChange>
        </w:rPr>
        <w:t>for</w:t>
      </w:r>
      <w:r w:rsidR="006514D0">
        <w:rPr>
          <w:rFonts w:ascii="Times New Roman"/>
          <w:spacing w:val="39"/>
          <w:sz w:val="20"/>
          <w:rPrChange w:id="5481" w:author="Author" w:date="2015-07-30T15:37:00Z">
            <w:rPr>
              <w:rFonts w:ascii="Times New Roman" w:hAnsi="Times New Roman"/>
              <w:sz w:val="20"/>
            </w:rPr>
          </w:rPrChange>
        </w:rPr>
        <w:t xml:space="preserve"> </w:t>
      </w:r>
      <w:r w:rsidR="006514D0">
        <w:rPr>
          <w:rFonts w:ascii="Times New Roman"/>
          <w:sz w:val="20"/>
          <w:rPrChange w:id="5482" w:author="Author" w:date="2015-07-30T15:37:00Z">
            <w:rPr>
              <w:rFonts w:ascii="Times New Roman" w:hAnsi="Times New Roman"/>
              <w:sz w:val="20"/>
            </w:rPr>
          </w:rPrChange>
        </w:rPr>
        <w:t>value</w:t>
      </w:r>
      <w:r w:rsidR="006514D0">
        <w:rPr>
          <w:rFonts w:ascii="Times New Roman"/>
          <w:w w:val="99"/>
          <w:sz w:val="20"/>
          <w:rPrChange w:id="5483" w:author="Author" w:date="2015-07-30T15:37:00Z">
            <w:rPr>
              <w:rFonts w:ascii="Times New Roman" w:hAnsi="Times New Roman"/>
              <w:sz w:val="20"/>
            </w:rPr>
          </w:rPrChange>
        </w:rPr>
        <w:t xml:space="preserve"> </w:t>
      </w:r>
      <w:r w:rsidR="006514D0">
        <w:rPr>
          <w:rFonts w:ascii="Times New Roman"/>
          <w:sz w:val="20"/>
          <w:rPrChange w:id="5484" w:author="Author" w:date="2015-07-30T15:37:00Z">
            <w:rPr>
              <w:rFonts w:ascii="Times New Roman" w:hAnsi="Times New Roman"/>
              <w:sz w:val="20"/>
            </w:rPr>
          </w:rPrChange>
        </w:rPr>
        <w:t>addition and non-farm</w:t>
      </w:r>
      <w:r w:rsidR="006514D0">
        <w:rPr>
          <w:rFonts w:ascii="Times New Roman"/>
          <w:spacing w:val="-5"/>
          <w:sz w:val="20"/>
          <w:rPrChange w:id="5485" w:author="Author" w:date="2015-07-30T15:37:00Z">
            <w:rPr>
              <w:rFonts w:ascii="Times New Roman" w:hAnsi="Times New Roman"/>
              <w:sz w:val="20"/>
            </w:rPr>
          </w:rPrChange>
        </w:rPr>
        <w:t xml:space="preserve"> </w:t>
      </w:r>
      <w:r w:rsidR="006514D0">
        <w:rPr>
          <w:rFonts w:ascii="Times New Roman"/>
          <w:sz w:val="20"/>
          <w:rPrChange w:id="5486" w:author="Author" w:date="2015-07-30T15:37:00Z">
            <w:rPr>
              <w:rFonts w:ascii="Times New Roman" w:hAnsi="Times New Roman"/>
              <w:sz w:val="20"/>
            </w:rPr>
          </w:rPrChange>
        </w:rPr>
        <w:t>employment</w:t>
      </w:r>
      <w:del w:id="5487" w:author="Author" w:date="2015-07-30T15:37:00Z">
        <w:r w:rsidRPr="00B93DD0">
          <w:rPr>
            <w:rFonts w:ascii="Times New Roman" w:hAnsi="Times New Roman" w:cs="Times New Roman"/>
            <w:sz w:val="20"/>
            <w:szCs w:val="20"/>
          </w:rPr>
          <w:delText xml:space="preserve">  </w:delText>
        </w:r>
      </w:del>
    </w:p>
    <w:p w14:paraId="72339AD7" w14:textId="558CC820" w:rsidR="00804791" w:rsidRDefault="00B93DD0">
      <w:pPr>
        <w:pStyle w:val="ListParagraph"/>
        <w:numPr>
          <w:ilvl w:val="1"/>
          <w:numId w:val="32"/>
        </w:numPr>
        <w:tabs>
          <w:tab w:val="left" w:pos="528"/>
        </w:tabs>
        <w:spacing w:before="160" w:line="259" w:lineRule="auto"/>
        <w:ind w:right="128" w:hanging="427"/>
        <w:jc w:val="both"/>
        <w:rPr>
          <w:rFonts w:ascii="Times New Roman" w:eastAsia="Times New Roman" w:hAnsi="Times New Roman" w:cs="Times New Roman"/>
          <w:sz w:val="20"/>
          <w:szCs w:val="20"/>
        </w:rPr>
        <w:pPrChange w:id="5488" w:author="Author" w:date="2015-07-30T15:37:00Z">
          <w:pPr>
            <w:ind w:right="8"/>
            <w:jc w:val="both"/>
          </w:pPr>
        </w:pPrChange>
      </w:pPr>
      <w:del w:id="5489" w:author="Author" w:date="2015-07-30T15:37:00Z">
        <w:r w:rsidRPr="00B93DD0">
          <w:rPr>
            <w:rFonts w:ascii="Times New Roman" w:hAnsi="Times New Roman" w:cs="Times New Roman"/>
            <w:sz w:val="20"/>
            <w:szCs w:val="20"/>
          </w:rPr>
          <w:delText xml:space="preserve">2.4 </w:delText>
        </w:r>
        <w:r w:rsidRPr="00B93DD0">
          <w:rPr>
            <w:rFonts w:ascii="Times New Roman" w:hAnsi="Times New Roman" w:cs="Times New Roman"/>
            <w:sz w:val="20"/>
            <w:szCs w:val="20"/>
          </w:rPr>
          <w:tab/>
        </w:r>
      </w:del>
      <w:r w:rsidR="006514D0">
        <w:rPr>
          <w:rFonts w:ascii="Times New Roman"/>
          <w:sz w:val="20"/>
          <w:rPrChange w:id="5490" w:author="Author" w:date="2015-07-30T15:37:00Z">
            <w:rPr>
              <w:rFonts w:ascii="Times New Roman" w:hAnsi="Times New Roman"/>
              <w:sz w:val="20"/>
            </w:rPr>
          </w:rPrChange>
        </w:rPr>
        <w:t>By 2030, ensure sustainable food production systems and implement resilient agricultural practices</w:t>
      </w:r>
      <w:r w:rsidR="006514D0">
        <w:rPr>
          <w:rFonts w:ascii="Times New Roman"/>
          <w:spacing w:val="9"/>
          <w:sz w:val="20"/>
          <w:rPrChange w:id="5491" w:author="Author" w:date="2015-07-30T15:37:00Z">
            <w:rPr>
              <w:rFonts w:ascii="Times New Roman" w:hAnsi="Times New Roman"/>
              <w:sz w:val="20"/>
            </w:rPr>
          </w:rPrChange>
        </w:rPr>
        <w:t xml:space="preserve"> </w:t>
      </w:r>
      <w:r w:rsidR="006514D0">
        <w:rPr>
          <w:rFonts w:ascii="Times New Roman"/>
          <w:sz w:val="20"/>
          <w:rPrChange w:id="5492" w:author="Author" w:date="2015-07-30T15:37:00Z">
            <w:rPr>
              <w:rFonts w:ascii="Times New Roman" w:hAnsi="Times New Roman"/>
              <w:sz w:val="20"/>
            </w:rPr>
          </w:rPrChange>
        </w:rPr>
        <w:t>that</w:t>
      </w:r>
      <w:r w:rsidR="006514D0">
        <w:rPr>
          <w:rFonts w:ascii="Times New Roman"/>
          <w:w w:val="99"/>
          <w:sz w:val="20"/>
          <w:rPrChange w:id="5493" w:author="Author" w:date="2015-07-30T15:37:00Z">
            <w:rPr>
              <w:rFonts w:ascii="Times New Roman" w:hAnsi="Times New Roman"/>
              <w:sz w:val="20"/>
            </w:rPr>
          </w:rPrChange>
        </w:rPr>
        <w:t xml:space="preserve"> </w:t>
      </w:r>
      <w:r w:rsidR="006514D0">
        <w:rPr>
          <w:rFonts w:ascii="Times New Roman"/>
          <w:sz w:val="20"/>
          <w:rPrChange w:id="5494" w:author="Author" w:date="2015-07-30T15:37:00Z">
            <w:rPr>
              <w:rFonts w:ascii="Times New Roman" w:hAnsi="Times New Roman"/>
              <w:sz w:val="20"/>
            </w:rPr>
          </w:rPrChange>
        </w:rPr>
        <w:t>increase productivity and production, that help maintain ecosystems, that strengthen capacity for adaptation</w:t>
      </w:r>
      <w:r w:rsidR="006514D0">
        <w:rPr>
          <w:rFonts w:ascii="Times New Roman"/>
          <w:spacing w:val="19"/>
          <w:sz w:val="20"/>
          <w:rPrChange w:id="5495" w:author="Author" w:date="2015-07-30T15:37:00Z">
            <w:rPr>
              <w:rFonts w:ascii="Times New Roman" w:hAnsi="Times New Roman"/>
              <w:sz w:val="20"/>
            </w:rPr>
          </w:rPrChange>
        </w:rPr>
        <w:t xml:space="preserve"> </w:t>
      </w:r>
      <w:r w:rsidR="006514D0">
        <w:rPr>
          <w:rFonts w:ascii="Times New Roman"/>
          <w:sz w:val="20"/>
          <w:rPrChange w:id="5496" w:author="Author" w:date="2015-07-30T15:37:00Z">
            <w:rPr>
              <w:rFonts w:ascii="Times New Roman" w:hAnsi="Times New Roman"/>
              <w:sz w:val="20"/>
            </w:rPr>
          </w:rPrChange>
        </w:rPr>
        <w:t>to</w:t>
      </w:r>
      <w:r w:rsidR="006514D0">
        <w:rPr>
          <w:rFonts w:ascii="Times New Roman"/>
          <w:w w:val="99"/>
          <w:sz w:val="20"/>
          <w:rPrChange w:id="5497" w:author="Author" w:date="2015-07-30T15:37:00Z">
            <w:rPr>
              <w:rFonts w:ascii="Times New Roman" w:hAnsi="Times New Roman"/>
              <w:sz w:val="20"/>
            </w:rPr>
          </w:rPrChange>
        </w:rPr>
        <w:t xml:space="preserve"> </w:t>
      </w:r>
      <w:r w:rsidR="006514D0">
        <w:rPr>
          <w:rFonts w:ascii="Times New Roman"/>
          <w:sz w:val="20"/>
          <w:rPrChange w:id="5498" w:author="Author" w:date="2015-07-30T15:37:00Z">
            <w:rPr>
              <w:rFonts w:ascii="Times New Roman" w:hAnsi="Times New Roman"/>
              <w:sz w:val="20"/>
            </w:rPr>
          </w:rPrChange>
        </w:rPr>
        <w:t>climate</w:t>
      </w:r>
      <w:r w:rsidR="006514D0">
        <w:rPr>
          <w:rFonts w:ascii="Times New Roman"/>
          <w:spacing w:val="22"/>
          <w:sz w:val="20"/>
          <w:rPrChange w:id="5499" w:author="Author" w:date="2015-07-30T15:37:00Z">
            <w:rPr>
              <w:rFonts w:ascii="Times New Roman" w:hAnsi="Times New Roman"/>
              <w:sz w:val="20"/>
            </w:rPr>
          </w:rPrChange>
        </w:rPr>
        <w:t xml:space="preserve"> </w:t>
      </w:r>
      <w:r w:rsidR="006514D0">
        <w:rPr>
          <w:rFonts w:ascii="Times New Roman"/>
          <w:sz w:val="20"/>
          <w:rPrChange w:id="5500" w:author="Author" w:date="2015-07-30T15:37:00Z">
            <w:rPr>
              <w:rFonts w:ascii="Times New Roman" w:hAnsi="Times New Roman"/>
              <w:sz w:val="20"/>
            </w:rPr>
          </w:rPrChange>
        </w:rPr>
        <w:t>change,</w:t>
      </w:r>
      <w:r w:rsidR="006514D0">
        <w:rPr>
          <w:rFonts w:ascii="Times New Roman"/>
          <w:spacing w:val="20"/>
          <w:sz w:val="20"/>
          <w:rPrChange w:id="5501" w:author="Author" w:date="2015-07-30T15:37:00Z">
            <w:rPr>
              <w:rFonts w:ascii="Times New Roman" w:hAnsi="Times New Roman"/>
              <w:sz w:val="20"/>
            </w:rPr>
          </w:rPrChange>
        </w:rPr>
        <w:t xml:space="preserve"> </w:t>
      </w:r>
      <w:r w:rsidR="006514D0">
        <w:rPr>
          <w:rFonts w:ascii="Times New Roman"/>
          <w:sz w:val="20"/>
          <w:rPrChange w:id="5502" w:author="Author" w:date="2015-07-30T15:37:00Z">
            <w:rPr>
              <w:rFonts w:ascii="Times New Roman" w:hAnsi="Times New Roman"/>
              <w:sz w:val="20"/>
            </w:rPr>
          </w:rPrChange>
        </w:rPr>
        <w:t>extreme</w:t>
      </w:r>
      <w:r w:rsidR="006514D0">
        <w:rPr>
          <w:rFonts w:ascii="Times New Roman"/>
          <w:spacing w:val="25"/>
          <w:sz w:val="20"/>
          <w:rPrChange w:id="5503" w:author="Author" w:date="2015-07-30T15:37:00Z">
            <w:rPr>
              <w:rFonts w:ascii="Times New Roman" w:hAnsi="Times New Roman"/>
              <w:sz w:val="20"/>
            </w:rPr>
          </w:rPrChange>
        </w:rPr>
        <w:t xml:space="preserve"> </w:t>
      </w:r>
      <w:r w:rsidR="006514D0">
        <w:rPr>
          <w:rFonts w:ascii="Times New Roman"/>
          <w:sz w:val="20"/>
          <w:rPrChange w:id="5504" w:author="Author" w:date="2015-07-30T15:37:00Z">
            <w:rPr>
              <w:rFonts w:ascii="Times New Roman" w:hAnsi="Times New Roman"/>
              <w:sz w:val="20"/>
            </w:rPr>
          </w:rPrChange>
        </w:rPr>
        <w:t>weather,</w:t>
      </w:r>
      <w:r w:rsidR="006514D0">
        <w:rPr>
          <w:rFonts w:ascii="Times New Roman"/>
          <w:spacing w:val="20"/>
          <w:sz w:val="20"/>
          <w:rPrChange w:id="5505" w:author="Author" w:date="2015-07-30T15:37:00Z">
            <w:rPr>
              <w:rFonts w:ascii="Times New Roman" w:hAnsi="Times New Roman"/>
              <w:sz w:val="20"/>
            </w:rPr>
          </w:rPrChange>
        </w:rPr>
        <w:t xml:space="preserve"> </w:t>
      </w:r>
      <w:r w:rsidR="006514D0">
        <w:rPr>
          <w:rFonts w:ascii="Times New Roman"/>
          <w:sz w:val="20"/>
          <w:rPrChange w:id="5506" w:author="Author" w:date="2015-07-30T15:37:00Z">
            <w:rPr>
              <w:rFonts w:ascii="Times New Roman" w:hAnsi="Times New Roman"/>
              <w:sz w:val="20"/>
            </w:rPr>
          </w:rPrChange>
        </w:rPr>
        <w:t>drought,</w:t>
      </w:r>
      <w:r w:rsidR="006514D0">
        <w:rPr>
          <w:rFonts w:ascii="Times New Roman"/>
          <w:spacing w:val="23"/>
          <w:sz w:val="20"/>
          <w:rPrChange w:id="5507" w:author="Author" w:date="2015-07-30T15:37:00Z">
            <w:rPr>
              <w:rFonts w:ascii="Times New Roman" w:hAnsi="Times New Roman"/>
              <w:sz w:val="20"/>
            </w:rPr>
          </w:rPrChange>
        </w:rPr>
        <w:t xml:space="preserve"> </w:t>
      </w:r>
      <w:r w:rsidR="006514D0">
        <w:rPr>
          <w:rFonts w:ascii="Times New Roman"/>
          <w:sz w:val="20"/>
          <w:rPrChange w:id="5508" w:author="Author" w:date="2015-07-30T15:37:00Z">
            <w:rPr>
              <w:rFonts w:ascii="Times New Roman" w:hAnsi="Times New Roman"/>
              <w:sz w:val="20"/>
            </w:rPr>
          </w:rPrChange>
        </w:rPr>
        <w:t>flooding</w:t>
      </w:r>
      <w:r w:rsidR="006514D0">
        <w:rPr>
          <w:rFonts w:ascii="Times New Roman"/>
          <w:spacing w:val="21"/>
          <w:sz w:val="20"/>
          <w:rPrChange w:id="5509" w:author="Author" w:date="2015-07-30T15:37:00Z">
            <w:rPr>
              <w:rFonts w:ascii="Times New Roman" w:hAnsi="Times New Roman"/>
              <w:sz w:val="20"/>
            </w:rPr>
          </w:rPrChange>
        </w:rPr>
        <w:t xml:space="preserve"> </w:t>
      </w:r>
      <w:r w:rsidR="006514D0">
        <w:rPr>
          <w:rFonts w:ascii="Times New Roman"/>
          <w:sz w:val="20"/>
          <w:rPrChange w:id="5510" w:author="Author" w:date="2015-07-30T15:37:00Z">
            <w:rPr>
              <w:rFonts w:ascii="Times New Roman" w:hAnsi="Times New Roman"/>
              <w:sz w:val="20"/>
            </w:rPr>
          </w:rPrChange>
        </w:rPr>
        <w:t>and</w:t>
      </w:r>
      <w:r w:rsidR="006514D0">
        <w:rPr>
          <w:rFonts w:ascii="Times New Roman"/>
          <w:spacing w:val="21"/>
          <w:sz w:val="20"/>
          <w:rPrChange w:id="5511" w:author="Author" w:date="2015-07-30T15:37:00Z">
            <w:rPr>
              <w:rFonts w:ascii="Times New Roman" w:hAnsi="Times New Roman"/>
              <w:sz w:val="20"/>
            </w:rPr>
          </w:rPrChange>
        </w:rPr>
        <w:t xml:space="preserve"> </w:t>
      </w:r>
      <w:r w:rsidR="006514D0">
        <w:rPr>
          <w:rFonts w:ascii="Times New Roman"/>
          <w:sz w:val="20"/>
          <w:rPrChange w:id="5512" w:author="Author" w:date="2015-07-30T15:37:00Z">
            <w:rPr>
              <w:rFonts w:ascii="Times New Roman" w:hAnsi="Times New Roman"/>
              <w:sz w:val="20"/>
            </w:rPr>
          </w:rPrChange>
        </w:rPr>
        <w:t>other</w:t>
      </w:r>
      <w:r w:rsidR="006514D0">
        <w:rPr>
          <w:rFonts w:ascii="Times New Roman"/>
          <w:spacing w:val="21"/>
          <w:sz w:val="20"/>
          <w:rPrChange w:id="5513" w:author="Author" w:date="2015-07-30T15:37:00Z">
            <w:rPr>
              <w:rFonts w:ascii="Times New Roman" w:hAnsi="Times New Roman"/>
              <w:sz w:val="20"/>
            </w:rPr>
          </w:rPrChange>
        </w:rPr>
        <w:t xml:space="preserve"> </w:t>
      </w:r>
      <w:r w:rsidR="006514D0">
        <w:rPr>
          <w:rFonts w:ascii="Times New Roman"/>
          <w:sz w:val="20"/>
          <w:rPrChange w:id="5514" w:author="Author" w:date="2015-07-30T15:37:00Z">
            <w:rPr>
              <w:rFonts w:ascii="Times New Roman" w:hAnsi="Times New Roman"/>
              <w:sz w:val="20"/>
            </w:rPr>
          </w:rPrChange>
        </w:rPr>
        <w:t>disasters</w:t>
      </w:r>
      <w:r w:rsidR="006514D0">
        <w:rPr>
          <w:rFonts w:ascii="Times New Roman"/>
          <w:spacing w:val="19"/>
          <w:sz w:val="20"/>
          <w:rPrChange w:id="5515" w:author="Author" w:date="2015-07-30T15:37:00Z">
            <w:rPr>
              <w:rFonts w:ascii="Times New Roman" w:hAnsi="Times New Roman"/>
              <w:sz w:val="20"/>
            </w:rPr>
          </w:rPrChange>
        </w:rPr>
        <w:t xml:space="preserve"> </w:t>
      </w:r>
      <w:r w:rsidR="006514D0">
        <w:rPr>
          <w:rFonts w:ascii="Times New Roman"/>
          <w:sz w:val="20"/>
          <w:rPrChange w:id="5516" w:author="Author" w:date="2015-07-30T15:37:00Z">
            <w:rPr>
              <w:rFonts w:ascii="Times New Roman" w:hAnsi="Times New Roman"/>
              <w:sz w:val="20"/>
            </w:rPr>
          </w:rPrChange>
        </w:rPr>
        <w:t>and</w:t>
      </w:r>
      <w:r w:rsidR="006514D0">
        <w:rPr>
          <w:rFonts w:ascii="Times New Roman"/>
          <w:spacing w:val="21"/>
          <w:sz w:val="20"/>
          <w:rPrChange w:id="5517" w:author="Author" w:date="2015-07-30T15:37:00Z">
            <w:rPr>
              <w:rFonts w:ascii="Times New Roman" w:hAnsi="Times New Roman"/>
              <w:sz w:val="20"/>
            </w:rPr>
          </w:rPrChange>
        </w:rPr>
        <w:t xml:space="preserve"> </w:t>
      </w:r>
      <w:r w:rsidR="006514D0">
        <w:rPr>
          <w:rFonts w:ascii="Times New Roman"/>
          <w:sz w:val="20"/>
          <w:rPrChange w:id="5518" w:author="Author" w:date="2015-07-30T15:37:00Z">
            <w:rPr>
              <w:rFonts w:ascii="Times New Roman" w:hAnsi="Times New Roman"/>
              <w:sz w:val="20"/>
            </w:rPr>
          </w:rPrChange>
        </w:rPr>
        <w:t>that</w:t>
      </w:r>
      <w:r w:rsidR="006514D0">
        <w:rPr>
          <w:rFonts w:ascii="Times New Roman"/>
          <w:spacing w:val="20"/>
          <w:sz w:val="20"/>
          <w:rPrChange w:id="5519" w:author="Author" w:date="2015-07-30T15:37:00Z">
            <w:rPr>
              <w:rFonts w:ascii="Times New Roman" w:hAnsi="Times New Roman"/>
              <w:sz w:val="20"/>
            </w:rPr>
          </w:rPrChange>
        </w:rPr>
        <w:t xml:space="preserve"> </w:t>
      </w:r>
      <w:r w:rsidR="006514D0">
        <w:rPr>
          <w:rFonts w:ascii="Times New Roman"/>
          <w:sz w:val="20"/>
          <w:rPrChange w:id="5520" w:author="Author" w:date="2015-07-30T15:37:00Z">
            <w:rPr>
              <w:rFonts w:ascii="Times New Roman" w:hAnsi="Times New Roman"/>
              <w:sz w:val="20"/>
            </w:rPr>
          </w:rPrChange>
        </w:rPr>
        <w:t>progressively</w:t>
      </w:r>
      <w:r w:rsidR="006514D0">
        <w:rPr>
          <w:rFonts w:ascii="Times New Roman"/>
          <w:spacing w:val="21"/>
          <w:sz w:val="20"/>
          <w:rPrChange w:id="5521" w:author="Author" w:date="2015-07-30T15:37:00Z">
            <w:rPr>
              <w:rFonts w:ascii="Times New Roman" w:hAnsi="Times New Roman"/>
              <w:sz w:val="20"/>
            </w:rPr>
          </w:rPrChange>
        </w:rPr>
        <w:t xml:space="preserve"> </w:t>
      </w:r>
      <w:r w:rsidR="006514D0">
        <w:rPr>
          <w:rFonts w:ascii="Times New Roman"/>
          <w:sz w:val="20"/>
          <w:rPrChange w:id="5522" w:author="Author" w:date="2015-07-30T15:37:00Z">
            <w:rPr>
              <w:rFonts w:ascii="Times New Roman" w:hAnsi="Times New Roman"/>
              <w:sz w:val="20"/>
            </w:rPr>
          </w:rPrChange>
        </w:rPr>
        <w:t>improve</w:t>
      </w:r>
      <w:r w:rsidR="006514D0">
        <w:rPr>
          <w:rFonts w:ascii="Times New Roman"/>
          <w:spacing w:val="22"/>
          <w:sz w:val="20"/>
          <w:rPrChange w:id="5523" w:author="Author" w:date="2015-07-30T15:37:00Z">
            <w:rPr>
              <w:rFonts w:ascii="Times New Roman" w:hAnsi="Times New Roman"/>
              <w:sz w:val="20"/>
            </w:rPr>
          </w:rPrChange>
        </w:rPr>
        <w:t xml:space="preserve"> </w:t>
      </w:r>
      <w:r w:rsidR="006514D0">
        <w:rPr>
          <w:rFonts w:ascii="Times New Roman"/>
          <w:sz w:val="20"/>
          <w:rPrChange w:id="5524" w:author="Author" w:date="2015-07-30T15:37:00Z">
            <w:rPr>
              <w:rFonts w:ascii="Times New Roman" w:hAnsi="Times New Roman"/>
              <w:sz w:val="20"/>
            </w:rPr>
          </w:rPrChange>
        </w:rPr>
        <w:t>land</w:t>
      </w:r>
      <w:r w:rsidR="006514D0">
        <w:rPr>
          <w:rFonts w:ascii="Times New Roman"/>
          <w:w w:val="99"/>
          <w:sz w:val="20"/>
          <w:rPrChange w:id="5525" w:author="Author" w:date="2015-07-30T15:37:00Z">
            <w:rPr>
              <w:rFonts w:ascii="Times New Roman" w:hAnsi="Times New Roman"/>
              <w:sz w:val="20"/>
            </w:rPr>
          </w:rPrChange>
        </w:rPr>
        <w:t xml:space="preserve"> </w:t>
      </w:r>
      <w:r w:rsidR="006514D0">
        <w:rPr>
          <w:rFonts w:ascii="Times New Roman"/>
          <w:sz w:val="20"/>
          <w:rPrChange w:id="5526" w:author="Author" w:date="2015-07-30T15:37:00Z">
            <w:rPr>
              <w:rFonts w:ascii="Times New Roman" w:hAnsi="Times New Roman"/>
              <w:sz w:val="20"/>
            </w:rPr>
          </w:rPrChange>
        </w:rPr>
        <w:t>and soil</w:t>
      </w:r>
      <w:r w:rsidR="006514D0">
        <w:rPr>
          <w:rFonts w:ascii="Times New Roman"/>
          <w:spacing w:val="-1"/>
          <w:sz w:val="20"/>
          <w:rPrChange w:id="5527" w:author="Author" w:date="2015-07-30T15:37:00Z">
            <w:rPr>
              <w:rFonts w:ascii="Times New Roman" w:hAnsi="Times New Roman"/>
              <w:sz w:val="20"/>
            </w:rPr>
          </w:rPrChange>
        </w:rPr>
        <w:t xml:space="preserve"> </w:t>
      </w:r>
      <w:r w:rsidR="006514D0">
        <w:rPr>
          <w:rFonts w:ascii="Times New Roman"/>
          <w:sz w:val="20"/>
          <w:rPrChange w:id="5528" w:author="Author" w:date="2015-07-30T15:37:00Z">
            <w:rPr>
              <w:rFonts w:ascii="Times New Roman" w:hAnsi="Times New Roman"/>
              <w:sz w:val="20"/>
            </w:rPr>
          </w:rPrChange>
        </w:rPr>
        <w:t>quality</w:t>
      </w:r>
      <w:del w:id="5529" w:author="Author" w:date="2015-07-30T15:37:00Z">
        <w:r w:rsidRPr="00B93DD0">
          <w:rPr>
            <w:rFonts w:ascii="Times New Roman" w:hAnsi="Times New Roman" w:cs="Times New Roman"/>
            <w:sz w:val="20"/>
            <w:szCs w:val="20"/>
          </w:rPr>
          <w:delText xml:space="preserve"> </w:delText>
        </w:r>
      </w:del>
    </w:p>
    <w:p w14:paraId="40C8122E" w14:textId="14E6667E" w:rsidR="00804791" w:rsidRDefault="00B93DD0">
      <w:pPr>
        <w:pStyle w:val="ListParagraph"/>
        <w:numPr>
          <w:ilvl w:val="1"/>
          <w:numId w:val="32"/>
        </w:numPr>
        <w:tabs>
          <w:tab w:val="left" w:pos="528"/>
        </w:tabs>
        <w:spacing w:before="162" w:line="259" w:lineRule="auto"/>
        <w:ind w:right="133" w:hanging="427"/>
        <w:jc w:val="both"/>
        <w:rPr>
          <w:rFonts w:ascii="Times New Roman" w:eastAsia="Times New Roman" w:hAnsi="Times New Roman" w:cs="Times New Roman"/>
          <w:sz w:val="20"/>
          <w:szCs w:val="20"/>
        </w:rPr>
        <w:pPrChange w:id="5530" w:author="Author" w:date="2015-07-30T15:37:00Z">
          <w:pPr>
            <w:spacing w:after="24"/>
            <w:ind w:right="8"/>
            <w:jc w:val="both"/>
          </w:pPr>
        </w:pPrChange>
      </w:pPr>
      <w:del w:id="5531" w:author="Author" w:date="2015-07-30T15:37:00Z">
        <w:r w:rsidRPr="00B93DD0">
          <w:rPr>
            <w:rFonts w:ascii="Times New Roman" w:hAnsi="Times New Roman" w:cs="Times New Roman"/>
            <w:sz w:val="20"/>
            <w:szCs w:val="20"/>
          </w:rPr>
          <w:delText xml:space="preserve">2.5 </w:delText>
        </w:r>
        <w:r w:rsidRPr="00B93DD0">
          <w:rPr>
            <w:rFonts w:ascii="Times New Roman" w:hAnsi="Times New Roman" w:cs="Times New Roman"/>
            <w:sz w:val="20"/>
            <w:szCs w:val="20"/>
          </w:rPr>
          <w:tab/>
        </w:r>
      </w:del>
      <w:r w:rsidR="006514D0">
        <w:rPr>
          <w:rFonts w:ascii="Times New Roman"/>
          <w:sz w:val="20"/>
          <w:rPrChange w:id="5532" w:author="Author" w:date="2015-07-30T15:37:00Z">
            <w:rPr>
              <w:rFonts w:ascii="Times New Roman" w:hAnsi="Times New Roman"/>
              <w:sz w:val="20"/>
            </w:rPr>
          </w:rPrChange>
        </w:rPr>
        <w:t>By</w:t>
      </w:r>
      <w:r w:rsidR="006514D0">
        <w:rPr>
          <w:rFonts w:ascii="Times New Roman"/>
          <w:spacing w:val="10"/>
          <w:sz w:val="20"/>
          <w:rPrChange w:id="5533" w:author="Author" w:date="2015-07-30T15:37:00Z">
            <w:rPr>
              <w:rFonts w:ascii="Times New Roman" w:hAnsi="Times New Roman"/>
              <w:sz w:val="20"/>
            </w:rPr>
          </w:rPrChange>
        </w:rPr>
        <w:t xml:space="preserve"> </w:t>
      </w:r>
      <w:r w:rsidR="006514D0">
        <w:rPr>
          <w:rFonts w:ascii="Times New Roman"/>
          <w:sz w:val="20"/>
          <w:rPrChange w:id="5534" w:author="Author" w:date="2015-07-30T15:37:00Z">
            <w:rPr>
              <w:rFonts w:ascii="Times New Roman" w:hAnsi="Times New Roman"/>
              <w:sz w:val="20"/>
            </w:rPr>
          </w:rPrChange>
        </w:rPr>
        <w:t>2020,</w:t>
      </w:r>
      <w:r w:rsidR="006514D0">
        <w:rPr>
          <w:rFonts w:ascii="Times New Roman"/>
          <w:spacing w:val="14"/>
          <w:sz w:val="20"/>
          <w:rPrChange w:id="5535" w:author="Author" w:date="2015-07-30T15:37:00Z">
            <w:rPr>
              <w:rFonts w:ascii="Times New Roman" w:hAnsi="Times New Roman"/>
              <w:sz w:val="20"/>
            </w:rPr>
          </w:rPrChange>
        </w:rPr>
        <w:t xml:space="preserve"> </w:t>
      </w:r>
      <w:r w:rsidR="006514D0">
        <w:rPr>
          <w:rFonts w:ascii="Times New Roman"/>
          <w:sz w:val="20"/>
          <w:rPrChange w:id="5536" w:author="Author" w:date="2015-07-30T15:37:00Z">
            <w:rPr>
              <w:rFonts w:ascii="Times New Roman" w:hAnsi="Times New Roman"/>
              <w:sz w:val="20"/>
            </w:rPr>
          </w:rPrChange>
        </w:rPr>
        <w:t>maintain</w:t>
      </w:r>
      <w:r w:rsidR="006514D0">
        <w:rPr>
          <w:rFonts w:ascii="Times New Roman"/>
          <w:spacing w:val="12"/>
          <w:sz w:val="20"/>
          <w:rPrChange w:id="5537" w:author="Author" w:date="2015-07-30T15:37:00Z">
            <w:rPr>
              <w:rFonts w:ascii="Times New Roman" w:hAnsi="Times New Roman"/>
              <w:sz w:val="20"/>
            </w:rPr>
          </w:rPrChange>
        </w:rPr>
        <w:t xml:space="preserve"> </w:t>
      </w:r>
      <w:r w:rsidR="006514D0">
        <w:rPr>
          <w:rFonts w:ascii="Times New Roman"/>
          <w:sz w:val="20"/>
          <w:rPrChange w:id="5538" w:author="Author" w:date="2015-07-30T15:37:00Z">
            <w:rPr>
              <w:rFonts w:ascii="Times New Roman" w:hAnsi="Times New Roman"/>
              <w:sz w:val="20"/>
            </w:rPr>
          </w:rPrChange>
        </w:rPr>
        <w:t>the</w:t>
      </w:r>
      <w:r w:rsidR="006514D0">
        <w:rPr>
          <w:rFonts w:ascii="Times New Roman"/>
          <w:spacing w:val="14"/>
          <w:sz w:val="20"/>
          <w:rPrChange w:id="5539" w:author="Author" w:date="2015-07-30T15:37:00Z">
            <w:rPr>
              <w:rFonts w:ascii="Times New Roman" w:hAnsi="Times New Roman"/>
              <w:sz w:val="20"/>
            </w:rPr>
          </w:rPrChange>
        </w:rPr>
        <w:t xml:space="preserve"> </w:t>
      </w:r>
      <w:r w:rsidR="006514D0">
        <w:rPr>
          <w:rFonts w:ascii="Times New Roman"/>
          <w:sz w:val="20"/>
          <w:rPrChange w:id="5540" w:author="Author" w:date="2015-07-30T15:37:00Z">
            <w:rPr>
              <w:rFonts w:ascii="Times New Roman" w:hAnsi="Times New Roman"/>
              <w:sz w:val="20"/>
            </w:rPr>
          </w:rPrChange>
        </w:rPr>
        <w:t>genetic</w:t>
      </w:r>
      <w:r w:rsidR="006514D0">
        <w:rPr>
          <w:rFonts w:ascii="Times New Roman"/>
          <w:spacing w:val="14"/>
          <w:sz w:val="20"/>
          <w:rPrChange w:id="5541" w:author="Author" w:date="2015-07-30T15:37:00Z">
            <w:rPr>
              <w:rFonts w:ascii="Times New Roman" w:hAnsi="Times New Roman"/>
              <w:sz w:val="20"/>
            </w:rPr>
          </w:rPrChange>
        </w:rPr>
        <w:t xml:space="preserve"> </w:t>
      </w:r>
      <w:r w:rsidR="006514D0">
        <w:rPr>
          <w:rFonts w:ascii="Times New Roman"/>
          <w:sz w:val="20"/>
          <w:rPrChange w:id="5542" w:author="Author" w:date="2015-07-30T15:37:00Z">
            <w:rPr>
              <w:rFonts w:ascii="Times New Roman" w:hAnsi="Times New Roman"/>
              <w:sz w:val="20"/>
            </w:rPr>
          </w:rPrChange>
        </w:rPr>
        <w:t>diversity</w:t>
      </w:r>
      <w:r w:rsidR="006514D0">
        <w:rPr>
          <w:rFonts w:ascii="Times New Roman"/>
          <w:spacing w:val="10"/>
          <w:sz w:val="20"/>
          <w:rPrChange w:id="5543" w:author="Author" w:date="2015-07-30T15:37:00Z">
            <w:rPr>
              <w:rFonts w:ascii="Times New Roman" w:hAnsi="Times New Roman"/>
              <w:sz w:val="20"/>
            </w:rPr>
          </w:rPrChange>
        </w:rPr>
        <w:t xml:space="preserve"> </w:t>
      </w:r>
      <w:r w:rsidR="006514D0">
        <w:rPr>
          <w:rFonts w:ascii="Times New Roman"/>
          <w:sz w:val="20"/>
          <w:rPrChange w:id="5544" w:author="Author" w:date="2015-07-30T15:37:00Z">
            <w:rPr>
              <w:rFonts w:ascii="Times New Roman" w:hAnsi="Times New Roman"/>
              <w:sz w:val="20"/>
            </w:rPr>
          </w:rPrChange>
        </w:rPr>
        <w:t>of</w:t>
      </w:r>
      <w:r w:rsidR="006514D0">
        <w:rPr>
          <w:rFonts w:ascii="Times New Roman"/>
          <w:spacing w:val="12"/>
          <w:sz w:val="20"/>
          <w:rPrChange w:id="5545" w:author="Author" w:date="2015-07-30T15:37:00Z">
            <w:rPr>
              <w:rFonts w:ascii="Times New Roman" w:hAnsi="Times New Roman"/>
              <w:sz w:val="20"/>
            </w:rPr>
          </w:rPrChange>
        </w:rPr>
        <w:t xml:space="preserve"> </w:t>
      </w:r>
      <w:r w:rsidR="006514D0">
        <w:rPr>
          <w:rFonts w:ascii="Times New Roman"/>
          <w:sz w:val="20"/>
          <w:rPrChange w:id="5546" w:author="Author" w:date="2015-07-30T15:37:00Z">
            <w:rPr>
              <w:rFonts w:ascii="Times New Roman" w:hAnsi="Times New Roman"/>
              <w:sz w:val="20"/>
            </w:rPr>
          </w:rPrChange>
        </w:rPr>
        <w:t>seeds,</w:t>
      </w:r>
      <w:r w:rsidR="006514D0">
        <w:rPr>
          <w:rFonts w:ascii="Times New Roman"/>
          <w:spacing w:val="14"/>
          <w:sz w:val="20"/>
          <w:rPrChange w:id="5547" w:author="Author" w:date="2015-07-30T15:37:00Z">
            <w:rPr>
              <w:rFonts w:ascii="Times New Roman" w:hAnsi="Times New Roman"/>
              <w:sz w:val="20"/>
            </w:rPr>
          </w:rPrChange>
        </w:rPr>
        <w:t xml:space="preserve"> </w:t>
      </w:r>
      <w:r w:rsidR="006514D0">
        <w:rPr>
          <w:rFonts w:ascii="Times New Roman"/>
          <w:sz w:val="20"/>
          <w:rPrChange w:id="5548" w:author="Author" w:date="2015-07-30T15:37:00Z">
            <w:rPr>
              <w:rFonts w:ascii="Times New Roman" w:hAnsi="Times New Roman"/>
              <w:sz w:val="20"/>
            </w:rPr>
          </w:rPrChange>
        </w:rPr>
        <w:t>cultivated</w:t>
      </w:r>
      <w:r w:rsidR="006514D0">
        <w:rPr>
          <w:rFonts w:ascii="Times New Roman"/>
          <w:spacing w:val="14"/>
          <w:sz w:val="20"/>
          <w:rPrChange w:id="5549" w:author="Author" w:date="2015-07-30T15:37:00Z">
            <w:rPr>
              <w:rFonts w:ascii="Times New Roman" w:hAnsi="Times New Roman"/>
              <w:sz w:val="20"/>
            </w:rPr>
          </w:rPrChange>
        </w:rPr>
        <w:t xml:space="preserve"> </w:t>
      </w:r>
      <w:r w:rsidR="006514D0">
        <w:rPr>
          <w:rFonts w:ascii="Times New Roman"/>
          <w:sz w:val="20"/>
          <w:rPrChange w:id="5550" w:author="Author" w:date="2015-07-30T15:37:00Z">
            <w:rPr>
              <w:rFonts w:ascii="Times New Roman" w:hAnsi="Times New Roman"/>
              <w:sz w:val="20"/>
            </w:rPr>
          </w:rPrChange>
        </w:rPr>
        <w:t>plants</w:t>
      </w:r>
      <w:r w:rsidR="006514D0">
        <w:rPr>
          <w:rFonts w:ascii="Times New Roman"/>
          <w:spacing w:val="13"/>
          <w:sz w:val="20"/>
          <w:rPrChange w:id="5551" w:author="Author" w:date="2015-07-30T15:37:00Z">
            <w:rPr>
              <w:rFonts w:ascii="Times New Roman" w:hAnsi="Times New Roman"/>
              <w:sz w:val="20"/>
            </w:rPr>
          </w:rPrChange>
        </w:rPr>
        <w:t xml:space="preserve"> </w:t>
      </w:r>
      <w:r w:rsidR="006514D0">
        <w:rPr>
          <w:rFonts w:ascii="Times New Roman"/>
          <w:sz w:val="20"/>
          <w:rPrChange w:id="5552" w:author="Author" w:date="2015-07-30T15:37:00Z">
            <w:rPr>
              <w:rFonts w:ascii="Times New Roman" w:hAnsi="Times New Roman"/>
              <w:sz w:val="20"/>
            </w:rPr>
          </w:rPrChange>
        </w:rPr>
        <w:t>and</w:t>
      </w:r>
      <w:r w:rsidR="006514D0">
        <w:rPr>
          <w:rFonts w:ascii="Times New Roman"/>
          <w:spacing w:val="14"/>
          <w:sz w:val="20"/>
          <w:rPrChange w:id="5553" w:author="Author" w:date="2015-07-30T15:37:00Z">
            <w:rPr>
              <w:rFonts w:ascii="Times New Roman" w:hAnsi="Times New Roman"/>
              <w:sz w:val="20"/>
            </w:rPr>
          </w:rPrChange>
        </w:rPr>
        <w:t xml:space="preserve"> </w:t>
      </w:r>
      <w:r w:rsidR="006514D0">
        <w:rPr>
          <w:rFonts w:ascii="Times New Roman"/>
          <w:sz w:val="20"/>
          <w:rPrChange w:id="5554" w:author="Author" w:date="2015-07-30T15:37:00Z">
            <w:rPr>
              <w:rFonts w:ascii="Times New Roman" w:hAnsi="Times New Roman"/>
              <w:sz w:val="20"/>
            </w:rPr>
          </w:rPrChange>
        </w:rPr>
        <w:t>farmed</w:t>
      </w:r>
      <w:r w:rsidR="006514D0">
        <w:rPr>
          <w:rFonts w:ascii="Times New Roman"/>
          <w:spacing w:val="15"/>
          <w:sz w:val="20"/>
          <w:rPrChange w:id="5555" w:author="Author" w:date="2015-07-30T15:37:00Z">
            <w:rPr>
              <w:rFonts w:ascii="Times New Roman" w:hAnsi="Times New Roman"/>
              <w:sz w:val="20"/>
            </w:rPr>
          </w:rPrChange>
        </w:rPr>
        <w:t xml:space="preserve"> </w:t>
      </w:r>
      <w:r w:rsidR="006514D0">
        <w:rPr>
          <w:rFonts w:ascii="Times New Roman"/>
          <w:sz w:val="20"/>
          <w:rPrChange w:id="5556" w:author="Author" w:date="2015-07-30T15:37:00Z">
            <w:rPr>
              <w:rFonts w:ascii="Times New Roman" w:hAnsi="Times New Roman"/>
              <w:sz w:val="20"/>
            </w:rPr>
          </w:rPrChange>
        </w:rPr>
        <w:t>and</w:t>
      </w:r>
      <w:r w:rsidR="006514D0">
        <w:rPr>
          <w:rFonts w:ascii="Times New Roman"/>
          <w:spacing w:val="14"/>
          <w:sz w:val="20"/>
          <w:rPrChange w:id="5557" w:author="Author" w:date="2015-07-30T15:37:00Z">
            <w:rPr>
              <w:rFonts w:ascii="Times New Roman" w:hAnsi="Times New Roman"/>
              <w:sz w:val="20"/>
            </w:rPr>
          </w:rPrChange>
        </w:rPr>
        <w:t xml:space="preserve"> </w:t>
      </w:r>
      <w:r w:rsidR="006514D0">
        <w:rPr>
          <w:rFonts w:ascii="Times New Roman"/>
          <w:sz w:val="20"/>
          <w:rPrChange w:id="5558" w:author="Author" w:date="2015-07-30T15:37:00Z">
            <w:rPr>
              <w:rFonts w:ascii="Times New Roman" w:hAnsi="Times New Roman"/>
              <w:sz w:val="20"/>
            </w:rPr>
          </w:rPrChange>
        </w:rPr>
        <w:t>domesticated</w:t>
      </w:r>
      <w:r w:rsidR="006514D0">
        <w:rPr>
          <w:rFonts w:ascii="Times New Roman"/>
          <w:spacing w:val="15"/>
          <w:sz w:val="20"/>
          <w:rPrChange w:id="5559" w:author="Author" w:date="2015-07-30T15:37:00Z">
            <w:rPr>
              <w:rFonts w:ascii="Times New Roman" w:hAnsi="Times New Roman"/>
              <w:sz w:val="20"/>
            </w:rPr>
          </w:rPrChange>
        </w:rPr>
        <w:t xml:space="preserve"> </w:t>
      </w:r>
      <w:r w:rsidR="006514D0">
        <w:rPr>
          <w:rFonts w:ascii="Times New Roman"/>
          <w:sz w:val="20"/>
          <w:rPrChange w:id="5560" w:author="Author" w:date="2015-07-30T15:37:00Z">
            <w:rPr>
              <w:rFonts w:ascii="Times New Roman" w:hAnsi="Times New Roman"/>
              <w:sz w:val="20"/>
            </w:rPr>
          </w:rPrChange>
        </w:rPr>
        <w:t>animals</w:t>
      </w:r>
      <w:r w:rsidR="006514D0">
        <w:rPr>
          <w:rFonts w:ascii="Times New Roman"/>
          <w:spacing w:val="13"/>
          <w:sz w:val="20"/>
          <w:rPrChange w:id="5561" w:author="Author" w:date="2015-07-30T15:37:00Z">
            <w:rPr>
              <w:rFonts w:ascii="Times New Roman" w:hAnsi="Times New Roman"/>
              <w:sz w:val="20"/>
            </w:rPr>
          </w:rPrChange>
        </w:rPr>
        <w:t xml:space="preserve"> </w:t>
      </w:r>
      <w:r w:rsidR="006514D0">
        <w:rPr>
          <w:rFonts w:ascii="Times New Roman"/>
          <w:sz w:val="20"/>
          <w:rPrChange w:id="5562" w:author="Author" w:date="2015-07-30T15:37:00Z">
            <w:rPr>
              <w:rFonts w:ascii="Times New Roman" w:hAnsi="Times New Roman"/>
              <w:sz w:val="20"/>
            </w:rPr>
          </w:rPrChange>
        </w:rPr>
        <w:t>and</w:t>
      </w:r>
      <w:r w:rsidR="006514D0">
        <w:rPr>
          <w:rFonts w:ascii="Times New Roman"/>
          <w:w w:val="99"/>
          <w:sz w:val="20"/>
          <w:rPrChange w:id="5563" w:author="Author" w:date="2015-07-30T15:37:00Z">
            <w:rPr>
              <w:rFonts w:ascii="Times New Roman" w:hAnsi="Times New Roman"/>
              <w:sz w:val="20"/>
            </w:rPr>
          </w:rPrChange>
        </w:rPr>
        <w:t xml:space="preserve"> </w:t>
      </w:r>
      <w:r w:rsidR="006514D0">
        <w:rPr>
          <w:rFonts w:ascii="Times New Roman"/>
          <w:sz w:val="20"/>
          <w:rPrChange w:id="5564" w:author="Author" w:date="2015-07-30T15:37:00Z">
            <w:rPr>
              <w:rFonts w:ascii="Times New Roman" w:hAnsi="Times New Roman"/>
              <w:sz w:val="20"/>
            </w:rPr>
          </w:rPrChange>
        </w:rPr>
        <w:t>their</w:t>
      </w:r>
      <w:r w:rsidR="006514D0">
        <w:rPr>
          <w:rFonts w:ascii="Times New Roman"/>
          <w:spacing w:val="31"/>
          <w:sz w:val="20"/>
          <w:rPrChange w:id="5565" w:author="Author" w:date="2015-07-30T15:37:00Z">
            <w:rPr>
              <w:rFonts w:ascii="Times New Roman" w:hAnsi="Times New Roman"/>
              <w:sz w:val="20"/>
            </w:rPr>
          </w:rPrChange>
        </w:rPr>
        <w:t xml:space="preserve"> </w:t>
      </w:r>
      <w:r w:rsidR="006514D0">
        <w:rPr>
          <w:rFonts w:ascii="Times New Roman"/>
          <w:sz w:val="20"/>
          <w:rPrChange w:id="5566" w:author="Author" w:date="2015-07-30T15:37:00Z">
            <w:rPr>
              <w:rFonts w:ascii="Times New Roman" w:hAnsi="Times New Roman"/>
              <w:sz w:val="20"/>
            </w:rPr>
          </w:rPrChange>
        </w:rPr>
        <w:t>related</w:t>
      </w:r>
      <w:r w:rsidR="006514D0">
        <w:rPr>
          <w:rFonts w:ascii="Times New Roman"/>
          <w:spacing w:val="34"/>
          <w:sz w:val="20"/>
          <w:rPrChange w:id="5567" w:author="Author" w:date="2015-07-30T15:37:00Z">
            <w:rPr>
              <w:rFonts w:ascii="Times New Roman" w:hAnsi="Times New Roman"/>
              <w:sz w:val="20"/>
            </w:rPr>
          </w:rPrChange>
        </w:rPr>
        <w:t xml:space="preserve"> </w:t>
      </w:r>
      <w:r w:rsidR="006514D0">
        <w:rPr>
          <w:rFonts w:ascii="Times New Roman"/>
          <w:sz w:val="20"/>
          <w:rPrChange w:id="5568" w:author="Author" w:date="2015-07-30T15:37:00Z">
            <w:rPr>
              <w:rFonts w:ascii="Times New Roman" w:hAnsi="Times New Roman"/>
              <w:sz w:val="20"/>
            </w:rPr>
          </w:rPrChange>
        </w:rPr>
        <w:t>wild</w:t>
      </w:r>
      <w:r w:rsidR="006514D0">
        <w:rPr>
          <w:rFonts w:ascii="Times New Roman"/>
          <w:spacing w:val="31"/>
          <w:sz w:val="20"/>
          <w:rPrChange w:id="5569" w:author="Author" w:date="2015-07-30T15:37:00Z">
            <w:rPr>
              <w:rFonts w:ascii="Times New Roman" w:hAnsi="Times New Roman"/>
              <w:sz w:val="20"/>
            </w:rPr>
          </w:rPrChange>
        </w:rPr>
        <w:t xml:space="preserve"> </w:t>
      </w:r>
      <w:r w:rsidR="006514D0">
        <w:rPr>
          <w:rFonts w:ascii="Times New Roman"/>
          <w:sz w:val="20"/>
          <w:rPrChange w:id="5570" w:author="Author" w:date="2015-07-30T15:37:00Z">
            <w:rPr>
              <w:rFonts w:ascii="Times New Roman" w:hAnsi="Times New Roman"/>
              <w:sz w:val="20"/>
            </w:rPr>
          </w:rPrChange>
        </w:rPr>
        <w:t>species,</w:t>
      </w:r>
      <w:r w:rsidR="006514D0">
        <w:rPr>
          <w:rFonts w:ascii="Times New Roman"/>
          <w:spacing w:val="30"/>
          <w:sz w:val="20"/>
          <w:rPrChange w:id="5571" w:author="Author" w:date="2015-07-30T15:37:00Z">
            <w:rPr>
              <w:rFonts w:ascii="Times New Roman" w:hAnsi="Times New Roman"/>
              <w:sz w:val="20"/>
            </w:rPr>
          </w:rPrChange>
        </w:rPr>
        <w:t xml:space="preserve"> </w:t>
      </w:r>
      <w:r w:rsidR="006514D0">
        <w:rPr>
          <w:rFonts w:ascii="Times New Roman"/>
          <w:sz w:val="20"/>
          <w:rPrChange w:id="5572" w:author="Author" w:date="2015-07-30T15:37:00Z">
            <w:rPr>
              <w:rFonts w:ascii="Times New Roman" w:hAnsi="Times New Roman"/>
              <w:sz w:val="20"/>
            </w:rPr>
          </w:rPrChange>
        </w:rPr>
        <w:t>including</w:t>
      </w:r>
      <w:r w:rsidR="006514D0">
        <w:rPr>
          <w:rFonts w:ascii="Times New Roman"/>
          <w:spacing w:val="29"/>
          <w:sz w:val="20"/>
          <w:rPrChange w:id="5573" w:author="Author" w:date="2015-07-30T15:37:00Z">
            <w:rPr>
              <w:rFonts w:ascii="Times New Roman" w:hAnsi="Times New Roman"/>
              <w:sz w:val="20"/>
            </w:rPr>
          </w:rPrChange>
        </w:rPr>
        <w:t xml:space="preserve"> </w:t>
      </w:r>
      <w:r w:rsidR="006514D0">
        <w:rPr>
          <w:rFonts w:ascii="Times New Roman"/>
          <w:sz w:val="20"/>
          <w:rPrChange w:id="5574" w:author="Author" w:date="2015-07-30T15:37:00Z">
            <w:rPr>
              <w:rFonts w:ascii="Times New Roman" w:hAnsi="Times New Roman"/>
              <w:sz w:val="20"/>
            </w:rPr>
          </w:rPrChange>
        </w:rPr>
        <w:t>through</w:t>
      </w:r>
      <w:r w:rsidR="006514D0">
        <w:rPr>
          <w:rFonts w:ascii="Times New Roman"/>
          <w:spacing w:val="29"/>
          <w:sz w:val="20"/>
          <w:rPrChange w:id="5575" w:author="Author" w:date="2015-07-30T15:37:00Z">
            <w:rPr>
              <w:rFonts w:ascii="Times New Roman" w:hAnsi="Times New Roman"/>
              <w:sz w:val="20"/>
            </w:rPr>
          </w:rPrChange>
        </w:rPr>
        <w:t xml:space="preserve"> </w:t>
      </w:r>
      <w:r w:rsidR="006514D0">
        <w:rPr>
          <w:rFonts w:ascii="Times New Roman"/>
          <w:sz w:val="20"/>
          <w:rPrChange w:id="5576" w:author="Author" w:date="2015-07-30T15:37:00Z">
            <w:rPr>
              <w:rFonts w:ascii="Times New Roman" w:hAnsi="Times New Roman"/>
              <w:sz w:val="20"/>
            </w:rPr>
          </w:rPrChange>
        </w:rPr>
        <w:t>soundly</w:t>
      </w:r>
      <w:r w:rsidR="006514D0">
        <w:rPr>
          <w:rFonts w:ascii="Times New Roman"/>
          <w:spacing w:val="32"/>
          <w:sz w:val="20"/>
          <w:rPrChange w:id="5577" w:author="Author" w:date="2015-07-30T15:37:00Z">
            <w:rPr>
              <w:rFonts w:ascii="Times New Roman" w:hAnsi="Times New Roman"/>
              <w:sz w:val="20"/>
            </w:rPr>
          </w:rPrChange>
        </w:rPr>
        <w:t xml:space="preserve"> </w:t>
      </w:r>
      <w:r w:rsidR="006514D0">
        <w:rPr>
          <w:rFonts w:ascii="Times New Roman"/>
          <w:sz w:val="20"/>
          <w:rPrChange w:id="5578" w:author="Author" w:date="2015-07-30T15:37:00Z">
            <w:rPr>
              <w:rFonts w:ascii="Times New Roman" w:hAnsi="Times New Roman"/>
              <w:sz w:val="20"/>
            </w:rPr>
          </w:rPrChange>
        </w:rPr>
        <w:t>managed</w:t>
      </w:r>
      <w:r w:rsidR="006514D0">
        <w:rPr>
          <w:rFonts w:ascii="Times New Roman"/>
          <w:spacing w:val="32"/>
          <w:sz w:val="20"/>
          <w:rPrChange w:id="5579" w:author="Author" w:date="2015-07-30T15:37:00Z">
            <w:rPr>
              <w:rFonts w:ascii="Times New Roman" w:hAnsi="Times New Roman"/>
              <w:sz w:val="20"/>
            </w:rPr>
          </w:rPrChange>
        </w:rPr>
        <w:t xml:space="preserve"> </w:t>
      </w:r>
      <w:r w:rsidR="006514D0">
        <w:rPr>
          <w:rFonts w:ascii="Times New Roman"/>
          <w:sz w:val="20"/>
          <w:rPrChange w:id="5580" w:author="Author" w:date="2015-07-30T15:37:00Z">
            <w:rPr>
              <w:rFonts w:ascii="Times New Roman" w:hAnsi="Times New Roman"/>
              <w:sz w:val="20"/>
            </w:rPr>
          </w:rPrChange>
        </w:rPr>
        <w:t>and</w:t>
      </w:r>
      <w:r w:rsidR="006514D0">
        <w:rPr>
          <w:rFonts w:ascii="Times New Roman"/>
          <w:spacing w:val="31"/>
          <w:sz w:val="20"/>
          <w:rPrChange w:id="5581" w:author="Author" w:date="2015-07-30T15:37:00Z">
            <w:rPr>
              <w:rFonts w:ascii="Times New Roman" w:hAnsi="Times New Roman"/>
              <w:sz w:val="20"/>
            </w:rPr>
          </w:rPrChange>
        </w:rPr>
        <w:t xml:space="preserve"> </w:t>
      </w:r>
      <w:r w:rsidR="006514D0">
        <w:rPr>
          <w:rFonts w:ascii="Times New Roman"/>
          <w:sz w:val="20"/>
          <w:rPrChange w:id="5582" w:author="Author" w:date="2015-07-30T15:37:00Z">
            <w:rPr>
              <w:rFonts w:ascii="Times New Roman" w:hAnsi="Times New Roman"/>
              <w:sz w:val="20"/>
            </w:rPr>
          </w:rPrChange>
        </w:rPr>
        <w:t>diversified</w:t>
      </w:r>
      <w:r w:rsidR="006514D0">
        <w:rPr>
          <w:rFonts w:ascii="Times New Roman"/>
          <w:spacing w:val="32"/>
          <w:sz w:val="20"/>
          <w:rPrChange w:id="5583" w:author="Author" w:date="2015-07-30T15:37:00Z">
            <w:rPr>
              <w:rFonts w:ascii="Times New Roman" w:hAnsi="Times New Roman"/>
              <w:sz w:val="20"/>
            </w:rPr>
          </w:rPrChange>
        </w:rPr>
        <w:t xml:space="preserve"> </w:t>
      </w:r>
      <w:r w:rsidR="006514D0">
        <w:rPr>
          <w:rFonts w:ascii="Times New Roman"/>
          <w:sz w:val="20"/>
          <w:rPrChange w:id="5584" w:author="Author" w:date="2015-07-30T15:37:00Z">
            <w:rPr>
              <w:rFonts w:ascii="Times New Roman" w:hAnsi="Times New Roman"/>
              <w:sz w:val="20"/>
            </w:rPr>
          </w:rPrChange>
        </w:rPr>
        <w:t>seed</w:t>
      </w:r>
      <w:r w:rsidR="006514D0">
        <w:rPr>
          <w:rFonts w:ascii="Times New Roman"/>
          <w:spacing w:val="31"/>
          <w:sz w:val="20"/>
          <w:rPrChange w:id="5585" w:author="Author" w:date="2015-07-30T15:37:00Z">
            <w:rPr>
              <w:rFonts w:ascii="Times New Roman" w:hAnsi="Times New Roman"/>
              <w:sz w:val="20"/>
            </w:rPr>
          </w:rPrChange>
        </w:rPr>
        <w:t xml:space="preserve"> </w:t>
      </w:r>
      <w:r w:rsidR="006514D0">
        <w:rPr>
          <w:rFonts w:ascii="Times New Roman"/>
          <w:sz w:val="20"/>
          <w:rPrChange w:id="5586" w:author="Author" w:date="2015-07-30T15:37:00Z">
            <w:rPr>
              <w:rFonts w:ascii="Times New Roman" w:hAnsi="Times New Roman"/>
              <w:sz w:val="20"/>
            </w:rPr>
          </w:rPrChange>
        </w:rPr>
        <w:t>and</w:t>
      </w:r>
      <w:r w:rsidR="006514D0">
        <w:rPr>
          <w:rFonts w:ascii="Times New Roman"/>
          <w:spacing w:val="31"/>
          <w:sz w:val="20"/>
          <w:rPrChange w:id="5587" w:author="Author" w:date="2015-07-30T15:37:00Z">
            <w:rPr>
              <w:rFonts w:ascii="Times New Roman" w:hAnsi="Times New Roman"/>
              <w:sz w:val="20"/>
            </w:rPr>
          </w:rPrChange>
        </w:rPr>
        <w:t xml:space="preserve"> </w:t>
      </w:r>
      <w:r w:rsidR="006514D0">
        <w:rPr>
          <w:rFonts w:ascii="Times New Roman"/>
          <w:sz w:val="20"/>
          <w:rPrChange w:id="5588" w:author="Author" w:date="2015-07-30T15:37:00Z">
            <w:rPr>
              <w:rFonts w:ascii="Times New Roman" w:hAnsi="Times New Roman"/>
              <w:sz w:val="20"/>
            </w:rPr>
          </w:rPrChange>
        </w:rPr>
        <w:t>plant</w:t>
      </w:r>
      <w:r w:rsidR="006514D0">
        <w:rPr>
          <w:rFonts w:ascii="Times New Roman"/>
          <w:spacing w:val="30"/>
          <w:sz w:val="20"/>
          <w:rPrChange w:id="5589" w:author="Author" w:date="2015-07-30T15:37:00Z">
            <w:rPr>
              <w:rFonts w:ascii="Times New Roman" w:hAnsi="Times New Roman"/>
              <w:sz w:val="20"/>
            </w:rPr>
          </w:rPrChange>
        </w:rPr>
        <w:t xml:space="preserve"> </w:t>
      </w:r>
      <w:r w:rsidR="006514D0">
        <w:rPr>
          <w:rFonts w:ascii="Times New Roman"/>
          <w:sz w:val="20"/>
          <w:rPrChange w:id="5590" w:author="Author" w:date="2015-07-30T15:37:00Z">
            <w:rPr>
              <w:rFonts w:ascii="Times New Roman" w:hAnsi="Times New Roman"/>
              <w:sz w:val="20"/>
            </w:rPr>
          </w:rPrChange>
        </w:rPr>
        <w:t>banks</w:t>
      </w:r>
      <w:r w:rsidR="006514D0">
        <w:rPr>
          <w:rFonts w:ascii="Times New Roman"/>
          <w:spacing w:val="30"/>
          <w:sz w:val="20"/>
          <w:rPrChange w:id="5591" w:author="Author" w:date="2015-07-30T15:37:00Z">
            <w:rPr>
              <w:rFonts w:ascii="Times New Roman" w:hAnsi="Times New Roman"/>
              <w:sz w:val="20"/>
            </w:rPr>
          </w:rPrChange>
        </w:rPr>
        <w:t xml:space="preserve"> </w:t>
      </w:r>
      <w:r w:rsidR="006514D0">
        <w:rPr>
          <w:rFonts w:ascii="Times New Roman"/>
          <w:sz w:val="20"/>
          <w:rPrChange w:id="5592" w:author="Author" w:date="2015-07-30T15:37:00Z">
            <w:rPr>
              <w:rFonts w:ascii="Times New Roman" w:hAnsi="Times New Roman"/>
              <w:sz w:val="20"/>
            </w:rPr>
          </w:rPrChange>
        </w:rPr>
        <w:t>at</w:t>
      </w:r>
      <w:r w:rsidR="006514D0">
        <w:rPr>
          <w:rFonts w:ascii="Times New Roman"/>
          <w:spacing w:val="31"/>
          <w:sz w:val="20"/>
          <w:rPrChange w:id="5593" w:author="Author" w:date="2015-07-30T15:37:00Z">
            <w:rPr>
              <w:rFonts w:ascii="Times New Roman" w:hAnsi="Times New Roman"/>
              <w:sz w:val="20"/>
            </w:rPr>
          </w:rPrChange>
        </w:rPr>
        <w:t xml:space="preserve"> </w:t>
      </w:r>
      <w:r w:rsidR="006514D0">
        <w:rPr>
          <w:rFonts w:ascii="Times New Roman"/>
          <w:sz w:val="20"/>
          <w:rPrChange w:id="5594" w:author="Author" w:date="2015-07-30T15:37:00Z">
            <w:rPr>
              <w:rFonts w:ascii="Times New Roman" w:hAnsi="Times New Roman"/>
              <w:sz w:val="20"/>
            </w:rPr>
          </w:rPrChange>
        </w:rPr>
        <w:t>the</w:t>
      </w:r>
      <w:r w:rsidR="006514D0">
        <w:rPr>
          <w:rFonts w:ascii="Times New Roman"/>
          <w:w w:val="99"/>
          <w:sz w:val="20"/>
          <w:rPrChange w:id="5595" w:author="Author" w:date="2015-07-30T15:37:00Z">
            <w:rPr>
              <w:rFonts w:ascii="Times New Roman" w:hAnsi="Times New Roman"/>
              <w:sz w:val="20"/>
            </w:rPr>
          </w:rPrChange>
        </w:rPr>
        <w:t xml:space="preserve"> </w:t>
      </w:r>
      <w:r w:rsidR="006514D0">
        <w:rPr>
          <w:rFonts w:ascii="Times New Roman"/>
          <w:sz w:val="20"/>
          <w:rPrChange w:id="5596" w:author="Author" w:date="2015-07-30T15:37:00Z">
            <w:rPr>
              <w:rFonts w:ascii="Times New Roman" w:hAnsi="Times New Roman"/>
              <w:sz w:val="20"/>
            </w:rPr>
          </w:rPrChange>
        </w:rPr>
        <w:t>national,</w:t>
      </w:r>
      <w:r w:rsidR="006514D0">
        <w:rPr>
          <w:rFonts w:ascii="Times New Roman"/>
          <w:spacing w:val="36"/>
          <w:sz w:val="20"/>
          <w:rPrChange w:id="5597" w:author="Author" w:date="2015-07-30T15:37:00Z">
            <w:rPr>
              <w:rFonts w:ascii="Times New Roman" w:hAnsi="Times New Roman"/>
              <w:sz w:val="20"/>
            </w:rPr>
          </w:rPrChange>
        </w:rPr>
        <w:t xml:space="preserve"> </w:t>
      </w:r>
      <w:r w:rsidR="006514D0">
        <w:rPr>
          <w:rFonts w:ascii="Times New Roman"/>
          <w:sz w:val="20"/>
          <w:rPrChange w:id="5598" w:author="Author" w:date="2015-07-30T15:37:00Z">
            <w:rPr>
              <w:rFonts w:ascii="Times New Roman" w:hAnsi="Times New Roman"/>
              <w:sz w:val="20"/>
            </w:rPr>
          </w:rPrChange>
        </w:rPr>
        <w:t>regional</w:t>
      </w:r>
      <w:r w:rsidR="006514D0">
        <w:rPr>
          <w:rFonts w:ascii="Times New Roman"/>
          <w:spacing w:val="33"/>
          <w:sz w:val="20"/>
          <w:rPrChange w:id="5599" w:author="Author" w:date="2015-07-30T15:37:00Z">
            <w:rPr>
              <w:rFonts w:ascii="Times New Roman" w:hAnsi="Times New Roman"/>
              <w:sz w:val="20"/>
            </w:rPr>
          </w:rPrChange>
        </w:rPr>
        <w:t xml:space="preserve"> </w:t>
      </w:r>
      <w:r w:rsidR="006514D0">
        <w:rPr>
          <w:rFonts w:ascii="Times New Roman"/>
          <w:sz w:val="20"/>
          <w:rPrChange w:id="5600" w:author="Author" w:date="2015-07-30T15:37:00Z">
            <w:rPr>
              <w:rFonts w:ascii="Times New Roman" w:hAnsi="Times New Roman"/>
              <w:sz w:val="20"/>
            </w:rPr>
          </w:rPrChange>
        </w:rPr>
        <w:t>and</w:t>
      </w:r>
      <w:r w:rsidR="006514D0">
        <w:rPr>
          <w:rFonts w:ascii="Times New Roman"/>
          <w:spacing w:val="34"/>
          <w:sz w:val="20"/>
          <w:rPrChange w:id="5601" w:author="Author" w:date="2015-07-30T15:37:00Z">
            <w:rPr>
              <w:rFonts w:ascii="Times New Roman" w:hAnsi="Times New Roman"/>
              <w:sz w:val="20"/>
            </w:rPr>
          </w:rPrChange>
        </w:rPr>
        <w:t xml:space="preserve"> </w:t>
      </w:r>
      <w:r w:rsidR="006514D0">
        <w:rPr>
          <w:rFonts w:ascii="Times New Roman"/>
          <w:sz w:val="20"/>
          <w:rPrChange w:id="5602" w:author="Author" w:date="2015-07-30T15:37:00Z">
            <w:rPr>
              <w:rFonts w:ascii="Times New Roman" w:hAnsi="Times New Roman"/>
              <w:sz w:val="20"/>
            </w:rPr>
          </w:rPrChange>
        </w:rPr>
        <w:t>international</w:t>
      </w:r>
      <w:r w:rsidR="006514D0">
        <w:rPr>
          <w:rFonts w:ascii="Times New Roman"/>
          <w:spacing w:val="33"/>
          <w:sz w:val="20"/>
          <w:rPrChange w:id="5603" w:author="Author" w:date="2015-07-30T15:37:00Z">
            <w:rPr>
              <w:rFonts w:ascii="Times New Roman" w:hAnsi="Times New Roman"/>
              <w:sz w:val="20"/>
            </w:rPr>
          </w:rPrChange>
        </w:rPr>
        <w:t xml:space="preserve"> </w:t>
      </w:r>
      <w:r w:rsidR="006514D0">
        <w:rPr>
          <w:rFonts w:ascii="Times New Roman"/>
          <w:sz w:val="20"/>
          <w:rPrChange w:id="5604" w:author="Author" w:date="2015-07-30T15:37:00Z">
            <w:rPr>
              <w:rFonts w:ascii="Times New Roman" w:hAnsi="Times New Roman"/>
              <w:sz w:val="20"/>
            </w:rPr>
          </w:rPrChange>
        </w:rPr>
        <w:t>levels,</w:t>
      </w:r>
      <w:r w:rsidR="006514D0">
        <w:rPr>
          <w:rFonts w:ascii="Times New Roman"/>
          <w:spacing w:val="35"/>
          <w:sz w:val="20"/>
          <w:rPrChange w:id="5605" w:author="Author" w:date="2015-07-30T15:37:00Z">
            <w:rPr>
              <w:rFonts w:ascii="Times New Roman" w:hAnsi="Times New Roman"/>
              <w:sz w:val="20"/>
            </w:rPr>
          </w:rPrChange>
        </w:rPr>
        <w:t xml:space="preserve"> </w:t>
      </w:r>
      <w:r w:rsidR="006514D0">
        <w:rPr>
          <w:rFonts w:ascii="Times New Roman"/>
          <w:sz w:val="20"/>
          <w:rPrChange w:id="5606" w:author="Author" w:date="2015-07-30T15:37:00Z">
            <w:rPr>
              <w:rFonts w:ascii="Times New Roman" w:hAnsi="Times New Roman"/>
              <w:sz w:val="20"/>
            </w:rPr>
          </w:rPrChange>
        </w:rPr>
        <w:t>and</w:t>
      </w:r>
      <w:r w:rsidR="006514D0">
        <w:rPr>
          <w:rFonts w:ascii="Times New Roman"/>
          <w:spacing w:val="34"/>
          <w:sz w:val="20"/>
          <w:rPrChange w:id="5607" w:author="Author" w:date="2015-07-30T15:37:00Z">
            <w:rPr>
              <w:rFonts w:ascii="Times New Roman" w:hAnsi="Times New Roman"/>
              <w:sz w:val="20"/>
            </w:rPr>
          </w:rPrChange>
        </w:rPr>
        <w:t xml:space="preserve"> </w:t>
      </w:r>
      <w:r w:rsidR="006514D0">
        <w:rPr>
          <w:rFonts w:ascii="Times New Roman"/>
          <w:sz w:val="20"/>
          <w:rPrChange w:id="5608" w:author="Author" w:date="2015-07-30T15:37:00Z">
            <w:rPr>
              <w:rFonts w:ascii="Times New Roman" w:hAnsi="Times New Roman"/>
              <w:sz w:val="20"/>
            </w:rPr>
          </w:rPrChange>
        </w:rPr>
        <w:t>ensure</w:t>
      </w:r>
      <w:r w:rsidR="006514D0">
        <w:rPr>
          <w:rFonts w:ascii="Times New Roman"/>
          <w:spacing w:val="33"/>
          <w:sz w:val="20"/>
          <w:rPrChange w:id="5609" w:author="Author" w:date="2015-07-30T15:37:00Z">
            <w:rPr>
              <w:rFonts w:ascii="Times New Roman" w:hAnsi="Times New Roman"/>
              <w:sz w:val="20"/>
            </w:rPr>
          </w:rPrChange>
        </w:rPr>
        <w:t xml:space="preserve"> </w:t>
      </w:r>
      <w:r w:rsidR="006514D0">
        <w:rPr>
          <w:rFonts w:ascii="Times New Roman"/>
          <w:sz w:val="20"/>
          <w:rPrChange w:id="5610" w:author="Author" w:date="2015-07-30T15:37:00Z">
            <w:rPr>
              <w:rFonts w:ascii="Times New Roman" w:hAnsi="Times New Roman"/>
              <w:sz w:val="20"/>
            </w:rPr>
          </w:rPrChange>
        </w:rPr>
        <w:t>access</w:t>
      </w:r>
      <w:r w:rsidR="006514D0">
        <w:rPr>
          <w:rFonts w:ascii="Times New Roman"/>
          <w:spacing w:val="32"/>
          <w:sz w:val="20"/>
          <w:rPrChange w:id="5611" w:author="Author" w:date="2015-07-30T15:37:00Z">
            <w:rPr>
              <w:rFonts w:ascii="Times New Roman" w:hAnsi="Times New Roman"/>
              <w:sz w:val="20"/>
            </w:rPr>
          </w:rPrChange>
        </w:rPr>
        <w:t xml:space="preserve"> </w:t>
      </w:r>
      <w:r w:rsidR="006514D0">
        <w:rPr>
          <w:rFonts w:ascii="Times New Roman"/>
          <w:sz w:val="20"/>
          <w:rPrChange w:id="5612" w:author="Author" w:date="2015-07-30T15:37:00Z">
            <w:rPr>
              <w:rFonts w:ascii="Times New Roman" w:hAnsi="Times New Roman"/>
              <w:sz w:val="20"/>
            </w:rPr>
          </w:rPrChange>
        </w:rPr>
        <w:t>to</w:t>
      </w:r>
      <w:r w:rsidR="006514D0">
        <w:rPr>
          <w:rFonts w:ascii="Times New Roman"/>
          <w:spacing w:val="34"/>
          <w:sz w:val="20"/>
          <w:rPrChange w:id="5613" w:author="Author" w:date="2015-07-30T15:37:00Z">
            <w:rPr>
              <w:rFonts w:ascii="Times New Roman" w:hAnsi="Times New Roman"/>
              <w:sz w:val="20"/>
            </w:rPr>
          </w:rPrChange>
        </w:rPr>
        <w:t xml:space="preserve"> </w:t>
      </w:r>
      <w:r w:rsidR="006514D0">
        <w:rPr>
          <w:rFonts w:ascii="Times New Roman"/>
          <w:sz w:val="20"/>
          <w:rPrChange w:id="5614" w:author="Author" w:date="2015-07-30T15:37:00Z">
            <w:rPr>
              <w:rFonts w:ascii="Times New Roman" w:hAnsi="Times New Roman"/>
              <w:sz w:val="20"/>
            </w:rPr>
          </w:rPrChange>
        </w:rPr>
        <w:t>and</w:t>
      </w:r>
      <w:r w:rsidR="006514D0">
        <w:rPr>
          <w:rFonts w:ascii="Times New Roman"/>
          <w:spacing w:val="36"/>
          <w:sz w:val="20"/>
          <w:rPrChange w:id="5615" w:author="Author" w:date="2015-07-30T15:37:00Z">
            <w:rPr>
              <w:rFonts w:ascii="Times New Roman" w:hAnsi="Times New Roman"/>
              <w:sz w:val="20"/>
            </w:rPr>
          </w:rPrChange>
        </w:rPr>
        <w:t xml:space="preserve"> </w:t>
      </w:r>
      <w:r w:rsidR="006514D0">
        <w:rPr>
          <w:rFonts w:ascii="Times New Roman"/>
          <w:sz w:val="20"/>
          <w:rPrChange w:id="5616" w:author="Author" w:date="2015-07-30T15:37:00Z">
            <w:rPr>
              <w:rFonts w:ascii="Times New Roman" w:hAnsi="Times New Roman"/>
              <w:sz w:val="20"/>
            </w:rPr>
          </w:rPrChange>
        </w:rPr>
        <w:t>fair</w:t>
      </w:r>
      <w:r w:rsidR="006514D0">
        <w:rPr>
          <w:rFonts w:ascii="Times New Roman"/>
          <w:spacing w:val="34"/>
          <w:sz w:val="20"/>
          <w:rPrChange w:id="5617" w:author="Author" w:date="2015-07-30T15:37:00Z">
            <w:rPr>
              <w:rFonts w:ascii="Times New Roman" w:hAnsi="Times New Roman"/>
              <w:sz w:val="20"/>
            </w:rPr>
          </w:rPrChange>
        </w:rPr>
        <w:t xml:space="preserve"> </w:t>
      </w:r>
      <w:r w:rsidR="006514D0">
        <w:rPr>
          <w:rFonts w:ascii="Times New Roman"/>
          <w:sz w:val="20"/>
          <w:rPrChange w:id="5618" w:author="Author" w:date="2015-07-30T15:37:00Z">
            <w:rPr>
              <w:rFonts w:ascii="Times New Roman" w:hAnsi="Times New Roman"/>
              <w:sz w:val="20"/>
            </w:rPr>
          </w:rPrChange>
        </w:rPr>
        <w:t>and</w:t>
      </w:r>
      <w:r w:rsidR="006514D0">
        <w:rPr>
          <w:rFonts w:ascii="Times New Roman"/>
          <w:spacing w:val="34"/>
          <w:sz w:val="20"/>
          <w:rPrChange w:id="5619" w:author="Author" w:date="2015-07-30T15:37:00Z">
            <w:rPr>
              <w:rFonts w:ascii="Times New Roman" w:hAnsi="Times New Roman"/>
              <w:sz w:val="20"/>
            </w:rPr>
          </w:rPrChange>
        </w:rPr>
        <w:t xml:space="preserve"> </w:t>
      </w:r>
      <w:r w:rsidR="006514D0">
        <w:rPr>
          <w:rFonts w:ascii="Times New Roman"/>
          <w:sz w:val="20"/>
          <w:rPrChange w:id="5620" w:author="Author" w:date="2015-07-30T15:37:00Z">
            <w:rPr>
              <w:rFonts w:ascii="Times New Roman" w:hAnsi="Times New Roman"/>
              <w:sz w:val="20"/>
            </w:rPr>
          </w:rPrChange>
        </w:rPr>
        <w:t>equitable</w:t>
      </w:r>
      <w:r w:rsidR="006514D0">
        <w:rPr>
          <w:rFonts w:ascii="Times New Roman"/>
          <w:spacing w:val="35"/>
          <w:sz w:val="20"/>
          <w:rPrChange w:id="5621" w:author="Author" w:date="2015-07-30T15:37:00Z">
            <w:rPr>
              <w:rFonts w:ascii="Times New Roman" w:hAnsi="Times New Roman"/>
              <w:sz w:val="20"/>
            </w:rPr>
          </w:rPrChange>
        </w:rPr>
        <w:t xml:space="preserve"> </w:t>
      </w:r>
      <w:r w:rsidR="006514D0">
        <w:rPr>
          <w:rFonts w:ascii="Times New Roman"/>
          <w:sz w:val="20"/>
          <w:rPrChange w:id="5622" w:author="Author" w:date="2015-07-30T15:37:00Z">
            <w:rPr>
              <w:rFonts w:ascii="Times New Roman" w:hAnsi="Times New Roman"/>
              <w:sz w:val="20"/>
            </w:rPr>
          </w:rPrChange>
        </w:rPr>
        <w:t>sharing</w:t>
      </w:r>
      <w:r w:rsidR="006514D0">
        <w:rPr>
          <w:rFonts w:ascii="Times New Roman"/>
          <w:spacing w:val="32"/>
          <w:sz w:val="20"/>
          <w:rPrChange w:id="5623" w:author="Author" w:date="2015-07-30T15:37:00Z">
            <w:rPr>
              <w:rFonts w:ascii="Times New Roman" w:hAnsi="Times New Roman"/>
              <w:sz w:val="20"/>
            </w:rPr>
          </w:rPrChange>
        </w:rPr>
        <w:t xml:space="preserve"> </w:t>
      </w:r>
      <w:r w:rsidR="006514D0">
        <w:rPr>
          <w:rFonts w:ascii="Times New Roman"/>
          <w:sz w:val="20"/>
          <w:rPrChange w:id="5624" w:author="Author" w:date="2015-07-30T15:37:00Z">
            <w:rPr>
              <w:rFonts w:ascii="Times New Roman" w:hAnsi="Times New Roman"/>
              <w:sz w:val="20"/>
            </w:rPr>
          </w:rPrChange>
        </w:rPr>
        <w:t>of</w:t>
      </w:r>
      <w:r w:rsidR="006514D0">
        <w:rPr>
          <w:rFonts w:ascii="Times New Roman"/>
          <w:spacing w:val="33"/>
          <w:sz w:val="20"/>
          <w:rPrChange w:id="5625" w:author="Author" w:date="2015-07-30T15:37:00Z">
            <w:rPr>
              <w:rFonts w:ascii="Times New Roman" w:hAnsi="Times New Roman"/>
              <w:sz w:val="20"/>
            </w:rPr>
          </w:rPrChange>
        </w:rPr>
        <w:t xml:space="preserve"> </w:t>
      </w:r>
      <w:r w:rsidR="006514D0">
        <w:rPr>
          <w:rFonts w:ascii="Times New Roman"/>
          <w:sz w:val="20"/>
          <w:rPrChange w:id="5626" w:author="Author" w:date="2015-07-30T15:37:00Z">
            <w:rPr>
              <w:rFonts w:ascii="Times New Roman" w:hAnsi="Times New Roman"/>
              <w:sz w:val="20"/>
            </w:rPr>
          </w:rPrChange>
        </w:rPr>
        <w:t>benefits</w:t>
      </w:r>
      <w:r w:rsidR="006514D0">
        <w:rPr>
          <w:rFonts w:ascii="Times New Roman"/>
          <w:w w:val="99"/>
          <w:sz w:val="20"/>
          <w:rPrChange w:id="5627" w:author="Author" w:date="2015-07-30T15:37:00Z">
            <w:rPr>
              <w:rFonts w:ascii="Times New Roman" w:hAnsi="Times New Roman"/>
              <w:sz w:val="20"/>
            </w:rPr>
          </w:rPrChange>
        </w:rPr>
        <w:t xml:space="preserve"> </w:t>
      </w:r>
      <w:r w:rsidR="006514D0">
        <w:rPr>
          <w:rFonts w:ascii="Times New Roman"/>
          <w:sz w:val="20"/>
          <w:rPrChange w:id="5628" w:author="Author" w:date="2015-07-30T15:37:00Z">
            <w:rPr>
              <w:rFonts w:ascii="Times New Roman" w:hAnsi="Times New Roman"/>
              <w:sz w:val="20"/>
            </w:rPr>
          </w:rPrChange>
        </w:rPr>
        <w:t>arising</w:t>
      </w:r>
      <w:r w:rsidR="006514D0">
        <w:rPr>
          <w:rFonts w:ascii="Times New Roman"/>
          <w:spacing w:val="-4"/>
          <w:sz w:val="20"/>
          <w:rPrChange w:id="5629" w:author="Author" w:date="2015-07-30T15:37:00Z">
            <w:rPr>
              <w:rFonts w:ascii="Times New Roman" w:hAnsi="Times New Roman"/>
              <w:sz w:val="20"/>
            </w:rPr>
          </w:rPrChange>
        </w:rPr>
        <w:t xml:space="preserve"> </w:t>
      </w:r>
      <w:r w:rsidR="006514D0">
        <w:rPr>
          <w:rFonts w:ascii="Times New Roman"/>
          <w:sz w:val="20"/>
          <w:rPrChange w:id="5630" w:author="Author" w:date="2015-07-30T15:37:00Z">
            <w:rPr>
              <w:rFonts w:ascii="Times New Roman" w:hAnsi="Times New Roman"/>
              <w:sz w:val="20"/>
            </w:rPr>
          </w:rPrChange>
        </w:rPr>
        <w:t>from</w:t>
      </w:r>
      <w:r w:rsidR="006514D0">
        <w:rPr>
          <w:rFonts w:ascii="Times New Roman"/>
          <w:spacing w:val="-5"/>
          <w:sz w:val="20"/>
          <w:rPrChange w:id="5631" w:author="Author" w:date="2015-07-30T15:37:00Z">
            <w:rPr>
              <w:rFonts w:ascii="Times New Roman" w:hAnsi="Times New Roman"/>
              <w:sz w:val="20"/>
            </w:rPr>
          </w:rPrChange>
        </w:rPr>
        <w:t xml:space="preserve"> </w:t>
      </w:r>
      <w:r w:rsidR="006514D0">
        <w:rPr>
          <w:rFonts w:ascii="Times New Roman"/>
          <w:sz w:val="20"/>
          <w:rPrChange w:id="5632" w:author="Author" w:date="2015-07-30T15:37:00Z">
            <w:rPr>
              <w:rFonts w:ascii="Times New Roman" w:hAnsi="Times New Roman"/>
              <w:sz w:val="20"/>
            </w:rPr>
          </w:rPrChange>
        </w:rPr>
        <w:t>the utilization</w:t>
      </w:r>
      <w:r w:rsidR="006514D0">
        <w:rPr>
          <w:rFonts w:ascii="Times New Roman"/>
          <w:spacing w:val="-4"/>
          <w:sz w:val="20"/>
          <w:rPrChange w:id="5633" w:author="Author" w:date="2015-07-30T15:37:00Z">
            <w:rPr>
              <w:rFonts w:ascii="Times New Roman" w:hAnsi="Times New Roman"/>
              <w:sz w:val="20"/>
            </w:rPr>
          </w:rPrChange>
        </w:rPr>
        <w:t xml:space="preserve"> </w:t>
      </w:r>
      <w:r w:rsidR="006514D0">
        <w:rPr>
          <w:rFonts w:ascii="Times New Roman"/>
          <w:sz w:val="20"/>
          <w:rPrChange w:id="5634" w:author="Author" w:date="2015-07-30T15:37:00Z">
            <w:rPr>
              <w:rFonts w:ascii="Times New Roman" w:hAnsi="Times New Roman"/>
              <w:sz w:val="20"/>
            </w:rPr>
          </w:rPrChange>
        </w:rPr>
        <w:t>of</w:t>
      </w:r>
      <w:r w:rsidR="006514D0">
        <w:rPr>
          <w:rFonts w:ascii="Times New Roman"/>
          <w:spacing w:val="-2"/>
          <w:sz w:val="20"/>
          <w:rPrChange w:id="5635" w:author="Author" w:date="2015-07-30T15:37:00Z">
            <w:rPr>
              <w:rFonts w:ascii="Times New Roman" w:hAnsi="Times New Roman"/>
              <w:sz w:val="20"/>
            </w:rPr>
          </w:rPrChange>
        </w:rPr>
        <w:t xml:space="preserve"> </w:t>
      </w:r>
      <w:r w:rsidR="006514D0">
        <w:rPr>
          <w:rFonts w:ascii="Times New Roman"/>
          <w:sz w:val="20"/>
          <w:rPrChange w:id="5636" w:author="Author" w:date="2015-07-30T15:37:00Z">
            <w:rPr>
              <w:rFonts w:ascii="Times New Roman" w:hAnsi="Times New Roman"/>
              <w:sz w:val="20"/>
            </w:rPr>
          </w:rPrChange>
        </w:rPr>
        <w:t>genetic</w:t>
      </w:r>
      <w:r w:rsidR="006514D0">
        <w:rPr>
          <w:rFonts w:ascii="Times New Roman"/>
          <w:spacing w:val="-3"/>
          <w:sz w:val="20"/>
          <w:rPrChange w:id="5637" w:author="Author" w:date="2015-07-30T15:37:00Z">
            <w:rPr>
              <w:rFonts w:ascii="Times New Roman" w:hAnsi="Times New Roman"/>
              <w:sz w:val="20"/>
            </w:rPr>
          </w:rPrChange>
        </w:rPr>
        <w:t xml:space="preserve"> </w:t>
      </w:r>
      <w:r w:rsidR="006514D0">
        <w:rPr>
          <w:rFonts w:ascii="Times New Roman"/>
          <w:sz w:val="20"/>
          <w:rPrChange w:id="5638" w:author="Author" w:date="2015-07-30T15:37:00Z">
            <w:rPr>
              <w:rFonts w:ascii="Times New Roman" w:hAnsi="Times New Roman"/>
              <w:sz w:val="20"/>
            </w:rPr>
          </w:rPrChange>
        </w:rPr>
        <w:t>resources</w:t>
      </w:r>
      <w:r w:rsidR="006514D0">
        <w:rPr>
          <w:rFonts w:ascii="Times New Roman"/>
          <w:spacing w:val="-4"/>
          <w:sz w:val="20"/>
          <w:rPrChange w:id="5639" w:author="Author" w:date="2015-07-30T15:37:00Z">
            <w:rPr>
              <w:rFonts w:ascii="Times New Roman" w:hAnsi="Times New Roman"/>
              <w:sz w:val="20"/>
            </w:rPr>
          </w:rPrChange>
        </w:rPr>
        <w:t xml:space="preserve"> </w:t>
      </w:r>
      <w:r w:rsidR="006514D0">
        <w:rPr>
          <w:rFonts w:ascii="Times New Roman"/>
          <w:sz w:val="20"/>
          <w:rPrChange w:id="5640" w:author="Author" w:date="2015-07-30T15:37:00Z">
            <w:rPr>
              <w:rFonts w:ascii="Times New Roman" w:hAnsi="Times New Roman"/>
              <w:sz w:val="20"/>
            </w:rPr>
          </w:rPrChange>
        </w:rPr>
        <w:t>and</w:t>
      </w:r>
      <w:r w:rsidR="006514D0">
        <w:rPr>
          <w:rFonts w:ascii="Times New Roman"/>
          <w:spacing w:val="-2"/>
          <w:sz w:val="20"/>
          <w:rPrChange w:id="5641" w:author="Author" w:date="2015-07-30T15:37:00Z">
            <w:rPr>
              <w:rFonts w:ascii="Times New Roman" w:hAnsi="Times New Roman"/>
              <w:sz w:val="20"/>
            </w:rPr>
          </w:rPrChange>
        </w:rPr>
        <w:t xml:space="preserve"> </w:t>
      </w:r>
      <w:r w:rsidR="006514D0">
        <w:rPr>
          <w:rFonts w:ascii="Times New Roman"/>
          <w:sz w:val="20"/>
          <w:rPrChange w:id="5642" w:author="Author" w:date="2015-07-30T15:37:00Z">
            <w:rPr>
              <w:rFonts w:ascii="Times New Roman" w:hAnsi="Times New Roman"/>
              <w:sz w:val="20"/>
            </w:rPr>
          </w:rPrChange>
        </w:rPr>
        <w:t>associated</w:t>
      </w:r>
      <w:r w:rsidR="006514D0">
        <w:rPr>
          <w:rFonts w:ascii="Times New Roman"/>
          <w:spacing w:val="-2"/>
          <w:sz w:val="20"/>
          <w:rPrChange w:id="5643" w:author="Author" w:date="2015-07-30T15:37:00Z">
            <w:rPr>
              <w:rFonts w:ascii="Times New Roman" w:hAnsi="Times New Roman"/>
              <w:sz w:val="20"/>
            </w:rPr>
          </w:rPrChange>
        </w:rPr>
        <w:t xml:space="preserve"> </w:t>
      </w:r>
      <w:r w:rsidR="006514D0">
        <w:rPr>
          <w:rFonts w:ascii="Times New Roman"/>
          <w:sz w:val="20"/>
          <w:rPrChange w:id="5644" w:author="Author" w:date="2015-07-30T15:37:00Z">
            <w:rPr>
              <w:rFonts w:ascii="Times New Roman" w:hAnsi="Times New Roman"/>
              <w:sz w:val="20"/>
            </w:rPr>
          </w:rPrChange>
        </w:rPr>
        <w:t>traditional</w:t>
      </w:r>
      <w:r w:rsidR="006514D0">
        <w:rPr>
          <w:rFonts w:ascii="Times New Roman"/>
          <w:spacing w:val="-3"/>
          <w:sz w:val="20"/>
          <w:rPrChange w:id="5645" w:author="Author" w:date="2015-07-30T15:37:00Z">
            <w:rPr>
              <w:rFonts w:ascii="Times New Roman" w:hAnsi="Times New Roman"/>
              <w:sz w:val="20"/>
            </w:rPr>
          </w:rPrChange>
        </w:rPr>
        <w:t xml:space="preserve"> </w:t>
      </w:r>
      <w:r w:rsidR="006514D0">
        <w:rPr>
          <w:rFonts w:ascii="Times New Roman"/>
          <w:sz w:val="20"/>
          <w:rPrChange w:id="5646" w:author="Author" w:date="2015-07-30T15:37:00Z">
            <w:rPr>
              <w:rFonts w:ascii="Times New Roman" w:hAnsi="Times New Roman"/>
              <w:sz w:val="20"/>
            </w:rPr>
          </w:rPrChange>
        </w:rPr>
        <w:t>knowledge,</w:t>
      </w:r>
      <w:r w:rsidR="006514D0">
        <w:rPr>
          <w:rFonts w:ascii="Times New Roman"/>
          <w:spacing w:val="-2"/>
          <w:sz w:val="20"/>
          <w:rPrChange w:id="5647" w:author="Author" w:date="2015-07-30T15:37:00Z">
            <w:rPr>
              <w:rFonts w:ascii="Times New Roman" w:hAnsi="Times New Roman"/>
              <w:sz w:val="20"/>
            </w:rPr>
          </w:rPrChange>
        </w:rPr>
        <w:t xml:space="preserve"> </w:t>
      </w:r>
      <w:r w:rsidR="006514D0">
        <w:rPr>
          <w:rFonts w:ascii="Times New Roman"/>
          <w:sz w:val="20"/>
          <w:rPrChange w:id="5648" w:author="Author" w:date="2015-07-30T15:37:00Z">
            <w:rPr>
              <w:rFonts w:ascii="Times New Roman" w:hAnsi="Times New Roman"/>
              <w:sz w:val="20"/>
            </w:rPr>
          </w:rPrChange>
        </w:rPr>
        <w:t>as</w:t>
      </w:r>
      <w:r w:rsidR="006514D0">
        <w:rPr>
          <w:rFonts w:ascii="Times New Roman"/>
          <w:spacing w:val="-4"/>
          <w:sz w:val="20"/>
          <w:rPrChange w:id="5649" w:author="Author" w:date="2015-07-30T15:37:00Z">
            <w:rPr>
              <w:rFonts w:ascii="Times New Roman" w:hAnsi="Times New Roman"/>
              <w:sz w:val="20"/>
            </w:rPr>
          </w:rPrChange>
        </w:rPr>
        <w:t xml:space="preserve"> </w:t>
      </w:r>
      <w:r w:rsidR="006514D0">
        <w:rPr>
          <w:rFonts w:ascii="Times New Roman"/>
          <w:sz w:val="20"/>
          <w:rPrChange w:id="5650" w:author="Author" w:date="2015-07-30T15:37:00Z">
            <w:rPr>
              <w:rFonts w:ascii="Times New Roman" w:hAnsi="Times New Roman"/>
              <w:sz w:val="20"/>
            </w:rPr>
          </w:rPrChange>
        </w:rPr>
        <w:t>internationally</w:t>
      </w:r>
      <w:r w:rsidR="006514D0">
        <w:rPr>
          <w:rFonts w:ascii="Times New Roman"/>
          <w:spacing w:val="-4"/>
          <w:sz w:val="20"/>
          <w:rPrChange w:id="5651" w:author="Author" w:date="2015-07-30T15:37:00Z">
            <w:rPr>
              <w:rFonts w:ascii="Times New Roman" w:hAnsi="Times New Roman"/>
              <w:sz w:val="20"/>
            </w:rPr>
          </w:rPrChange>
        </w:rPr>
        <w:t xml:space="preserve"> </w:t>
      </w:r>
      <w:r w:rsidR="006514D0">
        <w:rPr>
          <w:rFonts w:ascii="Times New Roman"/>
          <w:sz w:val="20"/>
          <w:rPrChange w:id="5652" w:author="Author" w:date="2015-07-30T15:37:00Z">
            <w:rPr>
              <w:rFonts w:ascii="Times New Roman" w:hAnsi="Times New Roman"/>
              <w:sz w:val="20"/>
            </w:rPr>
          </w:rPrChange>
        </w:rPr>
        <w:t>agreed</w:t>
      </w:r>
    </w:p>
    <w:p w14:paraId="65F6B4B5" w14:textId="77777777" w:rsidR="00B93DD0" w:rsidRPr="00B93DD0" w:rsidRDefault="00B93DD0" w:rsidP="00B93DD0">
      <w:pPr>
        <w:spacing w:after="24"/>
        <w:ind w:left="426" w:right="8" w:hanging="426"/>
        <w:jc w:val="both"/>
        <w:rPr>
          <w:del w:id="5653" w:author="Author" w:date="2015-07-30T15:37:00Z"/>
          <w:rFonts w:ascii="Times New Roman" w:hAnsi="Times New Roman" w:cs="Times New Roman"/>
          <w:sz w:val="20"/>
          <w:szCs w:val="20"/>
        </w:rPr>
      </w:pPr>
      <w:del w:id="5654" w:author="Author" w:date="2015-07-30T15:37:00Z">
        <w:r w:rsidRPr="00B93DD0">
          <w:rPr>
            <w:rFonts w:ascii="Times New Roman" w:hAnsi="Times New Roman" w:cs="Times New Roman"/>
            <w:sz w:val="20"/>
            <w:szCs w:val="20"/>
          </w:rPr>
          <w:delText xml:space="preserve"> </w:delText>
        </w:r>
      </w:del>
    </w:p>
    <w:p w14:paraId="566E5416" w14:textId="447F61CA" w:rsidR="00804791" w:rsidRDefault="00B93DD0">
      <w:pPr>
        <w:spacing w:before="10"/>
        <w:rPr>
          <w:ins w:id="5655" w:author="Author" w:date="2015-07-30T15:37:00Z"/>
          <w:rFonts w:ascii="Times New Roman" w:eastAsia="Times New Roman" w:hAnsi="Times New Roman" w:cs="Times New Roman"/>
          <w:sz w:val="25"/>
          <w:szCs w:val="25"/>
        </w:rPr>
      </w:pPr>
      <w:del w:id="5656" w:author="Author" w:date="2015-07-30T15:37:00Z">
        <w:r w:rsidRPr="00B93DD0">
          <w:rPr>
            <w:rFonts w:ascii="Times New Roman" w:hAnsi="Times New Roman" w:cs="Times New Roman"/>
            <w:sz w:val="20"/>
            <w:szCs w:val="20"/>
          </w:rPr>
          <w:delText xml:space="preserve">2.a </w:delText>
        </w:r>
        <w:r w:rsidRPr="00B93DD0">
          <w:rPr>
            <w:rFonts w:ascii="Times New Roman" w:hAnsi="Times New Roman" w:cs="Times New Roman"/>
            <w:sz w:val="20"/>
            <w:szCs w:val="20"/>
          </w:rPr>
          <w:tab/>
        </w:r>
      </w:del>
    </w:p>
    <w:p w14:paraId="619CC6FA" w14:textId="65D75AA5" w:rsidR="00804791" w:rsidRDefault="006514D0">
      <w:pPr>
        <w:pStyle w:val="ListParagraph"/>
        <w:numPr>
          <w:ilvl w:val="1"/>
          <w:numId w:val="31"/>
        </w:numPr>
        <w:tabs>
          <w:tab w:val="left" w:pos="528"/>
        </w:tabs>
        <w:spacing w:line="256" w:lineRule="auto"/>
        <w:ind w:right="129" w:hanging="427"/>
        <w:jc w:val="both"/>
        <w:rPr>
          <w:rFonts w:ascii="Times New Roman" w:eastAsia="Times New Roman" w:hAnsi="Times New Roman" w:cs="Times New Roman"/>
          <w:sz w:val="20"/>
          <w:szCs w:val="20"/>
        </w:rPr>
        <w:pPrChange w:id="5657" w:author="Author" w:date="2015-07-30T15:37:00Z">
          <w:pPr>
            <w:ind w:right="8"/>
            <w:jc w:val="both"/>
          </w:pPr>
        </w:pPrChange>
      </w:pPr>
      <w:r>
        <w:rPr>
          <w:rFonts w:ascii="Times New Roman"/>
          <w:sz w:val="20"/>
          <w:rPrChange w:id="5658" w:author="Author" w:date="2015-07-30T15:37:00Z">
            <w:rPr>
              <w:rFonts w:ascii="Times New Roman" w:hAnsi="Times New Roman"/>
              <w:sz w:val="20"/>
            </w:rPr>
          </w:rPrChange>
        </w:rPr>
        <w:t>Increase investment, including through enhanced international cooperation, in rural infrastructure,</w:t>
      </w:r>
      <w:r>
        <w:rPr>
          <w:rFonts w:ascii="Times New Roman"/>
          <w:spacing w:val="21"/>
          <w:sz w:val="20"/>
          <w:rPrChange w:id="5659" w:author="Author" w:date="2015-07-30T15:37:00Z">
            <w:rPr>
              <w:rFonts w:ascii="Times New Roman" w:hAnsi="Times New Roman"/>
              <w:sz w:val="20"/>
            </w:rPr>
          </w:rPrChange>
        </w:rPr>
        <w:t xml:space="preserve"> </w:t>
      </w:r>
      <w:r>
        <w:rPr>
          <w:rFonts w:ascii="Times New Roman"/>
          <w:sz w:val="20"/>
          <w:rPrChange w:id="5660" w:author="Author" w:date="2015-07-30T15:37:00Z">
            <w:rPr>
              <w:rFonts w:ascii="Times New Roman" w:hAnsi="Times New Roman"/>
              <w:sz w:val="20"/>
            </w:rPr>
          </w:rPrChange>
        </w:rPr>
        <w:t>agricultural</w:t>
      </w:r>
      <w:r>
        <w:rPr>
          <w:rFonts w:ascii="Times New Roman"/>
          <w:w w:val="99"/>
          <w:sz w:val="20"/>
          <w:rPrChange w:id="5661" w:author="Author" w:date="2015-07-30T15:37:00Z">
            <w:rPr>
              <w:rFonts w:ascii="Times New Roman" w:hAnsi="Times New Roman"/>
              <w:sz w:val="20"/>
            </w:rPr>
          </w:rPrChange>
        </w:rPr>
        <w:t xml:space="preserve"> </w:t>
      </w:r>
      <w:r>
        <w:rPr>
          <w:rFonts w:ascii="Times New Roman"/>
          <w:sz w:val="20"/>
          <w:rPrChange w:id="5662" w:author="Author" w:date="2015-07-30T15:37:00Z">
            <w:rPr>
              <w:rFonts w:ascii="Times New Roman" w:hAnsi="Times New Roman"/>
              <w:sz w:val="20"/>
            </w:rPr>
          </w:rPrChange>
        </w:rPr>
        <w:t>research and extension services, technology development and plant and livestock gene banks in order</w:t>
      </w:r>
      <w:r>
        <w:rPr>
          <w:rFonts w:ascii="Times New Roman"/>
          <w:spacing w:val="25"/>
          <w:sz w:val="20"/>
          <w:rPrChange w:id="5663" w:author="Author" w:date="2015-07-30T15:37:00Z">
            <w:rPr>
              <w:rFonts w:ascii="Times New Roman" w:hAnsi="Times New Roman"/>
              <w:sz w:val="20"/>
            </w:rPr>
          </w:rPrChange>
        </w:rPr>
        <w:t xml:space="preserve"> </w:t>
      </w:r>
      <w:r>
        <w:rPr>
          <w:rFonts w:ascii="Times New Roman"/>
          <w:sz w:val="20"/>
          <w:rPrChange w:id="5664" w:author="Author" w:date="2015-07-30T15:37:00Z">
            <w:rPr>
              <w:rFonts w:ascii="Times New Roman" w:hAnsi="Times New Roman"/>
              <w:sz w:val="20"/>
            </w:rPr>
          </w:rPrChange>
        </w:rPr>
        <w:t>to</w:t>
      </w:r>
      <w:r>
        <w:rPr>
          <w:rFonts w:ascii="Times New Roman"/>
          <w:w w:val="99"/>
          <w:sz w:val="20"/>
          <w:rPrChange w:id="5665" w:author="Author" w:date="2015-07-30T15:37:00Z">
            <w:rPr>
              <w:rFonts w:ascii="Times New Roman" w:hAnsi="Times New Roman"/>
              <w:sz w:val="20"/>
            </w:rPr>
          </w:rPrChange>
        </w:rPr>
        <w:t xml:space="preserve"> </w:t>
      </w:r>
      <w:r>
        <w:rPr>
          <w:rFonts w:ascii="Times New Roman"/>
          <w:sz w:val="20"/>
          <w:rPrChange w:id="5666" w:author="Author" w:date="2015-07-30T15:37:00Z">
            <w:rPr>
              <w:rFonts w:ascii="Times New Roman" w:hAnsi="Times New Roman"/>
              <w:sz w:val="20"/>
            </w:rPr>
          </w:rPrChange>
        </w:rPr>
        <w:t>enhance agricultural productive capacity in developing countries, in particular least developed</w:t>
      </w:r>
      <w:r>
        <w:rPr>
          <w:rFonts w:ascii="Times New Roman"/>
          <w:spacing w:val="-17"/>
          <w:sz w:val="20"/>
          <w:rPrChange w:id="5667" w:author="Author" w:date="2015-07-30T15:37:00Z">
            <w:rPr>
              <w:rFonts w:ascii="Times New Roman" w:hAnsi="Times New Roman"/>
              <w:sz w:val="20"/>
            </w:rPr>
          </w:rPrChange>
        </w:rPr>
        <w:t xml:space="preserve"> </w:t>
      </w:r>
      <w:r>
        <w:rPr>
          <w:rFonts w:ascii="Times New Roman"/>
          <w:sz w:val="20"/>
          <w:rPrChange w:id="5668" w:author="Author" w:date="2015-07-30T15:37:00Z">
            <w:rPr>
              <w:rFonts w:ascii="Times New Roman" w:hAnsi="Times New Roman"/>
              <w:sz w:val="20"/>
            </w:rPr>
          </w:rPrChange>
        </w:rPr>
        <w:t>countries</w:t>
      </w:r>
      <w:del w:id="5669" w:author="Author" w:date="2015-07-30T15:37:00Z">
        <w:r w:rsidR="00B93DD0" w:rsidRPr="00B93DD0">
          <w:rPr>
            <w:rFonts w:ascii="Times New Roman" w:hAnsi="Times New Roman" w:cs="Times New Roman"/>
            <w:sz w:val="20"/>
            <w:szCs w:val="20"/>
          </w:rPr>
          <w:delText xml:space="preserve">  </w:delText>
        </w:r>
      </w:del>
    </w:p>
    <w:p w14:paraId="568A4FBE" w14:textId="2AC25AED" w:rsidR="00804791" w:rsidRDefault="00B93DD0">
      <w:pPr>
        <w:pStyle w:val="ListParagraph"/>
        <w:numPr>
          <w:ilvl w:val="1"/>
          <w:numId w:val="31"/>
        </w:numPr>
        <w:tabs>
          <w:tab w:val="left" w:pos="528"/>
        </w:tabs>
        <w:spacing w:before="165" w:line="256" w:lineRule="auto"/>
        <w:ind w:right="134" w:hanging="427"/>
        <w:jc w:val="both"/>
        <w:rPr>
          <w:rFonts w:ascii="Times New Roman" w:eastAsia="Times New Roman" w:hAnsi="Times New Roman" w:cs="Times New Roman"/>
          <w:sz w:val="20"/>
          <w:szCs w:val="20"/>
        </w:rPr>
        <w:pPrChange w:id="5670" w:author="Author" w:date="2015-07-30T15:37:00Z">
          <w:pPr>
            <w:ind w:right="8"/>
            <w:jc w:val="both"/>
          </w:pPr>
        </w:pPrChange>
      </w:pPr>
      <w:del w:id="5671" w:author="Author" w:date="2015-07-30T15:37:00Z">
        <w:r w:rsidRPr="00B93DD0">
          <w:rPr>
            <w:rFonts w:ascii="Times New Roman" w:hAnsi="Times New Roman" w:cs="Times New Roman"/>
            <w:sz w:val="20"/>
            <w:szCs w:val="20"/>
          </w:rPr>
          <w:delText xml:space="preserve">2.b </w:delText>
        </w:r>
        <w:r w:rsidRPr="00B93DD0">
          <w:rPr>
            <w:rFonts w:ascii="Times New Roman" w:hAnsi="Times New Roman" w:cs="Times New Roman"/>
            <w:sz w:val="20"/>
            <w:szCs w:val="20"/>
          </w:rPr>
          <w:tab/>
        </w:r>
      </w:del>
      <w:r w:rsidR="006514D0">
        <w:rPr>
          <w:rFonts w:ascii="Times New Roman"/>
          <w:sz w:val="20"/>
          <w:rPrChange w:id="5672" w:author="Author" w:date="2015-07-30T15:37:00Z">
            <w:rPr>
              <w:rFonts w:ascii="Times New Roman" w:hAnsi="Times New Roman"/>
              <w:sz w:val="20"/>
            </w:rPr>
          </w:rPrChange>
        </w:rPr>
        <w:t>Correct</w:t>
      </w:r>
      <w:r w:rsidR="006514D0">
        <w:rPr>
          <w:rFonts w:ascii="Times New Roman"/>
          <w:spacing w:val="35"/>
          <w:sz w:val="20"/>
          <w:rPrChange w:id="5673" w:author="Author" w:date="2015-07-30T15:37:00Z">
            <w:rPr>
              <w:rFonts w:ascii="Times New Roman" w:hAnsi="Times New Roman"/>
              <w:sz w:val="20"/>
            </w:rPr>
          </w:rPrChange>
        </w:rPr>
        <w:t xml:space="preserve"> </w:t>
      </w:r>
      <w:r w:rsidR="006514D0">
        <w:rPr>
          <w:rFonts w:ascii="Times New Roman"/>
          <w:sz w:val="20"/>
          <w:rPrChange w:id="5674" w:author="Author" w:date="2015-07-30T15:37:00Z">
            <w:rPr>
              <w:rFonts w:ascii="Times New Roman" w:hAnsi="Times New Roman"/>
              <w:sz w:val="20"/>
            </w:rPr>
          </w:rPrChange>
        </w:rPr>
        <w:t>and</w:t>
      </w:r>
      <w:r w:rsidR="006514D0">
        <w:rPr>
          <w:rFonts w:ascii="Times New Roman"/>
          <w:spacing w:val="36"/>
          <w:sz w:val="20"/>
          <w:rPrChange w:id="5675" w:author="Author" w:date="2015-07-30T15:37:00Z">
            <w:rPr>
              <w:rFonts w:ascii="Times New Roman" w:hAnsi="Times New Roman"/>
              <w:sz w:val="20"/>
            </w:rPr>
          </w:rPrChange>
        </w:rPr>
        <w:t xml:space="preserve"> </w:t>
      </w:r>
      <w:r w:rsidR="006514D0">
        <w:rPr>
          <w:rFonts w:ascii="Times New Roman"/>
          <w:sz w:val="20"/>
          <w:rPrChange w:id="5676" w:author="Author" w:date="2015-07-30T15:37:00Z">
            <w:rPr>
              <w:rFonts w:ascii="Times New Roman" w:hAnsi="Times New Roman"/>
              <w:sz w:val="20"/>
            </w:rPr>
          </w:rPrChange>
        </w:rPr>
        <w:t>prevent</w:t>
      </w:r>
      <w:r w:rsidR="006514D0">
        <w:rPr>
          <w:rFonts w:ascii="Times New Roman"/>
          <w:spacing w:val="37"/>
          <w:sz w:val="20"/>
          <w:rPrChange w:id="5677" w:author="Author" w:date="2015-07-30T15:37:00Z">
            <w:rPr>
              <w:rFonts w:ascii="Times New Roman" w:hAnsi="Times New Roman"/>
              <w:sz w:val="20"/>
            </w:rPr>
          </w:rPrChange>
        </w:rPr>
        <w:t xml:space="preserve"> </w:t>
      </w:r>
      <w:r w:rsidR="006514D0">
        <w:rPr>
          <w:rFonts w:ascii="Times New Roman"/>
          <w:sz w:val="20"/>
          <w:rPrChange w:id="5678" w:author="Author" w:date="2015-07-30T15:37:00Z">
            <w:rPr>
              <w:rFonts w:ascii="Times New Roman" w:hAnsi="Times New Roman"/>
              <w:sz w:val="20"/>
            </w:rPr>
          </w:rPrChange>
        </w:rPr>
        <w:t>trade</w:t>
      </w:r>
      <w:r w:rsidR="006514D0">
        <w:rPr>
          <w:rFonts w:ascii="Times New Roman"/>
          <w:spacing w:val="36"/>
          <w:sz w:val="20"/>
          <w:rPrChange w:id="5679" w:author="Author" w:date="2015-07-30T15:37:00Z">
            <w:rPr>
              <w:rFonts w:ascii="Times New Roman" w:hAnsi="Times New Roman"/>
              <w:sz w:val="20"/>
            </w:rPr>
          </w:rPrChange>
        </w:rPr>
        <w:t xml:space="preserve"> </w:t>
      </w:r>
      <w:r w:rsidR="006514D0">
        <w:rPr>
          <w:rFonts w:ascii="Times New Roman"/>
          <w:sz w:val="20"/>
          <w:rPrChange w:id="5680" w:author="Author" w:date="2015-07-30T15:37:00Z">
            <w:rPr>
              <w:rFonts w:ascii="Times New Roman" w:hAnsi="Times New Roman"/>
              <w:sz w:val="20"/>
            </w:rPr>
          </w:rPrChange>
        </w:rPr>
        <w:t>restrictions</w:t>
      </w:r>
      <w:r w:rsidR="006514D0">
        <w:rPr>
          <w:rFonts w:ascii="Times New Roman"/>
          <w:spacing w:val="35"/>
          <w:sz w:val="20"/>
          <w:rPrChange w:id="5681" w:author="Author" w:date="2015-07-30T15:37:00Z">
            <w:rPr>
              <w:rFonts w:ascii="Times New Roman" w:hAnsi="Times New Roman"/>
              <w:sz w:val="20"/>
            </w:rPr>
          </w:rPrChange>
        </w:rPr>
        <w:t xml:space="preserve"> </w:t>
      </w:r>
      <w:r w:rsidR="006514D0">
        <w:rPr>
          <w:rFonts w:ascii="Times New Roman"/>
          <w:sz w:val="20"/>
          <w:rPrChange w:id="5682" w:author="Author" w:date="2015-07-30T15:37:00Z">
            <w:rPr>
              <w:rFonts w:ascii="Times New Roman" w:hAnsi="Times New Roman"/>
              <w:sz w:val="20"/>
            </w:rPr>
          </w:rPrChange>
        </w:rPr>
        <w:t>and</w:t>
      </w:r>
      <w:r w:rsidR="006514D0">
        <w:rPr>
          <w:rFonts w:ascii="Times New Roman"/>
          <w:spacing w:val="36"/>
          <w:sz w:val="20"/>
          <w:rPrChange w:id="5683" w:author="Author" w:date="2015-07-30T15:37:00Z">
            <w:rPr>
              <w:rFonts w:ascii="Times New Roman" w:hAnsi="Times New Roman"/>
              <w:sz w:val="20"/>
            </w:rPr>
          </w:rPrChange>
        </w:rPr>
        <w:t xml:space="preserve"> </w:t>
      </w:r>
      <w:r w:rsidR="006514D0">
        <w:rPr>
          <w:rFonts w:ascii="Times New Roman"/>
          <w:sz w:val="20"/>
          <w:rPrChange w:id="5684" w:author="Author" w:date="2015-07-30T15:37:00Z">
            <w:rPr>
              <w:rFonts w:ascii="Times New Roman" w:hAnsi="Times New Roman"/>
              <w:sz w:val="20"/>
            </w:rPr>
          </w:rPrChange>
        </w:rPr>
        <w:t>distortions</w:t>
      </w:r>
      <w:r w:rsidR="006514D0">
        <w:rPr>
          <w:rFonts w:ascii="Times New Roman"/>
          <w:spacing w:val="35"/>
          <w:sz w:val="20"/>
          <w:rPrChange w:id="5685" w:author="Author" w:date="2015-07-30T15:37:00Z">
            <w:rPr>
              <w:rFonts w:ascii="Times New Roman" w:hAnsi="Times New Roman"/>
              <w:sz w:val="20"/>
            </w:rPr>
          </w:rPrChange>
        </w:rPr>
        <w:t xml:space="preserve"> </w:t>
      </w:r>
      <w:r w:rsidR="006514D0">
        <w:rPr>
          <w:rFonts w:ascii="Times New Roman"/>
          <w:sz w:val="20"/>
          <w:rPrChange w:id="5686" w:author="Author" w:date="2015-07-30T15:37:00Z">
            <w:rPr>
              <w:rFonts w:ascii="Times New Roman" w:hAnsi="Times New Roman"/>
              <w:sz w:val="20"/>
            </w:rPr>
          </w:rPrChange>
        </w:rPr>
        <w:t>in</w:t>
      </w:r>
      <w:r w:rsidR="006514D0">
        <w:rPr>
          <w:rFonts w:ascii="Times New Roman"/>
          <w:spacing w:val="36"/>
          <w:sz w:val="20"/>
          <w:rPrChange w:id="5687" w:author="Author" w:date="2015-07-30T15:37:00Z">
            <w:rPr>
              <w:rFonts w:ascii="Times New Roman" w:hAnsi="Times New Roman"/>
              <w:sz w:val="20"/>
            </w:rPr>
          </w:rPrChange>
        </w:rPr>
        <w:t xml:space="preserve"> </w:t>
      </w:r>
      <w:r w:rsidR="006514D0">
        <w:rPr>
          <w:rFonts w:ascii="Times New Roman"/>
          <w:sz w:val="20"/>
          <w:rPrChange w:id="5688" w:author="Author" w:date="2015-07-30T15:37:00Z">
            <w:rPr>
              <w:rFonts w:ascii="Times New Roman" w:hAnsi="Times New Roman"/>
              <w:sz w:val="20"/>
            </w:rPr>
          </w:rPrChange>
        </w:rPr>
        <w:t>world</w:t>
      </w:r>
      <w:r w:rsidR="006514D0">
        <w:rPr>
          <w:rFonts w:ascii="Times New Roman"/>
          <w:spacing w:val="36"/>
          <w:sz w:val="20"/>
          <w:rPrChange w:id="5689" w:author="Author" w:date="2015-07-30T15:37:00Z">
            <w:rPr>
              <w:rFonts w:ascii="Times New Roman" w:hAnsi="Times New Roman"/>
              <w:sz w:val="20"/>
            </w:rPr>
          </w:rPrChange>
        </w:rPr>
        <w:t xml:space="preserve"> </w:t>
      </w:r>
      <w:r w:rsidR="006514D0">
        <w:rPr>
          <w:rFonts w:ascii="Times New Roman"/>
          <w:sz w:val="20"/>
          <w:rPrChange w:id="5690" w:author="Author" w:date="2015-07-30T15:37:00Z">
            <w:rPr>
              <w:rFonts w:ascii="Times New Roman" w:hAnsi="Times New Roman"/>
              <w:sz w:val="20"/>
            </w:rPr>
          </w:rPrChange>
        </w:rPr>
        <w:t>agricultural</w:t>
      </w:r>
      <w:r w:rsidR="006514D0">
        <w:rPr>
          <w:rFonts w:ascii="Times New Roman"/>
          <w:spacing w:val="38"/>
          <w:sz w:val="20"/>
          <w:rPrChange w:id="5691" w:author="Author" w:date="2015-07-30T15:37:00Z">
            <w:rPr>
              <w:rFonts w:ascii="Times New Roman" w:hAnsi="Times New Roman"/>
              <w:sz w:val="20"/>
            </w:rPr>
          </w:rPrChange>
        </w:rPr>
        <w:t xml:space="preserve"> </w:t>
      </w:r>
      <w:r w:rsidR="006514D0">
        <w:rPr>
          <w:rFonts w:ascii="Times New Roman"/>
          <w:sz w:val="20"/>
          <w:rPrChange w:id="5692" w:author="Author" w:date="2015-07-30T15:37:00Z">
            <w:rPr>
              <w:rFonts w:ascii="Times New Roman" w:hAnsi="Times New Roman"/>
              <w:sz w:val="20"/>
            </w:rPr>
          </w:rPrChange>
        </w:rPr>
        <w:t>markets,</w:t>
      </w:r>
      <w:r w:rsidR="006514D0">
        <w:rPr>
          <w:rFonts w:ascii="Times New Roman"/>
          <w:spacing w:val="37"/>
          <w:sz w:val="20"/>
          <w:rPrChange w:id="5693" w:author="Author" w:date="2015-07-30T15:37:00Z">
            <w:rPr>
              <w:rFonts w:ascii="Times New Roman" w:hAnsi="Times New Roman"/>
              <w:sz w:val="20"/>
            </w:rPr>
          </w:rPrChange>
        </w:rPr>
        <w:t xml:space="preserve"> </w:t>
      </w:r>
      <w:r w:rsidR="006514D0">
        <w:rPr>
          <w:rFonts w:ascii="Times New Roman"/>
          <w:sz w:val="20"/>
          <w:rPrChange w:id="5694" w:author="Author" w:date="2015-07-30T15:37:00Z">
            <w:rPr>
              <w:rFonts w:ascii="Times New Roman" w:hAnsi="Times New Roman"/>
              <w:sz w:val="20"/>
            </w:rPr>
          </w:rPrChange>
        </w:rPr>
        <w:t>including</w:t>
      </w:r>
      <w:r w:rsidR="006514D0">
        <w:rPr>
          <w:rFonts w:ascii="Times New Roman"/>
          <w:spacing w:val="34"/>
          <w:sz w:val="20"/>
          <w:rPrChange w:id="5695" w:author="Author" w:date="2015-07-30T15:37:00Z">
            <w:rPr>
              <w:rFonts w:ascii="Times New Roman" w:hAnsi="Times New Roman"/>
              <w:sz w:val="20"/>
            </w:rPr>
          </w:rPrChange>
        </w:rPr>
        <w:t xml:space="preserve"> </w:t>
      </w:r>
      <w:r w:rsidR="006514D0">
        <w:rPr>
          <w:rFonts w:ascii="Times New Roman"/>
          <w:sz w:val="20"/>
          <w:rPrChange w:id="5696" w:author="Author" w:date="2015-07-30T15:37:00Z">
            <w:rPr>
              <w:rFonts w:ascii="Times New Roman" w:hAnsi="Times New Roman"/>
              <w:sz w:val="20"/>
            </w:rPr>
          </w:rPrChange>
        </w:rPr>
        <w:t>through</w:t>
      </w:r>
      <w:r w:rsidR="006514D0">
        <w:rPr>
          <w:rFonts w:ascii="Times New Roman"/>
          <w:spacing w:val="36"/>
          <w:sz w:val="20"/>
          <w:rPrChange w:id="5697" w:author="Author" w:date="2015-07-30T15:37:00Z">
            <w:rPr>
              <w:rFonts w:ascii="Times New Roman" w:hAnsi="Times New Roman"/>
              <w:sz w:val="20"/>
            </w:rPr>
          </w:rPrChange>
        </w:rPr>
        <w:t xml:space="preserve"> </w:t>
      </w:r>
      <w:r w:rsidR="006514D0">
        <w:rPr>
          <w:rFonts w:ascii="Times New Roman"/>
          <w:sz w:val="20"/>
          <w:rPrChange w:id="5698" w:author="Author" w:date="2015-07-30T15:37:00Z">
            <w:rPr>
              <w:rFonts w:ascii="Times New Roman" w:hAnsi="Times New Roman"/>
              <w:sz w:val="20"/>
            </w:rPr>
          </w:rPrChange>
        </w:rPr>
        <w:t>the</w:t>
      </w:r>
      <w:r w:rsidR="006514D0">
        <w:rPr>
          <w:rFonts w:ascii="Times New Roman"/>
          <w:w w:val="99"/>
          <w:sz w:val="20"/>
          <w:rPrChange w:id="5699" w:author="Author" w:date="2015-07-30T15:37:00Z">
            <w:rPr>
              <w:rFonts w:ascii="Times New Roman" w:hAnsi="Times New Roman"/>
              <w:sz w:val="20"/>
            </w:rPr>
          </w:rPrChange>
        </w:rPr>
        <w:t xml:space="preserve"> </w:t>
      </w:r>
      <w:r w:rsidR="006514D0">
        <w:rPr>
          <w:rFonts w:ascii="Times New Roman"/>
          <w:sz w:val="20"/>
          <w:rPrChange w:id="5700" w:author="Author" w:date="2015-07-30T15:37:00Z">
            <w:rPr>
              <w:rFonts w:ascii="Times New Roman" w:hAnsi="Times New Roman"/>
              <w:sz w:val="20"/>
            </w:rPr>
          </w:rPrChange>
        </w:rPr>
        <w:t>parallel elimination of all forms of agricultural export subsidies and all export measures with equivalent</w:t>
      </w:r>
      <w:r w:rsidR="006514D0">
        <w:rPr>
          <w:rFonts w:ascii="Times New Roman"/>
          <w:spacing w:val="19"/>
          <w:sz w:val="20"/>
          <w:rPrChange w:id="5701" w:author="Author" w:date="2015-07-30T15:37:00Z">
            <w:rPr>
              <w:rFonts w:ascii="Times New Roman" w:hAnsi="Times New Roman"/>
              <w:sz w:val="20"/>
            </w:rPr>
          </w:rPrChange>
        </w:rPr>
        <w:t xml:space="preserve"> </w:t>
      </w:r>
      <w:r w:rsidR="006514D0">
        <w:rPr>
          <w:rFonts w:ascii="Times New Roman"/>
          <w:sz w:val="20"/>
          <w:rPrChange w:id="5702" w:author="Author" w:date="2015-07-30T15:37:00Z">
            <w:rPr>
              <w:rFonts w:ascii="Times New Roman" w:hAnsi="Times New Roman"/>
              <w:sz w:val="20"/>
            </w:rPr>
          </w:rPrChange>
        </w:rPr>
        <w:t>effect,</w:t>
      </w:r>
      <w:r w:rsidR="006514D0">
        <w:rPr>
          <w:rFonts w:ascii="Times New Roman"/>
          <w:w w:val="99"/>
          <w:sz w:val="20"/>
          <w:rPrChange w:id="5703" w:author="Author" w:date="2015-07-30T15:37:00Z">
            <w:rPr>
              <w:rFonts w:ascii="Times New Roman" w:hAnsi="Times New Roman"/>
              <w:sz w:val="20"/>
            </w:rPr>
          </w:rPrChange>
        </w:rPr>
        <w:t xml:space="preserve"> </w:t>
      </w:r>
      <w:r w:rsidR="006514D0">
        <w:rPr>
          <w:rFonts w:ascii="Times New Roman"/>
          <w:sz w:val="20"/>
          <w:rPrChange w:id="5704" w:author="Author" w:date="2015-07-30T15:37:00Z">
            <w:rPr>
              <w:rFonts w:ascii="Times New Roman" w:hAnsi="Times New Roman"/>
              <w:sz w:val="20"/>
            </w:rPr>
          </w:rPrChange>
        </w:rPr>
        <w:t>in accordance with the mandate of the Doha Development</w:t>
      </w:r>
      <w:r w:rsidR="006514D0">
        <w:rPr>
          <w:rFonts w:ascii="Times New Roman"/>
          <w:spacing w:val="-4"/>
          <w:sz w:val="20"/>
          <w:rPrChange w:id="5705" w:author="Author" w:date="2015-07-30T15:37:00Z">
            <w:rPr>
              <w:rFonts w:ascii="Times New Roman" w:hAnsi="Times New Roman"/>
              <w:sz w:val="20"/>
            </w:rPr>
          </w:rPrChange>
        </w:rPr>
        <w:t xml:space="preserve"> </w:t>
      </w:r>
      <w:r w:rsidR="006514D0">
        <w:rPr>
          <w:rFonts w:ascii="Times New Roman"/>
          <w:sz w:val="20"/>
          <w:rPrChange w:id="5706" w:author="Author" w:date="2015-07-30T15:37:00Z">
            <w:rPr>
              <w:rFonts w:ascii="Times New Roman" w:hAnsi="Times New Roman"/>
              <w:sz w:val="20"/>
            </w:rPr>
          </w:rPrChange>
        </w:rPr>
        <w:t>Round</w:t>
      </w:r>
      <w:del w:id="5707" w:author="Author" w:date="2015-07-30T15:37:00Z">
        <w:r w:rsidRPr="00B93DD0">
          <w:rPr>
            <w:rFonts w:ascii="Times New Roman" w:hAnsi="Times New Roman" w:cs="Times New Roman"/>
            <w:sz w:val="20"/>
            <w:szCs w:val="20"/>
          </w:rPr>
          <w:delText xml:space="preserve">  </w:delText>
        </w:r>
      </w:del>
    </w:p>
    <w:p w14:paraId="13220D95" w14:textId="5BAFDD7C" w:rsidR="00804791" w:rsidRDefault="00B93DD0">
      <w:pPr>
        <w:pStyle w:val="ListParagraph"/>
        <w:numPr>
          <w:ilvl w:val="1"/>
          <w:numId w:val="31"/>
        </w:numPr>
        <w:tabs>
          <w:tab w:val="left" w:pos="528"/>
        </w:tabs>
        <w:spacing w:before="163" w:line="259" w:lineRule="auto"/>
        <w:ind w:right="123" w:hanging="427"/>
        <w:jc w:val="both"/>
        <w:rPr>
          <w:rFonts w:ascii="Times New Roman" w:eastAsia="Times New Roman" w:hAnsi="Times New Roman" w:cs="Times New Roman"/>
          <w:sz w:val="20"/>
          <w:szCs w:val="20"/>
        </w:rPr>
        <w:pPrChange w:id="5708" w:author="Author" w:date="2015-07-30T15:37:00Z">
          <w:pPr>
            <w:spacing w:after="24"/>
            <w:ind w:right="8"/>
            <w:jc w:val="both"/>
          </w:pPr>
        </w:pPrChange>
      </w:pPr>
      <w:del w:id="5709" w:author="Author" w:date="2015-07-30T15:37:00Z">
        <w:r w:rsidRPr="00B93DD0">
          <w:rPr>
            <w:rFonts w:ascii="Times New Roman" w:hAnsi="Times New Roman" w:cs="Times New Roman"/>
            <w:sz w:val="20"/>
            <w:szCs w:val="20"/>
          </w:rPr>
          <w:delText xml:space="preserve">2.c </w:delText>
        </w:r>
        <w:r w:rsidRPr="00B93DD0">
          <w:rPr>
            <w:rFonts w:ascii="Times New Roman" w:hAnsi="Times New Roman" w:cs="Times New Roman"/>
            <w:sz w:val="20"/>
            <w:szCs w:val="20"/>
          </w:rPr>
          <w:tab/>
        </w:r>
      </w:del>
      <w:r w:rsidR="006514D0">
        <w:rPr>
          <w:rFonts w:ascii="Times New Roman"/>
          <w:sz w:val="20"/>
          <w:rPrChange w:id="5710" w:author="Author" w:date="2015-07-30T15:37:00Z">
            <w:rPr>
              <w:rFonts w:ascii="Times New Roman" w:hAnsi="Times New Roman"/>
              <w:sz w:val="20"/>
            </w:rPr>
          </w:rPrChange>
        </w:rPr>
        <w:t>Adopt measures to ensure the proper functioning of food commodity markets and their derivatives</w:t>
      </w:r>
      <w:r w:rsidR="006514D0">
        <w:rPr>
          <w:rFonts w:ascii="Times New Roman"/>
          <w:spacing w:val="28"/>
          <w:sz w:val="20"/>
          <w:rPrChange w:id="5711" w:author="Author" w:date="2015-07-30T15:37:00Z">
            <w:rPr>
              <w:rFonts w:ascii="Times New Roman" w:hAnsi="Times New Roman"/>
              <w:sz w:val="20"/>
            </w:rPr>
          </w:rPrChange>
        </w:rPr>
        <w:t xml:space="preserve"> </w:t>
      </w:r>
      <w:r w:rsidR="006514D0">
        <w:rPr>
          <w:rFonts w:ascii="Times New Roman"/>
          <w:sz w:val="20"/>
          <w:rPrChange w:id="5712" w:author="Author" w:date="2015-07-30T15:37:00Z">
            <w:rPr>
              <w:rFonts w:ascii="Times New Roman" w:hAnsi="Times New Roman"/>
              <w:sz w:val="20"/>
            </w:rPr>
          </w:rPrChange>
        </w:rPr>
        <w:t>and</w:t>
      </w:r>
      <w:r w:rsidR="006514D0">
        <w:rPr>
          <w:rFonts w:ascii="Times New Roman"/>
          <w:w w:val="99"/>
          <w:sz w:val="20"/>
          <w:rPrChange w:id="5713" w:author="Author" w:date="2015-07-30T15:37:00Z">
            <w:rPr>
              <w:rFonts w:ascii="Times New Roman" w:hAnsi="Times New Roman"/>
              <w:sz w:val="20"/>
            </w:rPr>
          </w:rPrChange>
        </w:rPr>
        <w:t xml:space="preserve"> </w:t>
      </w:r>
      <w:r w:rsidR="006514D0">
        <w:rPr>
          <w:rFonts w:ascii="Times New Roman"/>
          <w:sz w:val="20"/>
          <w:rPrChange w:id="5714" w:author="Author" w:date="2015-07-30T15:37:00Z">
            <w:rPr>
              <w:rFonts w:ascii="Times New Roman" w:hAnsi="Times New Roman"/>
              <w:sz w:val="20"/>
            </w:rPr>
          </w:rPrChange>
        </w:rPr>
        <w:t>facilitate</w:t>
      </w:r>
      <w:r w:rsidR="006514D0">
        <w:rPr>
          <w:rFonts w:ascii="Times New Roman"/>
          <w:spacing w:val="11"/>
          <w:sz w:val="20"/>
          <w:rPrChange w:id="5715" w:author="Author" w:date="2015-07-30T15:37:00Z">
            <w:rPr>
              <w:rFonts w:ascii="Times New Roman" w:hAnsi="Times New Roman"/>
              <w:sz w:val="20"/>
            </w:rPr>
          </w:rPrChange>
        </w:rPr>
        <w:t xml:space="preserve"> </w:t>
      </w:r>
      <w:r w:rsidR="006514D0">
        <w:rPr>
          <w:rFonts w:ascii="Times New Roman"/>
          <w:sz w:val="20"/>
          <w:rPrChange w:id="5716" w:author="Author" w:date="2015-07-30T15:37:00Z">
            <w:rPr>
              <w:rFonts w:ascii="Times New Roman" w:hAnsi="Times New Roman"/>
              <w:sz w:val="20"/>
            </w:rPr>
          </w:rPrChange>
        </w:rPr>
        <w:t>timely</w:t>
      </w:r>
      <w:r w:rsidR="006514D0">
        <w:rPr>
          <w:rFonts w:ascii="Times New Roman"/>
          <w:spacing w:val="7"/>
          <w:sz w:val="20"/>
          <w:rPrChange w:id="5717" w:author="Author" w:date="2015-07-30T15:37:00Z">
            <w:rPr>
              <w:rFonts w:ascii="Times New Roman" w:hAnsi="Times New Roman"/>
              <w:sz w:val="20"/>
            </w:rPr>
          </w:rPrChange>
        </w:rPr>
        <w:t xml:space="preserve"> </w:t>
      </w:r>
      <w:r w:rsidR="006514D0">
        <w:rPr>
          <w:rFonts w:ascii="Times New Roman"/>
          <w:sz w:val="20"/>
          <w:rPrChange w:id="5718" w:author="Author" w:date="2015-07-30T15:37:00Z">
            <w:rPr>
              <w:rFonts w:ascii="Times New Roman" w:hAnsi="Times New Roman"/>
              <w:sz w:val="20"/>
            </w:rPr>
          </w:rPrChange>
        </w:rPr>
        <w:t>access</w:t>
      </w:r>
      <w:r w:rsidR="006514D0">
        <w:rPr>
          <w:rFonts w:ascii="Times New Roman"/>
          <w:spacing w:val="8"/>
          <w:sz w:val="20"/>
          <w:rPrChange w:id="5719" w:author="Author" w:date="2015-07-30T15:37:00Z">
            <w:rPr>
              <w:rFonts w:ascii="Times New Roman" w:hAnsi="Times New Roman"/>
              <w:sz w:val="20"/>
            </w:rPr>
          </w:rPrChange>
        </w:rPr>
        <w:t xml:space="preserve"> </w:t>
      </w:r>
      <w:r w:rsidR="006514D0">
        <w:rPr>
          <w:rFonts w:ascii="Times New Roman"/>
          <w:sz w:val="20"/>
          <w:rPrChange w:id="5720" w:author="Author" w:date="2015-07-30T15:37:00Z">
            <w:rPr>
              <w:rFonts w:ascii="Times New Roman" w:hAnsi="Times New Roman"/>
              <w:sz w:val="20"/>
            </w:rPr>
          </w:rPrChange>
        </w:rPr>
        <w:t>to</w:t>
      </w:r>
      <w:r w:rsidR="006514D0">
        <w:rPr>
          <w:rFonts w:ascii="Times New Roman"/>
          <w:spacing w:val="12"/>
          <w:sz w:val="20"/>
          <w:rPrChange w:id="5721" w:author="Author" w:date="2015-07-30T15:37:00Z">
            <w:rPr>
              <w:rFonts w:ascii="Times New Roman" w:hAnsi="Times New Roman"/>
              <w:sz w:val="20"/>
            </w:rPr>
          </w:rPrChange>
        </w:rPr>
        <w:t xml:space="preserve"> </w:t>
      </w:r>
      <w:r w:rsidR="006514D0">
        <w:rPr>
          <w:rFonts w:ascii="Times New Roman"/>
          <w:sz w:val="20"/>
          <w:rPrChange w:id="5722" w:author="Author" w:date="2015-07-30T15:37:00Z">
            <w:rPr>
              <w:rFonts w:ascii="Times New Roman" w:hAnsi="Times New Roman"/>
              <w:sz w:val="20"/>
            </w:rPr>
          </w:rPrChange>
        </w:rPr>
        <w:t>market</w:t>
      </w:r>
      <w:r w:rsidR="006514D0">
        <w:rPr>
          <w:rFonts w:ascii="Times New Roman"/>
          <w:spacing w:val="9"/>
          <w:sz w:val="20"/>
          <w:rPrChange w:id="5723" w:author="Author" w:date="2015-07-30T15:37:00Z">
            <w:rPr>
              <w:rFonts w:ascii="Times New Roman" w:hAnsi="Times New Roman"/>
              <w:sz w:val="20"/>
            </w:rPr>
          </w:rPrChange>
        </w:rPr>
        <w:t xml:space="preserve"> </w:t>
      </w:r>
      <w:r w:rsidR="006514D0">
        <w:rPr>
          <w:rFonts w:ascii="Times New Roman"/>
          <w:sz w:val="20"/>
          <w:rPrChange w:id="5724" w:author="Author" w:date="2015-07-30T15:37:00Z">
            <w:rPr>
              <w:rFonts w:ascii="Times New Roman" w:hAnsi="Times New Roman"/>
              <w:sz w:val="20"/>
            </w:rPr>
          </w:rPrChange>
        </w:rPr>
        <w:t>information,</w:t>
      </w:r>
      <w:r w:rsidR="006514D0">
        <w:rPr>
          <w:rFonts w:ascii="Times New Roman"/>
          <w:spacing w:val="11"/>
          <w:sz w:val="20"/>
          <w:rPrChange w:id="5725" w:author="Author" w:date="2015-07-30T15:37:00Z">
            <w:rPr>
              <w:rFonts w:ascii="Times New Roman" w:hAnsi="Times New Roman"/>
              <w:sz w:val="20"/>
            </w:rPr>
          </w:rPrChange>
        </w:rPr>
        <w:t xml:space="preserve"> </w:t>
      </w:r>
      <w:r w:rsidR="006514D0">
        <w:rPr>
          <w:rFonts w:ascii="Times New Roman"/>
          <w:sz w:val="20"/>
          <w:rPrChange w:id="5726" w:author="Author" w:date="2015-07-30T15:37:00Z">
            <w:rPr>
              <w:rFonts w:ascii="Times New Roman" w:hAnsi="Times New Roman"/>
              <w:sz w:val="20"/>
            </w:rPr>
          </w:rPrChange>
        </w:rPr>
        <w:t>including</w:t>
      </w:r>
      <w:r w:rsidR="006514D0">
        <w:rPr>
          <w:rFonts w:ascii="Times New Roman"/>
          <w:spacing w:val="10"/>
          <w:sz w:val="20"/>
          <w:rPrChange w:id="5727" w:author="Author" w:date="2015-07-30T15:37:00Z">
            <w:rPr>
              <w:rFonts w:ascii="Times New Roman" w:hAnsi="Times New Roman"/>
              <w:sz w:val="20"/>
            </w:rPr>
          </w:rPrChange>
        </w:rPr>
        <w:t xml:space="preserve"> </w:t>
      </w:r>
      <w:r w:rsidR="006514D0">
        <w:rPr>
          <w:rFonts w:ascii="Times New Roman"/>
          <w:sz w:val="20"/>
          <w:rPrChange w:id="5728" w:author="Author" w:date="2015-07-30T15:37:00Z">
            <w:rPr>
              <w:rFonts w:ascii="Times New Roman" w:hAnsi="Times New Roman"/>
              <w:sz w:val="20"/>
            </w:rPr>
          </w:rPrChange>
        </w:rPr>
        <w:t>on</w:t>
      </w:r>
      <w:r w:rsidR="006514D0">
        <w:rPr>
          <w:rFonts w:ascii="Times New Roman"/>
          <w:spacing w:val="10"/>
          <w:sz w:val="20"/>
          <w:rPrChange w:id="5729" w:author="Author" w:date="2015-07-30T15:37:00Z">
            <w:rPr>
              <w:rFonts w:ascii="Times New Roman" w:hAnsi="Times New Roman"/>
              <w:sz w:val="20"/>
            </w:rPr>
          </w:rPrChange>
        </w:rPr>
        <w:t xml:space="preserve"> </w:t>
      </w:r>
      <w:r w:rsidR="006514D0">
        <w:rPr>
          <w:rFonts w:ascii="Times New Roman"/>
          <w:sz w:val="20"/>
          <w:rPrChange w:id="5730" w:author="Author" w:date="2015-07-30T15:37:00Z">
            <w:rPr>
              <w:rFonts w:ascii="Times New Roman" w:hAnsi="Times New Roman"/>
              <w:sz w:val="20"/>
            </w:rPr>
          </w:rPrChange>
        </w:rPr>
        <w:t>food</w:t>
      </w:r>
      <w:r w:rsidR="006514D0">
        <w:rPr>
          <w:rFonts w:ascii="Times New Roman"/>
          <w:spacing w:val="10"/>
          <w:sz w:val="20"/>
          <w:rPrChange w:id="5731" w:author="Author" w:date="2015-07-30T15:37:00Z">
            <w:rPr>
              <w:rFonts w:ascii="Times New Roman" w:hAnsi="Times New Roman"/>
              <w:sz w:val="20"/>
            </w:rPr>
          </w:rPrChange>
        </w:rPr>
        <w:t xml:space="preserve"> </w:t>
      </w:r>
      <w:r w:rsidR="006514D0">
        <w:rPr>
          <w:rFonts w:ascii="Times New Roman"/>
          <w:sz w:val="20"/>
          <w:rPrChange w:id="5732" w:author="Author" w:date="2015-07-30T15:37:00Z">
            <w:rPr>
              <w:rFonts w:ascii="Times New Roman" w:hAnsi="Times New Roman"/>
              <w:sz w:val="20"/>
            </w:rPr>
          </w:rPrChange>
        </w:rPr>
        <w:t>reserves,</w:t>
      </w:r>
      <w:r w:rsidR="006514D0">
        <w:rPr>
          <w:rFonts w:ascii="Times New Roman"/>
          <w:spacing w:val="9"/>
          <w:sz w:val="20"/>
          <w:rPrChange w:id="5733" w:author="Author" w:date="2015-07-30T15:37:00Z">
            <w:rPr>
              <w:rFonts w:ascii="Times New Roman" w:hAnsi="Times New Roman"/>
              <w:sz w:val="20"/>
            </w:rPr>
          </w:rPrChange>
        </w:rPr>
        <w:t xml:space="preserve"> </w:t>
      </w:r>
      <w:r w:rsidR="006514D0">
        <w:rPr>
          <w:rFonts w:ascii="Times New Roman"/>
          <w:sz w:val="20"/>
          <w:rPrChange w:id="5734" w:author="Author" w:date="2015-07-30T15:37:00Z">
            <w:rPr>
              <w:rFonts w:ascii="Times New Roman" w:hAnsi="Times New Roman"/>
              <w:sz w:val="20"/>
            </w:rPr>
          </w:rPrChange>
        </w:rPr>
        <w:t>in</w:t>
      </w:r>
      <w:r w:rsidR="006514D0">
        <w:rPr>
          <w:rFonts w:ascii="Times New Roman"/>
          <w:spacing w:val="7"/>
          <w:sz w:val="20"/>
          <w:rPrChange w:id="5735" w:author="Author" w:date="2015-07-30T15:37:00Z">
            <w:rPr>
              <w:rFonts w:ascii="Times New Roman" w:hAnsi="Times New Roman"/>
              <w:sz w:val="20"/>
            </w:rPr>
          </w:rPrChange>
        </w:rPr>
        <w:t xml:space="preserve"> </w:t>
      </w:r>
      <w:r w:rsidR="006514D0">
        <w:rPr>
          <w:rFonts w:ascii="Times New Roman"/>
          <w:sz w:val="20"/>
          <w:rPrChange w:id="5736" w:author="Author" w:date="2015-07-30T15:37:00Z">
            <w:rPr>
              <w:rFonts w:ascii="Times New Roman" w:hAnsi="Times New Roman"/>
              <w:sz w:val="20"/>
            </w:rPr>
          </w:rPrChange>
        </w:rPr>
        <w:t>order</w:t>
      </w:r>
      <w:r w:rsidR="006514D0">
        <w:rPr>
          <w:rFonts w:ascii="Times New Roman"/>
          <w:spacing w:val="10"/>
          <w:sz w:val="20"/>
          <w:rPrChange w:id="5737" w:author="Author" w:date="2015-07-30T15:37:00Z">
            <w:rPr>
              <w:rFonts w:ascii="Times New Roman" w:hAnsi="Times New Roman"/>
              <w:sz w:val="20"/>
            </w:rPr>
          </w:rPrChange>
        </w:rPr>
        <w:t xml:space="preserve"> </w:t>
      </w:r>
      <w:r w:rsidR="006514D0">
        <w:rPr>
          <w:rFonts w:ascii="Times New Roman"/>
          <w:sz w:val="20"/>
          <w:rPrChange w:id="5738" w:author="Author" w:date="2015-07-30T15:37:00Z">
            <w:rPr>
              <w:rFonts w:ascii="Times New Roman" w:hAnsi="Times New Roman"/>
              <w:sz w:val="20"/>
            </w:rPr>
          </w:rPrChange>
        </w:rPr>
        <w:t>to</w:t>
      </w:r>
      <w:r w:rsidR="006514D0">
        <w:rPr>
          <w:rFonts w:ascii="Times New Roman"/>
          <w:spacing w:val="9"/>
          <w:sz w:val="20"/>
          <w:rPrChange w:id="5739" w:author="Author" w:date="2015-07-30T15:37:00Z">
            <w:rPr>
              <w:rFonts w:ascii="Times New Roman" w:hAnsi="Times New Roman"/>
              <w:sz w:val="20"/>
            </w:rPr>
          </w:rPrChange>
        </w:rPr>
        <w:t xml:space="preserve"> </w:t>
      </w:r>
      <w:r w:rsidR="006514D0">
        <w:rPr>
          <w:rFonts w:ascii="Times New Roman"/>
          <w:sz w:val="20"/>
          <w:rPrChange w:id="5740" w:author="Author" w:date="2015-07-30T15:37:00Z">
            <w:rPr>
              <w:rFonts w:ascii="Times New Roman" w:hAnsi="Times New Roman"/>
              <w:sz w:val="20"/>
            </w:rPr>
          </w:rPrChange>
        </w:rPr>
        <w:t>help</w:t>
      </w:r>
      <w:r w:rsidR="006514D0">
        <w:rPr>
          <w:rFonts w:ascii="Times New Roman"/>
          <w:spacing w:val="10"/>
          <w:sz w:val="20"/>
          <w:rPrChange w:id="5741" w:author="Author" w:date="2015-07-30T15:37:00Z">
            <w:rPr>
              <w:rFonts w:ascii="Times New Roman" w:hAnsi="Times New Roman"/>
              <w:sz w:val="20"/>
            </w:rPr>
          </w:rPrChange>
        </w:rPr>
        <w:t xml:space="preserve"> </w:t>
      </w:r>
      <w:r w:rsidR="006514D0">
        <w:rPr>
          <w:rFonts w:ascii="Times New Roman"/>
          <w:sz w:val="20"/>
          <w:rPrChange w:id="5742" w:author="Author" w:date="2015-07-30T15:37:00Z">
            <w:rPr>
              <w:rFonts w:ascii="Times New Roman" w:hAnsi="Times New Roman"/>
              <w:sz w:val="20"/>
            </w:rPr>
          </w:rPrChange>
        </w:rPr>
        <w:t>limit</w:t>
      </w:r>
      <w:r w:rsidR="006514D0">
        <w:rPr>
          <w:rFonts w:ascii="Times New Roman"/>
          <w:spacing w:val="23"/>
          <w:sz w:val="20"/>
          <w:rPrChange w:id="5743" w:author="Author" w:date="2015-07-30T15:37:00Z">
            <w:rPr>
              <w:rFonts w:ascii="Times New Roman" w:hAnsi="Times New Roman"/>
              <w:sz w:val="20"/>
            </w:rPr>
          </w:rPrChange>
        </w:rPr>
        <w:t xml:space="preserve"> </w:t>
      </w:r>
      <w:r w:rsidR="006514D0">
        <w:rPr>
          <w:rFonts w:ascii="Times New Roman"/>
          <w:sz w:val="20"/>
          <w:rPrChange w:id="5744" w:author="Author" w:date="2015-07-30T15:37:00Z">
            <w:rPr>
              <w:rFonts w:ascii="Times New Roman" w:hAnsi="Times New Roman"/>
              <w:sz w:val="20"/>
            </w:rPr>
          </w:rPrChange>
        </w:rPr>
        <w:t>extreme</w:t>
      </w:r>
      <w:r w:rsidR="006514D0">
        <w:rPr>
          <w:rFonts w:ascii="Times New Roman"/>
          <w:spacing w:val="11"/>
          <w:sz w:val="20"/>
          <w:rPrChange w:id="5745" w:author="Author" w:date="2015-07-30T15:37:00Z">
            <w:rPr>
              <w:rFonts w:ascii="Times New Roman" w:hAnsi="Times New Roman"/>
              <w:sz w:val="20"/>
            </w:rPr>
          </w:rPrChange>
        </w:rPr>
        <w:t xml:space="preserve"> </w:t>
      </w:r>
      <w:r w:rsidR="006514D0">
        <w:rPr>
          <w:rFonts w:ascii="Times New Roman"/>
          <w:sz w:val="20"/>
          <w:rPrChange w:id="5746" w:author="Author" w:date="2015-07-30T15:37:00Z">
            <w:rPr>
              <w:rFonts w:ascii="Times New Roman" w:hAnsi="Times New Roman"/>
              <w:sz w:val="20"/>
            </w:rPr>
          </w:rPrChange>
        </w:rPr>
        <w:t>food</w:t>
      </w:r>
      <w:r w:rsidR="006514D0">
        <w:rPr>
          <w:rFonts w:ascii="Times New Roman"/>
          <w:w w:val="99"/>
          <w:sz w:val="20"/>
          <w:rPrChange w:id="5747" w:author="Author" w:date="2015-07-30T15:37:00Z">
            <w:rPr>
              <w:rFonts w:ascii="Times New Roman" w:hAnsi="Times New Roman"/>
              <w:sz w:val="20"/>
            </w:rPr>
          </w:rPrChange>
        </w:rPr>
        <w:t xml:space="preserve"> </w:t>
      </w:r>
      <w:r w:rsidR="006514D0">
        <w:rPr>
          <w:rFonts w:ascii="Times New Roman"/>
          <w:sz w:val="20"/>
          <w:rPrChange w:id="5748" w:author="Author" w:date="2015-07-30T15:37:00Z">
            <w:rPr>
              <w:rFonts w:ascii="Times New Roman" w:hAnsi="Times New Roman"/>
              <w:sz w:val="20"/>
            </w:rPr>
          </w:rPrChange>
        </w:rPr>
        <w:t>price</w:t>
      </w:r>
      <w:r w:rsidR="006514D0">
        <w:rPr>
          <w:rFonts w:ascii="Times New Roman"/>
          <w:spacing w:val="-1"/>
          <w:sz w:val="20"/>
          <w:rPrChange w:id="5749" w:author="Author" w:date="2015-07-30T15:37:00Z">
            <w:rPr>
              <w:rFonts w:ascii="Times New Roman" w:hAnsi="Times New Roman"/>
              <w:sz w:val="20"/>
            </w:rPr>
          </w:rPrChange>
        </w:rPr>
        <w:t xml:space="preserve"> </w:t>
      </w:r>
      <w:r w:rsidR="006514D0">
        <w:rPr>
          <w:rFonts w:ascii="Times New Roman"/>
          <w:sz w:val="20"/>
          <w:rPrChange w:id="5750" w:author="Author" w:date="2015-07-30T15:37:00Z">
            <w:rPr>
              <w:rFonts w:ascii="Times New Roman" w:hAnsi="Times New Roman"/>
              <w:sz w:val="20"/>
            </w:rPr>
          </w:rPrChange>
        </w:rPr>
        <w:t>volatility</w:t>
      </w:r>
      <w:del w:id="5751" w:author="Author" w:date="2015-07-30T15:37:00Z">
        <w:r w:rsidRPr="00B93DD0">
          <w:rPr>
            <w:rFonts w:ascii="Times New Roman" w:hAnsi="Times New Roman" w:cs="Times New Roman"/>
            <w:sz w:val="20"/>
            <w:szCs w:val="20"/>
          </w:rPr>
          <w:delText xml:space="preserve">  </w:delText>
        </w:r>
      </w:del>
    </w:p>
    <w:p w14:paraId="1C6FD3A4" w14:textId="04D0B4E5" w:rsidR="00804791" w:rsidRDefault="00B93DD0">
      <w:pPr>
        <w:spacing w:before="11"/>
        <w:rPr>
          <w:rFonts w:ascii="Times New Roman" w:hAnsi="Times New Roman"/>
          <w:sz w:val="23"/>
          <w:rPrChange w:id="5752" w:author="Author" w:date="2015-07-30T15:37:00Z">
            <w:rPr/>
          </w:rPrChange>
        </w:rPr>
        <w:pPrChange w:id="5753" w:author="Author" w:date="2015-07-30T15:37:00Z">
          <w:pPr>
            <w:pStyle w:val="Heading2"/>
            <w:tabs>
              <w:tab w:val="center" w:pos="1023"/>
              <w:tab w:val="center" w:pos="4375"/>
            </w:tabs>
            <w:ind w:left="426" w:hanging="426"/>
            <w:jc w:val="both"/>
          </w:pPr>
        </w:pPrChange>
      </w:pPr>
      <w:del w:id="5754" w:author="Author" w:date="2015-07-30T15:37:00Z">
        <w:r w:rsidRPr="00B93DD0">
          <w:rPr>
            <w:szCs w:val="20"/>
          </w:rPr>
          <w:tab/>
        </w:r>
      </w:del>
    </w:p>
    <w:p w14:paraId="0916EB23" w14:textId="55B8564F" w:rsidR="00804791" w:rsidRDefault="006514D0">
      <w:pPr>
        <w:pStyle w:val="Heading2"/>
        <w:ind w:right="204"/>
        <w:rPr>
          <w:b w:val="0"/>
          <w:rPrChange w:id="5755" w:author="Author" w:date="2015-07-30T15:37:00Z">
            <w:rPr>
              <w:rFonts w:ascii="Times New Roman" w:hAnsi="Times New Roman"/>
              <w:b/>
              <w:sz w:val="20"/>
            </w:rPr>
          </w:rPrChange>
        </w:rPr>
        <w:pPrChange w:id="5756" w:author="Author" w:date="2015-07-30T15:37:00Z">
          <w:pPr>
            <w:spacing w:after="120"/>
            <w:ind w:left="426" w:right="70" w:hanging="426"/>
            <w:jc w:val="both"/>
          </w:pPr>
        </w:pPrChange>
      </w:pPr>
      <w:r w:rsidRPr="006514D0">
        <w:t>Goal 3. Ensure healthy lives and promote well-being for all at all</w:t>
      </w:r>
      <w:r>
        <w:rPr>
          <w:spacing w:val="-29"/>
          <w:rPrChange w:id="5757" w:author="Author" w:date="2015-07-30T15:37:00Z">
            <w:rPr>
              <w:rFonts w:ascii="Times New Roman" w:hAnsi="Times New Roman"/>
              <w:b/>
              <w:sz w:val="20"/>
            </w:rPr>
          </w:rPrChange>
        </w:rPr>
        <w:t xml:space="preserve"> </w:t>
      </w:r>
      <w:r w:rsidRPr="006514D0">
        <w:t>ages</w:t>
      </w:r>
      <w:del w:id="5758" w:author="Author" w:date="2015-07-30T15:37:00Z">
        <w:r w:rsidR="00B93DD0" w:rsidRPr="00B93DD0">
          <w:rPr>
            <w:rFonts w:cs="Times New Roman"/>
          </w:rPr>
          <w:delText xml:space="preserve"> </w:delText>
        </w:r>
      </w:del>
    </w:p>
    <w:p w14:paraId="4F4745CD" w14:textId="2E16A2ED" w:rsidR="00804791" w:rsidRPr="006514D0" w:rsidRDefault="006514D0">
      <w:pPr>
        <w:pStyle w:val="BodyText"/>
        <w:spacing w:before="113"/>
        <w:ind w:left="100" w:right="204" w:firstLine="0"/>
        <w:pPrChange w:id="5759" w:author="Author" w:date="2015-07-30T15:37:00Z">
          <w:pPr>
            <w:spacing w:after="90"/>
            <w:ind w:left="426" w:hanging="426"/>
            <w:jc w:val="both"/>
          </w:pPr>
        </w:pPrChange>
      </w:pPr>
      <w:r w:rsidRPr="006514D0">
        <w:t xml:space="preserve">3.1 </w:t>
      </w:r>
      <w:del w:id="5760" w:author="Author" w:date="2015-07-30T15:37:00Z">
        <w:r w:rsidR="00B93DD0" w:rsidRPr="00B93DD0">
          <w:rPr>
            <w:rFonts w:cs="Times New Roman"/>
          </w:rPr>
          <w:tab/>
        </w:r>
      </w:del>
      <w:ins w:id="5761" w:author="Author" w:date="2015-07-30T15:37:00Z">
        <w:r>
          <w:t xml:space="preserve">  </w:t>
        </w:r>
      </w:ins>
      <w:r w:rsidRPr="006514D0">
        <w:t>By 2030, reduce the global maternal mortality ratio to less than 70 per 100,000 live</w:t>
      </w:r>
      <w:r>
        <w:rPr>
          <w:spacing w:val="-3"/>
          <w:rPrChange w:id="5762" w:author="Author" w:date="2015-07-30T15:37:00Z">
            <w:rPr>
              <w:rFonts w:ascii="Times New Roman" w:hAnsi="Times New Roman"/>
              <w:sz w:val="20"/>
            </w:rPr>
          </w:rPrChange>
        </w:rPr>
        <w:t xml:space="preserve"> </w:t>
      </w:r>
      <w:r w:rsidRPr="006514D0">
        <w:t>births</w:t>
      </w:r>
      <w:del w:id="5763" w:author="Author" w:date="2015-07-30T15:37:00Z">
        <w:r w:rsidR="00B93DD0" w:rsidRPr="00B93DD0">
          <w:rPr>
            <w:rFonts w:cs="Times New Roman"/>
          </w:rPr>
          <w:delText xml:space="preserve"> </w:delText>
        </w:r>
      </w:del>
    </w:p>
    <w:p w14:paraId="7C4DAA20" w14:textId="68F071E6" w:rsidR="00804791" w:rsidRDefault="006514D0">
      <w:pPr>
        <w:pStyle w:val="Heading2"/>
        <w:spacing w:before="115" w:line="256" w:lineRule="auto"/>
        <w:ind w:left="527" w:right="116" w:hanging="428"/>
        <w:jc w:val="both"/>
        <w:rPr>
          <w:b w:val="0"/>
          <w:rPrChange w:id="5764" w:author="Author" w:date="2015-07-30T15:37:00Z">
            <w:rPr>
              <w:rFonts w:ascii="Times New Roman" w:hAnsi="Times New Roman"/>
              <w:sz w:val="20"/>
            </w:rPr>
          </w:rPrChange>
        </w:rPr>
        <w:pPrChange w:id="5765" w:author="Author" w:date="2015-07-30T15:37:00Z">
          <w:pPr>
            <w:tabs>
              <w:tab w:val="center" w:pos="1398"/>
              <w:tab w:val="right" w:pos="8582"/>
            </w:tabs>
            <w:ind w:left="426" w:hanging="426"/>
            <w:jc w:val="both"/>
          </w:pPr>
        </w:pPrChange>
      </w:pPr>
      <w:r w:rsidRPr="006514D0">
        <w:t>3.2</w:t>
      </w:r>
      <w:r>
        <w:rPr>
          <w:spacing w:val="23"/>
          <w:rPrChange w:id="5766" w:author="Author" w:date="2015-07-30T15:37:00Z">
            <w:rPr>
              <w:rFonts w:ascii="Times New Roman" w:hAnsi="Times New Roman"/>
              <w:sz w:val="20"/>
            </w:rPr>
          </w:rPrChange>
        </w:rPr>
        <w:t xml:space="preserve"> </w:t>
      </w:r>
      <w:del w:id="5767" w:author="Author" w:date="2015-07-30T15:37:00Z">
        <w:r w:rsidR="00B93DD0" w:rsidRPr="00B93DD0">
          <w:rPr>
            <w:rFonts w:cs="Times New Roman"/>
          </w:rPr>
          <w:tab/>
        </w:r>
      </w:del>
      <w:r w:rsidRPr="006514D0">
        <w:t>By</w:t>
      </w:r>
      <w:r>
        <w:rPr>
          <w:spacing w:val="35"/>
          <w:rPrChange w:id="5768" w:author="Author" w:date="2015-07-30T15:37:00Z">
            <w:rPr>
              <w:rFonts w:ascii="Times New Roman" w:hAnsi="Times New Roman"/>
              <w:sz w:val="20"/>
            </w:rPr>
          </w:rPrChange>
        </w:rPr>
        <w:t xml:space="preserve"> </w:t>
      </w:r>
      <w:r w:rsidRPr="006514D0">
        <w:t>2030,</w:t>
      </w:r>
      <w:r>
        <w:rPr>
          <w:spacing w:val="34"/>
          <w:rPrChange w:id="5769" w:author="Author" w:date="2015-07-30T15:37:00Z">
            <w:rPr>
              <w:rFonts w:ascii="Times New Roman" w:hAnsi="Times New Roman"/>
              <w:sz w:val="20"/>
            </w:rPr>
          </w:rPrChange>
        </w:rPr>
        <w:t xml:space="preserve"> </w:t>
      </w:r>
      <w:r w:rsidRPr="006514D0">
        <w:t>end</w:t>
      </w:r>
      <w:r>
        <w:rPr>
          <w:spacing w:val="33"/>
          <w:rPrChange w:id="5770" w:author="Author" w:date="2015-07-30T15:37:00Z">
            <w:rPr>
              <w:rFonts w:ascii="Times New Roman" w:hAnsi="Times New Roman"/>
              <w:sz w:val="20"/>
            </w:rPr>
          </w:rPrChange>
        </w:rPr>
        <w:t xml:space="preserve"> </w:t>
      </w:r>
      <w:r w:rsidRPr="006514D0">
        <w:t>preventable</w:t>
      </w:r>
      <w:r>
        <w:rPr>
          <w:spacing w:val="34"/>
          <w:rPrChange w:id="5771" w:author="Author" w:date="2015-07-30T15:37:00Z">
            <w:rPr>
              <w:rFonts w:ascii="Times New Roman" w:hAnsi="Times New Roman"/>
              <w:sz w:val="20"/>
            </w:rPr>
          </w:rPrChange>
        </w:rPr>
        <w:t xml:space="preserve"> </w:t>
      </w:r>
      <w:r w:rsidRPr="006514D0">
        <w:t>deaths</w:t>
      </w:r>
      <w:r>
        <w:rPr>
          <w:spacing w:val="33"/>
          <w:rPrChange w:id="5772" w:author="Author" w:date="2015-07-30T15:37:00Z">
            <w:rPr>
              <w:rFonts w:ascii="Times New Roman" w:hAnsi="Times New Roman"/>
              <w:sz w:val="20"/>
            </w:rPr>
          </w:rPrChange>
        </w:rPr>
        <w:t xml:space="preserve"> </w:t>
      </w:r>
      <w:r w:rsidRPr="006514D0">
        <w:t>of</w:t>
      </w:r>
      <w:r>
        <w:rPr>
          <w:spacing w:val="34"/>
          <w:rPrChange w:id="5773" w:author="Author" w:date="2015-07-30T15:37:00Z">
            <w:rPr>
              <w:rFonts w:ascii="Times New Roman" w:hAnsi="Times New Roman"/>
              <w:sz w:val="20"/>
            </w:rPr>
          </w:rPrChange>
        </w:rPr>
        <w:t xml:space="preserve"> </w:t>
      </w:r>
      <w:r w:rsidRPr="006514D0">
        <w:t>newborns</w:t>
      </w:r>
      <w:r>
        <w:rPr>
          <w:spacing w:val="33"/>
          <w:rPrChange w:id="5774" w:author="Author" w:date="2015-07-30T15:37:00Z">
            <w:rPr>
              <w:rFonts w:ascii="Times New Roman" w:hAnsi="Times New Roman"/>
              <w:sz w:val="20"/>
            </w:rPr>
          </w:rPrChange>
        </w:rPr>
        <w:t xml:space="preserve"> </w:t>
      </w:r>
      <w:r w:rsidRPr="006514D0">
        <w:t>and</w:t>
      </w:r>
      <w:r>
        <w:rPr>
          <w:spacing w:val="33"/>
          <w:rPrChange w:id="5775" w:author="Author" w:date="2015-07-30T15:37:00Z">
            <w:rPr>
              <w:rFonts w:ascii="Times New Roman" w:hAnsi="Times New Roman"/>
              <w:sz w:val="20"/>
            </w:rPr>
          </w:rPrChange>
        </w:rPr>
        <w:t xml:space="preserve"> </w:t>
      </w:r>
      <w:r w:rsidRPr="006514D0">
        <w:t>children</w:t>
      </w:r>
      <w:r>
        <w:rPr>
          <w:spacing w:val="36"/>
          <w:rPrChange w:id="5776" w:author="Author" w:date="2015-07-30T15:37:00Z">
            <w:rPr>
              <w:rFonts w:ascii="Times New Roman" w:hAnsi="Times New Roman"/>
              <w:sz w:val="20"/>
            </w:rPr>
          </w:rPrChange>
        </w:rPr>
        <w:t xml:space="preserve"> </w:t>
      </w:r>
      <w:r w:rsidRPr="006514D0">
        <w:t>under</w:t>
      </w:r>
      <w:r>
        <w:rPr>
          <w:spacing w:val="34"/>
          <w:rPrChange w:id="5777" w:author="Author" w:date="2015-07-30T15:37:00Z">
            <w:rPr>
              <w:rFonts w:ascii="Times New Roman" w:hAnsi="Times New Roman"/>
              <w:sz w:val="20"/>
            </w:rPr>
          </w:rPrChange>
        </w:rPr>
        <w:t xml:space="preserve"> </w:t>
      </w:r>
      <w:r w:rsidRPr="006514D0">
        <w:t>5</w:t>
      </w:r>
      <w:r>
        <w:rPr>
          <w:spacing w:val="35"/>
          <w:rPrChange w:id="5778" w:author="Author" w:date="2015-07-30T15:37:00Z">
            <w:rPr>
              <w:rFonts w:ascii="Times New Roman" w:hAnsi="Times New Roman"/>
              <w:sz w:val="20"/>
            </w:rPr>
          </w:rPrChange>
        </w:rPr>
        <w:t xml:space="preserve"> </w:t>
      </w:r>
      <w:r w:rsidRPr="006514D0">
        <w:t>years</w:t>
      </w:r>
      <w:r>
        <w:rPr>
          <w:spacing w:val="33"/>
          <w:rPrChange w:id="5779" w:author="Author" w:date="2015-07-30T15:37:00Z">
            <w:rPr>
              <w:rFonts w:ascii="Times New Roman" w:hAnsi="Times New Roman"/>
              <w:sz w:val="20"/>
            </w:rPr>
          </w:rPrChange>
        </w:rPr>
        <w:t xml:space="preserve"> </w:t>
      </w:r>
      <w:r w:rsidRPr="006514D0">
        <w:t>of</w:t>
      </w:r>
      <w:r>
        <w:rPr>
          <w:spacing w:val="34"/>
          <w:rPrChange w:id="5780" w:author="Author" w:date="2015-07-30T15:37:00Z">
            <w:rPr>
              <w:rFonts w:ascii="Times New Roman" w:hAnsi="Times New Roman"/>
              <w:sz w:val="20"/>
            </w:rPr>
          </w:rPrChange>
        </w:rPr>
        <w:t xml:space="preserve"> </w:t>
      </w:r>
      <w:r w:rsidRPr="006514D0">
        <w:t>age</w:t>
      </w:r>
      <w:del w:id="5781" w:author="Author" w:date="2015-07-30T15:37:00Z">
        <w:r w:rsidR="00B93DD0" w:rsidRPr="00B93DD0">
          <w:rPr>
            <w:rFonts w:cs="Times New Roman"/>
          </w:rPr>
          <w:delText xml:space="preserve">  </w:delText>
        </w:r>
      </w:del>
      <w:ins w:id="5782" w:author="Author" w:date="2015-07-30T15:37:00Z">
        <w:r>
          <w:t>,</w:t>
        </w:r>
        <w:r>
          <w:rPr>
            <w:spacing w:val="35"/>
          </w:rPr>
          <w:t xml:space="preserve"> </w:t>
        </w:r>
        <w:r>
          <w:t>with</w:t>
        </w:r>
        <w:r>
          <w:rPr>
            <w:spacing w:val="33"/>
          </w:rPr>
          <w:t xml:space="preserve"> </w:t>
        </w:r>
        <w:r>
          <w:t>all</w:t>
        </w:r>
        <w:r>
          <w:rPr>
            <w:spacing w:val="33"/>
          </w:rPr>
          <w:t xml:space="preserve"> </w:t>
        </w:r>
        <w:r>
          <w:t>countries</w:t>
        </w:r>
        <w:r>
          <w:rPr>
            <w:w w:val="99"/>
          </w:rPr>
          <w:t xml:space="preserve"> </w:t>
        </w:r>
        <w:r>
          <w:t>aiming to reduce neonatal mortality to at least as low as 12 per 1,000 live births and under-5 mortality</w:t>
        </w:r>
        <w:r>
          <w:rPr>
            <w:spacing w:val="-12"/>
          </w:rPr>
          <w:t xml:space="preserve"> </w:t>
        </w:r>
        <w:r>
          <w:t>to</w:t>
        </w:r>
        <w:r>
          <w:rPr>
            <w:w w:val="99"/>
          </w:rPr>
          <w:t xml:space="preserve"> </w:t>
        </w:r>
        <w:r>
          <w:t>at least as low as 25 per 1,000 live</w:t>
        </w:r>
        <w:r>
          <w:rPr>
            <w:spacing w:val="-19"/>
          </w:rPr>
          <w:t xml:space="preserve"> </w:t>
        </w:r>
        <w:r>
          <w:t>births</w:t>
        </w:r>
      </w:ins>
    </w:p>
    <w:p w14:paraId="4A8499F7" w14:textId="6B4E673C" w:rsidR="00804791" w:rsidRDefault="00B93DD0">
      <w:pPr>
        <w:spacing w:line="256" w:lineRule="auto"/>
        <w:jc w:val="both"/>
        <w:rPr>
          <w:ins w:id="5783" w:author="Author" w:date="2015-07-30T15:37:00Z"/>
        </w:rPr>
        <w:sectPr w:rsidR="00804791">
          <w:pgSz w:w="12240" w:h="15840"/>
          <w:pgMar w:top="1380" w:right="1320" w:bottom="1200" w:left="1340" w:header="0" w:footer="1015" w:gutter="0"/>
          <w:cols w:space="720"/>
        </w:sectPr>
      </w:pPr>
      <w:del w:id="5784" w:author="Author" w:date="2015-07-30T15:37:00Z">
        <w:r w:rsidRPr="00B93DD0">
          <w:rPr>
            <w:rFonts w:ascii="Times New Roman" w:hAnsi="Times New Roman" w:cs="Times New Roman"/>
            <w:sz w:val="20"/>
            <w:szCs w:val="20"/>
          </w:rPr>
          <w:delText xml:space="preserve">3.3 </w:delText>
        </w:r>
        <w:r w:rsidRPr="00B93DD0">
          <w:rPr>
            <w:rFonts w:ascii="Times New Roman" w:hAnsi="Times New Roman" w:cs="Times New Roman"/>
            <w:sz w:val="20"/>
            <w:szCs w:val="20"/>
          </w:rPr>
          <w:tab/>
        </w:r>
      </w:del>
    </w:p>
    <w:p w14:paraId="5C137ACF" w14:textId="39DB4B1A" w:rsidR="00804791" w:rsidRDefault="006514D0">
      <w:pPr>
        <w:pStyle w:val="ListParagraph"/>
        <w:numPr>
          <w:ilvl w:val="1"/>
          <w:numId w:val="30"/>
        </w:numPr>
        <w:tabs>
          <w:tab w:val="left" w:pos="528"/>
        </w:tabs>
        <w:spacing w:before="53" w:line="259" w:lineRule="auto"/>
        <w:ind w:right="108" w:hanging="427"/>
        <w:jc w:val="both"/>
        <w:rPr>
          <w:rFonts w:ascii="Times New Roman" w:eastAsia="Times New Roman" w:hAnsi="Times New Roman" w:cs="Times New Roman"/>
          <w:sz w:val="20"/>
          <w:szCs w:val="20"/>
        </w:rPr>
        <w:pPrChange w:id="5785" w:author="Author" w:date="2015-07-30T15:37:00Z">
          <w:pPr>
            <w:ind w:right="8"/>
            <w:jc w:val="both"/>
          </w:pPr>
        </w:pPrChange>
      </w:pPr>
      <w:r>
        <w:rPr>
          <w:rFonts w:ascii="Times New Roman"/>
          <w:sz w:val="20"/>
          <w:rPrChange w:id="5786" w:author="Author" w:date="2015-07-30T15:37:00Z">
            <w:rPr>
              <w:rFonts w:ascii="Times New Roman" w:hAnsi="Times New Roman"/>
              <w:sz w:val="20"/>
            </w:rPr>
          </w:rPrChange>
        </w:rPr>
        <w:t>By 2030, end the epidemics of AIDS, tuberculosis, malaria and neglected tropical diseases and</w:t>
      </w:r>
      <w:r>
        <w:rPr>
          <w:rFonts w:ascii="Times New Roman"/>
          <w:spacing w:val="25"/>
          <w:sz w:val="20"/>
          <w:rPrChange w:id="5787" w:author="Author" w:date="2015-07-30T15:37:00Z">
            <w:rPr>
              <w:rFonts w:ascii="Times New Roman" w:hAnsi="Times New Roman"/>
              <w:sz w:val="20"/>
            </w:rPr>
          </w:rPrChange>
        </w:rPr>
        <w:t xml:space="preserve"> </w:t>
      </w:r>
      <w:r>
        <w:rPr>
          <w:rFonts w:ascii="Times New Roman"/>
          <w:sz w:val="20"/>
          <w:rPrChange w:id="5788" w:author="Author" w:date="2015-07-30T15:37:00Z">
            <w:rPr>
              <w:rFonts w:ascii="Times New Roman" w:hAnsi="Times New Roman"/>
              <w:sz w:val="20"/>
            </w:rPr>
          </w:rPrChange>
        </w:rPr>
        <w:t>combat</w:t>
      </w:r>
      <w:r>
        <w:rPr>
          <w:rFonts w:ascii="Times New Roman"/>
          <w:w w:val="99"/>
          <w:sz w:val="20"/>
          <w:rPrChange w:id="5789" w:author="Author" w:date="2015-07-30T15:37:00Z">
            <w:rPr>
              <w:rFonts w:ascii="Times New Roman" w:hAnsi="Times New Roman"/>
              <w:sz w:val="20"/>
            </w:rPr>
          </w:rPrChange>
        </w:rPr>
        <w:t xml:space="preserve"> </w:t>
      </w:r>
      <w:r>
        <w:rPr>
          <w:rFonts w:ascii="Times New Roman"/>
          <w:sz w:val="20"/>
          <w:rPrChange w:id="5790" w:author="Author" w:date="2015-07-30T15:37:00Z">
            <w:rPr>
              <w:rFonts w:ascii="Times New Roman" w:hAnsi="Times New Roman"/>
              <w:sz w:val="20"/>
            </w:rPr>
          </w:rPrChange>
        </w:rPr>
        <w:t>hepatitis, water-borne diseases and other communicable</w:t>
      </w:r>
      <w:r>
        <w:rPr>
          <w:rFonts w:ascii="Times New Roman"/>
          <w:spacing w:val="4"/>
          <w:sz w:val="20"/>
          <w:rPrChange w:id="5791" w:author="Author" w:date="2015-07-30T15:37:00Z">
            <w:rPr>
              <w:rFonts w:ascii="Times New Roman" w:hAnsi="Times New Roman"/>
              <w:sz w:val="20"/>
            </w:rPr>
          </w:rPrChange>
        </w:rPr>
        <w:t xml:space="preserve"> </w:t>
      </w:r>
      <w:r>
        <w:rPr>
          <w:rFonts w:ascii="Times New Roman"/>
          <w:sz w:val="20"/>
          <w:rPrChange w:id="5792" w:author="Author" w:date="2015-07-30T15:37:00Z">
            <w:rPr>
              <w:rFonts w:ascii="Times New Roman" w:hAnsi="Times New Roman"/>
              <w:sz w:val="20"/>
            </w:rPr>
          </w:rPrChange>
        </w:rPr>
        <w:t>diseases</w:t>
      </w:r>
      <w:del w:id="5793" w:author="Author" w:date="2015-07-30T15:37:00Z">
        <w:r w:rsidR="00B93DD0" w:rsidRPr="00B93DD0">
          <w:rPr>
            <w:rFonts w:ascii="Times New Roman" w:hAnsi="Times New Roman" w:cs="Times New Roman"/>
            <w:sz w:val="20"/>
            <w:szCs w:val="20"/>
          </w:rPr>
          <w:delText xml:space="preserve"> </w:delText>
        </w:r>
      </w:del>
    </w:p>
    <w:p w14:paraId="725B4E7B" w14:textId="36DFF380" w:rsidR="00804791" w:rsidRDefault="00B93DD0">
      <w:pPr>
        <w:pStyle w:val="ListParagraph"/>
        <w:numPr>
          <w:ilvl w:val="1"/>
          <w:numId w:val="30"/>
        </w:numPr>
        <w:tabs>
          <w:tab w:val="left" w:pos="528"/>
        </w:tabs>
        <w:spacing w:before="160" w:line="261" w:lineRule="auto"/>
        <w:ind w:right="111" w:hanging="427"/>
        <w:jc w:val="both"/>
        <w:rPr>
          <w:rFonts w:ascii="Times New Roman" w:eastAsia="Times New Roman" w:hAnsi="Times New Roman" w:cs="Times New Roman"/>
          <w:sz w:val="20"/>
          <w:szCs w:val="20"/>
        </w:rPr>
        <w:pPrChange w:id="5794" w:author="Author" w:date="2015-07-30T15:37:00Z">
          <w:pPr>
            <w:ind w:right="8"/>
            <w:jc w:val="both"/>
          </w:pPr>
        </w:pPrChange>
      </w:pPr>
      <w:del w:id="5795" w:author="Author" w:date="2015-07-30T15:37:00Z">
        <w:r w:rsidRPr="00B93DD0">
          <w:rPr>
            <w:rFonts w:ascii="Times New Roman" w:hAnsi="Times New Roman" w:cs="Times New Roman"/>
            <w:sz w:val="20"/>
            <w:szCs w:val="20"/>
          </w:rPr>
          <w:delText xml:space="preserve">3.4 </w:delText>
        </w:r>
        <w:r w:rsidRPr="00B93DD0">
          <w:rPr>
            <w:rFonts w:ascii="Times New Roman" w:hAnsi="Times New Roman" w:cs="Times New Roman"/>
            <w:sz w:val="20"/>
            <w:szCs w:val="20"/>
          </w:rPr>
          <w:tab/>
        </w:r>
      </w:del>
      <w:r w:rsidR="006514D0">
        <w:rPr>
          <w:rFonts w:ascii="Times New Roman"/>
          <w:sz w:val="20"/>
          <w:rPrChange w:id="5796" w:author="Author" w:date="2015-07-30T15:37:00Z">
            <w:rPr>
              <w:rFonts w:ascii="Times New Roman" w:hAnsi="Times New Roman"/>
              <w:sz w:val="20"/>
            </w:rPr>
          </w:rPrChange>
        </w:rPr>
        <w:t>By</w:t>
      </w:r>
      <w:r w:rsidR="006514D0">
        <w:rPr>
          <w:rFonts w:ascii="Times New Roman"/>
          <w:spacing w:val="18"/>
          <w:sz w:val="20"/>
          <w:rPrChange w:id="5797" w:author="Author" w:date="2015-07-30T15:37:00Z">
            <w:rPr>
              <w:rFonts w:ascii="Times New Roman" w:hAnsi="Times New Roman"/>
              <w:sz w:val="20"/>
            </w:rPr>
          </w:rPrChange>
        </w:rPr>
        <w:t xml:space="preserve"> </w:t>
      </w:r>
      <w:r w:rsidR="006514D0">
        <w:rPr>
          <w:rFonts w:ascii="Times New Roman"/>
          <w:sz w:val="20"/>
          <w:rPrChange w:id="5798" w:author="Author" w:date="2015-07-30T15:37:00Z">
            <w:rPr>
              <w:rFonts w:ascii="Times New Roman" w:hAnsi="Times New Roman"/>
              <w:sz w:val="20"/>
            </w:rPr>
          </w:rPrChange>
        </w:rPr>
        <w:t>2030,</w:t>
      </w:r>
      <w:r w:rsidR="006514D0">
        <w:rPr>
          <w:rFonts w:ascii="Times New Roman"/>
          <w:spacing w:val="20"/>
          <w:sz w:val="20"/>
          <w:rPrChange w:id="5799" w:author="Author" w:date="2015-07-30T15:37:00Z">
            <w:rPr>
              <w:rFonts w:ascii="Times New Roman" w:hAnsi="Times New Roman"/>
              <w:sz w:val="20"/>
            </w:rPr>
          </w:rPrChange>
        </w:rPr>
        <w:t xml:space="preserve"> </w:t>
      </w:r>
      <w:r w:rsidR="006514D0">
        <w:rPr>
          <w:rFonts w:ascii="Times New Roman"/>
          <w:sz w:val="20"/>
          <w:rPrChange w:id="5800" w:author="Author" w:date="2015-07-30T15:37:00Z">
            <w:rPr>
              <w:rFonts w:ascii="Times New Roman" w:hAnsi="Times New Roman"/>
              <w:sz w:val="20"/>
            </w:rPr>
          </w:rPrChange>
        </w:rPr>
        <w:t>reduce</w:t>
      </w:r>
      <w:r w:rsidR="006514D0">
        <w:rPr>
          <w:rFonts w:ascii="Times New Roman"/>
          <w:spacing w:val="20"/>
          <w:sz w:val="20"/>
          <w:rPrChange w:id="5801" w:author="Author" w:date="2015-07-30T15:37:00Z">
            <w:rPr>
              <w:rFonts w:ascii="Times New Roman" w:hAnsi="Times New Roman"/>
              <w:sz w:val="20"/>
            </w:rPr>
          </w:rPrChange>
        </w:rPr>
        <w:t xml:space="preserve"> </w:t>
      </w:r>
      <w:r w:rsidR="006514D0">
        <w:rPr>
          <w:rFonts w:ascii="Times New Roman"/>
          <w:sz w:val="20"/>
          <w:rPrChange w:id="5802" w:author="Author" w:date="2015-07-30T15:37:00Z">
            <w:rPr>
              <w:rFonts w:ascii="Times New Roman" w:hAnsi="Times New Roman"/>
              <w:sz w:val="20"/>
            </w:rPr>
          </w:rPrChange>
        </w:rPr>
        <w:t>by</w:t>
      </w:r>
      <w:r w:rsidR="006514D0">
        <w:rPr>
          <w:rFonts w:ascii="Times New Roman"/>
          <w:spacing w:val="16"/>
          <w:sz w:val="20"/>
          <w:rPrChange w:id="5803" w:author="Author" w:date="2015-07-30T15:37:00Z">
            <w:rPr>
              <w:rFonts w:ascii="Times New Roman" w:hAnsi="Times New Roman"/>
              <w:sz w:val="20"/>
            </w:rPr>
          </w:rPrChange>
        </w:rPr>
        <w:t xml:space="preserve"> </w:t>
      </w:r>
      <w:r w:rsidR="006514D0">
        <w:rPr>
          <w:rFonts w:ascii="Times New Roman"/>
          <w:sz w:val="20"/>
          <w:rPrChange w:id="5804" w:author="Author" w:date="2015-07-30T15:37:00Z">
            <w:rPr>
              <w:rFonts w:ascii="Times New Roman" w:hAnsi="Times New Roman"/>
              <w:sz w:val="20"/>
            </w:rPr>
          </w:rPrChange>
        </w:rPr>
        <w:t>one</w:t>
      </w:r>
      <w:r w:rsidR="006514D0">
        <w:rPr>
          <w:rFonts w:ascii="Times New Roman"/>
          <w:spacing w:val="20"/>
          <w:sz w:val="20"/>
          <w:rPrChange w:id="5805" w:author="Author" w:date="2015-07-30T15:37:00Z">
            <w:rPr>
              <w:rFonts w:ascii="Times New Roman" w:hAnsi="Times New Roman"/>
              <w:sz w:val="20"/>
            </w:rPr>
          </w:rPrChange>
        </w:rPr>
        <w:t xml:space="preserve"> </w:t>
      </w:r>
      <w:r w:rsidR="006514D0">
        <w:rPr>
          <w:rFonts w:ascii="Times New Roman"/>
          <w:sz w:val="20"/>
          <w:rPrChange w:id="5806" w:author="Author" w:date="2015-07-30T15:37:00Z">
            <w:rPr>
              <w:rFonts w:ascii="Times New Roman" w:hAnsi="Times New Roman"/>
              <w:sz w:val="20"/>
            </w:rPr>
          </w:rPrChange>
        </w:rPr>
        <w:t>third</w:t>
      </w:r>
      <w:r w:rsidR="006514D0">
        <w:rPr>
          <w:rFonts w:ascii="Times New Roman"/>
          <w:spacing w:val="20"/>
          <w:sz w:val="20"/>
          <w:rPrChange w:id="5807" w:author="Author" w:date="2015-07-30T15:37:00Z">
            <w:rPr>
              <w:rFonts w:ascii="Times New Roman" w:hAnsi="Times New Roman"/>
              <w:sz w:val="20"/>
            </w:rPr>
          </w:rPrChange>
        </w:rPr>
        <w:t xml:space="preserve"> </w:t>
      </w:r>
      <w:r w:rsidR="006514D0">
        <w:rPr>
          <w:rFonts w:ascii="Times New Roman"/>
          <w:sz w:val="20"/>
          <w:rPrChange w:id="5808" w:author="Author" w:date="2015-07-30T15:37:00Z">
            <w:rPr>
              <w:rFonts w:ascii="Times New Roman" w:hAnsi="Times New Roman"/>
              <w:sz w:val="20"/>
            </w:rPr>
          </w:rPrChange>
        </w:rPr>
        <w:t>premature</w:t>
      </w:r>
      <w:r w:rsidR="006514D0">
        <w:rPr>
          <w:rFonts w:ascii="Times New Roman"/>
          <w:spacing w:val="22"/>
          <w:sz w:val="20"/>
          <w:rPrChange w:id="5809" w:author="Author" w:date="2015-07-30T15:37:00Z">
            <w:rPr>
              <w:rFonts w:ascii="Times New Roman" w:hAnsi="Times New Roman"/>
              <w:sz w:val="20"/>
            </w:rPr>
          </w:rPrChange>
        </w:rPr>
        <w:t xml:space="preserve"> </w:t>
      </w:r>
      <w:r w:rsidR="006514D0">
        <w:rPr>
          <w:rFonts w:ascii="Times New Roman"/>
          <w:sz w:val="20"/>
          <w:rPrChange w:id="5810" w:author="Author" w:date="2015-07-30T15:37:00Z">
            <w:rPr>
              <w:rFonts w:ascii="Times New Roman" w:hAnsi="Times New Roman"/>
              <w:sz w:val="20"/>
            </w:rPr>
          </w:rPrChange>
        </w:rPr>
        <w:t>mortality</w:t>
      </w:r>
      <w:r w:rsidR="006514D0">
        <w:rPr>
          <w:rFonts w:ascii="Times New Roman"/>
          <w:spacing w:val="20"/>
          <w:sz w:val="20"/>
          <w:rPrChange w:id="5811" w:author="Author" w:date="2015-07-30T15:37:00Z">
            <w:rPr>
              <w:rFonts w:ascii="Times New Roman" w:hAnsi="Times New Roman"/>
              <w:sz w:val="20"/>
            </w:rPr>
          </w:rPrChange>
        </w:rPr>
        <w:t xml:space="preserve"> </w:t>
      </w:r>
      <w:r w:rsidR="006514D0">
        <w:rPr>
          <w:rFonts w:ascii="Times New Roman"/>
          <w:sz w:val="20"/>
          <w:rPrChange w:id="5812" w:author="Author" w:date="2015-07-30T15:37:00Z">
            <w:rPr>
              <w:rFonts w:ascii="Times New Roman" w:hAnsi="Times New Roman"/>
              <w:sz w:val="20"/>
            </w:rPr>
          </w:rPrChange>
        </w:rPr>
        <w:t>from</w:t>
      </w:r>
      <w:r w:rsidR="006514D0">
        <w:rPr>
          <w:rFonts w:ascii="Times New Roman"/>
          <w:spacing w:val="18"/>
          <w:sz w:val="20"/>
          <w:rPrChange w:id="5813" w:author="Author" w:date="2015-07-30T15:37:00Z">
            <w:rPr>
              <w:rFonts w:ascii="Times New Roman" w:hAnsi="Times New Roman"/>
              <w:sz w:val="20"/>
            </w:rPr>
          </w:rPrChange>
        </w:rPr>
        <w:t xml:space="preserve"> </w:t>
      </w:r>
      <w:r w:rsidR="006514D0">
        <w:rPr>
          <w:rFonts w:ascii="Times New Roman"/>
          <w:sz w:val="20"/>
          <w:rPrChange w:id="5814" w:author="Author" w:date="2015-07-30T15:37:00Z">
            <w:rPr>
              <w:rFonts w:ascii="Times New Roman" w:hAnsi="Times New Roman"/>
              <w:sz w:val="20"/>
            </w:rPr>
          </w:rPrChange>
        </w:rPr>
        <w:t>non-communicable</w:t>
      </w:r>
      <w:r w:rsidR="006514D0">
        <w:rPr>
          <w:rFonts w:ascii="Times New Roman"/>
          <w:spacing w:val="19"/>
          <w:sz w:val="20"/>
          <w:rPrChange w:id="5815" w:author="Author" w:date="2015-07-30T15:37:00Z">
            <w:rPr>
              <w:rFonts w:ascii="Times New Roman" w:hAnsi="Times New Roman"/>
              <w:sz w:val="20"/>
            </w:rPr>
          </w:rPrChange>
        </w:rPr>
        <w:t xml:space="preserve"> </w:t>
      </w:r>
      <w:r w:rsidR="006514D0">
        <w:rPr>
          <w:rFonts w:ascii="Times New Roman"/>
          <w:sz w:val="20"/>
          <w:rPrChange w:id="5816" w:author="Author" w:date="2015-07-30T15:37:00Z">
            <w:rPr>
              <w:rFonts w:ascii="Times New Roman" w:hAnsi="Times New Roman"/>
              <w:sz w:val="20"/>
            </w:rPr>
          </w:rPrChange>
        </w:rPr>
        <w:t>diseases</w:t>
      </w:r>
      <w:r w:rsidR="006514D0">
        <w:rPr>
          <w:rFonts w:ascii="Times New Roman"/>
          <w:spacing w:val="21"/>
          <w:sz w:val="20"/>
          <w:rPrChange w:id="5817" w:author="Author" w:date="2015-07-30T15:37:00Z">
            <w:rPr>
              <w:rFonts w:ascii="Times New Roman" w:hAnsi="Times New Roman"/>
              <w:sz w:val="20"/>
            </w:rPr>
          </w:rPrChange>
        </w:rPr>
        <w:t xml:space="preserve"> </w:t>
      </w:r>
      <w:r w:rsidR="006514D0">
        <w:rPr>
          <w:rFonts w:ascii="Times New Roman"/>
          <w:sz w:val="20"/>
          <w:rPrChange w:id="5818" w:author="Author" w:date="2015-07-30T15:37:00Z">
            <w:rPr>
              <w:rFonts w:ascii="Times New Roman" w:hAnsi="Times New Roman"/>
              <w:sz w:val="20"/>
            </w:rPr>
          </w:rPrChange>
        </w:rPr>
        <w:t>through</w:t>
      </w:r>
      <w:r w:rsidR="006514D0">
        <w:rPr>
          <w:rFonts w:ascii="Times New Roman"/>
          <w:spacing w:val="18"/>
          <w:sz w:val="20"/>
          <w:rPrChange w:id="5819" w:author="Author" w:date="2015-07-30T15:37:00Z">
            <w:rPr>
              <w:rFonts w:ascii="Times New Roman" w:hAnsi="Times New Roman"/>
              <w:sz w:val="20"/>
            </w:rPr>
          </w:rPrChange>
        </w:rPr>
        <w:t xml:space="preserve"> </w:t>
      </w:r>
      <w:r w:rsidR="006514D0">
        <w:rPr>
          <w:rFonts w:ascii="Times New Roman"/>
          <w:sz w:val="20"/>
          <w:rPrChange w:id="5820" w:author="Author" w:date="2015-07-30T15:37:00Z">
            <w:rPr>
              <w:rFonts w:ascii="Times New Roman" w:hAnsi="Times New Roman"/>
              <w:sz w:val="20"/>
            </w:rPr>
          </w:rPrChange>
        </w:rPr>
        <w:t>prevention</w:t>
      </w:r>
      <w:r w:rsidR="006514D0">
        <w:rPr>
          <w:rFonts w:ascii="Times New Roman"/>
          <w:spacing w:val="20"/>
          <w:sz w:val="20"/>
          <w:rPrChange w:id="5821" w:author="Author" w:date="2015-07-30T15:37:00Z">
            <w:rPr>
              <w:rFonts w:ascii="Times New Roman" w:hAnsi="Times New Roman"/>
              <w:sz w:val="20"/>
            </w:rPr>
          </w:rPrChange>
        </w:rPr>
        <w:t xml:space="preserve"> </w:t>
      </w:r>
      <w:r w:rsidR="006514D0">
        <w:rPr>
          <w:rFonts w:ascii="Times New Roman"/>
          <w:sz w:val="20"/>
          <w:rPrChange w:id="5822" w:author="Author" w:date="2015-07-30T15:37:00Z">
            <w:rPr>
              <w:rFonts w:ascii="Times New Roman" w:hAnsi="Times New Roman"/>
              <w:sz w:val="20"/>
            </w:rPr>
          </w:rPrChange>
        </w:rPr>
        <w:t>and</w:t>
      </w:r>
      <w:r w:rsidR="006514D0">
        <w:rPr>
          <w:rFonts w:ascii="Times New Roman"/>
          <w:w w:val="99"/>
          <w:sz w:val="20"/>
          <w:rPrChange w:id="5823" w:author="Author" w:date="2015-07-30T15:37:00Z">
            <w:rPr>
              <w:rFonts w:ascii="Times New Roman" w:hAnsi="Times New Roman"/>
              <w:sz w:val="20"/>
            </w:rPr>
          </w:rPrChange>
        </w:rPr>
        <w:t xml:space="preserve"> </w:t>
      </w:r>
      <w:r w:rsidR="006514D0">
        <w:rPr>
          <w:rFonts w:ascii="Times New Roman"/>
          <w:sz w:val="20"/>
          <w:rPrChange w:id="5824" w:author="Author" w:date="2015-07-30T15:37:00Z">
            <w:rPr>
              <w:rFonts w:ascii="Times New Roman" w:hAnsi="Times New Roman"/>
              <w:sz w:val="20"/>
            </w:rPr>
          </w:rPrChange>
        </w:rPr>
        <w:t>treatment and promote mental health and</w:t>
      </w:r>
      <w:r w:rsidR="006514D0">
        <w:rPr>
          <w:rFonts w:ascii="Times New Roman"/>
          <w:spacing w:val="8"/>
          <w:sz w:val="20"/>
          <w:rPrChange w:id="5825" w:author="Author" w:date="2015-07-30T15:37:00Z">
            <w:rPr>
              <w:rFonts w:ascii="Times New Roman" w:hAnsi="Times New Roman"/>
              <w:sz w:val="20"/>
            </w:rPr>
          </w:rPrChange>
        </w:rPr>
        <w:t xml:space="preserve"> </w:t>
      </w:r>
      <w:r w:rsidR="006514D0">
        <w:rPr>
          <w:rFonts w:ascii="Times New Roman"/>
          <w:sz w:val="20"/>
          <w:rPrChange w:id="5826" w:author="Author" w:date="2015-07-30T15:37:00Z">
            <w:rPr>
              <w:rFonts w:ascii="Times New Roman" w:hAnsi="Times New Roman"/>
              <w:sz w:val="20"/>
            </w:rPr>
          </w:rPrChange>
        </w:rPr>
        <w:t>well-being</w:t>
      </w:r>
      <w:del w:id="5827" w:author="Author" w:date="2015-07-30T15:37:00Z">
        <w:r w:rsidRPr="00B93DD0">
          <w:rPr>
            <w:rFonts w:ascii="Times New Roman" w:hAnsi="Times New Roman" w:cs="Times New Roman"/>
            <w:sz w:val="20"/>
            <w:szCs w:val="20"/>
          </w:rPr>
          <w:delText xml:space="preserve">  </w:delText>
        </w:r>
      </w:del>
    </w:p>
    <w:p w14:paraId="33DECB7B" w14:textId="6F045B77" w:rsidR="00804791" w:rsidRDefault="00B93DD0">
      <w:pPr>
        <w:pStyle w:val="ListParagraph"/>
        <w:numPr>
          <w:ilvl w:val="1"/>
          <w:numId w:val="30"/>
        </w:numPr>
        <w:tabs>
          <w:tab w:val="left" w:pos="528"/>
        </w:tabs>
        <w:spacing w:before="158" w:line="256" w:lineRule="auto"/>
        <w:ind w:right="110" w:hanging="427"/>
        <w:jc w:val="both"/>
        <w:rPr>
          <w:rFonts w:ascii="Times New Roman" w:eastAsia="Times New Roman" w:hAnsi="Times New Roman" w:cs="Times New Roman"/>
          <w:sz w:val="20"/>
          <w:szCs w:val="20"/>
        </w:rPr>
        <w:pPrChange w:id="5828" w:author="Author" w:date="2015-07-30T15:37:00Z">
          <w:pPr>
            <w:ind w:right="8"/>
            <w:jc w:val="both"/>
          </w:pPr>
        </w:pPrChange>
      </w:pPr>
      <w:del w:id="5829" w:author="Author" w:date="2015-07-30T15:37:00Z">
        <w:r w:rsidRPr="00B93DD0">
          <w:rPr>
            <w:rFonts w:ascii="Times New Roman" w:hAnsi="Times New Roman" w:cs="Times New Roman"/>
            <w:sz w:val="20"/>
            <w:szCs w:val="20"/>
          </w:rPr>
          <w:delText xml:space="preserve">3.5 </w:delText>
        </w:r>
        <w:r w:rsidRPr="00B93DD0">
          <w:rPr>
            <w:rFonts w:ascii="Times New Roman" w:hAnsi="Times New Roman" w:cs="Times New Roman"/>
            <w:sz w:val="20"/>
            <w:szCs w:val="20"/>
          </w:rPr>
          <w:tab/>
        </w:r>
      </w:del>
      <w:r w:rsidR="006514D0">
        <w:rPr>
          <w:rFonts w:ascii="Times New Roman"/>
          <w:sz w:val="20"/>
          <w:rPrChange w:id="5830" w:author="Author" w:date="2015-07-30T15:37:00Z">
            <w:rPr>
              <w:rFonts w:ascii="Times New Roman" w:hAnsi="Times New Roman"/>
              <w:sz w:val="20"/>
            </w:rPr>
          </w:rPrChange>
        </w:rPr>
        <w:t>Strengthen the prevention and treatment of substance abuse, including narcotic drug abuse and harmful use</w:t>
      </w:r>
      <w:r w:rsidR="006514D0">
        <w:rPr>
          <w:rFonts w:ascii="Times New Roman"/>
          <w:spacing w:val="5"/>
          <w:sz w:val="20"/>
          <w:rPrChange w:id="5831" w:author="Author" w:date="2015-07-30T15:37:00Z">
            <w:rPr>
              <w:rFonts w:ascii="Times New Roman" w:hAnsi="Times New Roman"/>
              <w:sz w:val="20"/>
            </w:rPr>
          </w:rPrChange>
        </w:rPr>
        <w:t xml:space="preserve"> </w:t>
      </w:r>
      <w:r w:rsidR="006514D0">
        <w:rPr>
          <w:rFonts w:ascii="Times New Roman"/>
          <w:sz w:val="20"/>
          <w:rPrChange w:id="5832" w:author="Author" w:date="2015-07-30T15:37:00Z">
            <w:rPr>
              <w:rFonts w:ascii="Times New Roman" w:hAnsi="Times New Roman"/>
              <w:sz w:val="20"/>
            </w:rPr>
          </w:rPrChange>
        </w:rPr>
        <w:t>of</w:t>
      </w:r>
      <w:r w:rsidR="006514D0">
        <w:rPr>
          <w:rFonts w:ascii="Times New Roman"/>
          <w:w w:val="99"/>
          <w:sz w:val="20"/>
          <w:rPrChange w:id="5833" w:author="Author" w:date="2015-07-30T15:37:00Z">
            <w:rPr>
              <w:rFonts w:ascii="Times New Roman" w:hAnsi="Times New Roman"/>
              <w:sz w:val="20"/>
            </w:rPr>
          </w:rPrChange>
        </w:rPr>
        <w:t xml:space="preserve"> </w:t>
      </w:r>
      <w:r w:rsidR="006514D0">
        <w:rPr>
          <w:rFonts w:ascii="Times New Roman"/>
          <w:sz w:val="20"/>
          <w:rPrChange w:id="5834" w:author="Author" w:date="2015-07-30T15:37:00Z">
            <w:rPr>
              <w:rFonts w:ascii="Times New Roman" w:hAnsi="Times New Roman"/>
              <w:sz w:val="20"/>
            </w:rPr>
          </w:rPrChange>
        </w:rPr>
        <w:t>alcohol</w:t>
      </w:r>
      <w:del w:id="5835" w:author="Author" w:date="2015-07-30T15:37:00Z">
        <w:r w:rsidRPr="00B93DD0">
          <w:rPr>
            <w:rFonts w:ascii="Times New Roman" w:hAnsi="Times New Roman" w:cs="Times New Roman"/>
            <w:sz w:val="20"/>
            <w:szCs w:val="20"/>
          </w:rPr>
          <w:delText xml:space="preserve">  </w:delText>
        </w:r>
      </w:del>
    </w:p>
    <w:p w14:paraId="0530FED6" w14:textId="4F38CBB1" w:rsidR="00804791" w:rsidRDefault="00B93DD0">
      <w:pPr>
        <w:pStyle w:val="ListParagraph"/>
        <w:numPr>
          <w:ilvl w:val="1"/>
          <w:numId w:val="30"/>
        </w:numPr>
        <w:tabs>
          <w:tab w:val="left" w:pos="528"/>
        </w:tabs>
        <w:spacing w:before="162"/>
        <w:ind w:hanging="427"/>
        <w:rPr>
          <w:rFonts w:ascii="Times New Roman" w:eastAsia="Times New Roman" w:hAnsi="Times New Roman" w:cs="Times New Roman"/>
          <w:sz w:val="20"/>
          <w:szCs w:val="20"/>
        </w:rPr>
        <w:pPrChange w:id="5836" w:author="Author" w:date="2015-07-30T15:37:00Z">
          <w:pPr>
            <w:ind w:right="8"/>
            <w:jc w:val="both"/>
          </w:pPr>
        </w:pPrChange>
      </w:pPr>
      <w:del w:id="5837" w:author="Author" w:date="2015-07-30T15:37:00Z">
        <w:r w:rsidRPr="00B93DD0">
          <w:rPr>
            <w:rFonts w:ascii="Times New Roman" w:hAnsi="Times New Roman" w:cs="Times New Roman"/>
            <w:sz w:val="20"/>
            <w:szCs w:val="20"/>
          </w:rPr>
          <w:delText xml:space="preserve">3.6 </w:delText>
        </w:r>
        <w:r w:rsidRPr="00B93DD0">
          <w:rPr>
            <w:rFonts w:ascii="Times New Roman" w:hAnsi="Times New Roman" w:cs="Times New Roman"/>
            <w:sz w:val="20"/>
            <w:szCs w:val="20"/>
          </w:rPr>
          <w:tab/>
        </w:r>
      </w:del>
      <w:r w:rsidR="006514D0">
        <w:rPr>
          <w:rFonts w:ascii="Times New Roman"/>
          <w:sz w:val="20"/>
          <w:rPrChange w:id="5838" w:author="Author" w:date="2015-07-30T15:37:00Z">
            <w:rPr>
              <w:rFonts w:ascii="Times New Roman" w:hAnsi="Times New Roman"/>
              <w:sz w:val="20"/>
            </w:rPr>
          </w:rPrChange>
        </w:rPr>
        <w:t>By 2020, halve the number of global deaths and injuries from road traffic</w:t>
      </w:r>
      <w:r w:rsidR="006514D0">
        <w:rPr>
          <w:rFonts w:ascii="Times New Roman"/>
          <w:spacing w:val="-9"/>
          <w:sz w:val="20"/>
          <w:rPrChange w:id="5839" w:author="Author" w:date="2015-07-30T15:37:00Z">
            <w:rPr>
              <w:rFonts w:ascii="Times New Roman" w:hAnsi="Times New Roman"/>
              <w:sz w:val="20"/>
            </w:rPr>
          </w:rPrChange>
        </w:rPr>
        <w:t xml:space="preserve"> </w:t>
      </w:r>
      <w:r w:rsidR="006514D0">
        <w:rPr>
          <w:rFonts w:ascii="Times New Roman"/>
          <w:sz w:val="20"/>
          <w:rPrChange w:id="5840" w:author="Author" w:date="2015-07-30T15:37:00Z">
            <w:rPr>
              <w:rFonts w:ascii="Times New Roman" w:hAnsi="Times New Roman"/>
              <w:sz w:val="20"/>
            </w:rPr>
          </w:rPrChange>
        </w:rPr>
        <w:t>accidents</w:t>
      </w:r>
      <w:del w:id="5841" w:author="Author" w:date="2015-07-30T15:37:00Z">
        <w:r w:rsidRPr="00B93DD0">
          <w:rPr>
            <w:rFonts w:ascii="Times New Roman" w:hAnsi="Times New Roman" w:cs="Times New Roman"/>
            <w:sz w:val="20"/>
            <w:szCs w:val="20"/>
          </w:rPr>
          <w:delText xml:space="preserve"> </w:delText>
        </w:r>
      </w:del>
    </w:p>
    <w:p w14:paraId="43AD005A" w14:textId="50EB25F5" w:rsidR="00804791" w:rsidRDefault="00B93DD0">
      <w:pPr>
        <w:spacing w:before="8"/>
        <w:rPr>
          <w:ins w:id="5842" w:author="Author" w:date="2015-07-30T15:37:00Z"/>
          <w:rFonts w:ascii="Times New Roman" w:eastAsia="Times New Roman" w:hAnsi="Times New Roman" w:cs="Times New Roman"/>
          <w:sz w:val="15"/>
          <w:szCs w:val="15"/>
        </w:rPr>
      </w:pPr>
      <w:del w:id="5843" w:author="Author" w:date="2015-07-30T15:37:00Z">
        <w:r w:rsidRPr="00B93DD0">
          <w:rPr>
            <w:rFonts w:ascii="Times New Roman" w:hAnsi="Times New Roman" w:cs="Times New Roman"/>
            <w:sz w:val="20"/>
            <w:szCs w:val="20"/>
          </w:rPr>
          <w:delText xml:space="preserve">3.7 </w:delText>
        </w:r>
        <w:r w:rsidRPr="00B93DD0">
          <w:rPr>
            <w:rFonts w:ascii="Times New Roman" w:hAnsi="Times New Roman" w:cs="Times New Roman"/>
            <w:sz w:val="20"/>
            <w:szCs w:val="20"/>
          </w:rPr>
          <w:tab/>
        </w:r>
      </w:del>
    </w:p>
    <w:p w14:paraId="5EF367C4" w14:textId="681C0DFB" w:rsidR="00804791" w:rsidRDefault="006514D0">
      <w:pPr>
        <w:pStyle w:val="ListParagraph"/>
        <w:numPr>
          <w:ilvl w:val="1"/>
          <w:numId w:val="30"/>
        </w:numPr>
        <w:tabs>
          <w:tab w:val="left" w:pos="528"/>
        </w:tabs>
        <w:spacing w:line="256" w:lineRule="auto"/>
        <w:ind w:right="106" w:hanging="427"/>
        <w:jc w:val="both"/>
        <w:rPr>
          <w:rFonts w:ascii="Times New Roman" w:eastAsia="Times New Roman" w:hAnsi="Times New Roman" w:cs="Times New Roman"/>
          <w:sz w:val="20"/>
          <w:szCs w:val="20"/>
        </w:rPr>
        <w:pPrChange w:id="5844" w:author="Author" w:date="2015-07-30T15:37:00Z">
          <w:pPr>
            <w:ind w:right="8"/>
            <w:jc w:val="both"/>
          </w:pPr>
        </w:pPrChange>
      </w:pPr>
      <w:r>
        <w:rPr>
          <w:rFonts w:ascii="Times New Roman"/>
          <w:sz w:val="20"/>
          <w:rPrChange w:id="5845" w:author="Author" w:date="2015-07-30T15:37:00Z">
            <w:rPr>
              <w:rFonts w:ascii="Times New Roman" w:hAnsi="Times New Roman"/>
              <w:sz w:val="20"/>
            </w:rPr>
          </w:rPrChange>
        </w:rPr>
        <w:t>By 2030, ensure universal access to sexual and reproductive health-care services, including for</w:t>
      </w:r>
      <w:r>
        <w:rPr>
          <w:rFonts w:ascii="Times New Roman"/>
          <w:spacing w:val="34"/>
          <w:sz w:val="20"/>
          <w:rPrChange w:id="5846" w:author="Author" w:date="2015-07-30T15:37:00Z">
            <w:rPr>
              <w:rFonts w:ascii="Times New Roman" w:hAnsi="Times New Roman"/>
              <w:sz w:val="20"/>
            </w:rPr>
          </w:rPrChange>
        </w:rPr>
        <w:t xml:space="preserve"> </w:t>
      </w:r>
      <w:r>
        <w:rPr>
          <w:rFonts w:ascii="Times New Roman"/>
          <w:sz w:val="20"/>
          <w:rPrChange w:id="5847" w:author="Author" w:date="2015-07-30T15:37:00Z">
            <w:rPr>
              <w:rFonts w:ascii="Times New Roman" w:hAnsi="Times New Roman"/>
              <w:sz w:val="20"/>
            </w:rPr>
          </w:rPrChange>
        </w:rPr>
        <w:t>family</w:t>
      </w:r>
      <w:r>
        <w:rPr>
          <w:rFonts w:ascii="Times New Roman"/>
          <w:w w:val="99"/>
          <w:sz w:val="20"/>
          <w:rPrChange w:id="5848" w:author="Author" w:date="2015-07-30T15:37:00Z">
            <w:rPr>
              <w:rFonts w:ascii="Times New Roman" w:hAnsi="Times New Roman"/>
              <w:sz w:val="20"/>
            </w:rPr>
          </w:rPrChange>
        </w:rPr>
        <w:t xml:space="preserve"> </w:t>
      </w:r>
      <w:r>
        <w:rPr>
          <w:rFonts w:ascii="Times New Roman"/>
          <w:sz w:val="20"/>
          <w:rPrChange w:id="5849" w:author="Author" w:date="2015-07-30T15:37:00Z">
            <w:rPr>
              <w:rFonts w:ascii="Times New Roman" w:hAnsi="Times New Roman"/>
              <w:sz w:val="20"/>
            </w:rPr>
          </w:rPrChange>
        </w:rPr>
        <w:t>planning,</w:t>
      </w:r>
      <w:r>
        <w:rPr>
          <w:rFonts w:ascii="Times New Roman"/>
          <w:spacing w:val="27"/>
          <w:sz w:val="20"/>
          <w:rPrChange w:id="5850" w:author="Author" w:date="2015-07-30T15:37:00Z">
            <w:rPr>
              <w:rFonts w:ascii="Times New Roman" w:hAnsi="Times New Roman"/>
              <w:sz w:val="20"/>
            </w:rPr>
          </w:rPrChange>
        </w:rPr>
        <w:t xml:space="preserve"> </w:t>
      </w:r>
      <w:r>
        <w:rPr>
          <w:rFonts w:ascii="Times New Roman"/>
          <w:sz w:val="20"/>
          <w:rPrChange w:id="5851" w:author="Author" w:date="2015-07-30T15:37:00Z">
            <w:rPr>
              <w:rFonts w:ascii="Times New Roman" w:hAnsi="Times New Roman"/>
              <w:sz w:val="20"/>
            </w:rPr>
          </w:rPrChange>
        </w:rPr>
        <w:t>information</w:t>
      </w:r>
      <w:r>
        <w:rPr>
          <w:rFonts w:ascii="Times New Roman"/>
          <w:spacing w:val="26"/>
          <w:sz w:val="20"/>
          <w:rPrChange w:id="5852" w:author="Author" w:date="2015-07-30T15:37:00Z">
            <w:rPr>
              <w:rFonts w:ascii="Times New Roman" w:hAnsi="Times New Roman"/>
              <w:sz w:val="20"/>
            </w:rPr>
          </w:rPrChange>
        </w:rPr>
        <w:t xml:space="preserve"> </w:t>
      </w:r>
      <w:r>
        <w:rPr>
          <w:rFonts w:ascii="Times New Roman"/>
          <w:sz w:val="20"/>
          <w:rPrChange w:id="5853" w:author="Author" w:date="2015-07-30T15:37:00Z">
            <w:rPr>
              <w:rFonts w:ascii="Times New Roman" w:hAnsi="Times New Roman"/>
              <w:sz w:val="20"/>
            </w:rPr>
          </w:rPrChange>
        </w:rPr>
        <w:t>and</w:t>
      </w:r>
      <w:r>
        <w:rPr>
          <w:rFonts w:ascii="Times New Roman"/>
          <w:spacing w:val="28"/>
          <w:sz w:val="20"/>
          <w:rPrChange w:id="5854" w:author="Author" w:date="2015-07-30T15:37:00Z">
            <w:rPr>
              <w:rFonts w:ascii="Times New Roman" w:hAnsi="Times New Roman"/>
              <w:sz w:val="20"/>
            </w:rPr>
          </w:rPrChange>
        </w:rPr>
        <w:t xml:space="preserve"> </w:t>
      </w:r>
      <w:r>
        <w:rPr>
          <w:rFonts w:ascii="Times New Roman"/>
          <w:sz w:val="20"/>
          <w:rPrChange w:id="5855" w:author="Author" w:date="2015-07-30T15:37:00Z">
            <w:rPr>
              <w:rFonts w:ascii="Times New Roman" w:hAnsi="Times New Roman"/>
              <w:sz w:val="20"/>
            </w:rPr>
          </w:rPrChange>
        </w:rPr>
        <w:t>education,</w:t>
      </w:r>
      <w:r>
        <w:rPr>
          <w:rFonts w:ascii="Times New Roman"/>
          <w:spacing w:val="27"/>
          <w:sz w:val="20"/>
          <w:rPrChange w:id="5856" w:author="Author" w:date="2015-07-30T15:37:00Z">
            <w:rPr>
              <w:rFonts w:ascii="Times New Roman" w:hAnsi="Times New Roman"/>
              <w:sz w:val="20"/>
            </w:rPr>
          </w:rPrChange>
        </w:rPr>
        <w:t xml:space="preserve"> </w:t>
      </w:r>
      <w:r>
        <w:rPr>
          <w:rFonts w:ascii="Times New Roman"/>
          <w:sz w:val="20"/>
          <w:rPrChange w:id="5857" w:author="Author" w:date="2015-07-30T15:37:00Z">
            <w:rPr>
              <w:rFonts w:ascii="Times New Roman" w:hAnsi="Times New Roman"/>
              <w:sz w:val="20"/>
            </w:rPr>
          </w:rPrChange>
        </w:rPr>
        <w:t>and</w:t>
      </w:r>
      <w:r>
        <w:rPr>
          <w:rFonts w:ascii="Times New Roman"/>
          <w:spacing w:val="28"/>
          <w:sz w:val="20"/>
          <w:rPrChange w:id="5858" w:author="Author" w:date="2015-07-30T15:37:00Z">
            <w:rPr>
              <w:rFonts w:ascii="Times New Roman" w:hAnsi="Times New Roman"/>
              <w:sz w:val="20"/>
            </w:rPr>
          </w:rPrChange>
        </w:rPr>
        <w:t xml:space="preserve"> </w:t>
      </w:r>
      <w:r>
        <w:rPr>
          <w:rFonts w:ascii="Times New Roman"/>
          <w:sz w:val="20"/>
          <w:rPrChange w:id="5859" w:author="Author" w:date="2015-07-30T15:37:00Z">
            <w:rPr>
              <w:rFonts w:ascii="Times New Roman" w:hAnsi="Times New Roman"/>
              <w:sz w:val="20"/>
            </w:rPr>
          </w:rPrChange>
        </w:rPr>
        <w:t>the</w:t>
      </w:r>
      <w:r>
        <w:rPr>
          <w:rFonts w:ascii="Times New Roman"/>
          <w:spacing w:val="27"/>
          <w:sz w:val="20"/>
          <w:rPrChange w:id="5860" w:author="Author" w:date="2015-07-30T15:37:00Z">
            <w:rPr>
              <w:rFonts w:ascii="Times New Roman" w:hAnsi="Times New Roman"/>
              <w:sz w:val="20"/>
            </w:rPr>
          </w:rPrChange>
        </w:rPr>
        <w:t xml:space="preserve"> </w:t>
      </w:r>
      <w:r>
        <w:rPr>
          <w:rFonts w:ascii="Times New Roman"/>
          <w:sz w:val="20"/>
          <w:rPrChange w:id="5861" w:author="Author" w:date="2015-07-30T15:37:00Z">
            <w:rPr>
              <w:rFonts w:ascii="Times New Roman" w:hAnsi="Times New Roman"/>
              <w:sz w:val="20"/>
            </w:rPr>
          </w:rPrChange>
        </w:rPr>
        <w:t>integration</w:t>
      </w:r>
      <w:r>
        <w:rPr>
          <w:rFonts w:ascii="Times New Roman"/>
          <w:spacing w:val="28"/>
          <w:sz w:val="20"/>
          <w:rPrChange w:id="5862" w:author="Author" w:date="2015-07-30T15:37:00Z">
            <w:rPr>
              <w:rFonts w:ascii="Times New Roman" w:hAnsi="Times New Roman"/>
              <w:sz w:val="20"/>
            </w:rPr>
          </w:rPrChange>
        </w:rPr>
        <w:t xml:space="preserve"> </w:t>
      </w:r>
      <w:r>
        <w:rPr>
          <w:rFonts w:ascii="Times New Roman"/>
          <w:sz w:val="20"/>
          <w:rPrChange w:id="5863" w:author="Author" w:date="2015-07-30T15:37:00Z">
            <w:rPr>
              <w:rFonts w:ascii="Times New Roman" w:hAnsi="Times New Roman"/>
              <w:sz w:val="20"/>
            </w:rPr>
          </w:rPrChange>
        </w:rPr>
        <w:t>of</w:t>
      </w:r>
      <w:r>
        <w:rPr>
          <w:rFonts w:ascii="Times New Roman"/>
          <w:spacing w:val="25"/>
          <w:sz w:val="20"/>
          <w:rPrChange w:id="5864" w:author="Author" w:date="2015-07-30T15:37:00Z">
            <w:rPr>
              <w:rFonts w:ascii="Times New Roman" w:hAnsi="Times New Roman"/>
              <w:sz w:val="20"/>
            </w:rPr>
          </w:rPrChange>
        </w:rPr>
        <w:t xml:space="preserve"> </w:t>
      </w:r>
      <w:r>
        <w:rPr>
          <w:rFonts w:ascii="Times New Roman"/>
          <w:sz w:val="20"/>
          <w:rPrChange w:id="5865" w:author="Author" w:date="2015-07-30T15:37:00Z">
            <w:rPr>
              <w:rFonts w:ascii="Times New Roman" w:hAnsi="Times New Roman"/>
              <w:sz w:val="20"/>
            </w:rPr>
          </w:rPrChange>
        </w:rPr>
        <w:t>reproductive</w:t>
      </w:r>
      <w:r>
        <w:rPr>
          <w:rFonts w:ascii="Times New Roman"/>
          <w:spacing w:val="27"/>
          <w:sz w:val="20"/>
          <w:rPrChange w:id="5866" w:author="Author" w:date="2015-07-30T15:37:00Z">
            <w:rPr>
              <w:rFonts w:ascii="Times New Roman" w:hAnsi="Times New Roman"/>
              <w:sz w:val="20"/>
            </w:rPr>
          </w:rPrChange>
        </w:rPr>
        <w:t xml:space="preserve"> </w:t>
      </w:r>
      <w:r>
        <w:rPr>
          <w:rFonts w:ascii="Times New Roman"/>
          <w:sz w:val="20"/>
          <w:rPrChange w:id="5867" w:author="Author" w:date="2015-07-30T15:37:00Z">
            <w:rPr>
              <w:rFonts w:ascii="Times New Roman" w:hAnsi="Times New Roman"/>
              <w:sz w:val="20"/>
            </w:rPr>
          </w:rPrChange>
        </w:rPr>
        <w:t>health</w:t>
      </w:r>
      <w:r>
        <w:rPr>
          <w:rFonts w:ascii="Times New Roman"/>
          <w:spacing w:val="26"/>
          <w:sz w:val="20"/>
          <w:rPrChange w:id="5868" w:author="Author" w:date="2015-07-30T15:37:00Z">
            <w:rPr>
              <w:rFonts w:ascii="Times New Roman" w:hAnsi="Times New Roman"/>
              <w:sz w:val="20"/>
            </w:rPr>
          </w:rPrChange>
        </w:rPr>
        <w:t xml:space="preserve"> </w:t>
      </w:r>
      <w:r>
        <w:rPr>
          <w:rFonts w:ascii="Times New Roman"/>
          <w:sz w:val="20"/>
          <w:rPrChange w:id="5869" w:author="Author" w:date="2015-07-30T15:37:00Z">
            <w:rPr>
              <w:rFonts w:ascii="Times New Roman" w:hAnsi="Times New Roman"/>
              <w:sz w:val="20"/>
            </w:rPr>
          </w:rPrChange>
        </w:rPr>
        <w:t>into</w:t>
      </w:r>
      <w:r>
        <w:rPr>
          <w:rFonts w:ascii="Times New Roman"/>
          <w:spacing w:val="28"/>
          <w:sz w:val="20"/>
          <w:rPrChange w:id="5870" w:author="Author" w:date="2015-07-30T15:37:00Z">
            <w:rPr>
              <w:rFonts w:ascii="Times New Roman" w:hAnsi="Times New Roman"/>
              <w:sz w:val="20"/>
            </w:rPr>
          </w:rPrChange>
        </w:rPr>
        <w:t xml:space="preserve"> </w:t>
      </w:r>
      <w:r>
        <w:rPr>
          <w:rFonts w:ascii="Times New Roman"/>
          <w:sz w:val="20"/>
          <w:rPrChange w:id="5871" w:author="Author" w:date="2015-07-30T15:37:00Z">
            <w:rPr>
              <w:rFonts w:ascii="Times New Roman" w:hAnsi="Times New Roman"/>
              <w:sz w:val="20"/>
            </w:rPr>
          </w:rPrChange>
        </w:rPr>
        <w:t>national</w:t>
      </w:r>
      <w:r>
        <w:rPr>
          <w:rFonts w:ascii="Times New Roman"/>
          <w:spacing w:val="27"/>
          <w:sz w:val="20"/>
          <w:rPrChange w:id="5872" w:author="Author" w:date="2015-07-30T15:37:00Z">
            <w:rPr>
              <w:rFonts w:ascii="Times New Roman" w:hAnsi="Times New Roman"/>
              <w:sz w:val="20"/>
            </w:rPr>
          </w:rPrChange>
        </w:rPr>
        <w:t xml:space="preserve"> </w:t>
      </w:r>
      <w:r>
        <w:rPr>
          <w:rFonts w:ascii="Times New Roman"/>
          <w:sz w:val="20"/>
          <w:rPrChange w:id="5873" w:author="Author" w:date="2015-07-30T15:37:00Z">
            <w:rPr>
              <w:rFonts w:ascii="Times New Roman" w:hAnsi="Times New Roman"/>
              <w:sz w:val="20"/>
            </w:rPr>
          </w:rPrChange>
        </w:rPr>
        <w:t>strategies</w:t>
      </w:r>
      <w:r>
        <w:rPr>
          <w:rFonts w:ascii="Times New Roman"/>
          <w:spacing w:val="26"/>
          <w:sz w:val="20"/>
          <w:rPrChange w:id="5874" w:author="Author" w:date="2015-07-30T15:37:00Z">
            <w:rPr>
              <w:rFonts w:ascii="Times New Roman" w:hAnsi="Times New Roman"/>
              <w:sz w:val="20"/>
            </w:rPr>
          </w:rPrChange>
        </w:rPr>
        <w:t xml:space="preserve"> </w:t>
      </w:r>
      <w:r>
        <w:rPr>
          <w:rFonts w:ascii="Times New Roman"/>
          <w:sz w:val="20"/>
          <w:rPrChange w:id="5875" w:author="Author" w:date="2015-07-30T15:37:00Z">
            <w:rPr>
              <w:rFonts w:ascii="Times New Roman" w:hAnsi="Times New Roman"/>
              <w:sz w:val="20"/>
            </w:rPr>
          </w:rPrChange>
        </w:rPr>
        <w:t>and</w:t>
      </w:r>
      <w:r>
        <w:rPr>
          <w:rFonts w:ascii="Times New Roman"/>
          <w:w w:val="99"/>
          <w:sz w:val="20"/>
          <w:rPrChange w:id="5876" w:author="Author" w:date="2015-07-30T15:37:00Z">
            <w:rPr>
              <w:rFonts w:ascii="Times New Roman" w:hAnsi="Times New Roman"/>
              <w:sz w:val="20"/>
            </w:rPr>
          </w:rPrChange>
        </w:rPr>
        <w:t xml:space="preserve"> </w:t>
      </w:r>
      <w:r>
        <w:rPr>
          <w:rFonts w:ascii="Times New Roman"/>
          <w:sz w:val="20"/>
          <w:rPrChange w:id="5877" w:author="Author" w:date="2015-07-30T15:37:00Z">
            <w:rPr>
              <w:rFonts w:ascii="Times New Roman" w:hAnsi="Times New Roman"/>
              <w:sz w:val="20"/>
            </w:rPr>
          </w:rPrChange>
        </w:rPr>
        <w:t>programmes</w:t>
      </w:r>
      <w:del w:id="5878" w:author="Author" w:date="2015-07-30T15:37:00Z">
        <w:r w:rsidR="00B93DD0" w:rsidRPr="00B93DD0">
          <w:rPr>
            <w:rFonts w:ascii="Times New Roman" w:hAnsi="Times New Roman" w:cs="Times New Roman"/>
            <w:sz w:val="20"/>
            <w:szCs w:val="20"/>
          </w:rPr>
          <w:delText xml:space="preserve"> </w:delText>
        </w:r>
      </w:del>
    </w:p>
    <w:p w14:paraId="3AE0B9B2" w14:textId="21E579C2" w:rsidR="00804791" w:rsidRDefault="00B93DD0">
      <w:pPr>
        <w:pStyle w:val="ListParagraph"/>
        <w:numPr>
          <w:ilvl w:val="1"/>
          <w:numId w:val="30"/>
        </w:numPr>
        <w:tabs>
          <w:tab w:val="left" w:pos="528"/>
        </w:tabs>
        <w:spacing w:before="162" w:line="261" w:lineRule="auto"/>
        <w:ind w:right="103" w:hanging="427"/>
        <w:jc w:val="both"/>
        <w:rPr>
          <w:rFonts w:ascii="Times New Roman" w:eastAsia="Times New Roman" w:hAnsi="Times New Roman" w:cs="Times New Roman"/>
          <w:sz w:val="20"/>
          <w:szCs w:val="20"/>
        </w:rPr>
        <w:pPrChange w:id="5879" w:author="Author" w:date="2015-07-30T15:37:00Z">
          <w:pPr>
            <w:ind w:right="8"/>
            <w:jc w:val="both"/>
          </w:pPr>
        </w:pPrChange>
      </w:pPr>
      <w:del w:id="5880" w:author="Author" w:date="2015-07-30T15:37:00Z">
        <w:r w:rsidRPr="00B93DD0">
          <w:rPr>
            <w:rFonts w:ascii="Times New Roman" w:hAnsi="Times New Roman" w:cs="Times New Roman"/>
            <w:sz w:val="20"/>
            <w:szCs w:val="20"/>
          </w:rPr>
          <w:delText xml:space="preserve">3.8 </w:delText>
        </w:r>
        <w:r w:rsidRPr="00B93DD0">
          <w:rPr>
            <w:rFonts w:ascii="Times New Roman" w:hAnsi="Times New Roman" w:cs="Times New Roman"/>
            <w:sz w:val="20"/>
            <w:szCs w:val="20"/>
          </w:rPr>
          <w:tab/>
        </w:r>
      </w:del>
      <w:r w:rsidR="006514D0">
        <w:rPr>
          <w:rFonts w:ascii="Times New Roman"/>
          <w:sz w:val="20"/>
          <w:rPrChange w:id="5881" w:author="Author" w:date="2015-07-30T15:37:00Z">
            <w:rPr>
              <w:rFonts w:ascii="Times New Roman" w:hAnsi="Times New Roman"/>
              <w:sz w:val="20"/>
            </w:rPr>
          </w:rPrChange>
        </w:rPr>
        <w:t>Achieve</w:t>
      </w:r>
      <w:r w:rsidR="006514D0">
        <w:rPr>
          <w:rFonts w:ascii="Times New Roman"/>
          <w:spacing w:val="19"/>
          <w:sz w:val="20"/>
          <w:rPrChange w:id="5882" w:author="Author" w:date="2015-07-30T15:37:00Z">
            <w:rPr>
              <w:rFonts w:ascii="Times New Roman" w:hAnsi="Times New Roman"/>
              <w:sz w:val="20"/>
            </w:rPr>
          </w:rPrChange>
        </w:rPr>
        <w:t xml:space="preserve"> </w:t>
      </w:r>
      <w:r w:rsidR="006514D0">
        <w:rPr>
          <w:rFonts w:ascii="Times New Roman"/>
          <w:sz w:val="20"/>
          <w:rPrChange w:id="5883" w:author="Author" w:date="2015-07-30T15:37:00Z">
            <w:rPr>
              <w:rFonts w:ascii="Times New Roman" w:hAnsi="Times New Roman"/>
              <w:sz w:val="20"/>
            </w:rPr>
          </w:rPrChange>
        </w:rPr>
        <w:t>universal</w:t>
      </w:r>
      <w:r w:rsidR="006514D0">
        <w:rPr>
          <w:rFonts w:ascii="Times New Roman"/>
          <w:spacing w:val="18"/>
          <w:sz w:val="20"/>
          <w:rPrChange w:id="5884" w:author="Author" w:date="2015-07-30T15:37:00Z">
            <w:rPr>
              <w:rFonts w:ascii="Times New Roman" w:hAnsi="Times New Roman"/>
              <w:sz w:val="20"/>
            </w:rPr>
          </w:rPrChange>
        </w:rPr>
        <w:t xml:space="preserve"> </w:t>
      </w:r>
      <w:r w:rsidR="006514D0">
        <w:rPr>
          <w:rFonts w:ascii="Times New Roman"/>
          <w:sz w:val="20"/>
          <w:rPrChange w:id="5885" w:author="Author" w:date="2015-07-30T15:37:00Z">
            <w:rPr>
              <w:rFonts w:ascii="Times New Roman" w:hAnsi="Times New Roman"/>
              <w:sz w:val="20"/>
            </w:rPr>
          </w:rPrChange>
        </w:rPr>
        <w:t>health</w:t>
      </w:r>
      <w:r w:rsidR="006514D0">
        <w:rPr>
          <w:rFonts w:ascii="Times New Roman"/>
          <w:spacing w:val="17"/>
          <w:sz w:val="20"/>
          <w:rPrChange w:id="5886" w:author="Author" w:date="2015-07-30T15:37:00Z">
            <w:rPr>
              <w:rFonts w:ascii="Times New Roman" w:hAnsi="Times New Roman"/>
              <w:sz w:val="20"/>
            </w:rPr>
          </w:rPrChange>
        </w:rPr>
        <w:t xml:space="preserve"> </w:t>
      </w:r>
      <w:r w:rsidR="006514D0">
        <w:rPr>
          <w:rFonts w:ascii="Times New Roman"/>
          <w:sz w:val="20"/>
          <w:rPrChange w:id="5887" w:author="Author" w:date="2015-07-30T15:37:00Z">
            <w:rPr>
              <w:rFonts w:ascii="Times New Roman" w:hAnsi="Times New Roman"/>
              <w:sz w:val="20"/>
            </w:rPr>
          </w:rPrChange>
        </w:rPr>
        <w:t>coverage,</w:t>
      </w:r>
      <w:r w:rsidR="006514D0">
        <w:rPr>
          <w:rFonts w:ascii="Times New Roman"/>
          <w:spacing w:val="19"/>
          <w:sz w:val="20"/>
          <w:rPrChange w:id="5888" w:author="Author" w:date="2015-07-30T15:37:00Z">
            <w:rPr>
              <w:rFonts w:ascii="Times New Roman" w:hAnsi="Times New Roman"/>
              <w:sz w:val="20"/>
            </w:rPr>
          </w:rPrChange>
        </w:rPr>
        <w:t xml:space="preserve"> </w:t>
      </w:r>
      <w:r w:rsidR="006514D0">
        <w:rPr>
          <w:rFonts w:ascii="Times New Roman"/>
          <w:sz w:val="20"/>
          <w:rPrChange w:id="5889" w:author="Author" w:date="2015-07-30T15:37:00Z">
            <w:rPr>
              <w:rFonts w:ascii="Times New Roman" w:hAnsi="Times New Roman"/>
              <w:sz w:val="20"/>
            </w:rPr>
          </w:rPrChange>
        </w:rPr>
        <w:t>including</w:t>
      </w:r>
      <w:r w:rsidR="006514D0">
        <w:rPr>
          <w:rFonts w:ascii="Times New Roman"/>
          <w:spacing w:val="17"/>
          <w:sz w:val="20"/>
          <w:rPrChange w:id="5890" w:author="Author" w:date="2015-07-30T15:37:00Z">
            <w:rPr>
              <w:rFonts w:ascii="Times New Roman" w:hAnsi="Times New Roman"/>
              <w:sz w:val="20"/>
            </w:rPr>
          </w:rPrChange>
        </w:rPr>
        <w:t xml:space="preserve"> </w:t>
      </w:r>
      <w:r w:rsidR="006514D0">
        <w:rPr>
          <w:rFonts w:ascii="Times New Roman"/>
          <w:sz w:val="20"/>
          <w:rPrChange w:id="5891" w:author="Author" w:date="2015-07-30T15:37:00Z">
            <w:rPr>
              <w:rFonts w:ascii="Times New Roman" w:hAnsi="Times New Roman"/>
              <w:sz w:val="20"/>
            </w:rPr>
          </w:rPrChange>
        </w:rPr>
        <w:t>financial</w:t>
      </w:r>
      <w:r w:rsidR="006514D0">
        <w:rPr>
          <w:rFonts w:ascii="Times New Roman"/>
          <w:spacing w:val="18"/>
          <w:sz w:val="20"/>
          <w:rPrChange w:id="5892" w:author="Author" w:date="2015-07-30T15:37:00Z">
            <w:rPr>
              <w:rFonts w:ascii="Times New Roman" w:hAnsi="Times New Roman"/>
              <w:sz w:val="20"/>
            </w:rPr>
          </w:rPrChange>
        </w:rPr>
        <w:t xml:space="preserve"> </w:t>
      </w:r>
      <w:r w:rsidR="006514D0">
        <w:rPr>
          <w:rFonts w:ascii="Times New Roman"/>
          <w:sz w:val="20"/>
          <w:rPrChange w:id="5893" w:author="Author" w:date="2015-07-30T15:37:00Z">
            <w:rPr>
              <w:rFonts w:ascii="Times New Roman" w:hAnsi="Times New Roman"/>
              <w:sz w:val="20"/>
            </w:rPr>
          </w:rPrChange>
        </w:rPr>
        <w:t>risk</w:t>
      </w:r>
      <w:r w:rsidR="006514D0">
        <w:rPr>
          <w:rFonts w:ascii="Times New Roman"/>
          <w:spacing w:val="19"/>
          <w:sz w:val="20"/>
          <w:rPrChange w:id="5894" w:author="Author" w:date="2015-07-30T15:37:00Z">
            <w:rPr>
              <w:rFonts w:ascii="Times New Roman" w:hAnsi="Times New Roman"/>
              <w:sz w:val="20"/>
            </w:rPr>
          </w:rPrChange>
        </w:rPr>
        <w:t xml:space="preserve"> </w:t>
      </w:r>
      <w:r w:rsidR="006514D0">
        <w:rPr>
          <w:rFonts w:ascii="Times New Roman"/>
          <w:sz w:val="20"/>
          <w:rPrChange w:id="5895" w:author="Author" w:date="2015-07-30T15:37:00Z">
            <w:rPr>
              <w:rFonts w:ascii="Times New Roman" w:hAnsi="Times New Roman"/>
              <w:sz w:val="20"/>
            </w:rPr>
          </w:rPrChange>
        </w:rPr>
        <w:t>protection,</w:t>
      </w:r>
      <w:r w:rsidR="006514D0">
        <w:rPr>
          <w:rFonts w:ascii="Times New Roman"/>
          <w:spacing w:val="19"/>
          <w:sz w:val="20"/>
          <w:rPrChange w:id="5896" w:author="Author" w:date="2015-07-30T15:37:00Z">
            <w:rPr>
              <w:rFonts w:ascii="Times New Roman" w:hAnsi="Times New Roman"/>
              <w:sz w:val="20"/>
            </w:rPr>
          </w:rPrChange>
        </w:rPr>
        <w:t xml:space="preserve"> </w:t>
      </w:r>
      <w:r w:rsidR="006514D0">
        <w:rPr>
          <w:rFonts w:ascii="Times New Roman"/>
          <w:sz w:val="20"/>
          <w:rPrChange w:id="5897" w:author="Author" w:date="2015-07-30T15:37:00Z">
            <w:rPr>
              <w:rFonts w:ascii="Times New Roman" w:hAnsi="Times New Roman"/>
              <w:sz w:val="20"/>
            </w:rPr>
          </w:rPrChange>
        </w:rPr>
        <w:t>access</w:t>
      </w:r>
      <w:r w:rsidR="006514D0">
        <w:rPr>
          <w:rFonts w:ascii="Times New Roman"/>
          <w:spacing w:val="18"/>
          <w:sz w:val="20"/>
          <w:rPrChange w:id="5898" w:author="Author" w:date="2015-07-30T15:37:00Z">
            <w:rPr>
              <w:rFonts w:ascii="Times New Roman" w:hAnsi="Times New Roman"/>
              <w:sz w:val="20"/>
            </w:rPr>
          </w:rPrChange>
        </w:rPr>
        <w:t xml:space="preserve"> </w:t>
      </w:r>
      <w:r w:rsidR="006514D0">
        <w:rPr>
          <w:rFonts w:ascii="Times New Roman"/>
          <w:sz w:val="20"/>
          <w:rPrChange w:id="5899" w:author="Author" w:date="2015-07-30T15:37:00Z">
            <w:rPr>
              <w:rFonts w:ascii="Times New Roman" w:hAnsi="Times New Roman"/>
              <w:sz w:val="20"/>
            </w:rPr>
          </w:rPrChange>
        </w:rPr>
        <w:t>to</w:t>
      </w:r>
      <w:r w:rsidR="006514D0">
        <w:rPr>
          <w:rFonts w:ascii="Times New Roman"/>
          <w:spacing w:val="17"/>
          <w:sz w:val="20"/>
          <w:rPrChange w:id="5900" w:author="Author" w:date="2015-07-30T15:37:00Z">
            <w:rPr>
              <w:rFonts w:ascii="Times New Roman" w:hAnsi="Times New Roman"/>
              <w:sz w:val="20"/>
            </w:rPr>
          </w:rPrChange>
        </w:rPr>
        <w:t xml:space="preserve"> </w:t>
      </w:r>
      <w:r w:rsidR="006514D0">
        <w:rPr>
          <w:rFonts w:ascii="Times New Roman"/>
          <w:sz w:val="20"/>
          <w:rPrChange w:id="5901" w:author="Author" w:date="2015-07-30T15:37:00Z">
            <w:rPr>
              <w:rFonts w:ascii="Times New Roman" w:hAnsi="Times New Roman"/>
              <w:sz w:val="20"/>
            </w:rPr>
          </w:rPrChange>
        </w:rPr>
        <w:t>quality</w:t>
      </w:r>
      <w:r w:rsidR="006514D0">
        <w:rPr>
          <w:rFonts w:ascii="Times New Roman"/>
          <w:spacing w:val="17"/>
          <w:sz w:val="20"/>
          <w:rPrChange w:id="5902" w:author="Author" w:date="2015-07-30T15:37:00Z">
            <w:rPr>
              <w:rFonts w:ascii="Times New Roman" w:hAnsi="Times New Roman"/>
              <w:sz w:val="20"/>
            </w:rPr>
          </w:rPrChange>
        </w:rPr>
        <w:t xml:space="preserve"> </w:t>
      </w:r>
      <w:r w:rsidR="006514D0">
        <w:rPr>
          <w:rFonts w:ascii="Times New Roman"/>
          <w:sz w:val="20"/>
          <w:rPrChange w:id="5903" w:author="Author" w:date="2015-07-30T15:37:00Z">
            <w:rPr>
              <w:rFonts w:ascii="Times New Roman" w:hAnsi="Times New Roman"/>
              <w:sz w:val="20"/>
            </w:rPr>
          </w:rPrChange>
        </w:rPr>
        <w:t>essential</w:t>
      </w:r>
      <w:r w:rsidR="006514D0">
        <w:rPr>
          <w:rFonts w:ascii="Times New Roman"/>
          <w:spacing w:val="18"/>
          <w:sz w:val="20"/>
          <w:rPrChange w:id="5904" w:author="Author" w:date="2015-07-30T15:37:00Z">
            <w:rPr>
              <w:rFonts w:ascii="Times New Roman" w:hAnsi="Times New Roman"/>
              <w:sz w:val="20"/>
            </w:rPr>
          </w:rPrChange>
        </w:rPr>
        <w:t xml:space="preserve"> </w:t>
      </w:r>
      <w:r w:rsidR="006514D0">
        <w:rPr>
          <w:rFonts w:ascii="Times New Roman"/>
          <w:sz w:val="20"/>
          <w:rPrChange w:id="5905" w:author="Author" w:date="2015-07-30T15:37:00Z">
            <w:rPr>
              <w:rFonts w:ascii="Times New Roman" w:hAnsi="Times New Roman"/>
              <w:sz w:val="20"/>
            </w:rPr>
          </w:rPrChange>
        </w:rPr>
        <w:t>health-care</w:t>
      </w:r>
      <w:r w:rsidR="006514D0">
        <w:rPr>
          <w:rFonts w:ascii="Times New Roman"/>
          <w:w w:val="99"/>
          <w:sz w:val="20"/>
          <w:rPrChange w:id="5906" w:author="Author" w:date="2015-07-30T15:37:00Z">
            <w:rPr>
              <w:rFonts w:ascii="Times New Roman" w:hAnsi="Times New Roman"/>
              <w:sz w:val="20"/>
            </w:rPr>
          </w:rPrChange>
        </w:rPr>
        <w:t xml:space="preserve"> </w:t>
      </w:r>
      <w:r w:rsidR="006514D0">
        <w:rPr>
          <w:rFonts w:ascii="Times New Roman"/>
          <w:sz w:val="20"/>
          <w:rPrChange w:id="5907" w:author="Author" w:date="2015-07-30T15:37:00Z">
            <w:rPr>
              <w:rFonts w:ascii="Times New Roman" w:hAnsi="Times New Roman"/>
              <w:sz w:val="20"/>
            </w:rPr>
          </w:rPrChange>
        </w:rPr>
        <w:t>services and access to safe, effective, quality and affordable essential medicines and vaccines for</w:t>
      </w:r>
      <w:r w:rsidR="006514D0">
        <w:rPr>
          <w:rFonts w:ascii="Times New Roman"/>
          <w:spacing w:val="-13"/>
          <w:sz w:val="20"/>
          <w:rPrChange w:id="5908" w:author="Author" w:date="2015-07-30T15:37:00Z">
            <w:rPr>
              <w:rFonts w:ascii="Times New Roman" w:hAnsi="Times New Roman"/>
              <w:sz w:val="20"/>
            </w:rPr>
          </w:rPrChange>
        </w:rPr>
        <w:t xml:space="preserve"> </w:t>
      </w:r>
      <w:r w:rsidR="006514D0">
        <w:rPr>
          <w:rFonts w:ascii="Times New Roman"/>
          <w:sz w:val="20"/>
          <w:rPrChange w:id="5909" w:author="Author" w:date="2015-07-30T15:37:00Z">
            <w:rPr>
              <w:rFonts w:ascii="Times New Roman" w:hAnsi="Times New Roman"/>
              <w:sz w:val="20"/>
            </w:rPr>
          </w:rPrChange>
        </w:rPr>
        <w:t>all</w:t>
      </w:r>
      <w:del w:id="5910" w:author="Author" w:date="2015-07-30T15:37:00Z">
        <w:r w:rsidRPr="00B93DD0">
          <w:rPr>
            <w:rFonts w:ascii="Times New Roman" w:hAnsi="Times New Roman" w:cs="Times New Roman"/>
            <w:sz w:val="20"/>
            <w:szCs w:val="20"/>
          </w:rPr>
          <w:delText xml:space="preserve">  </w:delText>
        </w:r>
      </w:del>
    </w:p>
    <w:p w14:paraId="5A40C64B" w14:textId="7CB801D1" w:rsidR="00804791" w:rsidRDefault="00B93DD0">
      <w:pPr>
        <w:pStyle w:val="ListParagraph"/>
        <w:numPr>
          <w:ilvl w:val="1"/>
          <w:numId w:val="30"/>
        </w:numPr>
        <w:tabs>
          <w:tab w:val="left" w:pos="528"/>
        </w:tabs>
        <w:spacing w:before="158" w:line="256" w:lineRule="auto"/>
        <w:ind w:right="107" w:hanging="427"/>
        <w:jc w:val="both"/>
        <w:rPr>
          <w:rFonts w:ascii="Times New Roman" w:eastAsia="Times New Roman" w:hAnsi="Times New Roman" w:cs="Times New Roman"/>
          <w:sz w:val="20"/>
          <w:szCs w:val="20"/>
        </w:rPr>
        <w:pPrChange w:id="5911" w:author="Author" w:date="2015-07-30T15:37:00Z">
          <w:pPr>
            <w:spacing w:after="24"/>
            <w:ind w:right="8"/>
            <w:jc w:val="both"/>
          </w:pPr>
        </w:pPrChange>
      </w:pPr>
      <w:del w:id="5912" w:author="Author" w:date="2015-07-30T15:37:00Z">
        <w:r w:rsidRPr="00B93DD0">
          <w:rPr>
            <w:rFonts w:ascii="Times New Roman" w:hAnsi="Times New Roman" w:cs="Times New Roman"/>
            <w:sz w:val="20"/>
            <w:szCs w:val="20"/>
          </w:rPr>
          <w:delText xml:space="preserve">3.9 </w:delText>
        </w:r>
        <w:r w:rsidRPr="00B93DD0">
          <w:rPr>
            <w:rFonts w:ascii="Times New Roman" w:hAnsi="Times New Roman" w:cs="Times New Roman"/>
            <w:sz w:val="20"/>
            <w:szCs w:val="20"/>
          </w:rPr>
          <w:tab/>
        </w:r>
      </w:del>
      <w:r w:rsidR="006514D0">
        <w:rPr>
          <w:rFonts w:ascii="Times New Roman"/>
          <w:sz w:val="20"/>
          <w:rPrChange w:id="5913" w:author="Author" w:date="2015-07-30T15:37:00Z">
            <w:rPr>
              <w:rFonts w:ascii="Times New Roman" w:hAnsi="Times New Roman"/>
              <w:sz w:val="20"/>
            </w:rPr>
          </w:rPrChange>
        </w:rPr>
        <w:t>By 2030, substantially reduce the number of deaths and illnesses from hazardous chemicals and air, water</w:t>
      </w:r>
      <w:r w:rsidR="006514D0">
        <w:rPr>
          <w:rFonts w:ascii="Times New Roman"/>
          <w:spacing w:val="34"/>
          <w:sz w:val="20"/>
          <w:rPrChange w:id="5914" w:author="Author" w:date="2015-07-30T15:37:00Z">
            <w:rPr>
              <w:rFonts w:ascii="Times New Roman" w:hAnsi="Times New Roman"/>
              <w:sz w:val="20"/>
            </w:rPr>
          </w:rPrChange>
        </w:rPr>
        <w:t xml:space="preserve"> </w:t>
      </w:r>
      <w:r w:rsidR="006514D0">
        <w:rPr>
          <w:rFonts w:ascii="Times New Roman"/>
          <w:sz w:val="20"/>
          <w:rPrChange w:id="5915" w:author="Author" w:date="2015-07-30T15:37:00Z">
            <w:rPr>
              <w:rFonts w:ascii="Times New Roman" w:hAnsi="Times New Roman"/>
              <w:sz w:val="20"/>
            </w:rPr>
          </w:rPrChange>
        </w:rPr>
        <w:t>and</w:t>
      </w:r>
      <w:r w:rsidR="006514D0">
        <w:rPr>
          <w:rFonts w:ascii="Times New Roman"/>
          <w:w w:val="99"/>
          <w:sz w:val="20"/>
          <w:rPrChange w:id="5916" w:author="Author" w:date="2015-07-30T15:37:00Z">
            <w:rPr>
              <w:rFonts w:ascii="Times New Roman" w:hAnsi="Times New Roman"/>
              <w:sz w:val="20"/>
            </w:rPr>
          </w:rPrChange>
        </w:rPr>
        <w:t xml:space="preserve"> </w:t>
      </w:r>
      <w:r w:rsidR="006514D0">
        <w:rPr>
          <w:rFonts w:ascii="Times New Roman"/>
          <w:sz w:val="20"/>
          <w:rPrChange w:id="5917" w:author="Author" w:date="2015-07-30T15:37:00Z">
            <w:rPr>
              <w:rFonts w:ascii="Times New Roman" w:hAnsi="Times New Roman"/>
              <w:sz w:val="20"/>
            </w:rPr>
          </w:rPrChange>
        </w:rPr>
        <w:t>soil pollution and</w:t>
      </w:r>
      <w:r w:rsidR="006514D0">
        <w:rPr>
          <w:rFonts w:ascii="Times New Roman"/>
          <w:spacing w:val="-2"/>
          <w:sz w:val="20"/>
          <w:rPrChange w:id="5918" w:author="Author" w:date="2015-07-30T15:37:00Z">
            <w:rPr>
              <w:rFonts w:ascii="Times New Roman" w:hAnsi="Times New Roman"/>
              <w:sz w:val="20"/>
            </w:rPr>
          </w:rPrChange>
        </w:rPr>
        <w:t xml:space="preserve"> </w:t>
      </w:r>
      <w:r w:rsidR="006514D0">
        <w:rPr>
          <w:rFonts w:ascii="Times New Roman"/>
          <w:sz w:val="20"/>
          <w:rPrChange w:id="5919" w:author="Author" w:date="2015-07-30T15:37:00Z">
            <w:rPr>
              <w:rFonts w:ascii="Times New Roman" w:hAnsi="Times New Roman"/>
              <w:sz w:val="20"/>
            </w:rPr>
          </w:rPrChange>
        </w:rPr>
        <w:t>contamination</w:t>
      </w:r>
      <w:del w:id="5920" w:author="Author" w:date="2015-07-30T15:37:00Z">
        <w:r w:rsidRPr="00B93DD0">
          <w:rPr>
            <w:rFonts w:ascii="Times New Roman" w:hAnsi="Times New Roman" w:cs="Times New Roman"/>
            <w:sz w:val="20"/>
            <w:szCs w:val="20"/>
          </w:rPr>
          <w:delText xml:space="preserve">  </w:delText>
        </w:r>
      </w:del>
    </w:p>
    <w:p w14:paraId="020402EB" w14:textId="77777777" w:rsidR="00804791" w:rsidRDefault="00804791">
      <w:pPr>
        <w:rPr>
          <w:rFonts w:ascii="Times New Roman" w:hAnsi="Times New Roman"/>
          <w:sz w:val="26"/>
          <w:rPrChange w:id="5921" w:author="Author" w:date="2015-07-30T15:37:00Z">
            <w:rPr>
              <w:rFonts w:ascii="Times New Roman" w:hAnsi="Times New Roman"/>
              <w:sz w:val="20"/>
            </w:rPr>
          </w:rPrChange>
        </w:rPr>
        <w:pPrChange w:id="5922" w:author="Author" w:date="2015-07-30T15:37:00Z">
          <w:pPr>
            <w:spacing w:after="24"/>
            <w:ind w:left="426" w:right="8" w:hanging="426"/>
            <w:jc w:val="both"/>
          </w:pPr>
        </w:pPrChange>
      </w:pPr>
    </w:p>
    <w:p w14:paraId="6EF09269" w14:textId="106B2F4F" w:rsidR="00804791" w:rsidRDefault="00B93DD0">
      <w:pPr>
        <w:pStyle w:val="ListParagraph"/>
        <w:numPr>
          <w:ilvl w:val="1"/>
          <w:numId w:val="29"/>
        </w:numPr>
        <w:tabs>
          <w:tab w:val="left" w:pos="528"/>
        </w:tabs>
        <w:spacing w:line="261" w:lineRule="auto"/>
        <w:ind w:right="113" w:hanging="427"/>
        <w:jc w:val="both"/>
        <w:rPr>
          <w:rFonts w:ascii="Times New Roman" w:eastAsia="Times New Roman" w:hAnsi="Times New Roman" w:cs="Times New Roman"/>
          <w:sz w:val="20"/>
          <w:szCs w:val="20"/>
        </w:rPr>
        <w:pPrChange w:id="5923" w:author="Author" w:date="2015-07-30T15:37:00Z">
          <w:pPr>
            <w:ind w:right="8"/>
            <w:jc w:val="both"/>
          </w:pPr>
        </w:pPrChange>
      </w:pPr>
      <w:del w:id="5924" w:author="Author" w:date="2015-07-30T15:37:00Z">
        <w:r w:rsidRPr="00B93DD0">
          <w:rPr>
            <w:rFonts w:ascii="Times New Roman" w:hAnsi="Times New Roman" w:cs="Times New Roman"/>
            <w:sz w:val="20"/>
            <w:szCs w:val="20"/>
          </w:rPr>
          <w:delText xml:space="preserve">3.a </w:delText>
        </w:r>
        <w:r w:rsidRPr="00B93DD0">
          <w:rPr>
            <w:rFonts w:ascii="Times New Roman" w:hAnsi="Times New Roman" w:cs="Times New Roman"/>
            <w:sz w:val="20"/>
            <w:szCs w:val="20"/>
          </w:rPr>
          <w:tab/>
        </w:r>
      </w:del>
      <w:r w:rsidR="006514D0">
        <w:rPr>
          <w:rFonts w:ascii="Times New Roman"/>
          <w:sz w:val="20"/>
          <w:rPrChange w:id="5925" w:author="Author" w:date="2015-07-30T15:37:00Z">
            <w:rPr>
              <w:rFonts w:ascii="Times New Roman" w:hAnsi="Times New Roman"/>
              <w:sz w:val="20"/>
            </w:rPr>
          </w:rPrChange>
        </w:rPr>
        <w:t>Strengthen the implementation of the World Health Organization Framework Convention on Tobacco</w:t>
      </w:r>
      <w:r w:rsidR="006514D0">
        <w:rPr>
          <w:rFonts w:ascii="Times New Roman"/>
          <w:spacing w:val="12"/>
          <w:sz w:val="20"/>
          <w:rPrChange w:id="5926" w:author="Author" w:date="2015-07-30T15:37:00Z">
            <w:rPr>
              <w:rFonts w:ascii="Times New Roman" w:hAnsi="Times New Roman"/>
              <w:sz w:val="20"/>
            </w:rPr>
          </w:rPrChange>
        </w:rPr>
        <w:t xml:space="preserve"> </w:t>
      </w:r>
      <w:r w:rsidR="006514D0">
        <w:rPr>
          <w:rFonts w:ascii="Times New Roman"/>
          <w:sz w:val="20"/>
          <w:rPrChange w:id="5927" w:author="Author" w:date="2015-07-30T15:37:00Z">
            <w:rPr>
              <w:rFonts w:ascii="Times New Roman" w:hAnsi="Times New Roman"/>
              <w:sz w:val="20"/>
            </w:rPr>
          </w:rPrChange>
        </w:rPr>
        <w:t>Control</w:t>
      </w:r>
      <w:r w:rsidR="006514D0">
        <w:rPr>
          <w:rFonts w:ascii="Times New Roman"/>
          <w:w w:val="99"/>
          <w:sz w:val="20"/>
          <w:rPrChange w:id="5928" w:author="Author" w:date="2015-07-30T15:37:00Z">
            <w:rPr>
              <w:rFonts w:ascii="Times New Roman" w:hAnsi="Times New Roman"/>
              <w:sz w:val="20"/>
            </w:rPr>
          </w:rPrChange>
        </w:rPr>
        <w:t xml:space="preserve"> </w:t>
      </w:r>
      <w:r w:rsidR="006514D0">
        <w:rPr>
          <w:rFonts w:ascii="Times New Roman"/>
          <w:sz w:val="20"/>
          <w:rPrChange w:id="5929" w:author="Author" w:date="2015-07-30T15:37:00Z">
            <w:rPr>
              <w:rFonts w:ascii="Times New Roman" w:hAnsi="Times New Roman"/>
              <w:sz w:val="20"/>
            </w:rPr>
          </w:rPrChange>
        </w:rPr>
        <w:t>in all countries, as</w:t>
      </w:r>
      <w:r w:rsidR="006514D0">
        <w:rPr>
          <w:rFonts w:ascii="Times New Roman"/>
          <w:spacing w:val="-4"/>
          <w:sz w:val="20"/>
          <w:rPrChange w:id="5930" w:author="Author" w:date="2015-07-30T15:37:00Z">
            <w:rPr>
              <w:rFonts w:ascii="Times New Roman" w:hAnsi="Times New Roman"/>
              <w:sz w:val="20"/>
            </w:rPr>
          </w:rPrChange>
        </w:rPr>
        <w:t xml:space="preserve"> </w:t>
      </w:r>
      <w:r w:rsidR="006514D0">
        <w:rPr>
          <w:rFonts w:ascii="Times New Roman"/>
          <w:sz w:val="20"/>
          <w:rPrChange w:id="5931" w:author="Author" w:date="2015-07-30T15:37:00Z">
            <w:rPr>
              <w:rFonts w:ascii="Times New Roman" w:hAnsi="Times New Roman"/>
              <w:sz w:val="20"/>
            </w:rPr>
          </w:rPrChange>
        </w:rPr>
        <w:t>appropriate</w:t>
      </w:r>
      <w:del w:id="5932" w:author="Author" w:date="2015-07-30T15:37:00Z">
        <w:r w:rsidRPr="00B93DD0">
          <w:rPr>
            <w:rFonts w:ascii="Times New Roman" w:hAnsi="Times New Roman" w:cs="Times New Roman"/>
            <w:sz w:val="20"/>
            <w:szCs w:val="20"/>
          </w:rPr>
          <w:delText xml:space="preserve"> </w:delText>
        </w:r>
      </w:del>
    </w:p>
    <w:p w14:paraId="1E2DCA53" w14:textId="31AA529C" w:rsidR="00804791" w:rsidRDefault="00B93DD0">
      <w:pPr>
        <w:pStyle w:val="ListParagraph"/>
        <w:numPr>
          <w:ilvl w:val="1"/>
          <w:numId w:val="29"/>
        </w:numPr>
        <w:tabs>
          <w:tab w:val="left" w:pos="528"/>
        </w:tabs>
        <w:spacing w:before="158" w:line="259" w:lineRule="auto"/>
        <w:ind w:right="99" w:hanging="427"/>
        <w:jc w:val="both"/>
        <w:rPr>
          <w:rFonts w:ascii="Times New Roman" w:eastAsia="Times New Roman" w:hAnsi="Times New Roman" w:cs="Times New Roman"/>
          <w:sz w:val="20"/>
          <w:szCs w:val="20"/>
        </w:rPr>
        <w:pPrChange w:id="5933" w:author="Author" w:date="2015-07-30T15:37:00Z">
          <w:pPr>
            <w:ind w:right="8"/>
            <w:jc w:val="both"/>
          </w:pPr>
        </w:pPrChange>
      </w:pPr>
      <w:del w:id="5934" w:author="Author" w:date="2015-07-30T15:37:00Z">
        <w:r w:rsidRPr="00B93DD0">
          <w:rPr>
            <w:rFonts w:ascii="Times New Roman" w:hAnsi="Times New Roman" w:cs="Times New Roman"/>
            <w:sz w:val="20"/>
            <w:szCs w:val="20"/>
          </w:rPr>
          <w:delText xml:space="preserve">3.b </w:delText>
        </w:r>
        <w:r w:rsidRPr="00B93DD0">
          <w:rPr>
            <w:rFonts w:ascii="Times New Roman" w:hAnsi="Times New Roman" w:cs="Times New Roman"/>
            <w:sz w:val="20"/>
            <w:szCs w:val="20"/>
          </w:rPr>
          <w:tab/>
        </w:r>
      </w:del>
      <w:r w:rsidR="006514D0">
        <w:rPr>
          <w:rFonts w:ascii="Times New Roman"/>
          <w:sz w:val="20"/>
          <w:rPrChange w:id="5935" w:author="Author" w:date="2015-07-30T15:37:00Z">
            <w:rPr>
              <w:rFonts w:ascii="Times New Roman" w:hAnsi="Times New Roman"/>
              <w:sz w:val="20"/>
            </w:rPr>
          </w:rPrChange>
        </w:rPr>
        <w:t>Support</w:t>
      </w:r>
      <w:r w:rsidR="006514D0">
        <w:rPr>
          <w:rFonts w:ascii="Times New Roman"/>
          <w:spacing w:val="35"/>
          <w:sz w:val="20"/>
          <w:rPrChange w:id="5936" w:author="Author" w:date="2015-07-30T15:37:00Z">
            <w:rPr>
              <w:rFonts w:ascii="Times New Roman" w:hAnsi="Times New Roman"/>
              <w:sz w:val="20"/>
            </w:rPr>
          </w:rPrChange>
        </w:rPr>
        <w:t xml:space="preserve"> </w:t>
      </w:r>
      <w:r w:rsidR="006514D0">
        <w:rPr>
          <w:rFonts w:ascii="Times New Roman"/>
          <w:sz w:val="20"/>
          <w:rPrChange w:id="5937" w:author="Author" w:date="2015-07-30T15:37:00Z">
            <w:rPr>
              <w:rFonts w:ascii="Times New Roman" w:hAnsi="Times New Roman"/>
              <w:sz w:val="20"/>
            </w:rPr>
          </w:rPrChange>
        </w:rPr>
        <w:t>the</w:t>
      </w:r>
      <w:r w:rsidR="006514D0">
        <w:rPr>
          <w:rFonts w:ascii="Times New Roman"/>
          <w:spacing w:val="36"/>
          <w:sz w:val="20"/>
          <w:rPrChange w:id="5938" w:author="Author" w:date="2015-07-30T15:37:00Z">
            <w:rPr>
              <w:rFonts w:ascii="Times New Roman" w:hAnsi="Times New Roman"/>
              <w:sz w:val="20"/>
            </w:rPr>
          </w:rPrChange>
        </w:rPr>
        <w:t xml:space="preserve"> </w:t>
      </w:r>
      <w:r w:rsidR="006514D0">
        <w:rPr>
          <w:rFonts w:ascii="Times New Roman"/>
          <w:sz w:val="20"/>
          <w:rPrChange w:id="5939" w:author="Author" w:date="2015-07-30T15:37:00Z">
            <w:rPr>
              <w:rFonts w:ascii="Times New Roman" w:hAnsi="Times New Roman"/>
              <w:sz w:val="20"/>
            </w:rPr>
          </w:rPrChange>
        </w:rPr>
        <w:t>research</w:t>
      </w:r>
      <w:r w:rsidR="006514D0">
        <w:rPr>
          <w:rFonts w:ascii="Times New Roman"/>
          <w:spacing w:val="35"/>
          <w:sz w:val="20"/>
          <w:rPrChange w:id="5940" w:author="Author" w:date="2015-07-30T15:37:00Z">
            <w:rPr>
              <w:rFonts w:ascii="Times New Roman" w:hAnsi="Times New Roman"/>
              <w:sz w:val="20"/>
            </w:rPr>
          </w:rPrChange>
        </w:rPr>
        <w:t xml:space="preserve"> </w:t>
      </w:r>
      <w:r w:rsidR="006514D0">
        <w:rPr>
          <w:rFonts w:ascii="Times New Roman"/>
          <w:sz w:val="20"/>
          <w:rPrChange w:id="5941" w:author="Author" w:date="2015-07-30T15:37:00Z">
            <w:rPr>
              <w:rFonts w:ascii="Times New Roman" w:hAnsi="Times New Roman"/>
              <w:sz w:val="20"/>
            </w:rPr>
          </w:rPrChange>
        </w:rPr>
        <w:t>and</w:t>
      </w:r>
      <w:r w:rsidR="006514D0">
        <w:rPr>
          <w:rFonts w:ascii="Times New Roman"/>
          <w:spacing w:val="37"/>
          <w:sz w:val="20"/>
          <w:rPrChange w:id="5942" w:author="Author" w:date="2015-07-30T15:37:00Z">
            <w:rPr>
              <w:rFonts w:ascii="Times New Roman" w:hAnsi="Times New Roman"/>
              <w:sz w:val="20"/>
            </w:rPr>
          </w:rPrChange>
        </w:rPr>
        <w:t xml:space="preserve"> </w:t>
      </w:r>
      <w:r w:rsidR="006514D0">
        <w:rPr>
          <w:rFonts w:ascii="Times New Roman"/>
          <w:sz w:val="20"/>
          <w:rPrChange w:id="5943" w:author="Author" w:date="2015-07-30T15:37:00Z">
            <w:rPr>
              <w:rFonts w:ascii="Times New Roman" w:hAnsi="Times New Roman"/>
              <w:sz w:val="20"/>
            </w:rPr>
          </w:rPrChange>
        </w:rPr>
        <w:t>development</w:t>
      </w:r>
      <w:r w:rsidR="006514D0">
        <w:rPr>
          <w:rFonts w:ascii="Times New Roman"/>
          <w:spacing w:val="39"/>
          <w:sz w:val="20"/>
          <w:rPrChange w:id="5944" w:author="Author" w:date="2015-07-30T15:37:00Z">
            <w:rPr>
              <w:rFonts w:ascii="Times New Roman" w:hAnsi="Times New Roman"/>
              <w:sz w:val="20"/>
            </w:rPr>
          </w:rPrChange>
        </w:rPr>
        <w:t xml:space="preserve"> </w:t>
      </w:r>
      <w:r w:rsidR="006514D0">
        <w:rPr>
          <w:rFonts w:ascii="Times New Roman"/>
          <w:sz w:val="20"/>
          <w:rPrChange w:id="5945" w:author="Author" w:date="2015-07-30T15:37:00Z">
            <w:rPr>
              <w:rFonts w:ascii="Times New Roman" w:hAnsi="Times New Roman"/>
              <w:sz w:val="20"/>
            </w:rPr>
          </w:rPrChange>
        </w:rPr>
        <w:t>of</w:t>
      </w:r>
      <w:r w:rsidR="006514D0">
        <w:rPr>
          <w:rFonts w:ascii="Times New Roman"/>
          <w:spacing w:val="36"/>
          <w:sz w:val="20"/>
          <w:rPrChange w:id="5946" w:author="Author" w:date="2015-07-30T15:37:00Z">
            <w:rPr>
              <w:rFonts w:ascii="Times New Roman" w:hAnsi="Times New Roman"/>
              <w:sz w:val="20"/>
            </w:rPr>
          </w:rPrChange>
        </w:rPr>
        <w:t xml:space="preserve"> </w:t>
      </w:r>
      <w:r w:rsidR="006514D0">
        <w:rPr>
          <w:rFonts w:ascii="Times New Roman"/>
          <w:sz w:val="20"/>
          <w:rPrChange w:id="5947" w:author="Author" w:date="2015-07-30T15:37:00Z">
            <w:rPr>
              <w:rFonts w:ascii="Times New Roman" w:hAnsi="Times New Roman"/>
              <w:sz w:val="20"/>
            </w:rPr>
          </w:rPrChange>
        </w:rPr>
        <w:t>vaccines</w:t>
      </w:r>
      <w:r w:rsidR="006514D0">
        <w:rPr>
          <w:rFonts w:ascii="Times New Roman"/>
          <w:spacing w:val="35"/>
          <w:sz w:val="20"/>
          <w:rPrChange w:id="5948" w:author="Author" w:date="2015-07-30T15:37:00Z">
            <w:rPr>
              <w:rFonts w:ascii="Times New Roman" w:hAnsi="Times New Roman"/>
              <w:sz w:val="20"/>
            </w:rPr>
          </w:rPrChange>
        </w:rPr>
        <w:t xml:space="preserve"> </w:t>
      </w:r>
      <w:r w:rsidR="006514D0">
        <w:rPr>
          <w:rFonts w:ascii="Times New Roman"/>
          <w:sz w:val="20"/>
          <w:rPrChange w:id="5949" w:author="Author" w:date="2015-07-30T15:37:00Z">
            <w:rPr>
              <w:rFonts w:ascii="Times New Roman" w:hAnsi="Times New Roman"/>
              <w:sz w:val="20"/>
            </w:rPr>
          </w:rPrChange>
        </w:rPr>
        <w:t>and</w:t>
      </w:r>
      <w:r w:rsidR="006514D0">
        <w:rPr>
          <w:rFonts w:ascii="Times New Roman"/>
          <w:spacing w:val="39"/>
          <w:sz w:val="20"/>
          <w:rPrChange w:id="5950" w:author="Author" w:date="2015-07-30T15:37:00Z">
            <w:rPr>
              <w:rFonts w:ascii="Times New Roman" w:hAnsi="Times New Roman"/>
              <w:sz w:val="20"/>
            </w:rPr>
          </w:rPrChange>
        </w:rPr>
        <w:t xml:space="preserve"> </w:t>
      </w:r>
      <w:r w:rsidR="006514D0">
        <w:rPr>
          <w:rFonts w:ascii="Times New Roman"/>
          <w:sz w:val="20"/>
          <w:rPrChange w:id="5951" w:author="Author" w:date="2015-07-30T15:37:00Z">
            <w:rPr>
              <w:rFonts w:ascii="Times New Roman" w:hAnsi="Times New Roman"/>
              <w:sz w:val="20"/>
            </w:rPr>
          </w:rPrChange>
        </w:rPr>
        <w:t>medicines</w:t>
      </w:r>
      <w:r w:rsidR="006514D0">
        <w:rPr>
          <w:rFonts w:ascii="Times New Roman"/>
          <w:spacing w:val="35"/>
          <w:sz w:val="20"/>
          <w:rPrChange w:id="5952" w:author="Author" w:date="2015-07-30T15:37:00Z">
            <w:rPr>
              <w:rFonts w:ascii="Times New Roman" w:hAnsi="Times New Roman"/>
              <w:sz w:val="20"/>
            </w:rPr>
          </w:rPrChange>
        </w:rPr>
        <w:t xml:space="preserve"> </w:t>
      </w:r>
      <w:r w:rsidR="006514D0">
        <w:rPr>
          <w:rFonts w:ascii="Times New Roman"/>
          <w:sz w:val="20"/>
          <w:rPrChange w:id="5953" w:author="Author" w:date="2015-07-30T15:37:00Z">
            <w:rPr>
              <w:rFonts w:ascii="Times New Roman" w:hAnsi="Times New Roman"/>
              <w:sz w:val="20"/>
            </w:rPr>
          </w:rPrChange>
        </w:rPr>
        <w:t>for</w:t>
      </w:r>
      <w:r w:rsidR="006514D0">
        <w:rPr>
          <w:rFonts w:ascii="Times New Roman"/>
          <w:spacing w:val="36"/>
          <w:sz w:val="20"/>
          <w:rPrChange w:id="5954" w:author="Author" w:date="2015-07-30T15:37:00Z">
            <w:rPr>
              <w:rFonts w:ascii="Times New Roman" w:hAnsi="Times New Roman"/>
              <w:sz w:val="20"/>
            </w:rPr>
          </w:rPrChange>
        </w:rPr>
        <w:t xml:space="preserve"> </w:t>
      </w:r>
      <w:r w:rsidR="006514D0">
        <w:rPr>
          <w:rFonts w:ascii="Times New Roman"/>
          <w:sz w:val="20"/>
          <w:rPrChange w:id="5955" w:author="Author" w:date="2015-07-30T15:37:00Z">
            <w:rPr>
              <w:rFonts w:ascii="Times New Roman" w:hAnsi="Times New Roman"/>
              <w:sz w:val="20"/>
            </w:rPr>
          </w:rPrChange>
        </w:rPr>
        <w:t>the</w:t>
      </w:r>
      <w:r w:rsidR="006514D0">
        <w:rPr>
          <w:rFonts w:ascii="Times New Roman"/>
          <w:spacing w:val="36"/>
          <w:sz w:val="20"/>
          <w:rPrChange w:id="5956" w:author="Author" w:date="2015-07-30T15:37:00Z">
            <w:rPr>
              <w:rFonts w:ascii="Times New Roman" w:hAnsi="Times New Roman"/>
              <w:sz w:val="20"/>
            </w:rPr>
          </w:rPrChange>
        </w:rPr>
        <w:t xml:space="preserve"> </w:t>
      </w:r>
      <w:r w:rsidR="006514D0">
        <w:rPr>
          <w:rFonts w:ascii="Times New Roman"/>
          <w:sz w:val="20"/>
          <w:rPrChange w:id="5957" w:author="Author" w:date="2015-07-30T15:37:00Z">
            <w:rPr>
              <w:rFonts w:ascii="Times New Roman" w:hAnsi="Times New Roman"/>
              <w:sz w:val="20"/>
            </w:rPr>
          </w:rPrChange>
        </w:rPr>
        <w:t>communicable</w:t>
      </w:r>
      <w:r w:rsidR="006514D0">
        <w:rPr>
          <w:rFonts w:ascii="Times New Roman"/>
          <w:spacing w:val="36"/>
          <w:sz w:val="20"/>
          <w:rPrChange w:id="5958" w:author="Author" w:date="2015-07-30T15:37:00Z">
            <w:rPr>
              <w:rFonts w:ascii="Times New Roman" w:hAnsi="Times New Roman"/>
              <w:sz w:val="20"/>
            </w:rPr>
          </w:rPrChange>
        </w:rPr>
        <w:t xml:space="preserve"> </w:t>
      </w:r>
      <w:r w:rsidR="006514D0">
        <w:rPr>
          <w:rFonts w:ascii="Times New Roman"/>
          <w:sz w:val="20"/>
          <w:rPrChange w:id="5959" w:author="Author" w:date="2015-07-30T15:37:00Z">
            <w:rPr>
              <w:rFonts w:ascii="Times New Roman" w:hAnsi="Times New Roman"/>
              <w:sz w:val="20"/>
            </w:rPr>
          </w:rPrChange>
        </w:rPr>
        <w:t>and</w:t>
      </w:r>
      <w:r w:rsidR="006514D0">
        <w:rPr>
          <w:rFonts w:ascii="Times New Roman"/>
          <w:spacing w:val="37"/>
          <w:sz w:val="20"/>
          <w:rPrChange w:id="5960" w:author="Author" w:date="2015-07-30T15:37:00Z">
            <w:rPr>
              <w:rFonts w:ascii="Times New Roman" w:hAnsi="Times New Roman"/>
              <w:sz w:val="20"/>
            </w:rPr>
          </w:rPrChange>
        </w:rPr>
        <w:t xml:space="preserve"> </w:t>
      </w:r>
      <w:r w:rsidR="006514D0">
        <w:rPr>
          <w:rFonts w:ascii="Times New Roman"/>
          <w:sz w:val="20"/>
          <w:rPrChange w:id="5961" w:author="Author" w:date="2015-07-30T15:37:00Z">
            <w:rPr>
              <w:rFonts w:ascii="Times New Roman" w:hAnsi="Times New Roman"/>
              <w:sz w:val="20"/>
            </w:rPr>
          </w:rPrChange>
        </w:rPr>
        <w:t>non-</w:t>
      </w:r>
      <w:ins w:id="5962" w:author="Author" w:date="2015-07-30T15:37:00Z">
        <w:r w:rsidR="006514D0">
          <w:rPr>
            <w:rFonts w:ascii="Times New Roman"/>
            <w:w w:val="99"/>
            <w:sz w:val="20"/>
          </w:rPr>
          <w:t xml:space="preserve"> </w:t>
        </w:r>
      </w:ins>
      <w:r w:rsidR="006514D0">
        <w:rPr>
          <w:rFonts w:ascii="Times New Roman"/>
          <w:sz w:val="20"/>
          <w:rPrChange w:id="5963" w:author="Author" w:date="2015-07-30T15:37:00Z">
            <w:rPr>
              <w:rFonts w:ascii="Times New Roman" w:hAnsi="Times New Roman"/>
              <w:sz w:val="20"/>
            </w:rPr>
          </w:rPrChange>
        </w:rPr>
        <w:t>communicable diseases that primarily affect developing countries, provide access to affordable</w:t>
      </w:r>
      <w:r w:rsidR="006514D0">
        <w:rPr>
          <w:rFonts w:ascii="Times New Roman"/>
          <w:spacing w:val="46"/>
          <w:sz w:val="20"/>
          <w:rPrChange w:id="5964" w:author="Author" w:date="2015-07-30T15:37:00Z">
            <w:rPr>
              <w:rFonts w:ascii="Times New Roman" w:hAnsi="Times New Roman"/>
              <w:sz w:val="20"/>
            </w:rPr>
          </w:rPrChange>
        </w:rPr>
        <w:t xml:space="preserve"> </w:t>
      </w:r>
      <w:r w:rsidR="006514D0">
        <w:rPr>
          <w:rFonts w:ascii="Times New Roman"/>
          <w:sz w:val="20"/>
          <w:rPrChange w:id="5965" w:author="Author" w:date="2015-07-30T15:37:00Z">
            <w:rPr>
              <w:rFonts w:ascii="Times New Roman" w:hAnsi="Times New Roman"/>
              <w:sz w:val="20"/>
            </w:rPr>
          </w:rPrChange>
        </w:rPr>
        <w:t>essential</w:t>
      </w:r>
      <w:r w:rsidR="006514D0">
        <w:rPr>
          <w:rFonts w:ascii="Times New Roman"/>
          <w:w w:val="99"/>
          <w:sz w:val="20"/>
          <w:rPrChange w:id="5966" w:author="Author" w:date="2015-07-30T15:37:00Z">
            <w:rPr>
              <w:rFonts w:ascii="Times New Roman" w:hAnsi="Times New Roman"/>
              <w:sz w:val="20"/>
            </w:rPr>
          </w:rPrChange>
        </w:rPr>
        <w:t xml:space="preserve"> </w:t>
      </w:r>
      <w:r w:rsidR="006514D0">
        <w:rPr>
          <w:rFonts w:ascii="Times New Roman"/>
          <w:sz w:val="20"/>
          <w:rPrChange w:id="5967" w:author="Author" w:date="2015-07-30T15:37:00Z">
            <w:rPr>
              <w:rFonts w:ascii="Times New Roman" w:hAnsi="Times New Roman"/>
              <w:sz w:val="20"/>
            </w:rPr>
          </w:rPrChange>
        </w:rPr>
        <w:t>medicines and vaccines, in accordance with the Doha Declaration on the TRIPS Agreement and Public</w:t>
      </w:r>
      <w:r w:rsidR="006514D0">
        <w:rPr>
          <w:rFonts w:ascii="Times New Roman"/>
          <w:spacing w:val="21"/>
          <w:sz w:val="20"/>
          <w:rPrChange w:id="5968" w:author="Author" w:date="2015-07-30T15:37:00Z">
            <w:rPr>
              <w:rFonts w:ascii="Times New Roman" w:hAnsi="Times New Roman"/>
              <w:sz w:val="20"/>
            </w:rPr>
          </w:rPrChange>
        </w:rPr>
        <w:t xml:space="preserve"> </w:t>
      </w:r>
      <w:r w:rsidR="006514D0">
        <w:rPr>
          <w:rFonts w:ascii="Times New Roman"/>
          <w:sz w:val="20"/>
          <w:rPrChange w:id="5969" w:author="Author" w:date="2015-07-30T15:37:00Z">
            <w:rPr>
              <w:rFonts w:ascii="Times New Roman" w:hAnsi="Times New Roman"/>
              <w:sz w:val="20"/>
            </w:rPr>
          </w:rPrChange>
        </w:rPr>
        <w:t>Health,</w:t>
      </w:r>
      <w:r w:rsidR="006514D0">
        <w:rPr>
          <w:rFonts w:ascii="Times New Roman"/>
          <w:w w:val="99"/>
          <w:sz w:val="20"/>
          <w:rPrChange w:id="5970" w:author="Author" w:date="2015-07-30T15:37:00Z">
            <w:rPr>
              <w:rFonts w:ascii="Times New Roman" w:hAnsi="Times New Roman"/>
              <w:sz w:val="20"/>
            </w:rPr>
          </w:rPrChange>
        </w:rPr>
        <w:t xml:space="preserve"> </w:t>
      </w:r>
      <w:r w:rsidR="006514D0">
        <w:rPr>
          <w:rFonts w:ascii="Times New Roman"/>
          <w:sz w:val="20"/>
          <w:rPrChange w:id="5971" w:author="Author" w:date="2015-07-30T15:37:00Z">
            <w:rPr>
              <w:rFonts w:ascii="Times New Roman" w:hAnsi="Times New Roman"/>
              <w:sz w:val="20"/>
            </w:rPr>
          </w:rPrChange>
        </w:rPr>
        <w:t>which</w:t>
      </w:r>
      <w:r w:rsidR="006514D0">
        <w:rPr>
          <w:rFonts w:ascii="Times New Roman"/>
          <w:spacing w:val="16"/>
          <w:sz w:val="20"/>
          <w:rPrChange w:id="5972" w:author="Author" w:date="2015-07-30T15:37:00Z">
            <w:rPr>
              <w:rFonts w:ascii="Times New Roman" w:hAnsi="Times New Roman"/>
              <w:sz w:val="20"/>
            </w:rPr>
          </w:rPrChange>
        </w:rPr>
        <w:t xml:space="preserve"> </w:t>
      </w:r>
      <w:r w:rsidR="006514D0">
        <w:rPr>
          <w:rFonts w:ascii="Times New Roman"/>
          <w:sz w:val="20"/>
          <w:rPrChange w:id="5973" w:author="Author" w:date="2015-07-30T15:37:00Z">
            <w:rPr>
              <w:rFonts w:ascii="Times New Roman" w:hAnsi="Times New Roman"/>
              <w:sz w:val="20"/>
            </w:rPr>
          </w:rPrChange>
        </w:rPr>
        <w:t>affirms</w:t>
      </w:r>
      <w:r w:rsidR="006514D0">
        <w:rPr>
          <w:rFonts w:ascii="Times New Roman"/>
          <w:spacing w:val="16"/>
          <w:sz w:val="20"/>
          <w:rPrChange w:id="5974" w:author="Author" w:date="2015-07-30T15:37:00Z">
            <w:rPr>
              <w:rFonts w:ascii="Times New Roman" w:hAnsi="Times New Roman"/>
              <w:sz w:val="20"/>
            </w:rPr>
          </w:rPrChange>
        </w:rPr>
        <w:t xml:space="preserve"> </w:t>
      </w:r>
      <w:r w:rsidR="006514D0">
        <w:rPr>
          <w:rFonts w:ascii="Times New Roman"/>
          <w:sz w:val="20"/>
          <w:rPrChange w:id="5975" w:author="Author" w:date="2015-07-30T15:37:00Z">
            <w:rPr>
              <w:rFonts w:ascii="Times New Roman" w:hAnsi="Times New Roman"/>
              <w:sz w:val="20"/>
            </w:rPr>
          </w:rPrChange>
        </w:rPr>
        <w:t>the</w:t>
      </w:r>
      <w:r w:rsidR="006514D0">
        <w:rPr>
          <w:rFonts w:ascii="Times New Roman"/>
          <w:spacing w:val="17"/>
          <w:sz w:val="20"/>
          <w:rPrChange w:id="5976" w:author="Author" w:date="2015-07-30T15:37:00Z">
            <w:rPr>
              <w:rFonts w:ascii="Times New Roman" w:hAnsi="Times New Roman"/>
              <w:sz w:val="20"/>
            </w:rPr>
          </w:rPrChange>
        </w:rPr>
        <w:t xml:space="preserve"> </w:t>
      </w:r>
      <w:r w:rsidR="006514D0">
        <w:rPr>
          <w:rFonts w:ascii="Times New Roman"/>
          <w:sz w:val="20"/>
          <w:rPrChange w:id="5977" w:author="Author" w:date="2015-07-30T15:37:00Z">
            <w:rPr>
              <w:rFonts w:ascii="Times New Roman" w:hAnsi="Times New Roman"/>
              <w:sz w:val="20"/>
            </w:rPr>
          </w:rPrChange>
        </w:rPr>
        <w:t>right</w:t>
      </w:r>
      <w:r w:rsidR="006514D0">
        <w:rPr>
          <w:rFonts w:ascii="Times New Roman"/>
          <w:spacing w:val="17"/>
          <w:sz w:val="20"/>
          <w:rPrChange w:id="5978" w:author="Author" w:date="2015-07-30T15:37:00Z">
            <w:rPr>
              <w:rFonts w:ascii="Times New Roman" w:hAnsi="Times New Roman"/>
              <w:sz w:val="20"/>
            </w:rPr>
          </w:rPrChange>
        </w:rPr>
        <w:t xml:space="preserve"> </w:t>
      </w:r>
      <w:r w:rsidR="006514D0">
        <w:rPr>
          <w:rFonts w:ascii="Times New Roman"/>
          <w:sz w:val="20"/>
          <w:rPrChange w:id="5979" w:author="Author" w:date="2015-07-30T15:37:00Z">
            <w:rPr>
              <w:rFonts w:ascii="Times New Roman" w:hAnsi="Times New Roman"/>
              <w:sz w:val="20"/>
            </w:rPr>
          </w:rPrChange>
        </w:rPr>
        <w:t>of</w:t>
      </w:r>
      <w:r w:rsidR="006514D0">
        <w:rPr>
          <w:rFonts w:ascii="Times New Roman"/>
          <w:spacing w:val="15"/>
          <w:sz w:val="20"/>
          <w:rPrChange w:id="5980" w:author="Author" w:date="2015-07-30T15:37:00Z">
            <w:rPr>
              <w:rFonts w:ascii="Times New Roman" w:hAnsi="Times New Roman"/>
              <w:sz w:val="20"/>
            </w:rPr>
          </w:rPrChange>
        </w:rPr>
        <w:t xml:space="preserve"> </w:t>
      </w:r>
      <w:r w:rsidR="006514D0">
        <w:rPr>
          <w:rFonts w:ascii="Times New Roman"/>
          <w:sz w:val="20"/>
          <w:rPrChange w:id="5981" w:author="Author" w:date="2015-07-30T15:37:00Z">
            <w:rPr>
              <w:rFonts w:ascii="Times New Roman" w:hAnsi="Times New Roman"/>
              <w:sz w:val="20"/>
            </w:rPr>
          </w:rPrChange>
        </w:rPr>
        <w:t>developing</w:t>
      </w:r>
      <w:r w:rsidR="006514D0">
        <w:rPr>
          <w:rFonts w:ascii="Times New Roman"/>
          <w:spacing w:val="16"/>
          <w:sz w:val="20"/>
          <w:rPrChange w:id="5982" w:author="Author" w:date="2015-07-30T15:37:00Z">
            <w:rPr>
              <w:rFonts w:ascii="Times New Roman" w:hAnsi="Times New Roman"/>
              <w:sz w:val="20"/>
            </w:rPr>
          </w:rPrChange>
        </w:rPr>
        <w:t xml:space="preserve"> </w:t>
      </w:r>
      <w:r w:rsidR="006514D0">
        <w:rPr>
          <w:rFonts w:ascii="Times New Roman"/>
          <w:sz w:val="20"/>
          <w:rPrChange w:id="5983" w:author="Author" w:date="2015-07-30T15:37:00Z">
            <w:rPr>
              <w:rFonts w:ascii="Times New Roman" w:hAnsi="Times New Roman"/>
              <w:sz w:val="20"/>
            </w:rPr>
          </w:rPrChange>
        </w:rPr>
        <w:t>countries</w:t>
      </w:r>
      <w:r w:rsidR="006514D0">
        <w:rPr>
          <w:rFonts w:ascii="Times New Roman"/>
          <w:spacing w:val="16"/>
          <w:sz w:val="20"/>
          <w:rPrChange w:id="5984" w:author="Author" w:date="2015-07-30T15:37:00Z">
            <w:rPr>
              <w:rFonts w:ascii="Times New Roman" w:hAnsi="Times New Roman"/>
              <w:sz w:val="20"/>
            </w:rPr>
          </w:rPrChange>
        </w:rPr>
        <w:t xml:space="preserve"> </w:t>
      </w:r>
      <w:r w:rsidR="006514D0">
        <w:rPr>
          <w:rFonts w:ascii="Times New Roman"/>
          <w:sz w:val="20"/>
          <w:rPrChange w:id="5985" w:author="Author" w:date="2015-07-30T15:37:00Z">
            <w:rPr>
              <w:rFonts w:ascii="Times New Roman" w:hAnsi="Times New Roman"/>
              <w:sz w:val="20"/>
            </w:rPr>
          </w:rPrChange>
        </w:rPr>
        <w:t>to</w:t>
      </w:r>
      <w:r w:rsidR="006514D0">
        <w:rPr>
          <w:rFonts w:ascii="Times New Roman"/>
          <w:spacing w:val="18"/>
          <w:sz w:val="20"/>
          <w:rPrChange w:id="5986" w:author="Author" w:date="2015-07-30T15:37:00Z">
            <w:rPr>
              <w:rFonts w:ascii="Times New Roman" w:hAnsi="Times New Roman"/>
              <w:sz w:val="20"/>
            </w:rPr>
          </w:rPrChange>
        </w:rPr>
        <w:t xml:space="preserve"> </w:t>
      </w:r>
      <w:r w:rsidR="006514D0">
        <w:rPr>
          <w:rFonts w:ascii="Times New Roman"/>
          <w:sz w:val="20"/>
          <w:rPrChange w:id="5987" w:author="Author" w:date="2015-07-30T15:37:00Z">
            <w:rPr>
              <w:rFonts w:ascii="Times New Roman" w:hAnsi="Times New Roman"/>
              <w:sz w:val="20"/>
            </w:rPr>
          </w:rPrChange>
        </w:rPr>
        <w:t>use</w:t>
      </w:r>
      <w:r w:rsidR="006514D0">
        <w:rPr>
          <w:rFonts w:ascii="Times New Roman"/>
          <w:spacing w:val="17"/>
          <w:sz w:val="20"/>
          <w:rPrChange w:id="5988" w:author="Author" w:date="2015-07-30T15:37:00Z">
            <w:rPr>
              <w:rFonts w:ascii="Times New Roman" w:hAnsi="Times New Roman"/>
              <w:sz w:val="20"/>
            </w:rPr>
          </w:rPrChange>
        </w:rPr>
        <w:t xml:space="preserve"> </w:t>
      </w:r>
      <w:r w:rsidR="006514D0">
        <w:rPr>
          <w:rFonts w:ascii="Times New Roman"/>
          <w:sz w:val="20"/>
          <w:rPrChange w:id="5989" w:author="Author" w:date="2015-07-30T15:37:00Z">
            <w:rPr>
              <w:rFonts w:ascii="Times New Roman" w:hAnsi="Times New Roman"/>
              <w:sz w:val="20"/>
            </w:rPr>
          </w:rPrChange>
        </w:rPr>
        <w:t>to</w:t>
      </w:r>
      <w:r w:rsidR="006514D0">
        <w:rPr>
          <w:rFonts w:ascii="Times New Roman"/>
          <w:spacing w:val="18"/>
          <w:sz w:val="20"/>
          <w:rPrChange w:id="5990" w:author="Author" w:date="2015-07-30T15:37:00Z">
            <w:rPr>
              <w:rFonts w:ascii="Times New Roman" w:hAnsi="Times New Roman"/>
              <w:sz w:val="20"/>
            </w:rPr>
          </w:rPrChange>
        </w:rPr>
        <w:t xml:space="preserve"> </w:t>
      </w:r>
      <w:r w:rsidR="006514D0">
        <w:rPr>
          <w:rFonts w:ascii="Times New Roman"/>
          <w:sz w:val="20"/>
          <w:rPrChange w:id="5991" w:author="Author" w:date="2015-07-30T15:37:00Z">
            <w:rPr>
              <w:rFonts w:ascii="Times New Roman" w:hAnsi="Times New Roman"/>
              <w:sz w:val="20"/>
            </w:rPr>
          </w:rPrChange>
        </w:rPr>
        <w:t>the</w:t>
      </w:r>
      <w:r w:rsidR="006514D0">
        <w:rPr>
          <w:rFonts w:ascii="Times New Roman"/>
          <w:spacing w:val="17"/>
          <w:sz w:val="20"/>
          <w:rPrChange w:id="5992" w:author="Author" w:date="2015-07-30T15:37:00Z">
            <w:rPr>
              <w:rFonts w:ascii="Times New Roman" w:hAnsi="Times New Roman"/>
              <w:sz w:val="20"/>
            </w:rPr>
          </w:rPrChange>
        </w:rPr>
        <w:t xml:space="preserve"> </w:t>
      </w:r>
      <w:r w:rsidR="006514D0">
        <w:rPr>
          <w:rFonts w:ascii="Times New Roman"/>
          <w:sz w:val="20"/>
          <w:rPrChange w:id="5993" w:author="Author" w:date="2015-07-30T15:37:00Z">
            <w:rPr>
              <w:rFonts w:ascii="Times New Roman" w:hAnsi="Times New Roman"/>
              <w:sz w:val="20"/>
            </w:rPr>
          </w:rPrChange>
        </w:rPr>
        <w:t>full</w:t>
      </w:r>
      <w:r w:rsidR="006514D0">
        <w:rPr>
          <w:rFonts w:ascii="Times New Roman"/>
          <w:spacing w:val="17"/>
          <w:sz w:val="20"/>
          <w:rPrChange w:id="5994" w:author="Author" w:date="2015-07-30T15:37:00Z">
            <w:rPr>
              <w:rFonts w:ascii="Times New Roman" w:hAnsi="Times New Roman"/>
              <w:sz w:val="20"/>
            </w:rPr>
          </w:rPrChange>
        </w:rPr>
        <w:t xml:space="preserve"> </w:t>
      </w:r>
      <w:r w:rsidR="006514D0">
        <w:rPr>
          <w:rFonts w:ascii="Times New Roman"/>
          <w:sz w:val="20"/>
          <w:rPrChange w:id="5995" w:author="Author" w:date="2015-07-30T15:37:00Z">
            <w:rPr>
              <w:rFonts w:ascii="Times New Roman" w:hAnsi="Times New Roman"/>
              <w:sz w:val="20"/>
            </w:rPr>
          </w:rPrChange>
        </w:rPr>
        <w:t>the</w:t>
      </w:r>
      <w:r w:rsidR="006514D0">
        <w:rPr>
          <w:rFonts w:ascii="Times New Roman"/>
          <w:spacing w:val="17"/>
          <w:sz w:val="20"/>
          <w:rPrChange w:id="5996" w:author="Author" w:date="2015-07-30T15:37:00Z">
            <w:rPr>
              <w:rFonts w:ascii="Times New Roman" w:hAnsi="Times New Roman"/>
              <w:sz w:val="20"/>
            </w:rPr>
          </w:rPrChange>
        </w:rPr>
        <w:t xml:space="preserve"> </w:t>
      </w:r>
      <w:r w:rsidR="006514D0">
        <w:rPr>
          <w:rFonts w:ascii="Times New Roman"/>
          <w:sz w:val="20"/>
          <w:rPrChange w:id="5997" w:author="Author" w:date="2015-07-30T15:37:00Z">
            <w:rPr>
              <w:rFonts w:ascii="Times New Roman" w:hAnsi="Times New Roman"/>
              <w:sz w:val="20"/>
            </w:rPr>
          </w:rPrChange>
        </w:rPr>
        <w:t>provisions</w:t>
      </w:r>
      <w:r w:rsidR="006514D0">
        <w:rPr>
          <w:rFonts w:ascii="Times New Roman"/>
          <w:spacing w:val="16"/>
          <w:sz w:val="20"/>
          <w:rPrChange w:id="5998" w:author="Author" w:date="2015-07-30T15:37:00Z">
            <w:rPr>
              <w:rFonts w:ascii="Times New Roman" w:hAnsi="Times New Roman"/>
              <w:sz w:val="20"/>
            </w:rPr>
          </w:rPrChange>
        </w:rPr>
        <w:t xml:space="preserve"> </w:t>
      </w:r>
      <w:r w:rsidR="006514D0">
        <w:rPr>
          <w:rFonts w:ascii="Times New Roman"/>
          <w:sz w:val="20"/>
          <w:rPrChange w:id="5999" w:author="Author" w:date="2015-07-30T15:37:00Z">
            <w:rPr>
              <w:rFonts w:ascii="Times New Roman" w:hAnsi="Times New Roman"/>
              <w:sz w:val="20"/>
            </w:rPr>
          </w:rPrChange>
        </w:rPr>
        <w:t>in</w:t>
      </w:r>
      <w:r w:rsidR="006514D0">
        <w:rPr>
          <w:rFonts w:ascii="Times New Roman"/>
          <w:spacing w:val="16"/>
          <w:sz w:val="20"/>
          <w:rPrChange w:id="6000" w:author="Author" w:date="2015-07-30T15:37:00Z">
            <w:rPr>
              <w:rFonts w:ascii="Times New Roman" w:hAnsi="Times New Roman"/>
              <w:sz w:val="20"/>
            </w:rPr>
          </w:rPrChange>
        </w:rPr>
        <w:t xml:space="preserve"> </w:t>
      </w:r>
      <w:r w:rsidR="006514D0">
        <w:rPr>
          <w:rFonts w:ascii="Times New Roman"/>
          <w:sz w:val="20"/>
          <w:rPrChange w:id="6001" w:author="Author" w:date="2015-07-30T15:37:00Z">
            <w:rPr>
              <w:rFonts w:ascii="Times New Roman" w:hAnsi="Times New Roman"/>
              <w:sz w:val="20"/>
            </w:rPr>
          </w:rPrChange>
        </w:rPr>
        <w:t>the</w:t>
      </w:r>
      <w:r w:rsidR="006514D0">
        <w:rPr>
          <w:rFonts w:ascii="Times New Roman"/>
          <w:spacing w:val="20"/>
          <w:sz w:val="20"/>
          <w:rPrChange w:id="6002" w:author="Author" w:date="2015-07-30T15:37:00Z">
            <w:rPr>
              <w:rFonts w:ascii="Times New Roman" w:hAnsi="Times New Roman"/>
              <w:sz w:val="20"/>
            </w:rPr>
          </w:rPrChange>
        </w:rPr>
        <w:t xml:space="preserve"> </w:t>
      </w:r>
      <w:r w:rsidR="006514D0">
        <w:rPr>
          <w:rFonts w:ascii="Times New Roman"/>
          <w:sz w:val="20"/>
          <w:rPrChange w:id="6003" w:author="Author" w:date="2015-07-30T15:37:00Z">
            <w:rPr>
              <w:rFonts w:ascii="Times New Roman" w:hAnsi="Times New Roman"/>
              <w:sz w:val="20"/>
            </w:rPr>
          </w:rPrChange>
        </w:rPr>
        <w:t>Agreement</w:t>
      </w:r>
      <w:r w:rsidR="006514D0">
        <w:rPr>
          <w:rFonts w:ascii="Times New Roman"/>
          <w:spacing w:val="17"/>
          <w:sz w:val="20"/>
          <w:rPrChange w:id="6004" w:author="Author" w:date="2015-07-30T15:37:00Z">
            <w:rPr>
              <w:rFonts w:ascii="Times New Roman" w:hAnsi="Times New Roman"/>
              <w:sz w:val="20"/>
            </w:rPr>
          </w:rPrChange>
        </w:rPr>
        <w:t xml:space="preserve"> </w:t>
      </w:r>
      <w:r w:rsidR="006514D0">
        <w:rPr>
          <w:rFonts w:ascii="Times New Roman"/>
          <w:sz w:val="20"/>
          <w:rPrChange w:id="6005" w:author="Author" w:date="2015-07-30T15:37:00Z">
            <w:rPr>
              <w:rFonts w:ascii="Times New Roman" w:hAnsi="Times New Roman"/>
              <w:sz w:val="20"/>
            </w:rPr>
          </w:rPrChange>
        </w:rPr>
        <w:t>on</w:t>
      </w:r>
      <w:r w:rsidR="006514D0">
        <w:rPr>
          <w:rFonts w:ascii="Times New Roman"/>
          <w:spacing w:val="16"/>
          <w:sz w:val="20"/>
          <w:rPrChange w:id="6006" w:author="Author" w:date="2015-07-30T15:37:00Z">
            <w:rPr>
              <w:rFonts w:ascii="Times New Roman" w:hAnsi="Times New Roman"/>
              <w:sz w:val="20"/>
            </w:rPr>
          </w:rPrChange>
        </w:rPr>
        <w:t xml:space="preserve"> </w:t>
      </w:r>
      <w:r w:rsidR="006514D0">
        <w:rPr>
          <w:rFonts w:ascii="Times New Roman"/>
          <w:spacing w:val="2"/>
          <w:sz w:val="20"/>
          <w:rPrChange w:id="6007" w:author="Author" w:date="2015-07-30T15:37:00Z">
            <w:rPr>
              <w:rFonts w:ascii="Times New Roman" w:hAnsi="Times New Roman"/>
              <w:sz w:val="20"/>
            </w:rPr>
          </w:rPrChange>
        </w:rPr>
        <w:t>Trade-</w:t>
      </w:r>
      <w:ins w:id="6008" w:author="Author" w:date="2015-07-30T15:37:00Z">
        <w:r w:rsidR="006514D0">
          <w:rPr>
            <w:rFonts w:ascii="Times New Roman"/>
            <w:w w:val="99"/>
            <w:sz w:val="20"/>
          </w:rPr>
          <w:t xml:space="preserve"> </w:t>
        </w:r>
      </w:ins>
      <w:r w:rsidR="006514D0">
        <w:rPr>
          <w:rFonts w:ascii="Times New Roman"/>
          <w:sz w:val="20"/>
          <w:rPrChange w:id="6009" w:author="Author" w:date="2015-07-30T15:37:00Z">
            <w:rPr>
              <w:rFonts w:ascii="Times New Roman" w:hAnsi="Times New Roman"/>
              <w:sz w:val="20"/>
            </w:rPr>
          </w:rPrChange>
        </w:rPr>
        <w:t>Related Aspects of Intellectual Property Rights regarding flexibilities to protect public health, and,</w:t>
      </w:r>
      <w:r w:rsidR="006514D0">
        <w:rPr>
          <w:rFonts w:ascii="Times New Roman"/>
          <w:spacing w:val="49"/>
          <w:sz w:val="20"/>
          <w:rPrChange w:id="6010" w:author="Author" w:date="2015-07-30T15:37:00Z">
            <w:rPr>
              <w:rFonts w:ascii="Times New Roman" w:hAnsi="Times New Roman"/>
              <w:sz w:val="20"/>
            </w:rPr>
          </w:rPrChange>
        </w:rPr>
        <w:t xml:space="preserve"> </w:t>
      </w:r>
      <w:r w:rsidR="006514D0">
        <w:rPr>
          <w:rFonts w:ascii="Times New Roman"/>
          <w:sz w:val="20"/>
          <w:rPrChange w:id="6011" w:author="Author" w:date="2015-07-30T15:37:00Z">
            <w:rPr>
              <w:rFonts w:ascii="Times New Roman" w:hAnsi="Times New Roman"/>
              <w:sz w:val="20"/>
            </w:rPr>
          </w:rPrChange>
        </w:rPr>
        <w:t>in</w:t>
      </w:r>
      <w:r w:rsidR="006514D0">
        <w:rPr>
          <w:rFonts w:ascii="Times New Roman"/>
          <w:w w:val="99"/>
          <w:sz w:val="20"/>
          <w:rPrChange w:id="6012" w:author="Author" w:date="2015-07-30T15:37:00Z">
            <w:rPr>
              <w:rFonts w:ascii="Times New Roman" w:hAnsi="Times New Roman"/>
              <w:sz w:val="20"/>
            </w:rPr>
          </w:rPrChange>
        </w:rPr>
        <w:t xml:space="preserve"> </w:t>
      </w:r>
      <w:r w:rsidR="006514D0">
        <w:rPr>
          <w:rFonts w:ascii="Times New Roman"/>
          <w:sz w:val="20"/>
          <w:rPrChange w:id="6013" w:author="Author" w:date="2015-07-30T15:37:00Z">
            <w:rPr>
              <w:rFonts w:ascii="Times New Roman" w:hAnsi="Times New Roman"/>
              <w:sz w:val="20"/>
            </w:rPr>
          </w:rPrChange>
        </w:rPr>
        <w:t>particular, provide access to medicines for</w:t>
      </w:r>
      <w:r w:rsidR="006514D0">
        <w:rPr>
          <w:rFonts w:ascii="Times New Roman"/>
          <w:spacing w:val="3"/>
          <w:sz w:val="20"/>
          <w:rPrChange w:id="6014" w:author="Author" w:date="2015-07-30T15:37:00Z">
            <w:rPr>
              <w:rFonts w:ascii="Times New Roman" w:hAnsi="Times New Roman"/>
              <w:sz w:val="20"/>
            </w:rPr>
          </w:rPrChange>
        </w:rPr>
        <w:t xml:space="preserve"> </w:t>
      </w:r>
      <w:r w:rsidR="006514D0">
        <w:rPr>
          <w:rFonts w:ascii="Times New Roman"/>
          <w:sz w:val="20"/>
          <w:rPrChange w:id="6015" w:author="Author" w:date="2015-07-30T15:37:00Z">
            <w:rPr>
              <w:rFonts w:ascii="Times New Roman" w:hAnsi="Times New Roman"/>
              <w:sz w:val="20"/>
            </w:rPr>
          </w:rPrChange>
        </w:rPr>
        <w:t>all</w:t>
      </w:r>
      <w:del w:id="6016" w:author="Author" w:date="2015-07-30T15:37:00Z">
        <w:r w:rsidRPr="00B93DD0">
          <w:rPr>
            <w:rFonts w:ascii="Times New Roman" w:hAnsi="Times New Roman" w:cs="Times New Roman"/>
            <w:sz w:val="20"/>
            <w:szCs w:val="20"/>
          </w:rPr>
          <w:delText xml:space="preserve">  </w:delText>
        </w:r>
      </w:del>
    </w:p>
    <w:p w14:paraId="5DB7863A" w14:textId="43A86192" w:rsidR="00804791" w:rsidRDefault="00B93DD0">
      <w:pPr>
        <w:pStyle w:val="ListParagraph"/>
        <w:numPr>
          <w:ilvl w:val="1"/>
          <w:numId w:val="29"/>
        </w:numPr>
        <w:tabs>
          <w:tab w:val="left" w:pos="528"/>
        </w:tabs>
        <w:spacing w:before="160" w:line="256" w:lineRule="auto"/>
        <w:ind w:right="116" w:hanging="427"/>
        <w:jc w:val="both"/>
        <w:rPr>
          <w:rFonts w:ascii="Times New Roman" w:eastAsia="Times New Roman" w:hAnsi="Times New Roman" w:cs="Times New Roman"/>
          <w:sz w:val="20"/>
          <w:szCs w:val="20"/>
        </w:rPr>
        <w:pPrChange w:id="6017" w:author="Author" w:date="2015-07-30T15:37:00Z">
          <w:pPr>
            <w:ind w:right="8"/>
            <w:jc w:val="both"/>
          </w:pPr>
        </w:pPrChange>
      </w:pPr>
      <w:del w:id="6018" w:author="Author" w:date="2015-07-30T15:37:00Z">
        <w:r w:rsidRPr="00B93DD0">
          <w:rPr>
            <w:rFonts w:ascii="Times New Roman" w:hAnsi="Times New Roman" w:cs="Times New Roman"/>
            <w:sz w:val="20"/>
            <w:szCs w:val="20"/>
          </w:rPr>
          <w:delText xml:space="preserve">3.c </w:delText>
        </w:r>
        <w:r w:rsidRPr="00B93DD0">
          <w:rPr>
            <w:rFonts w:ascii="Times New Roman" w:hAnsi="Times New Roman" w:cs="Times New Roman"/>
            <w:sz w:val="20"/>
            <w:szCs w:val="20"/>
          </w:rPr>
          <w:tab/>
        </w:r>
      </w:del>
      <w:r w:rsidR="006514D0">
        <w:rPr>
          <w:rFonts w:ascii="Times New Roman"/>
          <w:sz w:val="20"/>
          <w:rPrChange w:id="6019" w:author="Author" w:date="2015-07-30T15:37:00Z">
            <w:rPr>
              <w:rFonts w:ascii="Times New Roman" w:hAnsi="Times New Roman"/>
              <w:sz w:val="20"/>
            </w:rPr>
          </w:rPrChange>
        </w:rPr>
        <w:t>Substantially</w:t>
      </w:r>
      <w:r w:rsidR="006514D0">
        <w:rPr>
          <w:rFonts w:ascii="Times New Roman"/>
          <w:spacing w:val="10"/>
          <w:sz w:val="20"/>
          <w:rPrChange w:id="6020" w:author="Author" w:date="2015-07-30T15:37:00Z">
            <w:rPr>
              <w:rFonts w:ascii="Times New Roman" w:hAnsi="Times New Roman"/>
              <w:sz w:val="20"/>
            </w:rPr>
          </w:rPrChange>
        </w:rPr>
        <w:t xml:space="preserve"> </w:t>
      </w:r>
      <w:r w:rsidR="006514D0">
        <w:rPr>
          <w:rFonts w:ascii="Times New Roman"/>
          <w:sz w:val="20"/>
          <w:rPrChange w:id="6021" w:author="Author" w:date="2015-07-30T15:37:00Z">
            <w:rPr>
              <w:rFonts w:ascii="Times New Roman" w:hAnsi="Times New Roman"/>
              <w:sz w:val="20"/>
            </w:rPr>
          </w:rPrChange>
        </w:rPr>
        <w:t>increase</w:t>
      </w:r>
      <w:r w:rsidR="006514D0">
        <w:rPr>
          <w:rFonts w:ascii="Times New Roman"/>
          <w:spacing w:val="16"/>
          <w:sz w:val="20"/>
          <w:rPrChange w:id="6022" w:author="Author" w:date="2015-07-30T15:37:00Z">
            <w:rPr>
              <w:rFonts w:ascii="Times New Roman" w:hAnsi="Times New Roman"/>
              <w:sz w:val="20"/>
            </w:rPr>
          </w:rPrChange>
        </w:rPr>
        <w:t xml:space="preserve"> </w:t>
      </w:r>
      <w:r w:rsidR="006514D0">
        <w:rPr>
          <w:rFonts w:ascii="Times New Roman"/>
          <w:sz w:val="20"/>
          <w:rPrChange w:id="6023" w:author="Author" w:date="2015-07-30T15:37:00Z">
            <w:rPr>
              <w:rFonts w:ascii="Times New Roman" w:hAnsi="Times New Roman"/>
              <w:sz w:val="20"/>
            </w:rPr>
          </w:rPrChange>
        </w:rPr>
        <w:t>health</w:t>
      </w:r>
      <w:r w:rsidR="006514D0">
        <w:rPr>
          <w:rFonts w:ascii="Times New Roman"/>
          <w:spacing w:val="15"/>
          <w:sz w:val="20"/>
          <w:rPrChange w:id="6024" w:author="Author" w:date="2015-07-30T15:37:00Z">
            <w:rPr>
              <w:rFonts w:ascii="Times New Roman" w:hAnsi="Times New Roman"/>
              <w:sz w:val="20"/>
            </w:rPr>
          </w:rPrChange>
        </w:rPr>
        <w:t xml:space="preserve"> </w:t>
      </w:r>
      <w:r w:rsidR="006514D0">
        <w:rPr>
          <w:rFonts w:ascii="Times New Roman"/>
          <w:sz w:val="20"/>
          <w:rPrChange w:id="6025" w:author="Author" w:date="2015-07-30T15:37:00Z">
            <w:rPr>
              <w:rFonts w:ascii="Times New Roman" w:hAnsi="Times New Roman"/>
              <w:sz w:val="20"/>
            </w:rPr>
          </w:rPrChange>
        </w:rPr>
        <w:t>financing</w:t>
      </w:r>
      <w:r w:rsidR="006514D0">
        <w:rPr>
          <w:rFonts w:ascii="Times New Roman"/>
          <w:spacing w:val="12"/>
          <w:sz w:val="20"/>
          <w:rPrChange w:id="6026" w:author="Author" w:date="2015-07-30T15:37:00Z">
            <w:rPr>
              <w:rFonts w:ascii="Times New Roman" w:hAnsi="Times New Roman"/>
              <w:sz w:val="20"/>
            </w:rPr>
          </w:rPrChange>
        </w:rPr>
        <w:t xml:space="preserve"> </w:t>
      </w:r>
      <w:r w:rsidR="006514D0">
        <w:rPr>
          <w:rFonts w:ascii="Times New Roman"/>
          <w:sz w:val="20"/>
          <w:rPrChange w:id="6027" w:author="Author" w:date="2015-07-30T15:37:00Z">
            <w:rPr>
              <w:rFonts w:ascii="Times New Roman" w:hAnsi="Times New Roman"/>
              <w:sz w:val="20"/>
            </w:rPr>
          </w:rPrChange>
        </w:rPr>
        <w:t>and</w:t>
      </w:r>
      <w:r w:rsidR="006514D0">
        <w:rPr>
          <w:rFonts w:ascii="Times New Roman"/>
          <w:spacing w:val="14"/>
          <w:sz w:val="20"/>
          <w:rPrChange w:id="6028" w:author="Author" w:date="2015-07-30T15:37:00Z">
            <w:rPr>
              <w:rFonts w:ascii="Times New Roman" w:hAnsi="Times New Roman"/>
              <w:sz w:val="20"/>
            </w:rPr>
          </w:rPrChange>
        </w:rPr>
        <w:t xml:space="preserve"> </w:t>
      </w:r>
      <w:r w:rsidR="006514D0">
        <w:rPr>
          <w:rFonts w:ascii="Times New Roman"/>
          <w:sz w:val="20"/>
          <w:rPrChange w:id="6029" w:author="Author" w:date="2015-07-30T15:37:00Z">
            <w:rPr>
              <w:rFonts w:ascii="Times New Roman" w:hAnsi="Times New Roman"/>
              <w:sz w:val="20"/>
            </w:rPr>
          </w:rPrChange>
        </w:rPr>
        <w:t>the</w:t>
      </w:r>
      <w:r w:rsidR="006514D0">
        <w:rPr>
          <w:rFonts w:ascii="Times New Roman"/>
          <w:spacing w:val="14"/>
          <w:sz w:val="20"/>
          <w:rPrChange w:id="6030" w:author="Author" w:date="2015-07-30T15:37:00Z">
            <w:rPr>
              <w:rFonts w:ascii="Times New Roman" w:hAnsi="Times New Roman"/>
              <w:sz w:val="20"/>
            </w:rPr>
          </w:rPrChange>
        </w:rPr>
        <w:t xml:space="preserve"> </w:t>
      </w:r>
      <w:r w:rsidR="006514D0">
        <w:rPr>
          <w:rFonts w:ascii="Times New Roman"/>
          <w:sz w:val="20"/>
          <w:rPrChange w:id="6031" w:author="Author" w:date="2015-07-30T15:37:00Z">
            <w:rPr>
              <w:rFonts w:ascii="Times New Roman" w:hAnsi="Times New Roman"/>
              <w:sz w:val="20"/>
            </w:rPr>
          </w:rPrChange>
        </w:rPr>
        <w:t>recruitment,</w:t>
      </w:r>
      <w:r w:rsidR="006514D0">
        <w:rPr>
          <w:rFonts w:ascii="Times New Roman"/>
          <w:spacing w:val="14"/>
          <w:sz w:val="20"/>
          <w:rPrChange w:id="6032" w:author="Author" w:date="2015-07-30T15:37:00Z">
            <w:rPr>
              <w:rFonts w:ascii="Times New Roman" w:hAnsi="Times New Roman"/>
              <w:sz w:val="20"/>
            </w:rPr>
          </w:rPrChange>
        </w:rPr>
        <w:t xml:space="preserve"> </w:t>
      </w:r>
      <w:r w:rsidR="006514D0">
        <w:rPr>
          <w:rFonts w:ascii="Times New Roman"/>
          <w:sz w:val="20"/>
          <w:rPrChange w:id="6033" w:author="Author" w:date="2015-07-30T15:37:00Z">
            <w:rPr>
              <w:rFonts w:ascii="Times New Roman" w:hAnsi="Times New Roman"/>
              <w:sz w:val="20"/>
            </w:rPr>
          </w:rPrChange>
        </w:rPr>
        <w:t>development,</w:t>
      </w:r>
      <w:r w:rsidR="006514D0">
        <w:rPr>
          <w:rFonts w:ascii="Times New Roman"/>
          <w:spacing w:val="14"/>
          <w:sz w:val="20"/>
          <w:rPrChange w:id="6034" w:author="Author" w:date="2015-07-30T15:37:00Z">
            <w:rPr>
              <w:rFonts w:ascii="Times New Roman" w:hAnsi="Times New Roman"/>
              <w:sz w:val="20"/>
            </w:rPr>
          </w:rPrChange>
        </w:rPr>
        <w:t xml:space="preserve"> </w:t>
      </w:r>
      <w:r w:rsidR="006514D0">
        <w:rPr>
          <w:rFonts w:ascii="Times New Roman"/>
          <w:sz w:val="20"/>
          <w:rPrChange w:id="6035" w:author="Author" w:date="2015-07-30T15:37:00Z">
            <w:rPr>
              <w:rFonts w:ascii="Times New Roman" w:hAnsi="Times New Roman"/>
              <w:sz w:val="20"/>
            </w:rPr>
          </w:rPrChange>
        </w:rPr>
        <w:t>training</w:t>
      </w:r>
      <w:r w:rsidR="006514D0">
        <w:rPr>
          <w:rFonts w:ascii="Times New Roman"/>
          <w:spacing w:val="12"/>
          <w:sz w:val="20"/>
          <w:rPrChange w:id="6036" w:author="Author" w:date="2015-07-30T15:37:00Z">
            <w:rPr>
              <w:rFonts w:ascii="Times New Roman" w:hAnsi="Times New Roman"/>
              <w:sz w:val="20"/>
            </w:rPr>
          </w:rPrChange>
        </w:rPr>
        <w:t xml:space="preserve"> </w:t>
      </w:r>
      <w:r w:rsidR="006514D0">
        <w:rPr>
          <w:rFonts w:ascii="Times New Roman"/>
          <w:sz w:val="20"/>
          <w:rPrChange w:id="6037" w:author="Author" w:date="2015-07-30T15:37:00Z">
            <w:rPr>
              <w:rFonts w:ascii="Times New Roman" w:hAnsi="Times New Roman"/>
              <w:sz w:val="20"/>
            </w:rPr>
          </w:rPrChange>
        </w:rPr>
        <w:t>and</w:t>
      </w:r>
      <w:r w:rsidR="006514D0">
        <w:rPr>
          <w:rFonts w:ascii="Times New Roman"/>
          <w:spacing w:val="14"/>
          <w:sz w:val="20"/>
          <w:rPrChange w:id="6038" w:author="Author" w:date="2015-07-30T15:37:00Z">
            <w:rPr>
              <w:rFonts w:ascii="Times New Roman" w:hAnsi="Times New Roman"/>
              <w:sz w:val="20"/>
            </w:rPr>
          </w:rPrChange>
        </w:rPr>
        <w:t xml:space="preserve"> </w:t>
      </w:r>
      <w:r w:rsidR="006514D0">
        <w:rPr>
          <w:rFonts w:ascii="Times New Roman"/>
          <w:sz w:val="20"/>
          <w:rPrChange w:id="6039" w:author="Author" w:date="2015-07-30T15:37:00Z">
            <w:rPr>
              <w:rFonts w:ascii="Times New Roman" w:hAnsi="Times New Roman"/>
              <w:sz w:val="20"/>
            </w:rPr>
          </w:rPrChange>
        </w:rPr>
        <w:t>retention</w:t>
      </w:r>
      <w:r w:rsidR="006514D0">
        <w:rPr>
          <w:rFonts w:ascii="Times New Roman"/>
          <w:spacing w:val="12"/>
          <w:sz w:val="20"/>
          <w:rPrChange w:id="6040" w:author="Author" w:date="2015-07-30T15:37:00Z">
            <w:rPr>
              <w:rFonts w:ascii="Times New Roman" w:hAnsi="Times New Roman"/>
              <w:sz w:val="20"/>
            </w:rPr>
          </w:rPrChange>
        </w:rPr>
        <w:t xml:space="preserve"> </w:t>
      </w:r>
      <w:r w:rsidR="006514D0">
        <w:rPr>
          <w:rFonts w:ascii="Times New Roman"/>
          <w:sz w:val="20"/>
          <w:rPrChange w:id="6041" w:author="Author" w:date="2015-07-30T15:37:00Z">
            <w:rPr>
              <w:rFonts w:ascii="Times New Roman" w:hAnsi="Times New Roman"/>
              <w:sz w:val="20"/>
            </w:rPr>
          </w:rPrChange>
        </w:rPr>
        <w:t>of</w:t>
      </w:r>
      <w:r w:rsidR="006514D0">
        <w:rPr>
          <w:rFonts w:ascii="Times New Roman"/>
          <w:spacing w:val="12"/>
          <w:sz w:val="20"/>
          <w:rPrChange w:id="6042" w:author="Author" w:date="2015-07-30T15:37:00Z">
            <w:rPr>
              <w:rFonts w:ascii="Times New Roman" w:hAnsi="Times New Roman"/>
              <w:sz w:val="20"/>
            </w:rPr>
          </w:rPrChange>
        </w:rPr>
        <w:t xml:space="preserve"> </w:t>
      </w:r>
      <w:r w:rsidR="006514D0">
        <w:rPr>
          <w:rFonts w:ascii="Times New Roman"/>
          <w:sz w:val="20"/>
          <w:rPrChange w:id="6043" w:author="Author" w:date="2015-07-30T15:37:00Z">
            <w:rPr>
              <w:rFonts w:ascii="Times New Roman" w:hAnsi="Times New Roman"/>
              <w:sz w:val="20"/>
            </w:rPr>
          </w:rPrChange>
        </w:rPr>
        <w:t>the</w:t>
      </w:r>
      <w:r w:rsidR="006514D0">
        <w:rPr>
          <w:rFonts w:ascii="Times New Roman"/>
          <w:spacing w:val="14"/>
          <w:sz w:val="20"/>
          <w:rPrChange w:id="6044" w:author="Author" w:date="2015-07-30T15:37:00Z">
            <w:rPr>
              <w:rFonts w:ascii="Times New Roman" w:hAnsi="Times New Roman"/>
              <w:sz w:val="20"/>
            </w:rPr>
          </w:rPrChange>
        </w:rPr>
        <w:t xml:space="preserve"> </w:t>
      </w:r>
      <w:r w:rsidR="006514D0">
        <w:rPr>
          <w:rFonts w:ascii="Times New Roman"/>
          <w:sz w:val="20"/>
          <w:rPrChange w:id="6045" w:author="Author" w:date="2015-07-30T15:37:00Z">
            <w:rPr>
              <w:rFonts w:ascii="Times New Roman" w:hAnsi="Times New Roman"/>
              <w:sz w:val="20"/>
            </w:rPr>
          </w:rPrChange>
        </w:rPr>
        <w:t>health</w:t>
      </w:r>
      <w:r w:rsidR="006514D0">
        <w:rPr>
          <w:rFonts w:ascii="Times New Roman"/>
          <w:w w:val="99"/>
          <w:sz w:val="20"/>
          <w:rPrChange w:id="6046" w:author="Author" w:date="2015-07-30T15:37:00Z">
            <w:rPr>
              <w:rFonts w:ascii="Times New Roman" w:hAnsi="Times New Roman"/>
              <w:sz w:val="20"/>
            </w:rPr>
          </w:rPrChange>
        </w:rPr>
        <w:t xml:space="preserve"> </w:t>
      </w:r>
      <w:r w:rsidR="006514D0">
        <w:rPr>
          <w:rFonts w:ascii="Times New Roman"/>
          <w:sz w:val="20"/>
          <w:rPrChange w:id="6047" w:author="Author" w:date="2015-07-30T15:37:00Z">
            <w:rPr>
              <w:rFonts w:ascii="Times New Roman" w:hAnsi="Times New Roman"/>
              <w:sz w:val="20"/>
            </w:rPr>
          </w:rPrChange>
        </w:rPr>
        <w:t>workforce in developing countries, especially in least developed countries and small island developing</w:t>
      </w:r>
      <w:r w:rsidR="006514D0">
        <w:rPr>
          <w:rFonts w:ascii="Times New Roman"/>
          <w:spacing w:val="-27"/>
          <w:sz w:val="20"/>
          <w:rPrChange w:id="6048" w:author="Author" w:date="2015-07-30T15:37:00Z">
            <w:rPr>
              <w:rFonts w:ascii="Times New Roman" w:hAnsi="Times New Roman"/>
              <w:sz w:val="20"/>
            </w:rPr>
          </w:rPrChange>
        </w:rPr>
        <w:t xml:space="preserve"> </w:t>
      </w:r>
      <w:r w:rsidR="006514D0">
        <w:rPr>
          <w:rFonts w:ascii="Times New Roman"/>
          <w:sz w:val="20"/>
          <w:rPrChange w:id="6049" w:author="Author" w:date="2015-07-30T15:37:00Z">
            <w:rPr>
              <w:rFonts w:ascii="Times New Roman" w:hAnsi="Times New Roman"/>
              <w:sz w:val="20"/>
            </w:rPr>
          </w:rPrChange>
        </w:rPr>
        <w:t>States</w:t>
      </w:r>
      <w:del w:id="6050" w:author="Author" w:date="2015-07-30T15:37:00Z">
        <w:r w:rsidRPr="00B93DD0">
          <w:rPr>
            <w:rFonts w:ascii="Times New Roman" w:hAnsi="Times New Roman" w:cs="Times New Roman"/>
            <w:sz w:val="20"/>
            <w:szCs w:val="20"/>
          </w:rPr>
          <w:delText xml:space="preserve"> </w:delText>
        </w:r>
      </w:del>
    </w:p>
    <w:p w14:paraId="64A54220" w14:textId="6DC032D2" w:rsidR="00804791" w:rsidRDefault="00B93DD0">
      <w:pPr>
        <w:pStyle w:val="ListParagraph"/>
        <w:numPr>
          <w:ilvl w:val="1"/>
          <w:numId w:val="29"/>
        </w:numPr>
        <w:tabs>
          <w:tab w:val="left" w:pos="528"/>
        </w:tabs>
        <w:spacing w:before="162" w:line="261" w:lineRule="auto"/>
        <w:ind w:right="115" w:hanging="427"/>
        <w:jc w:val="both"/>
        <w:rPr>
          <w:rFonts w:ascii="Times New Roman" w:eastAsia="Times New Roman" w:hAnsi="Times New Roman" w:cs="Times New Roman"/>
          <w:sz w:val="20"/>
          <w:szCs w:val="20"/>
        </w:rPr>
        <w:pPrChange w:id="6051" w:author="Author" w:date="2015-07-30T15:37:00Z">
          <w:pPr>
            <w:spacing w:after="24"/>
            <w:ind w:right="8"/>
            <w:jc w:val="both"/>
          </w:pPr>
        </w:pPrChange>
      </w:pPr>
      <w:del w:id="6052" w:author="Author" w:date="2015-07-30T15:37:00Z">
        <w:r w:rsidRPr="00B93DD0">
          <w:rPr>
            <w:rFonts w:ascii="Times New Roman" w:hAnsi="Times New Roman" w:cs="Times New Roman"/>
            <w:sz w:val="20"/>
            <w:szCs w:val="20"/>
          </w:rPr>
          <w:delText xml:space="preserve">3.d </w:delText>
        </w:r>
        <w:r w:rsidRPr="00B93DD0">
          <w:rPr>
            <w:rFonts w:ascii="Times New Roman" w:hAnsi="Times New Roman" w:cs="Times New Roman"/>
            <w:sz w:val="20"/>
            <w:szCs w:val="20"/>
          </w:rPr>
          <w:tab/>
        </w:r>
      </w:del>
      <w:r w:rsidR="006514D0">
        <w:rPr>
          <w:rFonts w:ascii="Times New Roman"/>
          <w:sz w:val="20"/>
          <w:rPrChange w:id="6053" w:author="Author" w:date="2015-07-30T15:37:00Z">
            <w:rPr>
              <w:rFonts w:ascii="Times New Roman" w:hAnsi="Times New Roman"/>
              <w:sz w:val="20"/>
            </w:rPr>
          </w:rPrChange>
        </w:rPr>
        <w:t>Strengthen</w:t>
      </w:r>
      <w:r w:rsidR="006514D0">
        <w:rPr>
          <w:rFonts w:ascii="Times New Roman"/>
          <w:spacing w:val="17"/>
          <w:sz w:val="20"/>
          <w:rPrChange w:id="6054" w:author="Author" w:date="2015-07-30T15:37:00Z">
            <w:rPr>
              <w:rFonts w:ascii="Times New Roman" w:hAnsi="Times New Roman"/>
              <w:sz w:val="20"/>
            </w:rPr>
          </w:rPrChange>
        </w:rPr>
        <w:t xml:space="preserve"> </w:t>
      </w:r>
      <w:r w:rsidR="006514D0">
        <w:rPr>
          <w:rFonts w:ascii="Times New Roman"/>
          <w:sz w:val="20"/>
          <w:rPrChange w:id="6055" w:author="Author" w:date="2015-07-30T15:37:00Z">
            <w:rPr>
              <w:rFonts w:ascii="Times New Roman" w:hAnsi="Times New Roman"/>
              <w:sz w:val="20"/>
            </w:rPr>
          </w:rPrChange>
        </w:rPr>
        <w:t>the</w:t>
      </w:r>
      <w:r w:rsidR="006514D0">
        <w:rPr>
          <w:rFonts w:ascii="Times New Roman"/>
          <w:spacing w:val="19"/>
          <w:sz w:val="20"/>
          <w:rPrChange w:id="6056" w:author="Author" w:date="2015-07-30T15:37:00Z">
            <w:rPr>
              <w:rFonts w:ascii="Times New Roman" w:hAnsi="Times New Roman"/>
              <w:sz w:val="20"/>
            </w:rPr>
          </w:rPrChange>
        </w:rPr>
        <w:t xml:space="preserve"> </w:t>
      </w:r>
      <w:r w:rsidR="006514D0">
        <w:rPr>
          <w:rFonts w:ascii="Times New Roman"/>
          <w:sz w:val="20"/>
          <w:rPrChange w:id="6057" w:author="Author" w:date="2015-07-30T15:37:00Z">
            <w:rPr>
              <w:rFonts w:ascii="Times New Roman" w:hAnsi="Times New Roman"/>
              <w:sz w:val="20"/>
            </w:rPr>
          </w:rPrChange>
        </w:rPr>
        <w:t>capacity</w:t>
      </w:r>
      <w:r w:rsidR="006514D0">
        <w:rPr>
          <w:rFonts w:ascii="Times New Roman"/>
          <w:spacing w:val="17"/>
          <w:sz w:val="20"/>
          <w:rPrChange w:id="6058" w:author="Author" w:date="2015-07-30T15:37:00Z">
            <w:rPr>
              <w:rFonts w:ascii="Times New Roman" w:hAnsi="Times New Roman"/>
              <w:sz w:val="20"/>
            </w:rPr>
          </w:rPrChange>
        </w:rPr>
        <w:t xml:space="preserve"> </w:t>
      </w:r>
      <w:r w:rsidR="006514D0">
        <w:rPr>
          <w:rFonts w:ascii="Times New Roman"/>
          <w:sz w:val="20"/>
          <w:rPrChange w:id="6059" w:author="Author" w:date="2015-07-30T15:37:00Z">
            <w:rPr>
              <w:rFonts w:ascii="Times New Roman" w:hAnsi="Times New Roman"/>
              <w:sz w:val="20"/>
            </w:rPr>
          </w:rPrChange>
        </w:rPr>
        <w:t>of</w:t>
      </w:r>
      <w:r w:rsidR="006514D0">
        <w:rPr>
          <w:rFonts w:ascii="Times New Roman"/>
          <w:spacing w:val="17"/>
          <w:sz w:val="20"/>
          <w:rPrChange w:id="6060" w:author="Author" w:date="2015-07-30T15:37:00Z">
            <w:rPr>
              <w:rFonts w:ascii="Times New Roman" w:hAnsi="Times New Roman"/>
              <w:sz w:val="20"/>
            </w:rPr>
          </w:rPrChange>
        </w:rPr>
        <w:t xml:space="preserve"> </w:t>
      </w:r>
      <w:r w:rsidR="006514D0">
        <w:rPr>
          <w:rFonts w:ascii="Times New Roman"/>
          <w:sz w:val="20"/>
          <w:rPrChange w:id="6061" w:author="Author" w:date="2015-07-30T15:37:00Z">
            <w:rPr>
              <w:rFonts w:ascii="Times New Roman" w:hAnsi="Times New Roman"/>
              <w:sz w:val="20"/>
            </w:rPr>
          </w:rPrChange>
        </w:rPr>
        <w:t>all</w:t>
      </w:r>
      <w:r w:rsidR="006514D0">
        <w:rPr>
          <w:rFonts w:ascii="Times New Roman"/>
          <w:spacing w:val="20"/>
          <w:sz w:val="20"/>
          <w:rPrChange w:id="6062" w:author="Author" w:date="2015-07-30T15:37:00Z">
            <w:rPr>
              <w:rFonts w:ascii="Times New Roman" w:hAnsi="Times New Roman"/>
              <w:sz w:val="20"/>
            </w:rPr>
          </w:rPrChange>
        </w:rPr>
        <w:t xml:space="preserve"> </w:t>
      </w:r>
      <w:r w:rsidR="006514D0">
        <w:rPr>
          <w:rFonts w:ascii="Times New Roman"/>
          <w:sz w:val="20"/>
          <w:rPrChange w:id="6063" w:author="Author" w:date="2015-07-30T15:37:00Z">
            <w:rPr>
              <w:rFonts w:ascii="Times New Roman" w:hAnsi="Times New Roman"/>
              <w:sz w:val="20"/>
            </w:rPr>
          </w:rPrChange>
        </w:rPr>
        <w:t>countries,</w:t>
      </w:r>
      <w:r w:rsidR="006514D0">
        <w:rPr>
          <w:rFonts w:ascii="Times New Roman"/>
          <w:spacing w:val="19"/>
          <w:sz w:val="20"/>
          <w:rPrChange w:id="6064" w:author="Author" w:date="2015-07-30T15:37:00Z">
            <w:rPr>
              <w:rFonts w:ascii="Times New Roman" w:hAnsi="Times New Roman"/>
              <w:sz w:val="20"/>
            </w:rPr>
          </w:rPrChange>
        </w:rPr>
        <w:t xml:space="preserve"> </w:t>
      </w:r>
      <w:r w:rsidR="006514D0">
        <w:rPr>
          <w:rFonts w:ascii="Times New Roman"/>
          <w:sz w:val="20"/>
          <w:rPrChange w:id="6065" w:author="Author" w:date="2015-07-30T15:37:00Z">
            <w:rPr>
              <w:rFonts w:ascii="Times New Roman" w:hAnsi="Times New Roman"/>
              <w:sz w:val="20"/>
            </w:rPr>
          </w:rPrChange>
        </w:rPr>
        <w:t>in</w:t>
      </w:r>
      <w:r w:rsidR="006514D0">
        <w:rPr>
          <w:rFonts w:ascii="Times New Roman"/>
          <w:spacing w:val="19"/>
          <w:sz w:val="20"/>
          <w:rPrChange w:id="6066" w:author="Author" w:date="2015-07-30T15:37:00Z">
            <w:rPr>
              <w:rFonts w:ascii="Times New Roman" w:hAnsi="Times New Roman"/>
              <w:sz w:val="20"/>
            </w:rPr>
          </w:rPrChange>
        </w:rPr>
        <w:t xml:space="preserve"> </w:t>
      </w:r>
      <w:r w:rsidR="006514D0">
        <w:rPr>
          <w:rFonts w:ascii="Times New Roman"/>
          <w:sz w:val="20"/>
          <w:rPrChange w:id="6067" w:author="Author" w:date="2015-07-30T15:37:00Z">
            <w:rPr>
              <w:rFonts w:ascii="Times New Roman" w:hAnsi="Times New Roman"/>
              <w:sz w:val="20"/>
            </w:rPr>
          </w:rPrChange>
        </w:rPr>
        <w:t>particular</w:t>
      </w:r>
      <w:r w:rsidR="006514D0">
        <w:rPr>
          <w:rFonts w:ascii="Times New Roman"/>
          <w:spacing w:val="19"/>
          <w:sz w:val="20"/>
          <w:rPrChange w:id="6068" w:author="Author" w:date="2015-07-30T15:37:00Z">
            <w:rPr>
              <w:rFonts w:ascii="Times New Roman" w:hAnsi="Times New Roman"/>
              <w:sz w:val="20"/>
            </w:rPr>
          </w:rPrChange>
        </w:rPr>
        <w:t xml:space="preserve"> </w:t>
      </w:r>
      <w:r w:rsidR="006514D0">
        <w:rPr>
          <w:rFonts w:ascii="Times New Roman"/>
          <w:sz w:val="20"/>
          <w:rPrChange w:id="6069" w:author="Author" w:date="2015-07-30T15:37:00Z">
            <w:rPr>
              <w:rFonts w:ascii="Times New Roman" w:hAnsi="Times New Roman"/>
              <w:sz w:val="20"/>
            </w:rPr>
          </w:rPrChange>
        </w:rPr>
        <w:t>developing</w:t>
      </w:r>
      <w:r w:rsidR="006514D0">
        <w:rPr>
          <w:rFonts w:ascii="Times New Roman"/>
          <w:spacing w:val="17"/>
          <w:sz w:val="20"/>
          <w:rPrChange w:id="6070" w:author="Author" w:date="2015-07-30T15:37:00Z">
            <w:rPr>
              <w:rFonts w:ascii="Times New Roman" w:hAnsi="Times New Roman"/>
              <w:sz w:val="20"/>
            </w:rPr>
          </w:rPrChange>
        </w:rPr>
        <w:t xml:space="preserve"> </w:t>
      </w:r>
      <w:r w:rsidR="006514D0">
        <w:rPr>
          <w:rFonts w:ascii="Times New Roman"/>
          <w:sz w:val="20"/>
          <w:rPrChange w:id="6071" w:author="Author" w:date="2015-07-30T15:37:00Z">
            <w:rPr>
              <w:rFonts w:ascii="Times New Roman" w:hAnsi="Times New Roman"/>
              <w:sz w:val="20"/>
            </w:rPr>
          </w:rPrChange>
        </w:rPr>
        <w:t>countries,</w:t>
      </w:r>
      <w:r w:rsidR="006514D0">
        <w:rPr>
          <w:rFonts w:ascii="Times New Roman"/>
          <w:spacing w:val="21"/>
          <w:sz w:val="20"/>
          <w:rPrChange w:id="6072" w:author="Author" w:date="2015-07-30T15:37:00Z">
            <w:rPr>
              <w:rFonts w:ascii="Times New Roman" w:hAnsi="Times New Roman"/>
              <w:sz w:val="20"/>
            </w:rPr>
          </w:rPrChange>
        </w:rPr>
        <w:t xml:space="preserve"> </w:t>
      </w:r>
      <w:r w:rsidR="006514D0">
        <w:rPr>
          <w:rFonts w:ascii="Times New Roman"/>
          <w:sz w:val="20"/>
          <w:rPrChange w:id="6073" w:author="Author" w:date="2015-07-30T15:37:00Z">
            <w:rPr>
              <w:rFonts w:ascii="Times New Roman" w:hAnsi="Times New Roman"/>
              <w:sz w:val="20"/>
            </w:rPr>
          </w:rPrChange>
        </w:rPr>
        <w:t>for</w:t>
      </w:r>
      <w:r w:rsidR="006514D0">
        <w:rPr>
          <w:rFonts w:ascii="Times New Roman"/>
          <w:spacing w:val="19"/>
          <w:sz w:val="20"/>
          <w:rPrChange w:id="6074" w:author="Author" w:date="2015-07-30T15:37:00Z">
            <w:rPr>
              <w:rFonts w:ascii="Times New Roman" w:hAnsi="Times New Roman"/>
              <w:sz w:val="20"/>
            </w:rPr>
          </w:rPrChange>
        </w:rPr>
        <w:t xml:space="preserve"> </w:t>
      </w:r>
      <w:r w:rsidR="006514D0">
        <w:rPr>
          <w:rFonts w:ascii="Times New Roman"/>
          <w:sz w:val="20"/>
          <w:rPrChange w:id="6075" w:author="Author" w:date="2015-07-30T15:37:00Z">
            <w:rPr>
              <w:rFonts w:ascii="Times New Roman" w:hAnsi="Times New Roman"/>
              <w:sz w:val="20"/>
            </w:rPr>
          </w:rPrChange>
        </w:rPr>
        <w:t>early</w:t>
      </w:r>
      <w:r w:rsidR="006514D0">
        <w:rPr>
          <w:rFonts w:ascii="Times New Roman"/>
          <w:spacing w:val="20"/>
          <w:sz w:val="20"/>
          <w:rPrChange w:id="6076" w:author="Author" w:date="2015-07-30T15:37:00Z">
            <w:rPr>
              <w:rFonts w:ascii="Times New Roman" w:hAnsi="Times New Roman"/>
              <w:sz w:val="20"/>
            </w:rPr>
          </w:rPrChange>
        </w:rPr>
        <w:t xml:space="preserve"> </w:t>
      </w:r>
      <w:r w:rsidR="006514D0">
        <w:rPr>
          <w:rFonts w:ascii="Times New Roman"/>
          <w:sz w:val="20"/>
          <w:rPrChange w:id="6077" w:author="Author" w:date="2015-07-30T15:37:00Z">
            <w:rPr>
              <w:rFonts w:ascii="Times New Roman" w:hAnsi="Times New Roman"/>
              <w:sz w:val="20"/>
            </w:rPr>
          </w:rPrChange>
        </w:rPr>
        <w:t>warning,</w:t>
      </w:r>
      <w:r w:rsidR="006514D0">
        <w:rPr>
          <w:rFonts w:ascii="Times New Roman"/>
          <w:spacing w:val="19"/>
          <w:sz w:val="20"/>
          <w:rPrChange w:id="6078" w:author="Author" w:date="2015-07-30T15:37:00Z">
            <w:rPr>
              <w:rFonts w:ascii="Times New Roman" w:hAnsi="Times New Roman"/>
              <w:sz w:val="20"/>
            </w:rPr>
          </w:rPrChange>
        </w:rPr>
        <w:t xml:space="preserve"> </w:t>
      </w:r>
      <w:r w:rsidR="006514D0">
        <w:rPr>
          <w:rFonts w:ascii="Times New Roman"/>
          <w:sz w:val="20"/>
          <w:rPrChange w:id="6079" w:author="Author" w:date="2015-07-30T15:37:00Z">
            <w:rPr>
              <w:rFonts w:ascii="Times New Roman" w:hAnsi="Times New Roman"/>
              <w:sz w:val="20"/>
            </w:rPr>
          </w:rPrChange>
        </w:rPr>
        <w:t>risk</w:t>
      </w:r>
      <w:r w:rsidR="006514D0">
        <w:rPr>
          <w:rFonts w:ascii="Times New Roman"/>
          <w:spacing w:val="17"/>
          <w:sz w:val="20"/>
          <w:rPrChange w:id="6080" w:author="Author" w:date="2015-07-30T15:37:00Z">
            <w:rPr>
              <w:rFonts w:ascii="Times New Roman" w:hAnsi="Times New Roman"/>
              <w:sz w:val="20"/>
            </w:rPr>
          </w:rPrChange>
        </w:rPr>
        <w:t xml:space="preserve"> </w:t>
      </w:r>
      <w:r w:rsidR="006514D0">
        <w:rPr>
          <w:rFonts w:ascii="Times New Roman"/>
          <w:sz w:val="20"/>
          <w:rPrChange w:id="6081" w:author="Author" w:date="2015-07-30T15:37:00Z">
            <w:rPr>
              <w:rFonts w:ascii="Times New Roman" w:hAnsi="Times New Roman"/>
              <w:sz w:val="20"/>
            </w:rPr>
          </w:rPrChange>
        </w:rPr>
        <w:t>reduction</w:t>
      </w:r>
      <w:r w:rsidR="006514D0">
        <w:rPr>
          <w:rFonts w:ascii="Times New Roman"/>
          <w:w w:val="99"/>
          <w:sz w:val="20"/>
          <w:rPrChange w:id="6082" w:author="Author" w:date="2015-07-30T15:37:00Z">
            <w:rPr>
              <w:rFonts w:ascii="Times New Roman" w:hAnsi="Times New Roman"/>
              <w:sz w:val="20"/>
            </w:rPr>
          </w:rPrChange>
        </w:rPr>
        <w:t xml:space="preserve"> </w:t>
      </w:r>
      <w:r w:rsidR="006514D0">
        <w:rPr>
          <w:rFonts w:ascii="Times New Roman"/>
          <w:sz w:val="20"/>
          <w:rPrChange w:id="6083" w:author="Author" w:date="2015-07-30T15:37:00Z">
            <w:rPr>
              <w:rFonts w:ascii="Times New Roman" w:hAnsi="Times New Roman"/>
              <w:sz w:val="20"/>
            </w:rPr>
          </w:rPrChange>
        </w:rPr>
        <w:t>and management of national and global health</w:t>
      </w:r>
      <w:r w:rsidR="006514D0">
        <w:rPr>
          <w:rFonts w:ascii="Times New Roman"/>
          <w:spacing w:val="1"/>
          <w:sz w:val="20"/>
          <w:rPrChange w:id="6084" w:author="Author" w:date="2015-07-30T15:37:00Z">
            <w:rPr>
              <w:rFonts w:ascii="Times New Roman" w:hAnsi="Times New Roman"/>
              <w:sz w:val="20"/>
            </w:rPr>
          </w:rPrChange>
        </w:rPr>
        <w:t xml:space="preserve"> </w:t>
      </w:r>
      <w:r w:rsidR="006514D0">
        <w:rPr>
          <w:rFonts w:ascii="Times New Roman"/>
          <w:sz w:val="20"/>
          <w:rPrChange w:id="6085" w:author="Author" w:date="2015-07-30T15:37:00Z">
            <w:rPr>
              <w:rFonts w:ascii="Times New Roman" w:hAnsi="Times New Roman"/>
              <w:sz w:val="20"/>
            </w:rPr>
          </w:rPrChange>
        </w:rPr>
        <w:t>risks</w:t>
      </w:r>
      <w:del w:id="6086" w:author="Author" w:date="2015-07-30T15:37:00Z">
        <w:r w:rsidRPr="00B93DD0">
          <w:rPr>
            <w:rFonts w:ascii="Times New Roman" w:hAnsi="Times New Roman" w:cs="Times New Roman"/>
            <w:sz w:val="20"/>
            <w:szCs w:val="20"/>
          </w:rPr>
          <w:delText xml:space="preserve"> </w:delText>
        </w:r>
      </w:del>
    </w:p>
    <w:p w14:paraId="32E6A469" w14:textId="77777777" w:rsidR="00804791" w:rsidRDefault="00804791">
      <w:pPr>
        <w:spacing w:before="11"/>
        <w:rPr>
          <w:rFonts w:ascii="Times New Roman" w:hAnsi="Times New Roman"/>
          <w:sz w:val="23"/>
          <w:rPrChange w:id="6087" w:author="Author" w:date="2015-07-30T15:37:00Z">
            <w:rPr>
              <w:rFonts w:ascii="Times New Roman" w:hAnsi="Times New Roman"/>
              <w:sz w:val="20"/>
            </w:rPr>
          </w:rPrChange>
        </w:rPr>
        <w:pPrChange w:id="6088" w:author="Author" w:date="2015-07-30T15:37:00Z">
          <w:pPr>
            <w:ind w:left="426" w:hanging="426"/>
            <w:jc w:val="both"/>
          </w:pPr>
        </w:pPrChange>
      </w:pPr>
    </w:p>
    <w:p w14:paraId="553E215E" w14:textId="016A8AAB" w:rsidR="00804791" w:rsidRDefault="006514D0">
      <w:pPr>
        <w:pStyle w:val="Heading2"/>
        <w:rPr>
          <w:b w:val="0"/>
          <w:rPrChange w:id="6089" w:author="Author" w:date="2015-07-30T15:37:00Z">
            <w:rPr>
              <w:rFonts w:ascii="Times New Roman" w:hAnsi="Times New Roman"/>
              <w:b/>
              <w:sz w:val="20"/>
            </w:rPr>
          </w:rPrChange>
        </w:rPr>
        <w:pPrChange w:id="6090" w:author="Author" w:date="2015-07-30T15:37:00Z">
          <w:pPr>
            <w:keepNext/>
            <w:spacing w:after="120"/>
            <w:ind w:left="426" w:right="70" w:hanging="426"/>
            <w:jc w:val="both"/>
          </w:pPr>
        </w:pPrChange>
      </w:pPr>
      <w:r w:rsidRPr="006514D0">
        <w:t>Goal</w:t>
      </w:r>
      <w:r>
        <w:rPr>
          <w:spacing w:val="-4"/>
          <w:rPrChange w:id="6091" w:author="Author" w:date="2015-07-30T15:37:00Z">
            <w:rPr>
              <w:rFonts w:ascii="Times New Roman" w:hAnsi="Times New Roman"/>
              <w:b/>
              <w:sz w:val="20"/>
            </w:rPr>
          </w:rPrChange>
        </w:rPr>
        <w:t xml:space="preserve"> </w:t>
      </w:r>
      <w:r w:rsidRPr="006514D0">
        <w:t>4.</w:t>
      </w:r>
      <w:r>
        <w:rPr>
          <w:spacing w:val="-3"/>
          <w:rPrChange w:id="6092" w:author="Author" w:date="2015-07-30T15:37:00Z">
            <w:rPr>
              <w:rFonts w:ascii="Times New Roman" w:hAnsi="Times New Roman"/>
              <w:b/>
              <w:sz w:val="20"/>
            </w:rPr>
          </w:rPrChange>
        </w:rPr>
        <w:t xml:space="preserve"> </w:t>
      </w:r>
      <w:r w:rsidRPr="006514D0">
        <w:t>Ensure</w:t>
      </w:r>
      <w:r>
        <w:rPr>
          <w:spacing w:val="-3"/>
          <w:rPrChange w:id="6093" w:author="Author" w:date="2015-07-30T15:37:00Z">
            <w:rPr>
              <w:rFonts w:ascii="Times New Roman" w:hAnsi="Times New Roman"/>
              <w:b/>
              <w:sz w:val="20"/>
            </w:rPr>
          </w:rPrChange>
        </w:rPr>
        <w:t xml:space="preserve"> </w:t>
      </w:r>
      <w:r w:rsidRPr="006514D0">
        <w:t>inclusive</w:t>
      </w:r>
      <w:r>
        <w:rPr>
          <w:spacing w:val="-3"/>
          <w:rPrChange w:id="6094" w:author="Author" w:date="2015-07-30T15:37:00Z">
            <w:rPr>
              <w:rFonts w:ascii="Times New Roman" w:hAnsi="Times New Roman"/>
              <w:b/>
              <w:sz w:val="20"/>
            </w:rPr>
          </w:rPrChange>
        </w:rPr>
        <w:t xml:space="preserve"> </w:t>
      </w:r>
      <w:r w:rsidRPr="006514D0">
        <w:t>and</w:t>
      </w:r>
      <w:r>
        <w:rPr>
          <w:spacing w:val="-4"/>
          <w:rPrChange w:id="6095" w:author="Author" w:date="2015-07-30T15:37:00Z">
            <w:rPr>
              <w:rFonts w:ascii="Times New Roman" w:hAnsi="Times New Roman"/>
              <w:b/>
              <w:sz w:val="20"/>
            </w:rPr>
          </w:rPrChange>
        </w:rPr>
        <w:t xml:space="preserve"> </w:t>
      </w:r>
      <w:r w:rsidRPr="006514D0">
        <w:t>equitable</w:t>
      </w:r>
      <w:r>
        <w:rPr>
          <w:spacing w:val="-4"/>
          <w:rPrChange w:id="6096" w:author="Author" w:date="2015-07-30T15:37:00Z">
            <w:rPr>
              <w:rFonts w:ascii="Times New Roman" w:hAnsi="Times New Roman"/>
              <w:b/>
              <w:sz w:val="20"/>
            </w:rPr>
          </w:rPrChange>
        </w:rPr>
        <w:t xml:space="preserve"> </w:t>
      </w:r>
      <w:r w:rsidRPr="006514D0">
        <w:t>quality</w:t>
      </w:r>
      <w:r>
        <w:rPr>
          <w:spacing w:val="-2"/>
          <w:rPrChange w:id="6097" w:author="Author" w:date="2015-07-30T15:37:00Z">
            <w:rPr>
              <w:rFonts w:ascii="Times New Roman" w:hAnsi="Times New Roman"/>
              <w:b/>
              <w:sz w:val="20"/>
            </w:rPr>
          </w:rPrChange>
        </w:rPr>
        <w:t xml:space="preserve"> </w:t>
      </w:r>
      <w:r w:rsidRPr="006514D0">
        <w:t>education</w:t>
      </w:r>
      <w:r>
        <w:rPr>
          <w:spacing w:val="-4"/>
          <w:rPrChange w:id="6098" w:author="Author" w:date="2015-07-30T15:37:00Z">
            <w:rPr>
              <w:rFonts w:ascii="Times New Roman" w:hAnsi="Times New Roman"/>
              <w:b/>
              <w:sz w:val="20"/>
            </w:rPr>
          </w:rPrChange>
        </w:rPr>
        <w:t xml:space="preserve"> </w:t>
      </w:r>
      <w:r w:rsidRPr="006514D0">
        <w:t>and</w:t>
      </w:r>
      <w:r>
        <w:rPr>
          <w:spacing w:val="-4"/>
          <w:rPrChange w:id="6099" w:author="Author" w:date="2015-07-30T15:37:00Z">
            <w:rPr>
              <w:rFonts w:ascii="Times New Roman" w:hAnsi="Times New Roman"/>
              <w:b/>
              <w:sz w:val="20"/>
            </w:rPr>
          </w:rPrChange>
        </w:rPr>
        <w:t xml:space="preserve"> </w:t>
      </w:r>
      <w:r w:rsidRPr="006514D0">
        <w:t>promote</w:t>
      </w:r>
      <w:r>
        <w:rPr>
          <w:spacing w:val="-3"/>
          <w:rPrChange w:id="6100" w:author="Author" w:date="2015-07-30T15:37:00Z">
            <w:rPr>
              <w:rFonts w:ascii="Times New Roman" w:hAnsi="Times New Roman"/>
              <w:b/>
              <w:sz w:val="20"/>
            </w:rPr>
          </w:rPrChange>
        </w:rPr>
        <w:t xml:space="preserve"> </w:t>
      </w:r>
      <w:r w:rsidRPr="006514D0">
        <w:t>lifelong</w:t>
      </w:r>
      <w:r>
        <w:rPr>
          <w:spacing w:val="-3"/>
          <w:rPrChange w:id="6101" w:author="Author" w:date="2015-07-30T15:37:00Z">
            <w:rPr>
              <w:rFonts w:ascii="Times New Roman" w:hAnsi="Times New Roman"/>
              <w:b/>
              <w:sz w:val="20"/>
            </w:rPr>
          </w:rPrChange>
        </w:rPr>
        <w:t xml:space="preserve"> </w:t>
      </w:r>
      <w:r w:rsidRPr="006514D0">
        <w:t>learning</w:t>
      </w:r>
      <w:r>
        <w:rPr>
          <w:spacing w:val="-2"/>
          <w:rPrChange w:id="6102" w:author="Author" w:date="2015-07-30T15:37:00Z">
            <w:rPr>
              <w:rFonts w:ascii="Times New Roman" w:hAnsi="Times New Roman"/>
              <w:b/>
              <w:sz w:val="20"/>
            </w:rPr>
          </w:rPrChange>
        </w:rPr>
        <w:t xml:space="preserve"> </w:t>
      </w:r>
      <w:r w:rsidRPr="006514D0">
        <w:t>opportunities</w:t>
      </w:r>
      <w:r>
        <w:rPr>
          <w:spacing w:val="-4"/>
          <w:rPrChange w:id="6103" w:author="Author" w:date="2015-07-30T15:37:00Z">
            <w:rPr>
              <w:rFonts w:ascii="Times New Roman" w:hAnsi="Times New Roman"/>
              <w:b/>
              <w:sz w:val="20"/>
            </w:rPr>
          </w:rPrChange>
        </w:rPr>
        <w:t xml:space="preserve"> </w:t>
      </w:r>
      <w:r w:rsidRPr="006514D0">
        <w:t>for</w:t>
      </w:r>
      <w:r>
        <w:rPr>
          <w:spacing w:val="-3"/>
          <w:rPrChange w:id="6104" w:author="Author" w:date="2015-07-30T15:37:00Z">
            <w:rPr>
              <w:rFonts w:ascii="Times New Roman" w:hAnsi="Times New Roman"/>
              <w:b/>
              <w:sz w:val="20"/>
            </w:rPr>
          </w:rPrChange>
        </w:rPr>
        <w:t xml:space="preserve"> </w:t>
      </w:r>
      <w:r w:rsidRPr="006514D0">
        <w:t>all</w:t>
      </w:r>
      <w:del w:id="6105" w:author="Author" w:date="2015-07-30T15:37:00Z">
        <w:r w:rsidR="00B93DD0" w:rsidRPr="00B93DD0">
          <w:rPr>
            <w:rFonts w:cs="Times New Roman"/>
          </w:rPr>
          <w:delText xml:space="preserve"> </w:delText>
        </w:r>
      </w:del>
    </w:p>
    <w:p w14:paraId="4B92E917" w14:textId="63127E71" w:rsidR="00804791" w:rsidRDefault="00B93DD0">
      <w:pPr>
        <w:pStyle w:val="ListParagraph"/>
        <w:numPr>
          <w:ilvl w:val="1"/>
          <w:numId w:val="28"/>
        </w:numPr>
        <w:tabs>
          <w:tab w:val="left" w:pos="528"/>
        </w:tabs>
        <w:spacing w:before="113" w:line="261" w:lineRule="auto"/>
        <w:ind w:right="116" w:hanging="427"/>
        <w:jc w:val="both"/>
        <w:rPr>
          <w:rFonts w:ascii="Times New Roman" w:eastAsia="Times New Roman" w:hAnsi="Times New Roman" w:cs="Times New Roman"/>
          <w:sz w:val="20"/>
          <w:szCs w:val="20"/>
        </w:rPr>
        <w:pPrChange w:id="6106" w:author="Author" w:date="2015-07-30T15:37:00Z">
          <w:pPr>
            <w:keepNext/>
            <w:ind w:right="8"/>
            <w:jc w:val="both"/>
          </w:pPr>
        </w:pPrChange>
      </w:pPr>
      <w:del w:id="6107" w:author="Author" w:date="2015-07-30T15:37:00Z">
        <w:r w:rsidRPr="00B93DD0">
          <w:rPr>
            <w:rFonts w:ascii="Times New Roman" w:hAnsi="Times New Roman" w:cs="Times New Roman"/>
            <w:sz w:val="20"/>
            <w:szCs w:val="20"/>
          </w:rPr>
          <w:delText xml:space="preserve">4.1 </w:delText>
        </w:r>
        <w:r w:rsidRPr="00B93DD0">
          <w:rPr>
            <w:rFonts w:ascii="Times New Roman" w:hAnsi="Times New Roman" w:cs="Times New Roman"/>
            <w:sz w:val="20"/>
            <w:szCs w:val="20"/>
          </w:rPr>
          <w:tab/>
        </w:r>
      </w:del>
      <w:r w:rsidR="006514D0">
        <w:rPr>
          <w:rFonts w:ascii="Times New Roman"/>
          <w:sz w:val="20"/>
          <w:rPrChange w:id="6108" w:author="Author" w:date="2015-07-30T15:37:00Z">
            <w:rPr>
              <w:rFonts w:ascii="Times New Roman" w:hAnsi="Times New Roman"/>
              <w:sz w:val="20"/>
            </w:rPr>
          </w:rPrChange>
        </w:rPr>
        <w:t>By</w:t>
      </w:r>
      <w:r w:rsidR="006514D0">
        <w:rPr>
          <w:rFonts w:ascii="Times New Roman"/>
          <w:spacing w:val="7"/>
          <w:sz w:val="20"/>
          <w:rPrChange w:id="6109" w:author="Author" w:date="2015-07-30T15:37:00Z">
            <w:rPr>
              <w:rFonts w:ascii="Times New Roman" w:hAnsi="Times New Roman"/>
              <w:sz w:val="20"/>
            </w:rPr>
          </w:rPrChange>
        </w:rPr>
        <w:t xml:space="preserve"> </w:t>
      </w:r>
      <w:r w:rsidR="006514D0">
        <w:rPr>
          <w:rFonts w:ascii="Times New Roman"/>
          <w:sz w:val="20"/>
          <w:rPrChange w:id="6110" w:author="Author" w:date="2015-07-30T15:37:00Z">
            <w:rPr>
              <w:rFonts w:ascii="Times New Roman" w:hAnsi="Times New Roman"/>
              <w:sz w:val="20"/>
            </w:rPr>
          </w:rPrChange>
        </w:rPr>
        <w:t>2030,</w:t>
      </w:r>
      <w:r w:rsidR="006514D0">
        <w:rPr>
          <w:rFonts w:ascii="Times New Roman"/>
          <w:spacing w:val="11"/>
          <w:sz w:val="20"/>
          <w:rPrChange w:id="6111" w:author="Author" w:date="2015-07-30T15:37:00Z">
            <w:rPr>
              <w:rFonts w:ascii="Times New Roman" w:hAnsi="Times New Roman"/>
              <w:sz w:val="20"/>
            </w:rPr>
          </w:rPrChange>
        </w:rPr>
        <w:t xml:space="preserve"> </w:t>
      </w:r>
      <w:r w:rsidR="006514D0">
        <w:rPr>
          <w:rFonts w:ascii="Times New Roman"/>
          <w:sz w:val="20"/>
          <w:rPrChange w:id="6112" w:author="Author" w:date="2015-07-30T15:37:00Z">
            <w:rPr>
              <w:rFonts w:ascii="Times New Roman" w:hAnsi="Times New Roman"/>
              <w:sz w:val="20"/>
            </w:rPr>
          </w:rPrChange>
        </w:rPr>
        <w:t>ensure</w:t>
      </w:r>
      <w:r w:rsidR="006514D0">
        <w:rPr>
          <w:rFonts w:ascii="Times New Roman"/>
          <w:spacing w:val="11"/>
          <w:sz w:val="20"/>
          <w:rPrChange w:id="6113" w:author="Author" w:date="2015-07-30T15:37:00Z">
            <w:rPr>
              <w:rFonts w:ascii="Times New Roman" w:hAnsi="Times New Roman"/>
              <w:sz w:val="20"/>
            </w:rPr>
          </w:rPrChange>
        </w:rPr>
        <w:t xml:space="preserve"> </w:t>
      </w:r>
      <w:r w:rsidR="006514D0">
        <w:rPr>
          <w:rFonts w:ascii="Times New Roman"/>
          <w:sz w:val="20"/>
          <w:rPrChange w:id="6114" w:author="Author" w:date="2015-07-30T15:37:00Z">
            <w:rPr>
              <w:rFonts w:ascii="Times New Roman" w:hAnsi="Times New Roman"/>
              <w:sz w:val="20"/>
            </w:rPr>
          </w:rPrChange>
        </w:rPr>
        <w:t>that</w:t>
      </w:r>
      <w:r w:rsidR="006514D0">
        <w:rPr>
          <w:rFonts w:ascii="Times New Roman"/>
          <w:spacing w:val="11"/>
          <w:sz w:val="20"/>
          <w:rPrChange w:id="6115" w:author="Author" w:date="2015-07-30T15:37:00Z">
            <w:rPr>
              <w:rFonts w:ascii="Times New Roman" w:hAnsi="Times New Roman"/>
              <w:sz w:val="20"/>
            </w:rPr>
          </w:rPrChange>
        </w:rPr>
        <w:t xml:space="preserve"> </w:t>
      </w:r>
      <w:r w:rsidR="006514D0">
        <w:rPr>
          <w:rFonts w:ascii="Times New Roman"/>
          <w:sz w:val="20"/>
          <w:rPrChange w:id="6116" w:author="Author" w:date="2015-07-30T15:37:00Z">
            <w:rPr>
              <w:rFonts w:ascii="Times New Roman" w:hAnsi="Times New Roman"/>
              <w:sz w:val="20"/>
            </w:rPr>
          </w:rPrChange>
        </w:rPr>
        <w:t>all</w:t>
      </w:r>
      <w:r w:rsidR="006514D0">
        <w:rPr>
          <w:rFonts w:ascii="Times New Roman"/>
          <w:spacing w:val="11"/>
          <w:sz w:val="20"/>
          <w:rPrChange w:id="6117" w:author="Author" w:date="2015-07-30T15:37:00Z">
            <w:rPr>
              <w:rFonts w:ascii="Times New Roman" w:hAnsi="Times New Roman"/>
              <w:sz w:val="20"/>
            </w:rPr>
          </w:rPrChange>
        </w:rPr>
        <w:t xml:space="preserve"> </w:t>
      </w:r>
      <w:r w:rsidR="006514D0">
        <w:rPr>
          <w:rFonts w:ascii="Times New Roman"/>
          <w:sz w:val="20"/>
          <w:rPrChange w:id="6118" w:author="Author" w:date="2015-07-30T15:37:00Z">
            <w:rPr>
              <w:rFonts w:ascii="Times New Roman" w:hAnsi="Times New Roman"/>
              <w:sz w:val="20"/>
            </w:rPr>
          </w:rPrChange>
        </w:rPr>
        <w:t>girls</w:t>
      </w:r>
      <w:r w:rsidR="006514D0">
        <w:rPr>
          <w:rFonts w:ascii="Times New Roman"/>
          <w:spacing w:val="13"/>
          <w:sz w:val="20"/>
          <w:rPrChange w:id="6119" w:author="Author" w:date="2015-07-30T15:37:00Z">
            <w:rPr>
              <w:rFonts w:ascii="Times New Roman" w:hAnsi="Times New Roman"/>
              <w:sz w:val="20"/>
            </w:rPr>
          </w:rPrChange>
        </w:rPr>
        <w:t xml:space="preserve"> </w:t>
      </w:r>
      <w:r w:rsidR="006514D0">
        <w:rPr>
          <w:rFonts w:ascii="Times New Roman"/>
          <w:sz w:val="20"/>
          <w:rPrChange w:id="6120" w:author="Author" w:date="2015-07-30T15:37:00Z">
            <w:rPr>
              <w:rFonts w:ascii="Times New Roman" w:hAnsi="Times New Roman"/>
              <w:sz w:val="20"/>
            </w:rPr>
          </w:rPrChange>
        </w:rPr>
        <w:t>and</w:t>
      </w:r>
      <w:r w:rsidR="006514D0">
        <w:rPr>
          <w:rFonts w:ascii="Times New Roman"/>
          <w:spacing w:val="12"/>
          <w:sz w:val="20"/>
          <w:rPrChange w:id="6121" w:author="Author" w:date="2015-07-30T15:37:00Z">
            <w:rPr>
              <w:rFonts w:ascii="Times New Roman" w:hAnsi="Times New Roman"/>
              <w:sz w:val="20"/>
            </w:rPr>
          </w:rPrChange>
        </w:rPr>
        <w:t xml:space="preserve"> </w:t>
      </w:r>
      <w:r w:rsidR="006514D0">
        <w:rPr>
          <w:rFonts w:ascii="Times New Roman"/>
          <w:sz w:val="20"/>
          <w:rPrChange w:id="6122" w:author="Author" w:date="2015-07-30T15:37:00Z">
            <w:rPr>
              <w:rFonts w:ascii="Times New Roman" w:hAnsi="Times New Roman"/>
              <w:sz w:val="20"/>
            </w:rPr>
          </w:rPrChange>
        </w:rPr>
        <w:t>boys</w:t>
      </w:r>
      <w:r w:rsidR="006514D0">
        <w:rPr>
          <w:rFonts w:ascii="Times New Roman"/>
          <w:spacing w:val="10"/>
          <w:sz w:val="20"/>
          <w:rPrChange w:id="6123" w:author="Author" w:date="2015-07-30T15:37:00Z">
            <w:rPr>
              <w:rFonts w:ascii="Times New Roman" w:hAnsi="Times New Roman"/>
              <w:sz w:val="20"/>
            </w:rPr>
          </w:rPrChange>
        </w:rPr>
        <w:t xml:space="preserve"> </w:t>
      </w:r>
      <w:r w:rsidR="006514D0">
        <w:rPr>
          <w:rFonts w:ascii="Times New Roman"/>
          <w:sz w:val="20"/>
          <w:rPrChange w:id="6124" w:author="Author" w:date="2015-07-30T15:37:00Z">
            <w:rPr>
              <w:rFonts w:ascii="Times New Roman" w:hAnsi="Times New Roman"/>
              <w:sz w:val="20"/>
            </w:rPr>
          </w:rPrChange>
        </w:rPr>
        <w:t>complete</w:t>
      </w:r>
      <w:r w:rsidR="006514D0">
        <w:rPr>
          <w:rFonts w:ascii="Times New Roman"/>
          <w:spacing w:val="11"/>
          <w:sz w:val="20"/>
          <w:rPrChange w:id="6125" w:author="Author" w:date="2015-07-30T15:37:00Z">
            <w:rPr>
              <w:rFonts w:ascii="Times New Roman" w:hAnsi="Times New Roman"/>
              <w:sz w:val="20"/>
            </w:rPr>
          </w:rPrChange>
        </w:rPr>
        <w:t xml:space="preserve"> </w:t>
      </w:r>
      <w:r w:rsidR="006514D0">
        <w:rPr>
          <w:rFonts w:ascii="Times New Roman"/>
          <w:sz w:val="20"/>
          <w:rPrChange w:id="6126" w:author="Author" w:date="2015-07-30T15:37:00Z">
            <w:rPr>
              <w:rFonts w:ascii="Times New Roman" w:hAnsi="Times New Roman"/>
              <w:sz w:val="20"/>
            </w:rPr>
          </w:rPrChange>
        </w:rPr>
        <w:t>free,</w:t>
      </w:r>
      <w:r w:rsidR="006514D0">
        <w:rPr>
          <w:rFonts w:ascii="Times New Roman"/>
          <w:spacing w:val="11"/>
          <w:sz w:val="20"/>
          <w:rPrChange w:id="6127" w:author="Author" w:date="2015-07-30T15:37:00Z">
            <w:rPr>
              <w:rFonts w:ascii="Times New Roman" w:hAnsi="Times New Roman"/>
              <w:sz w:val="20"/>
            </w:rPr>
          </w:rPrChange>
        </w:rPr>
        <w:t xml:space="preserve"> </w:t>
      </w:r>
      <w:r w:rsidR="006514D0">
        <w:rPr>
          <w:rFonts w:ascii="Times New Roman"/>
          <w:sz w:val="20"/>
          <w:rPrChange w:id="6128" w:author="Author" w:date="2015-07-30T15:37:00Z">
            <w:rPr>
              <w:rFonts w:ascii="Times New Roman" w:hAnsi="Times New Roman"/>
              <w:sz w:val="20"/>
            </w:rPr>
          </w:rPrChange>
        </w:rPr>
        <w:t>equitable</w:t>
      </w:r>
      <w:r w:rsidR="006514D0">
        <w:rPr>
          <w:rFonts w:ascii="Times New Roman"/>
          <w:spacing w:val="11"/>
          <w:sz w:val="20"/>
          <w:rPrChange w:id="6129" w:author="Author" w:date="2015-07-30T15:37:00Z">
            <w:rPr>
              <w:rFonts w:ascii="Times New Roman" w:hAnsi="Times New Roman"/>
              <w:sz w:val="20"/>
            </w:rPr>
          </w:rPrChange>
        </w:rPr>
        <w:t xml:space="preserve"> </w:t>
      </w:r>
      <w:r w:rsidR="006514D0">
        <w:rPr>
          <w:rFonts w:ascii="Times New Roman"/>
          <w:sz w:val="20"/>
          <w:rPrChange w:id="6130" w:author="Author" w:date="2015-07-30T15:37:00Z">
            <w:rPr>
              <w:rFonts w:ascii="Times New Roman" w:hAnsi="Times New Roman"/>
              <w:sz w:val="20"/>
            </w:rPr>
          </w:rPrChange>
        </w:rPr>
        <w:t>and</w:t>
      </w:r>
      <w:r w:rsidR="006514D0">
        <w:rPr>
          <w:rFonts w:ascii="Times New Roman"/>
          <w:spacing w:val="12"/>
          <w:sz w:val="20"/>
          <w:rPrChange w:id="6131" w:author="Author" w:date="2015-07-30T15:37:00Z">
            <w:rPr>
              <w:rFonts w:ascii="Times New Roman" w:hAnsi="Times New Roman"/>
              <w:sz w:val="20"/>
            </w:rPr>
          </w:rPrChange>
        </w:rPr>
        <w:t xml:space="preserve"> </w:t>
      </w:r>
      <w:r w:rsidR="006514D0">
        <w:rPr>
          <w:rFonts w:ascii="Times New Roman"/>
          <w:sz w:val="20"/>
          <w:rPrChange w:id="6132" w:author="Author" w:date="2015-07-30T15:37:00Z">
            <w:rPr>
              <w:rFonts w:ascii="Times New Roman" w:hAnsi="Times New Roman"/>
              <w:sz w:val="20"/>
            </w:rPr>
          </w:rPrChange>
        </w:rPr>
        <w:t>quality</w:t>
      </w:r>
      <w:r w:rsidR="006514D0">
        <w:rPr>
          <w:rFonts w:ascii="Times New Roman"/>
          <w:spacing w:val="7"/>
          <w:sz w:val="20"/>
          <w:rPrChange w:id="6133" w:author="Author" w:date="2015-07-30T15:37:00Z">
            <w:rPr>
              <w:rFonts w:ascii="Times New Roman" w:hAnsi="Times New Roman"/>
              <w:sz w:val="20"/>
            </w:rPr>
          </w:rPrChange>
        </w:rPr>
        <w:t xml:space="preserve"> </w:t>
      </w:r>
      <w:r w:rsidR="006514D0">
        <w:rPr>
          <w:rFonts w:ascii="Times New Roman"/>
          <w:sz w:val="20"/>
          <w:rPrChange w:id="6134" w:author="Author" w:date="2015-07-30T15:37:00Z">
            <w:rPr>
              <w:rFonts w:ascii="Times New Roman" w:hAnsi="Times New Roman"/>
              <w:sz w:val="20"/>
            </w:rPr>
          </w:rPrChange>
        </w:rPr>
        <w:t>primary</w:t>
      </w:r>
      <w:r w:rsidR="006514D0">
        <w:rPr>
          <w:rFonts w:ascii="Times New Roman"/>
          <w:spacing w:val="7"/>
          <w:sz w:val="20"/>
          <w:rPrChange w:id="6135" w:author="Author" w:date="2015-07-30T15:37:00Z">
            <w:rPr>
              <w:rFonts w:ascii="Times New Roman" w:hAnsi="Times New Roman"/>
              <w:sz w:val="20"/>
            </w:rPr>
          </w:rPrChange>
        </w:rPr>
        <w:t xml:space="preserve"> </w:t>
      </w:r>
      <w:r w:rsidR="006514D0">
        <w:rPr>
          <w:rFonts w:ascii="Times New Roman"/>
          <w:sz w:val="20"/>
          <w:rPrChange w:id="6136" w:author="Author" w:date="2015-07-30T15:37:00Z">
            <w:rPr>
              <w:rFonts w:ascii="Times New Roman" w:hAnsi="Times New Roman"/>
              <w:sz w:val="20"/>
            </w:rPr>
          </w:rPrChange>
        </w:rPr>
        <w:t>and</w:t>
      </w:r>
      <w:r w:rsidR="006514D0">
        <w:rPr>
          <w:rFonts w:ascii="Times New Roman"/>
          <w:spacing w:val="12"/>
          <w:sz w:val="20"/>
          <w:rPrChange w:id="6137" w:author="Author" w:date="2015-07-30T15:37:00Z">
            <w:rPr>
              <w:rFonts w:ascii="Times New Roman" w:hAnsi="Times New Roman"/>
              <w:sz w:val="20"/>
            </w:rPr>
          </w:rPrChange>
        </w:rPr>
        <w:t xml:space="preserve"> </w:t>
      </w:r>
      <w:r w:rsidR="006514D0">
        <w:rPr>
          <w:rFonts w:ascii="Times New Roman"/>
          <w:sz w:val="20"/>
          <w:rPrChange w:id="6138" w:author="Author" w:date="2015-07-30T15:37:00Z">
            <w:rPr>
              <w:rFonts w:ascii="Times New Roman" w:hAnsi="Times New Roman"/>
              <w:sz w:val="20"/>
            </w:rPr>
          </w:rPrChange>
        </w:rPr>
        <w:t>secondary</w:t>
      </w:r>
      <w:r w:rsidR="006514D0">
        <w:rPr>
          <w:rFonts w:ascii="Times New Roman"/>
          <w:spacing w:val="7"/>
          <w:sz w:val="20"/>
          <w:rPrChange w:id="6139" w:author="Author" w:date="2015-07-30T15:37:00Z">
            <w:rPr>
              <w:rFonts w:ascii="Times New Roman" w:hAnsi="Times New Roman"/>
              <w:sz w:val="20"/>
            </w:rPr>
          </w:rPrChange>
        </w:rPr>
        <w:t xml:space="preserve"> </w:t>
      </w:r>
      <w:r w:rsidR="006514D0">
        <w:rPr>
          <w:rFonts w:ascii="Times New Roman"/>
          <w:sz w:val="20"/>
          <w:rPrChange w:id="6140" w:author="Author" w:date="2015-07-30T15:37:00Z">
            <w:rPr>
              <w:rFonts w:ascii="Times New Roman" w:hAnsi="Times New Roman"/>
              <w:sz w:val="20"/>
            </w:rPr>
          </w:rPrChange>
        </w:rPr>
        <w:t>education</w:t>
      </w:r>
      <w:r w:rsidR="006514D0">
        <w:rPr>
          <w:rFonts w:ascii="Times New Roman"/>
          <w:w w:val="99"/>
          <w:sz w:val="20"/>
          <w:rPrChange w:id="6141" w:author="Author" w:date="2015-07-30T15:37:00Z">
            <w:rPr>
              <w:rFonts w:ascii="Times New Roman" w:hAnsi="Times New Roman"/>
              <w:sz w:val="20"/>
            </w:rPr>
          </w:rPrChange>
        </w:rPr>
        <w:t xml:space="preserve"> </w:t>
      </w:r>
      <w:r w:rsidR="006514D0">
        <w:rPr>
          <w:rFonts w:ascii="Times New Roman"/>
          <w:sz w:val="20"/>
          <w:rPrChange w:id="6142" w:author="Author" w:date="2015-07-30T15:37:00Z">
            <w:rPr>
              <w:rFonts w:ascii="Times New Roman" w:hAnsi="Times New Roman"/>
              <w:sz w:val="20"/>
            </w:rPr>
          </w:rPrChange>
        </w:rPr>
        <w:t>leading to relevant and effective learning</w:t>
      </w:r>
      <w:r w:rsidR="006514D0">
        <w:rPr>
          <w:rFonts w:ascii="Times New Roman"/>
          <w:spacing w:val="-2"/>
          <w:sz w:val="20"/>
          <w:rPrChange w:id="6143" w:author="Author" w:date="2015-07-30T15:37:00Z">
            <w:rPr>
              <w:rFonts w:ascii="Times New Roman" w:hAnsi="Times New Roman"/>
              <w:sz w:val="20"/>
            </w:rPr>
          </w:rPrChange>
        </w:rPr>
        <w:t xml:space="preserve"> </w:t>
      </w:r>
      <w:r w:rsidR="006514D0">
        <w:rPr>
          <w:rFonts w:ascii="Times New Roman"/>
          <w:sz w:val="20"/>
          <w:rPrChange w:id="6144" w:author="Author" w:date="2015-07-30T15:37:00Z">
            <w:rPr>
              <w:rFonts w:ascii="Times New Roman" w:hAnsi="Times New Roman"/>
              <w:sz w:val="20"/>
            </w:rPr>
          </w:rPrChange>
        </w:rPr>
        <w:t>outcomes</w:t>
      </w:r>
      <w:del w:id="6145" w:author="Author" w:date="2015-07-30T15:37:00Z">
        <w:r w:rsidRPr="00B93DD0">
          <w:rPr>
            <w:rFonts w:ascii="Times New Roman" w:hAnsi="Times New Roman" w:cs="Times New Roman"/>
            <w:sz w:val="20"/>
            <w:szCs w:val="20"/>
          </w:rPr>
          <w:delText xml:space="preserve">  </w:delText>
        </w:r>
      </w:del>
    </w:p>
    <w:p w14:paraId="5E04FE4E" w14:textId="57BF1E83" w:rsidR="00804791" w:rsidRDefault="00B93DD0">
      <w:pPr>
        <w:pStyle w:val="ListParagraph"/>
        <w:numPr>
          <w:ilvl w:val="1"/>
          <w:numId w:val="28"/>
        </w:numPr>
        <w:tabs>
          <w:tab w:val="left" w:pos="528"/>
        </w:tabs>
        <w:spacing w:before="158" w:line="256" w:lineRule="auto"/>
        <w:ind w:right="99" w:hanging="427"/>
        <w:jc w:val="both"/>
        <w:rPr>
          <w:rFonts w:ascii="Times New Roman" w:eastAsia="Times New Roman" w:hAnsi="Times New Roman" w:cs="Times New Roman"/>
          <w:sz w:val="20"/>
          <w:szCs w:val="20"/>
        </w:rPr>
        <w:pPrChange w:id="6146" w:author="Author" w:date="2015-07-30T15:37:00Z">
          <w:pPr>
            <w:ind w:right="8"/>
            <w:jc w:val="both"/>
          </w:pPr>
        </w:pPrChange>
      </w:pPr>
      <w:del w:id="6147" w:author="Author" w:date="2015-07-30T15:37:00Z">
        <w:r w:rsidRPr="00B93DD0">
          <w:rPr>
            <w:rFonts w:ascii="Times New Roman" w:hAnsi="Times New Roman" w:cs="Times New Roman"/>
            <w:sz w:val="20"/>
            <w:szCs w:val="20"/>
          </w:rPr>
          <w:delText xml:space="preserve">4.2 </w:delText>
        </w:r>
        <w:r w:rsidRPr="00B93DD0">
          <w:rPr>
            <w:rFonts w:ascii="Times New Roman" w:hAnsi="Times New Roman" w:cs="Times New Roman"/>
            <w:sz w:val="20"/>
            <w:szCs w:val="20"/>
          </w:rPr>
          <w:tab/>
        </w:r>
      </w:del>
      <w:r w:rsidR="006514D0">
        <w:rPr>
          <w:rFonts w:ascii="Times New Roman"/>
          <w:sz w:val="20"/>
          <w:rPrChange w:id="6148" w:author="Author" w:date="2015-07-30T15:37:00Z">
            <w:rPr>
              <w:rFonts w:ascii="Times New Roman" w:hAnsi="Times New Roman"/>
              <w:sz w:val="20"/>
            </w:rPr>
          </w:rPrChange>
        </w:rPr>
        <w:t>By</w:t>
      </w:r>
      <w:r w:rsidR="006514D0">
        <w:rPr>
          <w:rFonts w:ascii="Times New Roman"/>
          <w:spacing w:val="25"/>
          <w:sz w:val="20"/>
          <w:rPrChange w:id="6149" w:author="Author" w:date="2015-07-30T15:37:00Z">
            <w:rPr>
              <w:rFonts w:ascii="Times New Roman" w:hAnsi="Times New Roman"/>
              <w:sz w:val="20"/>
            </w:rPr>
          </w:rPrChange>
        </w:rPr>
        <w:t xml:space="preserve"> </w:t>
      </w:r>
      <w:r w:rsidR="006514D0">
        <w:rPr>
          <w:rFonts w:ascii="Times New Roman"/>
          <w:sz w:val="20"/>
          <w:rPrChange w:id="6150" w:author="Author" w:date="2015-07-30T15:37:00Z">
            <w:rPr>
              <w:rFonts w:ascii="Times New Roman" w:hAnsi="Times New Roman"/>
              <w:sz w:val="20"/>
            </w:rPr>
          </w:rPrChange>
        </w:rPr>
        <w:t>2030,</w:t>
      </w:r>
      <w:r w:rsidR="006514D0">
        <w:rPr>
          <w:rFonts w:ascii="Times New Roman"/>
          <w:spacing w:val="29"/>
          <w:sz w:val="20"/>
          <w:rPrChange w:id="6151" w:author="Author" w:date="2015-07-30T15:37:00Z">
            <w:rPr>
              <w:rFonts w:ascii="Times New Roman" w:hAnsi="Times New Roman"/>
              <w:sz w:val="20"/>
            </w:rPr>
          </w:rPrChange>
        </w:rPr>
        <w:t xml:space="preserve"> </w:t>
      </w:r>
      <w:r w:rsidR="006514D0">
        <w:rPr>
          <w:rFonts w:ascii="Times New Roman"/>
          <w:sz w:val="20"/>
          <w:rPrChange w:id="6152" w:author="Author" w:date="2015-07-30T15:37:00Z">
            <w:rPr>
              <w:rFonts w:ascii="Times New Roman" w:hAnsi="Times New Roman"/>
              <w:sz w:val="20"/>
            </w:rPr>
          </w:rPrChange>
        </w:rPr>
        <w:t>ensure</w:t>
      </w:r>
      <w:r w:rsidR="006514D0">
        <w:rPr>
          <w:rFonts w:ascii="Times New Roman"/>
          <w:spacing w:val="29"/>
          <w:sz w:val="20"/>
          <w:rPrChange w:id="6153" w:author="Author" w:date="2015-07-30T15:37:00Z">
            <w:rPr>
              <w:rFonts w:ascii="Times New Roman" w:hAnsi="Times New Roman"/>
              <w:sz w:val="20"/>
            </w:rPr>
          </w:rPrChange>
        </w:rPr>
        <w:t xml:space="preserve"> </w:t>
      </w:r>
      <w:r w:rsidR="006514D0">
        <w:rPr>
          <w:rFonts w:ascii="Times New Roman"/>
          <w:sz w:val="20"/>
          <w:rPrChange w:id="6154" w:author="Author" w:date="2015-07-30T15:37:00Z">
            <w:rPr>
              <w:rFonts w:ascii="Times New Roman" w:hAnsi="Times New Roman"/>
              <w:sz w:val="20"/>
            </w:rPr>
          </w:rPrChange>
        </w:rPr>
        <w:t>that</w:t>
      </w:r>
      <w:r w:rsidR="006514D0">
        <w:rPr>
          <w:rFonts w:ascii="Times New Roman"/>
          <w:spacing w:val="29"/>
          <w:sz w:val="20"/>
          <w:rPrChange w:id="6155" w:author="Author" w:date="2015-07-30T15:37:00Z">
            <w:rPr>
              <w:rFonts w:ascii="Times New Roman" w:hAnsi="Times New Roman"/>
              <w:sz w:val="20"/>
            </w:rPr>
          </w:rPrChange>
        </w:rPr>
        <w:t xml:space="preserve"> </w:t>
      </w:r>
      <w:r w:rsidR="006514D0">
        <w:rPr>
          <w:rFonts w:ascii="Times New Roman"/>
          <w:sz w:val="20"/>
          <w:rPrChange w:id="6156" w:author="Author" w:date="2015-07-30T15:37:00Z">
            <w:rPr>
              <w:rFonts w:ascii="Times New Roman" w:hAnsi="Times New Roman"/>
              <w:sz w:val="20"/>
            </w:rPr>
          </w:rPrChange>
        </w:rPr>
        <w:t>all</w:t>
      </w:r>
      <w:r w:rsidR="006514D0">
        <w:rPr>
          <w:rFonts w:ascii="Times New Roman"/>
          <w:spacing w:val="31"/>
          <w:sz w:val="20"/>
          <w:rPrChange w:id="6157" w:author="Author" w:date="2015-07-30T15:37:00Z">
            <w:rPr>
              <w:rFonts w:ascii="Times New Roman" w:hAnsi="Times New Roman"/>
              <w:sz w:val="20"/>
            </w:rPr>
          </w:rPrChange>
        </w:rPr>
        <w:t xml:space="preserve"> </w:t>
      </w:r>
      <w:r w:rsidR="006514D0">
        <w:rPr>
          <w:rFonts w:ascii="Times New Roman"/>
          <w:sz w:val="20"/>
          <w:rPrChange w:id="6158" w:author="Author" w:date="2015-07-30T15:37:00Z">
            <w:rPr>
              <w:rFonts w:ascii="Times New Roman" w:hAnsi="Times New Roman"/>
              <w:sz w:val="20"/>
            </w:rPr>
          </w:rPrChange>
        </w:rPr>
        <w:t>girls</w:t>
      </w:r>
      <w:r w:rsidR="006514D0">
        <w:rPr>
          <w:rFonts w:ascii="Times New Roman"/>
          <w:spacing w:val="28"/>
          <w:sz w:val="20"/>
          <w:rPrChange w:id="6159" w:author="Author" w:date="2015-07-30T15:37:00Z">
            <w:rPr>
              <w:rFonts w:ascii="Times New Roman" w:hAnsi="Times New Roman"/>
              <w:sz w:val="20"/>
            </w:rPr>
          </w:rPrChange>
        </w:rPr>
        <w:t xml:space="preserve"> </w:t>
      </w:r>
      <w:r w:rsidR="006514D0">
        <w:rPr>
          <w:rFonts w:ascii="Times New Roman"/>
          <w:sz w:val="20"/>
          <w:rPrChange w:id="6160" w:author="Author" w:date="2015-07-30T15:37:00Z">
            <w:rPr>
              <w:rFonts w:ascii="Times New Roman" w:hAnsi="Times New Roman"/>
              <w:sz w:val="20"/>
            </w:rPr>
          </w:rPrChange>
        </w:rPr>
        <w:t>and</w:t>
      </w:r>
      <w:r w:rsidR="006514D0">
        <w:rPr>
          <w:rFonts w:ascii="Times New Roman"/>
          <w:spacing w:val="30"/>
          <w:sz w:val="20"/>
          <w:rPrChange w:id="6161" w:author="Author" w:date="2015-07-30T15:37:00Z">
            <w:rPr>
              <w:rFonts w:ascii="Times New Roman" w:hAnsi="Times New Roman"/>
              <w:sz w:val="20"/>
            </w:rPr>
          </w:rPrChange>
        </w:rPr>
        <w:t xml:space="preserve"> </w:t>
      </w:r>
      <w:r w:rsidR="006514D0">
        <w:rPr>
          <w:rFonts w:ascii="Times New Roman"/>
          <w:sz w:val="20"/>
          <w:rPrChange w:id="6162" w:author="Author" w:date="2015-07-30T15:37:00Z">
            <w:rPr>
              <w:rFonts w:ascii="Times New Roman" w:hAnsi="Times New Roman"/>
              <w:sz w:val="20"/>
            </w:rPr>
          </w:rPrChange>
        </w:rPr>
        <w:t>boys</w:t>
      </w:r>
      <w:r w:rsidR="006514D0">
        <w:rPr>
          <w:rFonts w:ascii="Times New Roman"/>
          <w:spacing w:val="28"/>
          <w:sz w:val="20"/>
          <w:rPrChange w:id="6163" w:author="Author" w:date="2015-07-30T15:37:00Z">
            <w:rPr>
              <w:rFonts w:ascii="Times New Roman" w:hAnsi="Times New Roman"/>
              <w:sz w:val="20"/>
            </w:rPr>
          </w:rPrChange>
        </w:rPr>
        <w:t xml:space="preserve"> </w:t>
      </w:r>
      <w:r w:rsidR="006514D0">
        <w:rPr>
          <w:rFonts w:ascii="Times New Roman"/>
          <w:sz w:val="20"/>
          <w:rPrChange w:id="6164" w:author="Author" w:date="2015-07-30T15:37:00Z">
            <w:rPr>
              <w:rFonts w:ascii="Times New Roman" w:hAnsi="Times New Roman"/>
              <w:sz w:val="20"/>
            </w:rPr>
          </w:rPrChange>
        </w:rPr>
        <w:t>have</w:t>
      </w:r>
      <w:r w:rsidR="006514D0">
        <w:rPr>
          <w:rFonts w:ascii="Times New Roman"/>
          <w:spacing w:val="29"/>
          <w:sz w:val="20"/>
          <w:rPrChange w:id="6165" w:author="Author" w:date="2015-07-30T15:37:00Z">
            <w:rPr>
              <w:rFonts w:ascii="Times New Roman" w:hAnsi="Times New Roman"/>
              <w:sz w:val="20"/>
            </w:rPr>
          </w:rPrChange>
        </w:rPr>
        <w:t xml:space="preserve"> </w:t>
      </w:r>
      <w:r w:rsidR="006514D0">
        <w:rPr>
          <w:rFonts w:ascii="Times New Roman"/>
          <w:sz w:val="20"/>
          <w:rPrChange w:id="6166" w:author="Author" w:date="2015-07-30T15:37:00Z">
            <w:rPr>
              <w:rFonts w:ascii="Times New Roman" w:hAnsi="Times New Roman"/>
              <w:sz w:val="20"/>
            </w:rPr>
          </w:rPrChange>
        </w:rPr>
        <w:t>access</w:t>
      </w:r>
      <w:r w:rsidR="006514D0">
        <w:rPr>
          <w:rFonts w:ascii="Times New Roman"/>
          <w:spacing w:val="28"/>
          <w:sz w:val="20"/>
          <w:rPrChange w:id="6167" w:author="Author" w:date="2015-07-30T15:37:00Z">
            <w:rPr>
              <w:rFonts w:ascii="Times New Roman" w:hAnsi="Times New Roman"/>
              <w:sz w:val="20"/>
            </w:rPr>
          </w:rPrChange>
        </w:rPr>
        <w:t xml:space="preserve"> </w:t>
      </w:r>
      <w:r w:rsidR="006514D0">
        <w:rPr>
          <w:rFonts w:ascii="Times New Roman"/>
          <w:sz w:val="20"/>
          <w:rPrChange w:id="6168" w:author="Author" w:date="2015-07-30T15:37:00Z">
            <w:rPr>
              <w:rFonts w:ascii="Times New Roman" w:hAnsi="Times New Roman"/>
              <w:sz w:val="20"/>
            </w:rPr>
          </w:rPrChange>
        </w:rPr>
        <w:t>to</w:t>
      </w:r>
      <w:r w:rsidR="006514D0">
        <w:rPr>
          <w:rFonts w:ascii="Times New Roman"/>
          <w:spacing w:val="30"/>
          <w:sz w:val="20"/>
          <w:rPrChange w:id="6169" w:author="Author" w:date="2015-07-30T15:37:00Z">
            <w:rPr>
              <w:rFonts w:ascii="Times New Roman" w:hAnsi="Times New Roman"/>
              <w:sz w:val="20"/>
            </w:rPr>
          </w:rPrChange>
        </w:rPr>
        <w:t xml:space="preserve"> </w:t>
      </w:r>
      <w:r w:rsidR="006514D0">
        <w:rPr>
          <w:rFonts w:ascii="Times New Roman"/>
          <w:sz w:val="20"/>
          <w:rPrChange w:id="6170" w:author="Author" w:date="2015-07-30T15:37:00Z">
            <w:rPr>
              <w:rFonts w:ascii="Times New Roman" w:hAnsi="Times New Roman"/>
              <w:sz w:val="20"/>
            </w:rPr>
          </w:rPrChange>
        </w:rPr>
        <w:t>quality</w:t>
      </w:r>
      <w:r w:rsidR="006514D0">
        <w:rPr>
          <w:rFonts w:ascii="Times New Roman"/>
          <w:spacing w:val="25"/>
          <w:sz w:val="20"/>
          <w:rPrChange w:id="6171" w:author="Author" w:date="2015-07-30T15:37:00Z">
            <w:rPr>
              <w:rFonts w:ascii="Times New Roman" w:hAnsi="Times New Roman"/>
              <w:sz w:val="20"/>
            </w:rPr>
          </w:rPrChange>
        </w:rPr>
        <w:t xml:space="preserve"> </w:t>
      </w:r>
      <w:r w:rsidR="006514D0">
        <w:rPr>
          <w:rFonts w:ascii="Times New Roman"/>
          <w:sz w:val="20"/>
          <w:rPrChange w:id="6172" w:author="Author" w:date="2015-07-30T15:37:00Z">
            <w:rPr>
              <w:rFonts w:ascii="Times New Roman" w:hAnsi="Times New Roman"/>
              <w:sz w:val="20"/>
            </w:rPr>
          </w:rPrChange>
        </w:rPr>
        <w:t>early</w:t>
      </w:r>
      <w:r w:rsidR="006514D0">
        <w:rPr>
          <w:rFonts w:ascii="Times New Roman"/>
          <w:spacing w:val="34"/>
          <w:sz w:val="20"/>
          <w:rPrChange w:id="6173" w:author="Author" w:date="2015-07-30T15:37:00Z">
            <w:rPr>
              <w:rFonts w:ascii="Times New Roman" w:hAnsi="Times New Roman"/>
              <w:sz w:val="20"/>
            </w:rPr>
          </w:rPrChange>
        </w:rPr>
        <w:t xml:space="preserve"> </w:t>
      </w:r>
      <w:r w:rsidR="006514D0">
        <w:rPr>
          <w:rFonts w:ascii="Times New Roman"/>
          <w:sz w:val="20"/>
          <w:rPrChange w:id="6174" w:author="Author" w:date="2015-07-30T15:37:00Z">
            <w:rPr>
              <w:rFonts w:ascii="Times New Roman" w:hAnsi="Times New Roman"/>
              <w:sz w:val="20"/>
            </w:rPr>
          </w:rPrChange>
        </w:rPr>
        <w:t>childhood</w:t>
      </w:r>
      <w:r w:rsidR="006514D0">
        <w:rPr>
          <w:rFonts w:ascii="Times New Roman"/>
          <w:spacing w:val="30"/>
          <w:sz w:val="20"/>
          <w:rPrChange w:id="6175" w:author="Author" w:date="2015-07-30T15:37:00Z">
            <w:rPr>
              <w:rFonts w:ascii="Times New Roman" w:hAnsi="Times New Roman"/>
              <w:sz w:val="20"/>
            </w:rPr>
          </w:rPrChange>
        </w:rPr>
        <w:t xml:space="preserve"> </w:t>
      </w:r>
      <w:r w:rsidR="006514D0">
        <w:rPr>
          <w:rFonts w:ascii="Times New Roman"/>
          <w:sz w:val="20"/>
          <w:rPrChange w:id="6176" w:author="Author" w:date="2015-07-30T15:37:00Z">
            <w:rPr>
              <w:rFonts w:ascii="Times New Roman" w:hAnsi="Times New Roman"/>
              <w:sz w:val="20"/>
            </w:rPr>
          </w:rPrChange>
        </w:rPr>
        <w:t>development,</w:t>
      </w:r>
      <w:r w:rsidR="006514D0">
        <w:rPr>
          <w:rFonts w:ascii="Times New Roman"/>
          <w:spacing w:val="29"/>
          <w:sz w:val="20"/>
          <w:rPrChange w:id="6177" w:author="Author" w:date="2015-07-30T15:37:00Z">
            <w:rPr>
              <w:rFonts w:ascii="Times New Roman" w:hAnsi="Times New Roman"/>
              <w:sz w:val="20"/>
            </w:rPr>
          </w:rPrChange>
        </w:rPr>
        <w:t xml:space="preserve"> </w:t>
      </w:r>
      <w:r w:rsidR="006514D0">
        <w:rPr>
          <w:rFonts w:ascii="Times New Roman"/>
          <w:sz w:val="20"/>
          <w:rPrChange w:id="6178" w:author="Author" w:date="2015-07-30T15:37:00Z">
            <w:rPr>
              <w:rFonts w:ascii="Times New Roman" w:hAnsi="Times New Roman"/>
              <w:sz w:val="20"/>
            </w:rPr>
          </w:rPrChange>
        </w:rPr>
        <w:t>care</w:t>
      </w:r>
      <w:r w:rsidR="006514D0">
        <w:rPr>
          <w:rFonts w:ascii="Times New Roman"/>
          <w:spacing w:val="29"/>
          <w:sz w:val="20"/>
          <w:rPrChange w:id="6179" w:author="Author" w:date="2015-07-30T15:37:00Z">
            <w:rPr>
              <w:rFonts w:ascii="Times New Roman" w:hAnsi="Times New Roman"/>
              <w:sz w:val="20"/>
            </w:rPr>
          </w:rPrChange>
        </w:rPr>
        <w:t xml:space="preserve"> </w:t>
      </w:r>
      <w:r w:rsidR="006514D0">
        <w:rPr>
          <w:rFonts w:ascii="Times New Roman"/>
          <w:sz w:val="20"/>
          <w:rPrChange w:id="6180" w:author="Author" w:date="2015-07-30T15:37:00Z">
            <w:rPr>
              <w:rFonts w:ascii="Times New Roman" w:hAnsi="Times New Roman"/>
              <w:sz w:val="20"/>
            </w:rPr>
          </w:rPrChange>
        </w:rPr>
        <w:t>and</w:t>
      </w:r>
      <w:r w:rsidR="006514D0">
        <w:rPr>
          <w:rFonts w:ascii="Times New Roman"/>
          <w:spacing w:val="30"/>
          <w:sz w:val="20"/>
          <w:rPrChange w:id="6181" w:author="Author" w:date="2015-07-30T15:37:00Z">
            <w:rPr>
              <w:rFonts w:ascii="Times New Roman" w:hAnsi="Times New Roman"/>
              <w:sz w:val="20"/>
            </w:rPr>
          </w:rPrChange>
        </w:rPr>
        <w:t xml:space="preserve"> </w:t>
      </w:r>
      <w:r w:rsidR="006514D0">
        <w:rPr>
          <w:rFonts w:ascii="Times New Roman"/>
          <w:sz w:val="20"/>
          <w:rPrChange w:id="6182" w:author="Author" w:date="2015-07-30T15:37:00Z">
            <w:rPr>
              <w:rFonts w:ascii="Times New Roman" w:hAnsi="Times New Roman"/>
              <w:sz w:val="20"/>
            </w:rPr>
          </w:rPrChange>
        </w:rPr>
        <w:t>pre-</w:t>
      </w:r>
      <w:ins w:id="6183" w:author="Author" w:date="2015-07-30T15:37:00Z">
        <w:r w:rsidR="006514D0">
          <w:rPr>
            <w:rFonts w:ascii="Times New Roman"/>
            <w:w w:val="99"/>
            <w:sz w:val="20"/>
          </w:rPr>
          <w:t xml:space="preserve"> </w:t>
        </w:r>
      </w:ins>
      <w:r w:rsidR="006514D0">
        <w:rPr>
          <w:rFonts w:ascii="Times New Roman"/>
          <w:sz w:val="20"/>
          <w:rPrChange w:id="6184" w:author="Author" w:date="2015-07-30T15:37:00Z">
            <w:rPr>
              <w:rFonts w:ascii="Times New Roman" w:hAnsi="Times New Roman"/>
              <w:sz w:val="20"/>
            </w:rPr>
          </w:rPrChange>
        </w:rPr>
        <w:t>primary education so that they are ready for primary</w:t>
      </w:r>
      <w:r w:rsidR="006514D0">
        <w:rPr>
          <w:rFonts w:ascii="Times New Roman"/>
          <w:spacing w:val="-10"/>
          <w:sz w:val="20"/>
          <w:rPrChange w:id="6185" w:author="Author" w:date="2015-07-30T15:37:00Z">
            <w:rPr>
              <w:rFonts w:ascii="Times New Roman" w:hAnsi="Times New Roman"/>
              <w:sz w:val="20"/>
            </w:rPr>
          </w:rPrChange>
        </w:rPr>
        <w:t xml:space="preserve"> </w:t>
      </w:r>
      <w:r w:rsidR="006514D0">
        <w:rPr>
          <w:rFonts w:ascii="Times New Roman"/>
          <w:sz w:val="20"/>
          <w:rPrChange w:id="6186" w:author="Author" w:date="2015-07-30T15:37:00Z">
            <w:rPr>
              <w:rFonts w:ascii="Times New Roman" w:hAnsi="Times New Roman"/>
              <w:sz w:val="20"/>
            </w:rPr>
          </w:rPrChange>
        </w:rPr>
        <w:t>education</w:t>
      </w:r>
      <w:del w:id="6187" w:author="Author" w:date="2015-07-30T15:37:00Z">
        <w:r w:rsidRPr="00B93DD0">
          <w:rPr>
            <w:rFonts w:ascii="Times New Roman" w:hAnsi="Times New Roman" w:cs="Times New Roman"/>
            <w:sz w:val="20"/>
            <w:szCs w:val="20"/>
          </w:rPr>
          <w:delText xml:space="preserve"> </w:delText>
        </w:r>
      </w:del>
    </w:p>
    <w:p w14:paraId="009CE635" w14:textId="27411791" w:rsidR="00804791" w:rsidRDefault="00B93DD0">
      <w:pPr>
        <w:pStyle w:val="ListParagraph"/>
        <w:numPr>
          <w:ilvl w:val="1"/>
          <w:numId w:val="28"/>
        </w:numPr>
        <w:tabs>
          <w:tab w:val="left" w:pos="528"/>
        </w:tabs>
        <w:spacing w:before="163" w:line="261" w:lineRule="auto"/>
        <w:ind w:right="113" w:hanging="427"/>
        <w:jc w:val="both"/>
        <w:rPr>
          <w:rFonts w:ascii="Times New Roman" w:eastAsia="Times New Roman" w:hAnsi="Times New Roman" w:cs="Times New Roman"/>
          <w:sz w:val="20"/>
          <w:szCs w:val="20"/>
        </w:rPr>
        <w:pPrChange w:id="6188" w:author="Author" w:date="2015-07-30T15:37:00Z">
          <w:pPr>
            <w:ind w:right="8"/>
            <w:jc w:val="both"/>
          </w:pPr>
        </w:pPrChange>
      </w:pPr>
      <w:del w:id="6189" w:author="Author" w:date="2015-07-30T15:37:00Z">
        <w:r w:rsidRPr="00B93DD0">
          <w:rPr>
            <w:rFonts w:ascii="Times New Roman" w:hAnsi="Times New Roman" w:cs="Times New Roman"/>
            <w:sz w:val="20"/>
            <w:szCs w:val="20"/>
          </w:rPr>
          <w:delText xml:space="preserve">4.3 </w:delText>
        </w:r>
        <w:r w:rsidRPr="00B93DD0">
          <w:rPr>
            <w:rFonts w:ascii="Times New Roman" w:hAnsi="Times New Roman" w:cs="Times New Roman"/>
            <w:sz w:val="20"/>
            <w:szCs w:val="20"/>
          </w:rPr>
          <w:tab/>
        </w:r>
      </w:del>
      <w:r w:rsidR="006514D0">
        <w:rPr>
          <w:rFonts w:ascii="Times New Roman"/>
          <w:sz w:val="20"/>
          <w:rPrChange w:id="6190" w:author="Author" w:date="2015-07-30T15:37:00Z">
            <w:rPr>
              <w:rFonts w:ascii="Times New Roman" w:hAnsi="Times New Roman"/>
              <w:sz w:val="20"/>
            </w:rPr>
          </w:rPrChange>
        </w:rPr>
        <w:t xml:space="preserve">By 2030, ensure equal access for all women and men to affordable and quality technical, </w:t>
      </w:r>
      <w:ins w:id="6191" w:author="Author" w:date="2015-07-30T15:37:00Z">
        <w:r w:rsidR="006514D0">
          <w:rPr>
            <w:rFonts w:ascii="Times New Roman"/>
            <w:sz w:val="20"/>
          </w:rPr>
          <w:t xml:space="preserve"> </w:t>
        </w:r>
      </w:ins>
      <w:r w:rsidR="006514D0">
        <w:rPr>
          <w:rFonts w:ascii="Times New Roman"/>
          <w:sz w:val="20"/>
          <w:rPrChange w:id="6192" w:author="Author" w:date="2015-07-30T15:37:00Z">
            <w:rPr>
              <w:rFonts w:ascii="Times New Roman" w:hAnsi="Times New Roman"/>
              <w:sz w:val="20"/>
            </w:rPr>
          </w:rPrChange>
        </w:rPr>
        <w:t>vocational</w:t>
      </w:r>
      <w:r w:rsidR="006514D0">
        <w:rPr>
          <w:rFonts w:ascii="Times New Roman"/>
          <w:spacing w:val="23"/>
          <w:sz w:val="20"/>
          <w:rPrChange w:id="6193" w:author="Author" w:date="2015-07-30T15:37:00Z">
            <w:rPr>
              <w:rFonts w:ascii="Times New Roman" w:hAnsi="Times New Roman"/>
              <w:sz w:val="20"/>
            </w:rPr>
          </w:rPrChange>
        </w:rPr>
        <w:t xml:space="preserve"> </w:t>
      </w:r>
      <w:r w:rsidR="006514D0">
        <w:rPr>
          <w:rFonts w:ascii="Times New Roman"/>
          <w:sz w:val="20"/>
          <w:rPrChange w:id="6194" w:author="Author" w:date="2015-07-30T15:37:00Z">
            <w:rPr>
              <w:rFonts w:ascii="Times New Roman" w:hAnsi="Times New Roman"/>
              <w:sz w:val="20"/>
            </w:rPr>
          </w:rPrChange>
        </w:rPr>
        <w:t>and</w:t>
      </w:r>
      <w:r w:rsidR="006514D0">
        <w:rPr>
          <w:rFonts w:ascii="Times New Roman"/>
          <w:w w:val="99"/>
          <w:sz w:val="20"/>
          <w:rPrChange w:id="6195" w:author="Author" w:date="2015-07-30T15:37:00Z">
            <w:rPr>
              <w:rFonts w:ascii="Times New Roman" w:hAnsi="Times New Roman"/>
              <w:sz w:val="20"/>
            </w:rPr>
          </w:rPrChange>
        </w:rPr>
        <w:t xml:space="preserve"> </w:t>
      </w:r>
      <w:r w:rsidR="006514D0">
        <w:rPr>
          <w:rFonts w:ascii="Times New Roman"/>
          <w:sz w:val="20"/>
          <w:rPrChange w:id="6196" w:author="Author" w:date="2015-07-30T15:37:00Z">
            <w:rPr>
              <w:rFonts w:ascii="Times New Roman" w:hAnsi="Times New Roman"/>
              <w:sz w:val="20"/>
            </w:rPr>
          </w:rPrChange>
        </w:rPr>
        <w:t>tertiary education, including</w:t>
      </w:r>
      <w:r w:rsidR="006514D0">
        <w:rPr>
          <w:rFonts w:ascii="Times New Roman"/>
          <w:spacing w:val="-6"/>
          <w:sz w:val="20"/>
          <w:rPrChange w:id="6197" w:author="Author" w:date="2015-07-30T15:37:00Z">
            <w:rPr>
              <w:rFonts w:ascii="Times New Roman" w:hAnsi="Times New Roman"/>
              <w:sz w:val="20"/>
            </w:rPr>
          </w:rPrChange>
        </w:rPr>
        <w:t xml:space="preserve"> </w:t>
      </w:r>
      <w:r w:rsidR="006514D0">
        <w:rPr>
          <w:rFonts w:ascii="Times New Roman"/>
          <w:sz w:val="20"/>
          <w:rPrChange w:id="6198" w:author="Author" w:date="2015-07-30T15:37:00Z">
            <w:rPr>
              <w:rFonts w:ascii="Times New Roman" w:hAnsi="Times New Roman"/>
              <w:sz w:val="20"/>
            </w:rPr>
          </w:rPrChange>
        </w:rPr>
        <w:t>university</w:t>
      </w:r>
      <w:del w:id="6199" w:author="Author" w:date="2015-07-30T15:37:00Z">
        <w:r w:rsidRPr="00B93DD0">
          <w:rPr>
            <w:rFonts w:ascii="Times New Roman" w:hAnsi="Times New Roman" w:cs="Times New Roman"/>
            <w:sz w:val="20"/>
            <w:szCs w:val="20"/>
          </w:rPr>
          <w:delText xml:space="preserve"> </w:delText>
        </w:r>
      </w:del>
    </w:p>
    <w:p w14:paraId="1E383A00" w14:textId="2F64FA9B" w:rsidR="00804791" w:rsidRDefault="00B93DD0">
      <w:pPr>
        <w:pStyle w:val="Heading2"/>
        <w:numPr>
          <w:ilvl w:val="1"/>
          <w:numId w:val="28"/>
        </w:numPr>
        <w:tabs>
          <w:tab w:val="left" w:pos="528"/>
        </w:tabs>
        <w:spacing w:before="158" w:line="264" w:lineRule="auto"/>
        <w:ind w:right="113" w:hanging="427"/>
        <w:jc w:val="both"/>
        <w:rPr>
          <w:b w:val="0"/>
          <w:rPrChange w:id="6200" w:author="Author" w:date="2015-07-30T15:37:00Z">
            <w:rPr>
              <w:rFonts w:ascii="Times New Roman" w:hAnsi="Times New Roman"/>
              <w:sz w:val="20"/>
            </w:rPr>
          </w:rPrChange>
        </w:rPr>
        <w:pPrChange w:id="6201" w:author="Author" w:date="2015-07-30T15:37:00Z">
          <w:pPr>
            <w:ind w:right="8"/>
            <w:jc w:val="both"/>
          </w:pPr>
        </w:pPrChange>
      </w:pPr>
      <w:del w:id="6202" w:author="Author" w:date="2015-07-30T15:37:00Z">
        <w:r w:rsidRPr="00B93DD0">
          <w:rPr>
            <w:rFonts w:cs="Times New Roman"/>
          </w:rPr>
          <w:delText xml:space="preserve">4.4 </w:delText>
        </w:r>
        <w:r w:rsidRPr="00B93DD0">
          <w:rPr>
            <w:rFonts w:cs="Times New Roman"/>
          </w:rPr>
          <w:tab/>
        </w:r>
      </w:del>
      <w:r w:rsidR="006514D0" w:rsidRPr="006514D0">
        <w:t>By</w:t>
      </w:r>
      <w:r w:rsidR="006514D0">
        <w:rPr>
          <w:spacing w:val="38"/>
          <w:rPrChange w:id="6203" w:author="Author" w:date="2015-07-30T15:37:00Z">
            <w:rPr>
              <w:rFonts w:ascii="Times New Roman" w:hAnsi="Times New Roman"/>
              <w:sz w:val="20"/>
            </w:rPr>
          </w:rPrChange>
        </w:rPr>
        <w:t xml:space="preserve"> </w:t>
      </w:r>
      <w:r w:rsidR="006514D0" w:rsidRPr="006514D0">
        <w:t>2030,</w:t>
      </w:r>
      <w:r w:rsidR="006514D0">
        <w:rPr>
          <w:spacing w:val="35"/>
          <w:rPrChange w:id="6204" w:author="Author" w:date="2015-07-30T15:37:00Z">
            <w:rPr>
              <w:rFonts w:ascii="Times New Roman" w:hAnsi="Times New Roman"/>
              <w:sz w:val="20"/>
            </w:rPr>
          </w:rPrChange>
        </w:rPr>
        <w:t xml:space="preserve"> </w:t>
      </w:r>
      <w:ins w:id="6205" w:author="Author" w:date="2015-07-30T15:37:00Z">
        <w:r w:rsidR="006514D0">
          <w:t>substantially</w:t>
        </w:r>
        <w:r w:rsidR="006514D0">
          <w:rPr>
            <w:spacing w:val="37"/>
          </w:rPr>
          <w:t xml:space="preserve"> </w:t>
        </w:r>
      </w:ins>
      <w:r w:rsidR="006514D0" w:rsidRPr="006514D0">
        <w:t>increase</w:t>
      </w:r>
      <w:del w:id="6206" w:author="Author" w:date="2015-07-30T15:37:00Z">
        <w:r w:rsidRPr="00B93DD0">
          <w:rPr>
            <w:rFonts w:cs="Times New Roman"/>
          </w:rPr>
          <w:delText xml:space="preserve"> by [x] per cent</w:delText>
        </w:r>
      </w:del>
      <w:r w:rsidR="006514D0">
        <w:rPr>
          <w:spacing w:val="37"/>
          <w:rPrChange w:id="6207" w:author="Author" w:date="2015-07-30T15:37:00Z">
            <w:rPr>
              <w:rFonts w:ascii="Times New Roman" w:hAnsi="Times New Roman"/>
              <w:sz w:val="20"/>
            </w:rPr>
          </w:rPrChange>
        </w:rPr>
        <w:t xml:space="preserve"> </w:t>
      </w:r>
      <w:r w:rsidR="006514D0" w:rsidRPr="006514D0">
        <w:t>the</w:t>
      </w:r>
      <w:r w:rsidR="006514D0">
        <w:rPr>
          <w:spacing w:val="37"/>
          <w:rPrChange w:id="6208" w:author="Author" w:date="2015-07-30T15:37:00Z">
            <w:rPr>
              <w:rFonts w:ascii="Times New Roman" w:hAnsi="Times New Roman"/>
              <w:sz w:val="20"/>
            </w:rPr>
          </w:rPrChange>
        </w:rPr>
        <w:t xml:space="preserve"> </w:t>
      </w:r>
      <w:r w:rsidR="006514D0" w:rsidRPr="006514D0">
        <w:t>number</w:t>
      </w:r>
      <w:r w:rsidR="006514D0">
        <w:rPr>
          <w:spacing w:val="37"/>
          <w:rPrChange w:id="6209" w:author="Author" w:date="2015-07-30T15:37:00Z">
            <w:rPr>
              <w:rFonts w:ascii="Times New Roman" w:hAnsi="Times New Roman"/>
              <w:sz w:val="20"/>
            </w:rPr>
          </w:rPrChange>
        </w:rPr>
        <w:t xml:space="preserve"> </w:t>
      </w:r>
      <w:r w:rsidR="006514D0" w:rsidRPr="006514D0">
        <w:t>of</w:t>
      </w:r>
      <w:r w:rsidR="006514D0">
        <w:rPr>
          <w:spacing w:val="37"/>
          <w:rPrChange w:id="6210" w:author="Author" w:date="2015-07-30T15:37:00Z">
            <w:rPr>
              <w:rFonts w:ascii="Times New Roman" w:hAnsi="Times New Roman"/>
              <w:sz w:val="20"/>
            </w:rPr>
          </w:rPrChange>
        </w:rPr>
        <w:t xml:space="preserve"> </w:t>
      </w:r>
      <w:r w:rsidR="006514D0" w:rsidRPr="006514D0">
        <w:t>youth</w:t>
      </w:r>
      <w:r w:rsidR="006514D0">
        <w:rPr>
          <w:spacing w:val="37"/>
          <w:rPrChange w:id="6211" w:author="Author" w:date="2015-07-30T15:37:00Z">
            <w:rPr>
              <w:rFonts w:ascii="Times New Roman" w:hAnsi="Times New Roman"/>
              <w:sz w:val="20"/>
            </w:rPr>
          </w:rPrChange>
        </w:rPr>
        <w:t xml:space="preserve"> </w:t>
      </w:r>
      <w:r w:rsidR="006514D0" w:rsidRPr="006514D0">
        <w:t>and</w:t>
      </w:r>
      <w:r w:rsidR="006514D0">
        <w:rPr>
          <w:spacing w:val="36"/>
          <w:rPrChange w:id="6212" w:author="Author" w:date="2015-07-30T15:37:00Z">
            <w:rPr>
              <w:rFonts w:ascii="Times New Roman" w:hAnsi="Times New Roman"/>
              <w:sz w:val="20"/>
            </w:rPr>
          </w:rPrChange>
        </w:rPr>
        <w:t xml:space="preserve"> </w:t>
      </w:r>
      <w:r w:rsidR="006514D0" w:rsidRPr="006514D0">
        <w:t>adults</w:t>
      </w:r>
      <w:r w:rsidR="006514D0">
        <w:rPr>
          <w:spacing w:val="36"/>
          <w:rPrChange w:id="6213" w:author="Author" w:date="2015-07-30T15:37:00Z">
            <w:rPr>
              <w:rFonts w:ascii="Times New Roman" w:hAnsi="Times New Roman"/>
              <w:sz w:val="20"/>
            </w:rPr>
          </w:rPrChange>
        </w:rPr>
        <w:t xml:space="preserve"> </w:t>
      </w:r>
      <w:r w:rsidR="006514D0" w:rsidRPr="006514D0">
        <w:t>who</w:t>
      </w:r>
      <w:r w:rsidR="006514D0">
        <w:rPr>
          <w:spacing w:val="37"/>
          <w:rPrChange w:id="6214" w:author="Author" w:date="2015-07-30T15:37:00Z">
            <w:rPr>
              <w:rFonts w:ascii="Times New Roman" w:hAnsi="Times New Roman"/>
              <w:sz w:val="20"/>
            </w:rPr>
          </w:rPrChange>
        </w:rPr>
        <w:t xml:space="preserve"> </w:t>
      </w:r>
      <w:r w:rsidR="006514D0" w:rsidRPr="006514D0">
        <w:t>have</w:t>
      </w:r>
      <w:r w:rsidR="006514D0">
        <w:rPr>
          <w:spacing w:val="37"/>
          <w:rPrChange w:id="6215" w:author="Author" w:date="2015-07-30T15:37:00Z">
            <w:rPr>
              <w:rFonts w:ascii="Times New Roman" w:hAnsi="Times New Roman"/>
              <w:sz w:val="20"/>
            </w:rPr>
          </w:rPrChange>
        </w:rPr>
        <w:t xml:space="preserve"> </w:t>
      </w:r>
      <w:r w:rsidR="006514D0" w:rsidRPr="006514D0">
        <w:t>relevant</w:t>
      </w:r>
      <w:r w:rsidR="006514D0">
        <w:rPr>
          <w:spacing w:val="37"/>
          <w:rPrChange w:id="6216" w:author="Author" w:date="2015-07-30T15:37:00Z">
            <w:rPr>
              <w:rFonts w:ascii="Times New Roman" w:hAnsi="Times New Roman"/>
              <w:sz w:val="20"/>
            </w:rPr>
          </w:rPrChange>
        </w:rPr>
        <w:t xml:space="preserve"> </w:t>
      </w:r>
      <w:r w:rsidR="006514D0" w:rsidRPr="006514D0">
        <w:t>skills,</w:t>
      </w:r>
      <w:r w:rsidR="006514D0">
        <w:rPr>
          <w:spacing w:val="37"/>
          <w:rPrChange w:id="6217" w:author="Author" w:date="2015-07-30T15:37:00Z">
            <w:rPr>
              <w:rFonts w:ascii="Times New Roman" w:hAnsi="Times New Roman"/>
              <w:sz w:val="20"/>
            </w:rPr>
          </w:rPrChange>
        </w:rPr>
        <w:t xml:space="preserve"> </w:t>
      </w:r>
      <w:r w:rsidR="006514D0" w:rsidRPr="006514D0">
        <w:t>including</w:t>
      </w:r>
      <w:r w:rsidR="006514D0">
        <w:rPr>
          <w:spacing w:val="-1"/>
          <w:w w:val="99"/>
          <w:rPrChange w:id="6218" w:author="Author" w:date="2015-07-30T15:37:00Z">
            <w:rPr>
              <w:rFonts w:ascii="Times New Roman" w:hAnsi="Times New Roman"/>
              <w:sz w:val="20"/>
            </w:rPr>
          </w:rPrChange>
        </w:rPr>
        <w:t xml:space="preserve"> </w:t>
      </w:r>
      <w:r w:rsidR="006514D0" w:rsidRPr="006514D0">
        <w:t>technical and vocational skills, for employment, decent jobs and</w:t>
      </w:r>
      <w:r w:rsidR="006514D0">
        <w:rPr>
          <w:spacing w:val="-12"/>
          <w:rPrChange w:id="6219" w:author="Author" w:date="2015-07-30T15:37:00Z">
            <w:rPr>
              <w:rFonts w:ascii="Times New Roman" w:hAnsi="Times New Roman"/>
              <w:sz w:val="20"/>
            </w:rPr>
          </w:rPrChange>
        </w:rPr>
        <w:t xml:space="preserve"> </w:t>
      </w:r>
      <w:r w:rsidR="006514D0" w:rsidRPr="006514D0">
        <w:t>entrepreneurship</w:t>
      </w:r>
      <w:del w:id="6220" w:author="Author" w:date="2015-07-30T15:37:00Z">
        <w:r w:rsidRPr="00B93DD0">
          <w:rPr>
            <w:rFonts w:cs="Times New Roman"/>
          </w:rPr>
          <w:delText xml:space="preserve"> </w:delText>
        </w:r>
      </w:del>
    </w:p>
    <w:p w14:paraId="6E15D50F" w14:textId="1742DC8B" w:rsidR="00804791" w:rsidRDefault="00B93DD0">
      <w:pPr>
        <w:pStyle w:val="ListParagraph"/>
        <w:numPr>
          <w:ilvl w:val="1"/>
          <w:numId w:val="28"/>
        </w:numPr>
        <w:tabs>
          <w:tab w:val="left" w:pos="528"/>
        </w:tabs>
        <w:spacing w:before="151" w:line="259" w:lineRule="auto"/>
        <w:ind w:right="107" w:hanging="427"/>
        <w:jc w:val="both"/>
        <w:rPr>
          <w:rFonts w:ascii="Times New Roman" w:eastAsia="Times New Roman" w:hAnsi="Times New Roman" w:cs="Times New Roman"/>
          <w:sz w:val="20"/>
          <w:szCs w:val="20"/>
        </w:rPr>
        <w:pPrChange w:id="6221" w:author="Author" w:date="2015-07-30T15:37:00Z">
          <w:pPr>
            <w:ind w:right="8"/>
            <w:jc w:val="both"/>
          </w:pPr>
        </w:pPrChange>
      </w:pPr>
      <w:del w:id="6222" w:author="Author" w:date="2015-07-30T15:37:00Z">
        <w:r w:rsidRPr="00B93DD0">
          <w:rPr>
            <w:rFonts w:ascii="Times New Roman" w:hAnsi="Times New Roman" w:cs="Times New Roman"/>
            <w:sz w:val="20"/>
            <w:szCs w:val="20"/>
          </w:rPr>
          <w:delText xml:space="preserve">4.5 </w:delText>
        </w:r>
        <w:r w:rsidRPr="00B93DD0">
          <w:rPr>
            <w:rFonts w:ascii="Times New Roman" w:hAnsi="Times New Roman" w:cs="Times New Roman"/>
            <w:sz w:val="20"/>
            <w:szCs w:val="20"/>
          </w:rPr>
          <w:tab/>
        </w:r>
      </w:del>
      <w:r w:rsidR="006514D0">
        <w:rPr>
          <w:rFonts w:ascii="Times New Roman"/>
          <w:sz w:val="20"/>
          <w:rPrChange w:id="6223" w:author="Author" w:date="2015-07-30T15:37:00Z">
            <w:rPr>
              <w:rFonts w:ascii="Times New Roman" w:hAnsi="Times New Roman"/>
              <w:sz w:val="20"/>
            </w:rPr>
          </w:rPrChange>
        </w:rPr>
        <w:t>By 2030, eliminate gender disparities in education and ensure equal access to all levels of education</w:t>
      </w:r>
      <w:r w:rsidR="006514D0">
        <w:rPr>
          <w:rFonts w:ascii="Times New Roman"/>
          <w:spacing w:val="11"/>
          <w:sz w:val="20"/>
          <w:rPrChange w:id="6224" w:author="Author" w:date="2015-07-30T15:37:00Z">
            <w:rPr>
              <w:rFonts w:ascii="Times New Roman" w:hAnsi="Times New Roman"/>
              <w:sz w:val="20"/>
            </w:rPr>
          </w:rPrChange>
        </w:rPr>
        <w:t xml:space="preserve"> </w:t>
      </w:r>
      <w:r w:rsidR="006514D0">
        <w:rPr>
          <w:rFonts w:ascii="Times New Roman"/>
          <w:sz w:val="20"/>
          <w:rPrChange w:id="6225" w:author="Author" w:date="2015-07-30T15:37:00Z">
            <w:rPr>
              <w:rFonts w:ascii="Times New Roman" w:hAnsi="Times New Roman"/>
              <w:sz w:val="20"/>
            </w:rPr>
          </w:rPrChange>
        </w:rPr>
        <w:t>and</w:t>
      </w:r>
      <w:r w:rsidR="006514D0">
        <w:rPr>
          <w:rFonts w:ascii="Times New Roman"/>
          <w:w w:val="99"/>
          <w:sz w:val="20"/>
          <w:rPrChange w:id="6226" w:author="Author" w:date="2015-07-30T15:37:00Z">
            <w:rPr>
              <w:rFonts w:ascii="Times New Roman" w:hAnsi="Times New Roman"/>
              <w:sz w:val="20"/>
            </w:rPr>
          </w:rPrChange>
        </w:rPr>
        <w:t xml:space="preserve"> </w:t>
      </w:r>
      <w:r w:rsidR="006514D0">
        <w:rPr>
          <w:rFonts w:ascii="Times New Roman"/>
          <w:sz w:val="20"/>
          <w:rPrChange w:id="6227" w:author="Author" w:date="2015-07-30T15:37:00Z">
            <w:rPr>
              <w:rFonts w:ascii="Times New Roman" w:hAnsi="Times New Roman"/>
              <w:sz w:val="20"/>
            </w:rPr>
          </w:rPrChange>
        </w:rPr>
        <w:t>vocational</w:t>
      </w:r>
      <w:r w:rsidR="006514D0">
        <w:rPr>
          <w:rFonts w:ascii="Times New Roman"/>
          <w:spacing w:val="14"/>
          <w:sz w:val="20"/>
          <w:rPrChange w:id="6228" w:author="Author" w:date="2015-07-30T15:37:00Z">
            <w:rPr>
              <w:rFonts w:ascii="Times New Roman" w:hAnsi="Times New Roman"/>
              <w:sz w:val="20"/>
            </w:rPr>
          </w:rPrChange>
        </w:rPr>
        <w:t xml:space="preserve"> </w:t>
      </w:r>
      <w:r w:rsidR="006514D0">
        <w:rPr>
          <w:rFonts w:ascii="Times New Roman"/>
          <w:sz w:val="20"/>
          <w:rPrChange w:id="6229" w:author="Author" w:date="2015-07-30T15:37:00Z">
            <w:rPr>
              <w:rFonts w:ascii="Times New Roman" w:hAnsi="Times New Roman"/>
              <w:sz w:val="20"/>
            </w:rPr>
          </w:rPrChange>
        </w:rPr>
        <w:t>training</w:t>
      </w:r>
      <w:r w:rsidR="006514D0">
        <w:rPr>
          <w:rFonts w:ascii="Times New Roman"/>
          <w:spacing w:val="15"/>
          <w:sz w:val="20"/>
          <w:rPrChange w:id="6230" w:author="Author" w:date="2015-07-30T15:37:00Z">
            <w:rPr>
              <w:rFonts w:ascii="Times New Roman" w:hAnsi="Times New Roman"/>
              <w:sz w:val="20"/>
            </w:rPr>
          </w:rPrChange>
        </w:rPr>
        <w:t xml:space="preserve"> </w:t>
      </w:r>
      <w:r w:rsidR="006514D0">
        <w:rPr>
          <w:rFonts w:ascii="Times New Roman"/>
          <w:sz w:val="20"/>
          <w:rPrChange w:id="6231" w:author="Author" w:date="2015-07-30T15:37:00Z">
            <w:rPr>
              <w:rFonts w:ascii="Times New Roman" w:hAnsi="Times New Roman"/>
              <w:sz w:val="20"/>
            </w:rPr>
          </w:rPrChange>
        </w:rPr>
        <w:t>for</w:t>
      </w:r>
      <w:r w:rsidR="006514D0">
        <w:rPr>
          <w:rFonts w:ascii="Times New Roman"/>
          <w:spacing w:val="14"/>
          <w:sz w:val="20"/>
          <w:rPrChange w:id="6232" w:author="Author" w:date="2015-07-30T15:37:00Z">
            <w:rPr>
              <w:rFonts w:ascii="Times New Roman" w:hAnsi="Times New Roman"/>
              <w:sz w:val="20"/>
            </w:rPr>
          </w:rPrChange>
        </w:rPr>
        <w:t xml:space="preserve"> </w:t>
      </w:r>
      <w:r w:rsidR="006514D0">
        <w:rPr>
          <w:rFonts w:ascii="Times New Roman"/>
          <w:sz w:val="20"/>
          <w:rPrChange w:id="6233" w:author="Author" w:date="2015-07-30T15:37:00Z">
            <w:rPr>
              <w:rFonts w:ascii="Times New Roman" w:hAnsi="Times New Roman"/>
              <w:sz w:val="20"/>
            </w:rPr>
          </w:rPrChange>
        </w:rPr>
        <w:t>the</w:t>
      </w:r>
      <w:r w:rsidR="006514D0">
        <w:rPr>
          <w:rFonts w:ascii="Times New Roman"/>
          <w:spacing w:val="16"/>
          <w:sz w:val="20"/>
          <w:rPrChange w:id="6234" w:author="Author" w:date="2015-07-30T15:37:00Z">
            <w:rPr>
              <w:rFonts w:ascii="Times New Roman" w:hAnsi="Times New Roman"/>
              <w:sz w:val="20"/>
            </w:rPr>
          </w:rPrChange>
        </w:rPr>
        <w:t xml:space="preserve"> </w:t>
      </w:r>
      <w:r w:rsidR="006514D0">
        <w:rPr>
          <w:rFonts w:ascii="Times New Roman"/>
          <w:sz w:val="20"/>
          <w:rPrChange w:id="6235" w:author="Author" w:date="2015-07-30T15:37:00Z">
            <w:rPr>
              <w:rFonts w:ascii="Times New Roman" w:hAnsi="Times New Roman"/>
              <w:sz w:val="20"/>
            </w:rPr>
          </w:rPrChange>
        </w:rPr>
        <w:t>vulnerable,</w:t>
      </w:r>
      <w:r w:rsidR="006514D0">
        <w:rPr>
          <w:rFonts w:ascii="Times New Roman"/>
          <w:spacing w:val="14"/>
          <w:sz w:val="20"/>
          <w:rPrChange w:id="6236" w:author="Author" w:date="2015-07-30T15:37:00Z">
            <w:rPr>
              <w:rFonts w:ascii="Times New Roman" w:hAnsi="Times New Roman"/>
              <w:sz w:val="20"/>
            </w:rPr>
          </w:rPrChange>
        </w:rPr>
        <w:t xml:space="preserve"> </w:t>
      </w:r>
      <w:r w:rsidR="006514D0">
        <w:rPr>
          <w:rFonts w:ascii="Times New Roman"/>
          <w:sz w:val="20"/>
          <w:rPrChange w:id="6237" w:author="Author" w:date="2015-07-30T15:37:00Z">
            <w:rPr>
              <w:rFonts w:ascii="Times New Roman" w:hAnsi="Times New Roman"/>
              <w:sz w:val="20"/>
            </w:rPr>
          </w:rPrChange>
        </w:rPr>
        <w:t>including</w:t>
      </w:r>
      <w:r w:rsidR="006514D0">
        <w:rPr>
          <w:rFonts w:ascii="Times New Roman"/>
          <w:spacing w:val="12"/>
          <w:sz w:val="20"/>
          <w:rPrChange w:id="6238" w:author="Author" w:date="2015-07-30T15:37:00Z">
            <w:rPr>
              <w:rFonts w:ascii="Times New Roman" w:hAnsi="Times New Roman"/>
              <w:sz w:val="20"/>
            </w:rPr>
          </w:rPrChange>
        </w:rPr>
        <w:t xml:space="preserve"> </w:t>
      </w:r>
      <w:r w:rsidR="006514D0">
        <w:rPr>
          <w:rFonts w:ascii="Times New Roman"/>
          <w:sz w:val="20"/>
          <w:rPrChange w:id="6239" w:author="Author" w:date="2015-07-30T15:37:00Z">
            <w:rPr>
              <w:rFonts w:ascii="Times New Roman" w:hAnsi="Times New Roman"/>
              <w:sz w:val="20"/>
            </w:rPr>
          </w:rPrChange>
        </w:rPr>
        <w:t>persons</w:t>
      </w:r>
      <w:r w:rsidR="006514D0">
        <w:rPr>
          <w:rFonts w:ascii="Times New Roman"/>
          <w:spacing w:val="15"/>
          <w:sz w:val="20"/>
          <w:rPrChange w:id="6240" w:author="Author" w:date="2015-07-30T15:37:00Z">
            <w:rPr>
              <w:rFonts w:ascii="Times New Roman" w:hAnsi="Times New Roman"/>
              <w:sz w:val="20"/>
            </w:rPr>
          </w:rPrChange>
        </w:rPr>
        <w:t xml:space="preserve"> </w:t>
      </w:r>
      <w:r w:rsidR="006514D0">
        <w:rPr>
          <w:rFonts w:ascii="Times New Roman"/>
          <w:sz w:val="20"/>
          <w:rPrChange w:id="6241" w:author="Author" w:date="2015-07-30T15:37:00Z">
            <w:rPr>
              <w:rFonts w:ascii="Times New Roman" w:hAnsi="Times New Roman"/>
              <w:sz w:val="20"/>
            </w:rPr>
          </w:rPrChange>
        </w:rPr>
        <w:t>with</w:t>
      </w:r>
      <w:r w:rsidR="006514D0">
        <w:rPr>
          <w:rFonts w:ascii="Times New Roman"/>
          <w:spacing w:val="12"/>
          <w:sz w:val="20"/>
          <w:rPrChange w:id="6242" w:author="Author" w:date="2015-07-30T15:37:00Z">
            <w:rPr>
              <w:rFonts w:ascii="Times New Roman" w:hAnsi="Times New Roman"/>
              <w:sz w:val="20"/>
            </w:rPr>
          </w:rPrChange>
        </w:rPr>
        <w:t xml:space="preserve"> </w:t>
      </w:r>
      <w:r w:rsidR="006514D0">
        <w:rPr>
          <w:rFonts w:ascii="Times New Roman"/>
          <w:sz w:val="20"/>
          <w:rPrChange w:id="6243" w:author="Author" w:date="2015-07-30T15:37:00Z">
            <w:rPr>
              <w:rFonts w:ascii="Times New Roman" w:hAnsi="Times New Roman"/>
              <w:sz w:val="20"/>
            </w:rPr>
          </w:rPrChange>
        </w:rPr>
        <w:t>disabilities,</w:t>
      </w:r>
      <w:r w:rsidR="006514D0">
        <w:rPr>
          <w:rFonts w:ascii="Times New Roman"/>
          <w:spacing w:val="13"/>
          <w:sz w:val="20"/>
          <w:rPrChange w:id="6244" w:author="Author" w:date="2015-07-30T15:37:00Z">
            <w:rPr>
              <w:rFonts w:ascii="Times New Roman" w:hAnsi="Times New Roman"/>
              <w:sz w:val="20"/>
            </w:rPr>
          </w:rPrChange>
        </w:rPr>
        <w:t xml:space="preserve"> </w:t>
      </w:r>
      <w:r w:rsidR="006514D0">
        <w:rPr>
          <w:rFonts w:ascii="Times New Roman"/>
          <w:sz w:val="20"/>
          <w:rPrChange w:id="6245" w:author="Author" w:date="2015-07-30T15:37:00Z">
            <w:rPr>
              <w:rFonts w:ascii="Times New Roman" w:hAnsi="Times New Roman"/>
              <w:sz w:val="20"/>
            </w:rPr>
          </w:rPrChange>
        </w:rPr>
        <w:t>indigenous</w:t>
      </w:r>
      <w:r w:rsidR="006514D0">
        <w:rPr>
          <w:rFonts w:ascii="Times New Roman"/>
          <w:spacing w:val="13"/>
          <w:sz w:val="20"/>
          <w:rPrChange w:id="6246" w:author="Author" w:date="2015-07-30T15:37:00Z">
            <w:rPr>
              <w:rFonts w:ascii="Times New Roman" w:hAnsi="Times New Roman"/>
              <w:sz w:val="20"/>
            </w:rPr>
          </w:rPrChange>
        </w:rPr>
        <w:t xml:space="preserve"> </w:t>
      </w:r>
      <w:r w:rsidR="006514D0">
        <w:rPr>
          <w:rFonts w:ascii="Times New Roman"/>
          <w:sz w:val="20"/>
          <w:rPrChange w:id="6247" w:author="Author" w:date="2015-07-30T15:37:00Z">
            <w:rPr>
              <w:rFonts w:ascii="Times New Roman" w:hAnsi="Times New Roman"/>
              <w:sz w:val="20"/>
            </w:rPr>
          </w:rPrChange>
        </w:rPr>
        <w:t>peoples</w:t>
      </w:r>
      <w:r w:rsidR="006514D0">
        <w:rPr>
          <w:rFonts w:ascii="Times New Roman"/>
          <w:spacing w:val="13"/>
          <w:sz w:val="20"/>
          <w:rPrChange w:id="6248" w:author="Author" w:date="2015-07-30T15:37:00Z">
            <w:rPr>
              <w:rFonts w:ascii="Times New Roman" w:hAnsi="Times New Roman"/>
              <w:sz w:val="20"/>
            </w:rPr>
          </w:rPrChange>
        </w:rPr>
        <w:t xml:space="preserve"> </w:t>
      </w:r>
      <w:r w:rsidR="006514D0">
        <w:rPr>
          <w:rFonts w:ascii="Times New Roman"/>
          <w:sz w:val="20"/>
          <w:rPrChange w:id="6249" w:author="Author" w:date="2015-07-30T15:37:00Z">
            <w:rPr>
              <w:rFonts w:ascii="Times New Roman" w:hAnsi="Times New Roman"/>
              <w:sz w:val="20"/>
            </w:rPr>
          </w:rPrChange>
        </w:rPr>
        <w:t>and</w:t>
      </w:r>
      <w:r w:rsidR="006514D0">
        <w:rPr>
          <w:rFonts w:ascii="Times New Roman"/>
          <w:spacing w:val="14"/>
          <w:sz w:val="20"/>
          <w:rPrChange w:id="6250" w:author="Author" w:date="2015-07-30T15:37:00Z">
            <w:rPr>
              <w:rFonts w:ascii="Times New Roman" w:hAnsi="Times New Roman"/>
              <w:sz w:val="20"/>
            </w:rPr>
          </w:rPrChange>
        </w:rPr>
        <w:t xml:space="preserve"> </w:t>
      </w:r>
      <w:r w:rsidR="006514D0">
        <w:rPr>
          <w:rFonts w:ascii="Times New Roman"/>
          <w:sz w:val="20"/>
          <w:rPrChange w:id="6251" w:author="Author" w:date="2015-07-30T15:37:00Z">
            <w:rPr>
              <w:rFonts w:ascii="Times New Roman" w:hAnsi="Times New Roman"/>
              <w:sz w:val="20"/>
            </w:rPr>
          </w:rPrChange>
        </w:rPr>
        <w:t>children</w:t>
      </w:r>
      <w:r w:rsidR="006514D0">
        <w:rPr>
          <w:rFonts w:ascii="Times New Roman"/>
          <w:spacing w:val="13"/>
          <w:sz w:val="20"/>
          <w:rPrChange w:id="6252" w:author="Author" w:date="2015-07-30T15:37:00Z">
            <w:rPr>
              <w:rFonts w:ascii="Times New Roman" w:hAnsi="Times New Roman"/>
              <w:sz w:val="20"/>
            </w:rPr>
          </w:rPrChange>
        </w:rPr>
        <w:t xml:space="preserve"> </w:t>
      </w:r>
      <w:r w:rsidR="006514D0">
        <w:rPr>
          <w:rFonts w:ascii="Times New Roman"/>
          <w:sz w:val="20"/>
          <w:rPrChange w:id="6253" w:author="Author" w:date="2015-07-30T15:37:00Z">
            <w:rPr>
              <w:rFonts w:ascii="Times New Roman" w:hAnsi="Times New Roman"/>
              <w:sz w:val="20"/>
            </w:rPr>
          </w:rPrChange>
        </w:rPr>
        <w:t>in</w:t>
      </w:r>
      <w:r w:rsidR="006514D0">
        <w:rPr>
          <w:rFonts w:ascii="Times New Roman"/>
          <w:w w:val="99"/>
          <w:sz w:val="20"/>
          <w:rPrChange w:id="6254" w:author="Author" w:date="2015-07-30T15:37:00Z">
            <w:rPr>
              <w:rFonts w:ascii="Times New Roman" w:hAnsi="Times New Roman"/>
              <w:sz w:val="20"/>
            </w:rPr>
          </w:rPrChange>
        </w:rPr>
        <w:t xml:space="preserve"> </w:t>
      </w:r>
      <w:r w:rsidR="006514D0">
        <w:rPr>
          <w:rFonts w:ascii="Times New Roman"/>
          <w:sz w:val="20"/>
          <w:rPrChange w:id="6255" w:author="Author" w:date="2015-07-30T15:37:00Z">
            <w:rPr>
              <w:rFonts w:ascii="Times New Roman" w:hAnsi="Times New Roman"/>
              <w:sz w:val="20"/>
            </w:rPr>
          </w:rPrChange>
        </w:rPr>
        <w:t>vulnerable</w:t>
      </w:r>
      <w:r w:rsidR="006514D0">
        <w:rPr>
          <w:rFonts w:ascii="Times New Roman"/>
          <w:spacing w:val="-1"/>
          <w:sz w:val="20"/>
          <w:rPrChange w:id="6256" w:author="Author" w:date="2015-07-30T15:37:00Z">
            <w:rPr>
              <w:rFonts w:ascii="Times New Roman" w:hAnsi="Times New Roman"/>
              <w:sz w:val="20"/>
            </w:rPr>
          </w:rPrChange>
        </w:rPr>
        <w:t xml:space="preserve"> </w:t>
      </w:r>
      <w:r w:rsidR="006514D0">
        <w:rPr>
          <w:rFonts w:ascii="Times New Roman"/>
          <w:sz w:val="20"/>
          <w:rPrChange w:id="6257" w:author="Author" w:date="2015-07-30T15:37:00Z">
            <w:rPr>
              <w:rFonts w:ascii="Times New Roman" w:hAnsi="Times New Roman"/>
              <w:sz w:val="20"/>
            </w:rPr>
          </w:rPrChange>
        </w:rPr>
        <w:t>situations</w:t>
      </w:r>
      <w:del w:id="6258" w:author="Author" w:date="2015-07-30T15:37:00Z">
        <w:r w:rsidRPr="00B93DD0">
          <w:rPr>
            <w:rFonts w:ascii="Times New Roman" w:hAnsi="Times New Roman" w:cs="Times New Roman"/>
            <w:sz w:val="20"/>
            <w:szCs w:val="20"/>
          </w:rPr>
          <w:delText xml:space="preserve">  </w:delText>
        </w:r>
      </w:del>
    </w:p>
    <w:p w14:paraId="569B9B98" w14:textId="497F57EC" w:rsidR="00804791" w:rsidRDefault="00B93DD0">
      <w:pPr>
        <w:pStyle w:val="Heading2"/>
        <w:numPr>
          <w:ilvl w:val="1"/>
          <w:numId w:val="28"/>
        </w:numPr>
        <w:tabs>
          <w:tab w:val="left" w:pos="528"/>
        </w:tabs>
        <w:spacing w:before="160" w:line="266" w:lineRule="auto"/>
        <w:ind w:right="106" w:hanging="427"/>
        <w:jc w:val="both"/>
        <w:rPr>
          <w:b w:val="0"/>
          <w:rPrChange w:id="6259" w:author="Author" w:date="2015-07-30T15:37:00Z">
            <w:rPr>
              <w:rFonts w:ascii="Times New Roman" w:hAnsi="Times New Roman"/>
              <w:sz w:val="20"/>
            </w:rPr>
          </w:rPrChange>
        </w:rPr>
        <w:pPrChange w:id="6260" w:author="Author" w:date="2015-07-30T15:37:00Z">
          <w:pPr>
            <w:ind w:right="8"/>
            <w:jc w:val="both"/>
          </w:pPr>
        </w:pPrChange>
      </w:pPr>
      <w:del w:id="6261" w:author="Author" w:date="2015-07-30T15:37:00Z">
        <w:r w:rsidRPr="00B93DD0">
          <w:rPr>
            <w:rFonts w:cs="Times New Roman"/>
          </w:rPr>
          <w:delText xml:space="preserve">4.6 </w:delText>
        </w:r>
        <w:r w:rsidRPr="00B93DD0">
          <w:rPr>
            <w:rFonts w:cs="Times New Roman"/>
          </w:rPr>
          <w:tab/>
        </w:r>
      </w:del>
      <w:r w:rsidR="006514D0" w:rsidRPr="006514D0">
        <w:t>By</w:t>
      </w:r>
      <w:r w:rsidR="006514D0">
        <w:rPr>
          <w:spacing w:val="17"/>
          <w:rPrChange w:id="6262" w:author="Author" w:date="2015-07-30T15:37:00Z">
            <w:rPr>
              <w:rFonts w:ascii="Times New Roman" w:hAnsi="Times New Roman"/>
              <w:sz w:val="20"/>
            </w:rPr>
          </w:rPrChange>
        </w:rPr>
        <w:t xml:space="preserve"> </w:t>
      </w:r>
      <w:r w:rsidR="006514D0" w:rsidRPr="006514D0">
        <w:t>2030,</w:t>
      </w:r>
      <w:r w:rsidR="006514D0">
        <w:rPr>
          <w:spacing w:val="14"/>
          <w:rPrChange w:id="6263" w:author="Author" w:date="2015-07-30T15:37:00Z">
            <w:rPr>
              <w:rFonts w:ascii="Times New Roman" w:hAnsi="Times New Roman"/>
              <w:sz w:val="20"/>
            </w:rPr>
          </w:rPrChange>
        </w:rPr>
        <w:t xml:space="preserve"> </w:t>
      </w:r>
      <w:r w:rsidR="006514D0" w:rsidRPr="006514D0">
        <w:t>ensure</w:t>
      </w:r>
      <w:r w:rsidR="006514D0">
        <w:rPr>
          <w:spacing w:val="16"/>
          <w:rPrChange w:id="6264" w:author="Author" w:date="2015-07-30T15:37:00Z">
            <w:rPr>
              <w:rFonts w:ascii="Times New Roman" w:hAnsi="Times New Roman"/>
              <w:sz w:val="20"/>
            </w:rPr>
          </w:rPrChange>
        </w:rPr>
        <w:t xml:space="preserve"> </w:t>
      </w:r>
      <w:r w:rsidR="006514D0" w:rsidRPr="006514D0">
        <w:t>that</w:t>
      </w:r>
      <w:r w:rsidR="006514D0">
        <w:rPr>
          <w:spacing w:val="16"/>
          <w:rPrChange w:id="6265" w:author="Author" w:date="2015-07-30T15:37:00Z">
            <w:rPr>
              <w:rFonts w:ascii="Times New Roman" w:hAnsi="Times New Roman"/>
              <w:sz w:val="20"/>
            </w:rPr>
          </w:rPrChange>
        </w:rPr>
        <w:t xml:space="preserve"> </w:t>
      </w:r>
      <w:r w:rsidR="006514D0" w:rsidRPr="006514D0">
        <w:t>all</w:t>
      </w:r>
      <w:r w:rsidR="006514D0">
        <w:rPr>
          <w:spacing w:val="16"/>
          <w:rPrChange w:id="6266" w:author="Author" w:date="2015-07-30T15:37:00Z">
            <w:rPr>
              <w:rFonts w:ascii="Times New Roman" w:hAnsi="Times New Roman"/>
              <w:sz w:val="20"/>
            </w:rPr>
          </w:rPrChange>
        </w:rPr>
        <w:t xml:space="preserve"> </w:t>
      </w:r>
      <w:r w:rsidR="006514D0" w:rsidRPr="006514D0">
        <w:t>youth</w:t>
      </w:r>
      <w:r w:rsidR="006514D0">
        <w:rPr>
          <w:spacing w:val="16"/>
          <w:rPrChange w:id="6267" w:author="Author" w:date="2015-07-30T15:37:00Z">
            <w:rPr>
              <w:rFonts w:ascii="Times New Roman" w:hAnsi="Times New Roman"/>
              <w:sz w:val="20"/>
            </w:rPr>
          </w:rPrChange>
        </w:rPr>
        <w:t xml:space="preserve"> </w:t>
      </w:r>
      <w:r w:rsidR="006514D0" w:rsidRPr="006514D0">
        <w:t>and</w:t>
      </w:r>
      <w:r w:rsidR="006514D0">
        <w:rPr>
          <w:spacing w:val="15"/>
          <w:rPrChange w:id="6268" w:author="Author" w:date="2015-07-30T15:37:00Z">
            <w:rPr>
              <w:rFonts w:ascii="Times New Roman" w:hAnsi="Times New Roman"/>
              <w:sz w:val="20"/>
            </w:rPr>
          </w:rPrChange>
        </w:rPr>
        <w:t xml:space="preserve"> </w:t>
      </w:r>
      <w:del w:id="6269" w:author="Author" w:date="2015-07-30T15:37:00Z">
        <w:r w:rsidRPr="00B93DD0">
          <w:rPr>
            <w:rFonts w:cs="Times New Roman"/>
          </w:rPr>
          <w:delText>at least [x] per cent</w:delText>
        </w:r>
      </w:del>
      <w:ins w:id="6270" w:author="Author" w:date="2015-07-30T15:37:00Z">
        <w:r w:rsidR="006514D0">
          <w:t>a</w:t>
        </w:r>
        <w:r w:rsidR="006514D0">
          <w:rPr>
            <w:spacing w:val="17"/>
          </w:rPr>
          <w:t xml:space="preserve"> </w:t>
        </w:r>
        <w:r w:rsidR="006514D0">
          <w:t>substantial</w:t>
        </w:r>
        <w:r w:rsidR="006514D0">
          <w:rPr>
            <w:spacing w:val="16"/>
          </w:rPr>
          <w:t xml:space="preserve"> </w:t>
        </w:r>
        <w:r w:rsidR="006514D0">
          <w:t>proportion</w:t>
        </w:r>
        <w:r w:rsidR="006514D0">
          <w:rPr>
            <w:spacing w:val="16"/>
          </w:rPr>
          <w:t xml:space="preserve"> </w:t>
        </w:r>
        <w:r w:rsidR="006514D0">
          <w:t>of</w:t>
        </w:r>
        <w:r w:rsidR="006514D0">
          <w:rPr>
            <w:spacing w:val="16"/>
          </w:rPr>
          <w:t xml:space="preserve"> </w:t>
        </w:r>
        <w:r w:rsidR="006514D0">
          <w:t>adults</w:t>
        </w:r>
      </w:ins>
      <w:r w:rsidR="006514D0">
        <w:rPr>
          <w:spacing w:val="15"/>
          <w:rPrChange w:id="6271" w:author="Author" w:date="2015-07-30T15:37:00Z">
            <w:rPr>
              <w:rFonts w:ascii="Times New Roman" w:hAnsi="Times New Roman"/>
              <w:sz w:val="20"/>
            </w:rPr>
          </w:rPrChange>
        </w:rPr>
        <w:t xml:space="preserve"> </w:t>
      </w:r>
      <w:r w:rsidR="006514D0" w:rsidRPr="006514D0">
        <w:t>of</w:t>
      </w:r>
      <w:r w:rsidR="006514D0">
        <w:rPr>
          <w:spacing w:val="14"/>
          <w:rPrChange w:id="6272" w:author="Author" w:date="2015-07-30T15:37:00Z">
            <w:rPr>
              <w:rFonts w:ascii="Times New Roman" w:hAnsi="Times New Roman"/>
              <w:sz w:val="20"/>
            </w:rPr>
          </w:rPrChange>
        </w:rPr>
        <w:t xml:space="preserve"> </w:t>
      </w:r>
      <w:r w:rsidR="006514D0" w:rsidRPr="006514D0">
        <w:t>adults,</w:t>
      </w:r>
      <w:r w:rsidR="006514D0">
        <w:rPr>
          <w:spacing w:val="27"/>
          <w:rPrChange w:id="6273" w:author="Author" w:date="2015-07-30T15:37:00Z">
            <w:rPr>
              <w:rFonts w:ascii="Times New Roman" w:hAnsi="Times New Roman"/>
              <w:sz w:val="20"/>
            </w:rPr>
          </w:rPrChange>
        </w:rPr>
        <w:t xml:space="preserve"> </w:t>
      </w:r>
      <w:r w:rsidR="006514D0" w:rsidRPr="006514D0">
        <w:t>both</w:t>
      </w:r>
      <w:r w:rsidR="006514D0">
        <w:rPr>
          <w:spacing w:val="18"/>
          <w:rPrChange w:id="6274" w:author="Author" w:date="2015-07-30T15:37:00Z">
            <w:rPr>
              <w:rFonts w:ascii="Times New Roman" w:hAnsi="Times New Roman"/>
              <w:sz w:val="20"/>
            </w:rPr>
          </w:rPrChange>
        </w:rPr>
        <w:t xml:space="preserve"> </w:t>
      </w:r>
      <w:r w:rsidR="006514D0" w:rsidRPr="006514D0">
        <w:t>men</w:t>
      </w:r>
      <w:r w:rsidR="006514D0">
        <w:rPr>
          <w:spacing w:val="16"/>
          <w:rPrChange w:id="6275" w:author="Author" w:date="2015-07-30T15:37:00Z">
            <w:rPr>
              <w:rFonts w:ascii="Times New Roman" w:hAnsi="Times New Roman"/>
              <w:sz w:val="20"/>
            </w:rPr>
          </w:rPrChange>
        </w:rPr>
        <w:t xml:space="preserve"> </w:t>
      </w:r>
      <w:r w:rsidR="006514D0" w:rsidRPr="006514D0">
        <w:t>and</w:t>
      </w:r>
      <w:r w:rsidR="006514D0">
        <w:rPr>
          <w:spacing w:val="15"/>
          <w:rPrChange w:id="6276" w:author="Author" w:date="2015-07-30T15:37:00Z">
            <w:rPr>
              <w:rFonts w:ascii="Times New Roman" w:hAnsi="Times New Roman"/>
              <w:sz w:val="20"/>
            </w:rPr>
          </w:rPrChange>
        </w:rPr>
        <w:t xml:space="preserve"> </w:t>
      </w:r>
      <w:r w:rsidR="006514D0" w:rsidRPr="006514D0">
        <w:t>women,</w:t>
      </w:r>
      <w:r w:rsidR="006514D0">
        <w:rPr>
          <w:w w:val="99"/>
          <w:rPrChange w:id="6277" w:author="Author" w:date="2015-07-30T15:37:00Z">
            <w:rPr>
              <w:rFonts w:ascii="Times New Roman" w:hAnsi="Times New Roman"/>
              <w:sz w:val="20"/>
            </w:rPr>
          </w:rPrChange>
        </w:rPr>
        <w:t xml:space="preserve"> </w:t>
      </w:r>
      <w:r w:rsidR="006514D0" w:rsidRPr="006514D0">
        <w:t>achieve literacy and</w:t>
      </w:r>
      <w:r w:rsidR="006514D0">
        <w:rPr>
          <w:spacing w:val="-1"/>
          <w:rPrChange w:id="6278" w:author="Author" w:date="2015-07-30T15:37:00Z">
            <w:rPr>
              <w:rFonts w:ascii="Times New Roman" w:hAnsi="Times New Roman"/>
              <w:sz w:val="20"/>
            </w:rPr>
          </w:rPrChange>
        </w:rPr>
        <w:t xml:space="preserve"> </w:t>
      </w:r>
      <w:r w:rsidR="006514D0" w:rsidRPr="006514D0">
        <w:t>numeracy</w:t>
      </w:r>
      <w:del w:id="6279" w:author="Author" w:date="2015-07-30T15:37:00Z">
        <w:r w:rsidRPr="00B93DD0">
          <w:rPr>
            <w:rFonts w:cs="Times New Roman"/>
          </w:rPr>
          <w:delText xml:space="preserve"> </w:delText>
        </w:r>
      </w:del>
    </w:p>
    <w:p w14:paraId="2AACF11C" w14:textId="355CC636" w:rsidR="00804791" w:rsidRDefault="00B93DD0">
      <w:pPr>
        <w:spacing w:line="266" w:lineRule="auto"/>
        <w:jc w:val="both"/>
        <w:rPr>
          <w:ins w:id="6280" w:author="Author" w:date="2015-07-30T15:37:00Z"/>
        </w:rPr>
        <w:sectPr w:rsidR="00804791">
          <w:pgSz w:w="12240" w:h="15840"/>
          <w:pgMar w:top="1380" w:right="1340" w:bottom="1200" w:left="1340" w:header="0" w:footer="1015" w:gutter="0"/>
          <w:cols w:space="720"/>
        </w:sectPr>
      </w:pPr>
      <w:del w:id="6281" w:author="Author" w:date="2015-07-30T15:37:00Z">
        <w:r w:rsidRPr="00B93DD0">
          <w:rPr>
            <w:rFonts w:ascii="Times New Roman" w:hAnsi="Times New Roman" w:cs="Times New Roman"/>
            <w:sz w:val="20"/>
            <w:szCs w:val="20"/>
          </w:rPr>
          <w:delText xml:space="preserve">4.7 </w:delText>
        </w:r>
        <w:r w:rsidRPr="00B93DD0">
          <w:rPr>
            <w:rFonts w:ascii="Times New Roman" w:hAnsi="Times New Roman" w:cs="Times New Roman"/>
            <w:sz w:val="20"/>
            <w:szCs w:val="20"/>
          </w:rPr>
          <w:tab/>
        </w:r>
      </w:del>
    </w:p>
    <w:p w14:paraId="47AA7F4F" w14:textId="432CD86A" w:rsidR="00804791" w:rsidRDefault="006514D0">
      <w:pPr>
        <w:pStyle w:val="ListParagraph"/>
        <w:numPr>
          <w:ilvl w:val="1"/>
          <w:numId w:val="28"/>
        </w:numPr>
        <w:tabs>
          <w:tab w:val="left" w:pos="528"/>
        </w:tabs>
        <w:spacing w:before="53" w:line="259" w:lineRule="auto"/>
        <w:ind w:right="105" w:hanging="427"/>
        <w:jc w:val="both"/>
        <w:rPr>
          <w:rFonts w:ascii="Times New Roman" w:eastAsia="Times New Roman" w:hAnsi="Times New Roman" w:cs="Times New Roman"/>
          <w:sz w:val="20"/>
          <w:szCs w:val="20"/>
        </w:rPr>
        <w:pPrChange w:id="6282" w:author="Author" w:date="2015-07-30T15:37:00Z">
          <w:pPr>
            <w:spacing w:after="24"/>
            <w:ind w:right="8"/>
            <w:jc w:val="both"/>
          </w:pPr>
        </w:pPrChange>
      </w:pPr>
      <w:r>
        <w:rPr>
          <w:rFonts w:ascii="Times New Roman" w:eastAsia="Times New Roman" w:hAnsi="Times New Roman" w:cs="Times New Roman"/>
          <w:sz w:val="20"/>
          <w:szCs w:val="20"/>
        </w:rPr>
        <w:t>By 2030, ensure that all learners acquire the knowledge and skills needed to promote sustainable</w:t>
      </w:r>
      <w:r>
        <w:rPr>
          <w:rFonts w:ascii="Times New Roman" w:hAnsi="Times New Roman"/>
          <w:spacing w:val="18"/>
          <w:sz w:val="20"/>
          <w:rPrChange w:id="628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development,</w:t>
      </w:r>
      <w:r>
        <w:rPr>
          <w:rFonts w:ascii="Times New Roman" w:hAnsi="Times New Roman"/>
          <w:w w:val="99"/>
          <w:sz w:val="20"/>
          <w:rPrChange w:id="628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including,</w:t>
      </w:r>
      <w:r>
        <w:rPr>
          <w:rFonts w:ascii="Times New Roman" w:hAnsi="Times New Roman"/>
          <w:spacing w:val="37"/>
          <w:sz w:val="20"/>
          <w:rPrChange w:id="628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among</w:t>
      </w:r>
      <w:r>
        <w:rPr>
          <w:rFonts w:ascii="Times New Roman" w:hAnsi="Times New Roman"/>
          <w:spacing w:val="35"/>
          <w:sz w:val="20"/>
          <w:rPrChange w:id="628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others,</w:t>
      </w:r>
      <w:r>
        <w:rPr>
          <w:rFonts w:ascii="Times New Roman" w:hAnsi="Times New Roman"/>
          <w:spacing w:val="38"/>
          <w:sz w:val="20"/>
          <w:rPrChange w:id="6287"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through</w:t>
      </w:r>
      <w:r>
        <w:rPr>
          <w:rFonts w:ascii="Times New Roman" w:hAnsi="Times New Roman"/>
          <w:spacing w:val="35"/>
          <w:sz w:val="20"/>
          <w:rPrChange w:id="628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education</w:t>
      </w:r>
      <w:r>
        <w:rPr>
          <w:rFonts w:ascii="Times New Roman" w:hAnsi="Times New Roman"/>
          <w:spacing w:val="37"/>
          <w:sz w:val="20"/>
          <w:rPrChange w:id="628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for</w:t>
      </w:r>
      <w:r>
        <w:rPr>
          <w:rFonts w:ascii="Times New Roman" w:hAnsi="Times New Roman"/>
          <w:spacing w:val="38"/>
          <w:sz w:val="20"/>
          <w:rPrChange w:id="6290"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sustainable</w:t>
      </w:r>
      <w:r>
        <w:rPr>
          <w:rFonts w:ascii="Times New Roman" w:hAnsi="Times New Roman"/>
          <w:spacing w:val="36"/>
          <w:sz w:val="20"/>
          <w:rPrChange w:id="6291"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development</w:t>
      </w:r>
      <w:r>
        <w:rPr>
          <w:rFonts w:ascii="Times New Roman" w:hAnsi="Times New Roman"/>
          <w:spacing w:val="37"/>
          <w:sz w:val="20"/>
          <w:rPrChange w:id="6292"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and</w:t>
      </w:r>
      <w:r>
        <w:rPr>
          <w:rFonts w:ascii="Times New Roman" w:hAnsi="Times New Roman"/>
          <w:spacing w:val="39"/>
          <w:sz w:val="20"/>
          <w:rPrChange w:id="6293"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sustainable</w:t>
      </w:r>
      <w:r>
        <w:rPr>
          <w:rFonts w:ascii="Times New Roman" w:hAnsi="Times New Roman"/>
          <w:spacing w:val="36"/>
          <w:sz w:val="20"/>
          <w:rPrChange w:id="6294"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lifestyles,</w:t>
      </w:r>
      <w:r>
        <w:rPr>
          <w:rFonts w:ascii="Times New Roman" w:hAnsi="Times New Roman"/>
          <w:spacing w:val="37"/>
          <w:sz w:val="20"/>
          <w:rPrChange w:id="6295"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human</w:t>
      </w:r>
      <w:r>
        <w:rPr>
          <w:rFonts w:ascii="Times New Roman" w:hAnsi="Times New Roman"/>
          <w:w w:val="99"/>
          <w:sz w:val="20"/>
          <w:rPrChange w:id="6296"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 xml:space="preserve">rights, gender equality, promotion of a culture of peace and non-violence, global citizenship and </w:t>
      </w:r>
      <w:ins w:id="6297" w:author="Author" w:date="2015-07-30T15:37:00Z">
        <w:r>
          <w:rPr>
            <w:rFonts w:ascii="Times New Roman" w:eastAsia="Times New Roman" w:hAnsi="Times New Roman" w:cs="Times New Roman"/>
            <w:sz w:val="20"/>
            <w:szCs w:val="20"/>
          </w:rPr>
          <w:t xml:space="preserve"> </w:t>
        </w:r>
      </w:ins>
      <w:r>
        <w:rPr>
          <w:rFonts w:ascii="Times New Roman" w:eastAsia="Times New Roman" w:hAnsi="Times New Roman" w:cs="Times New Roman"/>
          <w:sz w:val="20"/>
          <w:szCs w:val="20"/>
        </w:rPr>
        <w:t>appreciation</w:t>
      </w:r>
      <w:r>
        <w:rPr>
          <w:rFonts w:ascii="Times New Roman" w:hAnsi="Times New Roman"/>
          <w:w w:val="99"/>
          <w:sz w:val="20"/>
          <w:rPrChange w:id="6298"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of cultural diversity and of culture’s contribution to sustainable</w:t>
      </w:r>
      <w:r>
        <w:rPr>
          <w:rFonts w:ascii="Times New Roman" w:hAnsi="Times New Roman"/>
          <w:spacing w:val="-11"/>
          <w:sz w:val="20"/>
          <w:rPrChange w:id="6299" w:author="Author" w:date="2015-07-30T15:37:00Z">
            <w:rPr>
              <w:rFonts w:ascii="Times New Roman" w:hAnsi="Times New Roman"/>
              <w:sz w:val="20"/>
            </w:rPr>
          </w:rPrChange>
        </w:rPr>
        <w:t xml:space="preserve"> </w:t>
      </w:r>
      <w:r>
        <w:rPr>
          <w:rFonts w:ascii="Times New Roman" w:eastAsia="Times New Roman" w:hAnsi="Times New Roman" w:cs="Times New Roman"/>
          <w:sz w:val="20"/>
          <w:szCs w:val="20"/>
        </w:rPr>
        <w:t>development</w:t>
      </w:r>
      <w:del w:id="6300" w:author="Author" w:date="2015-07-30T15:37:00Z">
        <w:r w:rsidR="00B93DD0" w:rsidRPr="00B93DD0">
          <w:rPr>
            <w:rFonts w:ascii="Times New Roman" w:hAnsi="Times New Roman" w:cs="Times New Roman"/>
            <w:sz w:val="20"/>
            <w:szCs w:val="20"/>
          </w:rPr>
          <w:delText xml:space="preserve">  </w:delText>
        </w:r>
      </w:del>
    </w:p>
    <w:p w14:paraId="72E2E61E" w14:textId="77777777" w:rsidR="00804791" w:rsidRDefault="00804791">
      <w:pPr>
        <w:rPr>
          <w:rFonts w:ascii="Times New Roman" w:eastAsia="Times New Roman" w:hAnsi="Times New Roman" w:cs="Times New Roman"/>
          <w:sz w:val="20"/>
          <w:szCs w:val="20"/>
        </w:rPr>
        <w:pPrChange w:id="6301" w:author="Author" w:date="2015-07-30T15:37:00Z">
          <w:pPr>
            <w:spacing w:after="24"/>
            <w:ind w:left="426" w:right="8" w:hanging="426"/>
            <w:jc w:val="both"/>
          </w:pPr>
        </w:pPrChange>
      </w:pPr>
    </w:p>
    <w:p w14:paraId="05A306BC" w14:textId="2A772956" w:rsidR="00804791" w:rsidRDefault="00B93DD0">
      <w:pPr>
        <w:spacing w:before="8"/>
        <w:rPr>
          <w:ins w:id="6302" w:author="Author" w:date="2015-07-30T15:37:00Z"/>
          <w:rFonts w:ascii="Times New Roman" w:eastAsia="Times New Roman" w:hAnsi="Times New Roman" w:cs="Times New Roman"/>
          <w:sz w:val="17"/>
          <w:szCs w:val="17"/>
        </w:rPr>
      </w:pPr>
      <w:del w:id="6303" w:author="Author" w:date="2015-07-30T15:37:00Z">
        <w:r w:rsidRPr="00B93DD0">
          <w:rPr>
            <w:rFonts w:ascii="Times New Roman" w:hAnsi="Times New Roman" w:cs="Times New Roman"/>
            <w:sz w:val="20"/>
            <w:szCs w:val="20"/>
          </w:rPr>
          <w:delText xml:space="preserve">4.a </w:delText>
        </w:r>
        <w:r w:rsidRPr="00B93DD0">
          <w:rPr>
            <w:rFonts w:ascii="Times New Roman" w:hAnsi="Times New Roman" w:cs="Times New Roman"/>
            <w:sz w:val="20"/>
            <w:szCs w:val="20"/>
          </w:rPr>
          <w:tab/>
        </w:r>
      </w:del>
    </w:p>
    <w:p w14:paraId="5A461B42" w14:textId="38797F04" w:rsidR="00804791" w:rsidRDefault="006514D0">
      <w:pPr>
        <w:pStyle w:val="ListParagraph"/>
        <w:numPr>
          <w:ilvl w:val="1"/>
          <w:numId w:val="27"/>
        </w:numPr>
        <w:tabs>
          <w:tab w:val="left" w:pos="528"/>
        </w:tabs>
        <w:spacing w:line="256" w:lineRule="auto"/>
        <w:ind w:right="104" w:hanging="427"/>
        <w:jc w:val="both"/>
        <w:rPr>
          <w:rFonts w:ascii="Times New Roman" w:eastAsia="Times New Roman" w:hAnsi="Times New Roman" w:cs="Times New Roman"/>
          <w:sz w:val="20"/>
          <w:szCs w:val="20"/>
        </w:rPr>
        <w:pPrChange w:id="6304" w:author="Author" w:date="2015-07-30T15:37:00Z">
          <w:pPr>
            <w:ind w:right="8"/>
            <w:jc w:val="both"/>
          </w:pPr>
        </w:pPrChange>
      </w:pPr>
      <w:r>
        <w:rPr>
          <w:rFonts w:ascii="Times New Roman"/>
          <w:sz w:val="20"/>
          <w:rPrChange w:id="6305" w:author="Author" w:date="2015-07-30T15:37:00Z">
            <w:rPr>
              <w:rFonts w:ascii="Times New Roman" w:hAnsi="Times New Roman"/>
              <w:sz w:val="20"/>
            </w:rPr>
          </w:rPrChange>
        </w:rPr>
        <w:t>Build</w:t>
      </w:r>
      <w:r>
        <w:rPr>
          <w:rFonts w:ascii="Times New Roman"/>
          <w:spacing w:val="26"/>
          <w:sz w:val="20"/>
          <w:rPrChange w:id="6306" w:author="Author" w:date="2015-07-30T15:37:00Z">
            <w:rPr>
              <w:rFonts w:ascii="Times New Roman" w:hAnsi="Times New Roman"/>
              <w:sz w:val="20"/>
            </w:rPr>
          </w:rPrChange>
        </w:rPr>
        <w:t xml:space="preserve"> </w:t>
      </w:r>
      <w:r>
        <w:rPr>
          <w:rFonts w:ascii="Times New Roman"/>
          <w:sz w:val="20"/>
          <w:rPrChange w:id="6307" w:author="Author" w:date="2015-07-30T15:37:00Z">
            <w:rPr>
              <w:rFonts w:ascii="Times New Roman" w:hAnsi="Times New Roman"/>
              <w:sz w:val="20"/>
            </w:rPr>
          </w:rPrChange>
        </w:rPr>
        <w:t>and</w:t>
      </w:r>
      <w:r>
        <w:rPr>
          <w:rFonts w:ascii="Times New Roman"/>
          <w:spacing w:val="27"/>
          <w:sz w:val="20"/>
          <w:rPrChange w:id="6308" w:author="Author" w:date="2015-07-30T15:37:00Z">
            <w:rPr>
              <w:rFonts w:ascii="Times New Roman" w:hAnsi="Times New Roman"/>
              <w:sz w:val="20"/>
            </w:rPr>
          </w:rPrChange>
        </w:rPr>
        <w:t xml:space="preserve"> </w:t>
      </w:r>
      <w:r>
        <w:rPr>
          <w:rFonts w:ascii="Times New Roman"/>
          <w:sz w:val="20"/>
          <w:rPrChange w:id="6309" w:author="Author" w:date="2015-07-30T15:37:00Z">
            <w:rPr>
              <w:rFonts w:ascii="Times New Roman" w:hAnsi="Times New Roman"/>
              <w:sz w:val="20"/>
            </w:rPr>
          </w:rPrChange>
        </w:rPr>
        <w:t>upgrade</w:t>
      </w:r>
      <w:r>
        <w:rPr>
          <w:rFonts w:ascii="Times New Roman"/>
          <w:spacing w:val="26"/>
          <w:sz w:val="20"/>
          <w:rPrChange w:id="6310" w:author="Author" w:date="2015-07-30T15:37:00Z">
            <w:rPr>
              <w:rFonts w:ascii="Times New Roman" w:hAnsi="Times New Roman"/>
              <w:sz w:val="20"/>
            </w:rPr>
          </w:rPrChange>
        </w:rPr>
        <w:t xml:space="preserve"> </w:t>
      </w:r>
      <w:r>
        <w:rPr>
          <w:rFonts w:ascii="Times New Roman"/>
          <w:sz w:val="20"/>
          <w:rPrChange w:id="6311" w:author="Author" w:date="2015-07-30T15:37:00Z">
            <w:rPr>
              <w:rFonts w:ascii="Times New Roman" w:hAnsi="Times New Roman"/>
              <w:sz w:val="20"/>
            </w:rPr>
          </w:rPrChange>
        </w:rPr>
        <w:t>education</w:t>
      </w:r>
      <w:r>
        <w:rPr>
          <w:rFonts w:ascii="Times New Roman"/>
          <w:spacing w:val="27"/>
          <w:sz w:val="20"/>
          <w:rPrChange w:id="6312" w:author="Author" w:date="2015-07-30T15:37:00Z">
            <w:rPr>
              <w:rFonts w:ascii="Times New Roman" w:hAnsi="Times New Roman"/>
              <w:sz w:val="20"/>
            </w:rPr>
          </w:rPrChange>
        </w:rPr>
        <w:t xml:space="preserve"> </w:t>
      </w:r>
      <w:r>
        <w:rPr>
          <w:rFonts w:ascii="Times New Roman"/>
          <w:sz w:val="20"/>
          <w:rPrChange w:id="6313" w:author="Author" w:date="2015-07-30T15:37:00Z">
            <w:rPr>
              <w:rFonts w:ascii="Times New Roman" w:hAnsi="Times New Roman"/>
              <w:sz w:val="20"/>
            </w:rPr>
          </w:rPrChange>
        </w:rPr>
        <w:t>facilities</w:t>
      </w:r>
      <w:r>
        <w:rPr>
          <w:rFonts w:ascii="Times New Roman"/>
          <w:spacing w:val="25"/>
          <w:sz w:val="20"/>
          <w:rPrChange w:id="6314" w:author="Author" w:date="2015-07-30T15:37:00Z">
            <w:rPr>
              <w:rFonts w:ascii="Times New Roman" w:hAnsi="Times New Roman"/>
              <w:sz w:val="20"/>
            </w:rPr>
          </w:rPrChange>
        </w:rPr>
        <w:t xml:space="preserve"> </w:t>
      </w:r>
      <w:r>
        <w:rPr>
          <w:rFonts w:ascii="Times New Roman"/>
          <w:sz w:val="20"/>
          <w:rPrChange w:id="6315" w:author="Author" w:date="2015-07-30T15:37:00Z">
            <w:rPr>
              <w:rFonts w:ascii="Times New Roman" w:hAnsi="Times New Roman"/>
              <w:sz w:val="20"/>
            </w:rPr>
          </w:rPrChange>
        </w:rPr>
        <w:t>that</w:t>
      </w:r>
      <w:r>
        <w:rPr>
          <w:rFonts w:ascii="Times New Roman"/>
          <w:spacing w:val="25"/>
          <w:sz w:val="20"/>
          <w:rPrChange w:id="6316" w:author="Author" w:date="2015-07-30T15:37:00Z">
            <w:rPr>
              <w:rFonts w:ascii="Times New Roman" w:hAnsi="Times New Roman"/>
              <w:sz w:val="20"/>
            </w:rPr>
          </w:rPrChange>
        </w:rPr>
        <w:t xml:space="preserve"> </w:t>
      </w:r>
      <w:r>
        <w:rPr>
          <w:rFonts w:ascii="Times New Roman"/>
          <w:sz w:val="20"/>
          <w:rPrChange w:id="6317" w:author="Author" w:date="2015-07-30T15:37:00Z">
            <w:rPr>
              <w:rFonts w:ascii="Times New Roman" w:hAnsi="Times New Roman"/>
              <w:sz w:val="20"/>
            </w:rPr>
          </w:rPrChange>
        </w:rPr>
        <w:t>are</w:t>
      </w:r>
      <w:r>
        <w:rPr>
          <w:rFonts w:ascii="Times New Roman"/>
          <w:spacing w:val="26"/>
          <w:sz w:val="20"/>
          <w:rPrChange w:id="6318" w:author="Author" w:date="2015-07-30T15:37:00Z">
            <w:rPr>
              <w:rFonts w:ascii="Times New Roman" w:hAnsi="Times New Roman"/>
              <w:sz w:val="20"/>
            </w:rPr>
          </w:rPrChange>
        </w:rPr>
        <w:t xml:space="preserve"> </w:t>
      </w:r>
      <w:r>
        <w:rPr>
          <w:rFonts w:ascii="Times New Roman"/>
          <w:sz w:val="20"/>
          <w:rPrChange w:id="6319" w:author="Author" w:date="2015-07-30T15:37:00Z">
            <w:rPr>
              <w:rFonts w:ascii="Times New Roman" w:hAnsi="Times New Roman"/>
              <w:sz w:val="20"/>
            </w:rPr>
          </w:rPrChange>
        </w:rPr>
        <w:t>child,</w:t>
      </w:r>
      <w:r>
        <w:rPr>
          <w:rFonts w:ascii="Times New Roman"/>
          <w:spacing w:val="26"/>
          <w:sz w:val="20"/>
          <w:rPrChange w:id="6320" w:author="Author" w:date="2015-07-30T15:37:00Z">
            <w:rPr>
              <w:rFonts w:ascii="Times New Roman" w:hAnsi="Times New Roman"/>
              <w:sz w:val="20"/>
            </w:rPr>
          </w:rPrChange>
        </w:rPr>
        <w:t xml:space="preserve"> </w:t>
      </w:r>
      <w:r>
        <w:rPr>
          <w:rFonts w:ascii="Times New Roman"/>
          <w:sz w:val="20"/>
          <w:rPrChange w:id="6321" w:author="Author" w:date="2015-07-30T15:37:00Z">
            <w:rPr>
              <w:rFonts w:ascii="Times New Roman" w:hAnsi="Times New Roman"/>
              <w:sz w:val="20"/>
            </w:rPr>
          </w:rPrChange>
        </w:rPr>
        <w:t>disability</w:t>
      </w:r>
      <w:r>
        <w:rPr>
          <w:rFonts w:ascii="Times New Roman"/>
          <w:spacing w:val="22"/>
          <w:sz w:val="20"/>
          <w:rPrChange w:id="6322" w:author="Author" w:date="2015-07-30T15:37:00Z">
            <w:rPr>
              <w:rFonts w:ascii="Times New Roman" w:hAnsi="Times New Roman"/>
              <w:sz w:val="20"/>
            </w:rPr>
          </w:rPrChange>
        </w:rPr>
        <w:t xml:space="preserve"> </w:t>
      </w:r>
      <w:r>
        <w:rPr>
          <w:rFonts w:ascii="Times New Roman"/>
          <w:sz w:val="20"/>
          <w:rPrChange w:id="6323" w:author="Author" w:date="2015-07-30T15:37:00Z">
            <w:rPr>
              <w:rFonts w:ascii="Times New Roman" w:hAnsi="Times New Roman"/>
              <w:sz w:val="20"/>
            </w:rPr>
          </w:rPrChange>
        </w:rPr>
        <w:t>and</w:t>
      </w:r>
      <w:r>
        <w:rPr>
          <w:rFonts w:ascii="Times New Roman"/>
          <w:spacing w:val="27"/>
          <w:sz w:val="20"/>
          <w:rPrChange w:id="6324" w:author="Author" w:date="2015-07-30T15:37:00Z">
            <w:rPr>
              <w:rFonts w:ascii="Times New Roman" w:hAnsi="Times New Roman"/>
              <w:sz w:val="20"/>
            </w:rPr>
          </w:rPrChange>
        </w:rPr>
        <w:t xml:space="preserve"> </w:t>
      </w:r>
      <w:r>
        <w:rPr>
          <w:rFonts w:ascii="Times New Roman"/>
          <w:sz w:val="20"/>
          <w:rPrChange w:id="6325" w:author="Author" w:date="2015-07-30T15:37:00Z">
            <w:rPr>
              <w:rFonts w:ascii="Times New Roman" w:hAnsi="Times New Roman"/>
              <w:sz w:val="20"/>
            </w:rPr>
          </w:rPrChange>
        </w:rPr>
        <w:t>gender</w:t>
      </w:r>
      <w:r>
        <w:rPr>
          <w:rFonts w:ascii="Times New Roman"/>
          <w:spacing w:val="27"/>
          <w:sz w:val="20"/>
          <w:rPrChange w:id="6326" w:author="Author" w:date="2015-07-30T15:37:00Z">
            <w:rPr>
              <w:rFonts w:ascii="Times New Roman" w:hAnsi="Times New Roman"/>
              <w:sz w:val="20"/>
            </w:rPr>
          </w:rPrChange>
        </w:rPr>
        <w:t xml:space="preserve"> </w:t>
      </w:r>
      <w:r>
        <w:rPr>
          <w:rFonts w:ascii="Times New Roman"/>
          <w:sz w:val="20"/>
          <w:rPrChange w:id="6327" w:author="Author" w:date="2015-07-30T15:37:00Z">
            <w:rPr>
              <w:rFonts w:ascii="Times New Roman" w:hAnsi="Times New Roman"/>
              <w:sz w:val="20"/>
            </w:rPr>
          </w:rPrChange>
        </w:rPr>
        <w:t>sensitive</w:t>
      </w:r>
      <w:r>
        <w:rPr>
          <w:rFonts w:ascii="Times New Roman"/>
          <w:spacing w:val="26"/>
          <w:sz w:val="20"/>
          <w:rPrChange w:id="6328" w:author="Author" w:date="2015-07-30T15:37:00Z">
            <w:rPr>
              <w:rFonts w:ascii="Times New Roman" w:hAnsi="Times New Roman"/>
              <w:sz w:val="20"/>
            </w:rPr>
          </w:rPrChange>
        </w:rPr>
        <w:t xml:space="preserve"> </w:t>
      </w:r>
      <w:r>
        <w:rPr>
          <w:rFonts w:ascii="Times New Roman"/>
          <w:sz w:val="20"/>
          <w:rPrChange w:id="6329" w:author="Author" w:date="2015-07-30T15:37:00Z">
            <w:rPr>
              <w:rFonts w:ascii="Times New Roman" w:hAnsi="Times New Roman"/>
              <w:sz w:val="20"/>
            </w:rPr>
          </w:rPrChange>
        </w:rPr>
        <w:t>and</w:t>
      </w:r>
      <w:r>
        <w:rPr>
          <w:rFonts w:ascii="Times New Roman"/>
          <w:spacing w:val="27"/>
          <w:sz w:val="20"/>
          <w:rPrChange w:id="6330" w:author="Author" w:date="2015-07-30T15:37:00Z">
            <w:rPr>
              <w:rFonts w:ascii="Times New Roman" w:hAnsi="Times New Roman"/>
              <w:sz w:val="20"/>
            </w:rPr>
          </w:rPrChange>
        </w:rPr>
        <w:t xml:space="preserve"> </w:t>
      </w:r>
      <w:r>
        <w:rPr>
          <w:rFonts w:ascii="Times New Roman"/>
          <w:sz w:val="20"/>
          <w:rPrChange w:id="6331" w:author="Author" w:date="2015-07-30T15:37:00Z">
            <w:rPr>
              <w:rFonts w:ascii="Times New Roman" w:hAnsi="Times New Roman"/>
              <w:sz w:val="20"/>
            </w:rPr>
          </w:rPrChange>
        </w:rPr>
        <w:t>provide</w:t>
      </w:r>
      <w:r>
        <w:rPr>
          <w:rFonts w:ascii="Times New Roman"/>
          <w:spacing w:val="26"/>
          <w:sz w:val="20"/>
          <w:rPrChange w:id="6332" w:author="Author" w:date="2015-07-30T15:37:00Z">
            <w:rPr>
              <w:rFonts w:ascii="Times New Roman" w:hAnsi="Times New Roman"/>
              <w:sz w:val="20"/>
            </w:rPr>
          </w:rPrChange>
        </w:rPr>
        <w:t xml:space="preserve"> </w:t>
      </w:r>
      <w:r>
        <w:rPr>
          <w:rFonts w:ascii="Times New Roman"/>
          <w:sz w:val="20"/>
          <w:rPrChange w:id="6333" w:author="Author" w:date="2015-07-30T15:37:00Z">
            <w:rPr>
              <w:rFonts w:ascii="Times New Roman" w:hAnsi="Times New Roman"/>
              <w:sz w:val="20"/>
            </w:rPr>
          </w:rPrChange>
        </w:rPr>
        <w:t>safe,</w:t>
      </w:r>
      <w:r>
        <w:rPr>
          <w:rFonts w:ascii="Times New Roman"/>
          <w:spacing w:val="26"/>
          <w:sz w:val="20"/>
          <w:rPrChange w:id="6334" w:author="Author" w:date="2015-07-30T15:37:00Z">
            <w:rPr>
              <w:rFonts w:ascii="Times New Roman" w:hAnsi="Times New Roman"/>
              <w:sz w:val="20"/>
            </w:rPr>
          </w:rPrChange>
        </w:rPr>
        <w:t xml:space="preserve"> </w:t>
      </w:r>
      <w:r>
        <w:rPr>
          <w:rFonts w:ascii="Times New Roman"/>
          <w:sz w:val="20"/>
          <w:rPrChange w:id="6335" w:author="Author" w:date="2015-07-30T15:37:00Z">
            <w:rPr>
              <w:rFonts w:ascii="Times New Roman" w:hAnsi="Times New Roman"/>
              <w:sz w:val="20"/>
            </w:rPr>
          </w:rPrChange>
        </w:rPr>
        <w:t>non-</w:t>
      </w:r>
      <w:ins w:id="6336" w:author="Author" w:date="2015-07-30T15:37:00Z">
        <w:r>
          <w:rPr>
            <w:rFonts w:ascii="Times New Roman"/>
            <w:w w:val="99"/>
            <w:sz w:val="20"/>
          </w:rPr>
          <w:t xml:space="preserve"> </w:t>
        </w:r>
      </w:ins>
      <w:r>
        <w:rPr>
          <w:rFonts w:ascii="Times New Roman"/>
          <w:sz w:val="20"/>
          <w:rPrChange w:id="6337" w:author="Author" w:date="2015-07-30T15:37:00Z">
            <w:rPr>
              <w:rFonts w:ascii="Times New Roman" w:hAnsi="Times New Roman"/>
              <w:sz w:val="20"/>
            </w:rPr>
          </w:rPrChange>
        </w:rPr>
        <w:t>violent, inclusive and effective learning environments for</w:t>
      </w:r>
      <w:r>
        <w:rPr>
          <w:rFonts w:ascii="Times New Roman"/>
          <w:spacing w:val="-2"/>
          <w:sz w:val="20"/>
          <w:rPrChange w:id="6338" w:author="Author" w:date="2015-07-30T15:37:00Z">
            <w:rPr>
              <w:rFonts w:ascii="Times New Roman" w:hAnsi="Times New Roman"/>
              <w:sz w:val="20"/>
            </w:rPr>
          </w:rPrChange>
        </w:rPr>
        <w:t xml:space="preserve"> </w:t>
      </w:r>
      <w:r>
        <w:rPr>
          <w:rFonts w:ascii="Times New Roman"/>
          <w:sz w:val="20"/>
          <w:rPrChange w:id="6339" w:author="Author" w:date="2015-07-30T15:37:00Z">
            <w:rPr>
              <w:rFonts w:ascii="Times New Roman" w:hAnsi="Times New Roman"/>
              <w:sz w:val="20"/>
            </w:rPr>
          </w:rPrChange>
        </w:rPr>
        <w:t>all</w:t>
      </w:r>
      <w:del w:id="6340" w:author="Author" w:date="2015-07-30T15:37:00Z">
        <w:r w:rsidR="00B93DD0" w:rsidRPr="00B93DD0">
          <w:rPr>
            <w:rFonts w:ascii="Times New Roman" w:hAnsi="Times New Roman" w:cs="Times New Roman"/>
            <w:sz w:val="20"/>
            <w:szCs w:val="20"/>
          </w:rPr>
          <w:delText xml:space="preserve">  </w:delText>
        </w:r>
      </w:del>
    </w:p>
    <w:p w14:paraId="4E909F53" w14:textId="02FA2F1F" w:rsidR="00804791" w:rsidRDefault="00B93DD0">
      <w:pPr>
        <w:pStyle w:val="Heading2"/>
        <w:numPr>
          <w:ilvl w:val="1"/>
          <w:numId w:val="27"/>
        </w:numPr>
        <w:tabs>
          <w:tab w:val="left" w:pos="528"/>
        </w:tabs>
        <w:spacing w:before="162" w:line="261" w:lineRule="auto"/>
        <w:ind w:right="112" w:hanging="427"/>
        <w:jc w:val="both"/>
        <w:rPr>
          <w:b w:val="0"/>
          <w:rPrChange w:id="6341" w:author="Author" w:date="2015-07-30T15:37:00Z">
            <w:rPr>
              <w:rFonts w:ascii="Times New Roman" w:hAnsi="Times New Roman"/>
              <w:sz w:val="20"/>
            </w:rPr>
          </w:rPrChange>
        </w:rPr>
        <w:pPrChange w:id="6342" w:author="Author" w:date="2015-07-30T15:37:00Z">
          <w:pPr>
            <w:ind w:right="8"/>
            <w:jc w:val="both"/>
          </w:pPr>
        </w:pPrChange>
      </w:pPr>
      <w:del w:id="6343" w:author="Author" w:date="2015-07-30T15:37:00Z">
        <w:r w:rsidRPr="00B93DD0">
          <w:rPr>
            <w:rFonts w:cs="Times New Roman"/>
          </w:rPr>
          <w:delText xml:space="preserve">4.b </w:delText>
        </w:r>
        <w:r w:rsidRPr="00B93DD0">
          <w:rPr>
            <w:rFonts w:cs="Times New Roman"/>
          </w:rPr>
          <w:tab/>
        </w:r>
      </w:del>
      <w:r w:rsidR="006514D0" w:rsidRPr="006514D0">
        <w:t xml:space="preserve">By 2020, </w:t>
      </w:r>
      <w:ins w:id="6344" w:author="Author" w:date="2015-07-30T15:37:00Z">
        <w:r w:rsidR="006514D0">
          <w:t xml:space="preserve">substantially </w:t>
        </w:r>
      </w:ins>
      <w:r w:rsidR="006514D0" w:rsidRPr="006514D0">
        <w:t>expand</w:t>
      </w:r>
      <w:del w:id="6345" w:author="Author" w:date="2015-07-30T15:37:00Z">
        <w:r w:rsidRPr="00B93DD0">
          <w:rPr>
            <w:rFonts w:cs="Times New Roman"/>
          </w:rPr>
          <w:delText xml:space="preserve"> by [x] per cent</w:delText>
        </w:r>
      </w:del>
      <w:r w:rsidR="006514D0" w:rsidRPr="006514D0">
        <w:t xml:space="preserve"> globally the number of scholarships available to developing countries,</w:t>
      </w:r>
      <w:r w:rsidR="006514D0">
        <w:rPr>
          <w:spacing w:val="28"/>
          <w:rPrChange w:id="6346" w:author="Author" w:date="2015-07-30T15:37:00Z">
            <w:rPr>
              <w:rFonts w:ascii="Times New Roman" w:hAnsi="Times New Roman"/>
              <w:sz w:val="20"/>
            </w:rPr>
          </w:rPrChange>
        </w:rPr>
        <w:t xml:space="preserve"> </w:t>
      </w:r>
      <w:r w:rsidR="006514D0" w:rsidRPr="006514D0">
        <w:t>in</w:t>
      </w:r>
      <w:r w:rsidR="006514D0">
        <w:rPr>
          <w:w w:val="99"/>
          <w:rPrChange w:id="6347" w:author="Author" w:date="2015-07-30T15:37:00Z">
            <w:rPr>
              <w:rFonts w:ascii="Times New Roman" w:hAnsi="Times New Roman"/>
              <w:sz w:val="20"/>
            </w:rPr>
          </w:rPrChange>
        </w:rPr>
        <w:t xml:space="preserve"> </w:t>
      </w:r>
      <w:r w:rsidR="006514D0" w:rsidRPr="006514D0">
        <w:t>particular least developed countries, small island developing States and African countries, for</w:t>
      </w:r>
      <w:r w:rsidR="006514D0">
        <w:rPr>
          <w:spacing w:val="-14"/>
          <w:rPrChange w:id="6348" w:author="Author" w:date="2015-07-30T15:37:00Z">
            <w:rPr>
              <w:rFonts w:ascii="Times New Roman" w:hAnsi="Times New Roman"/>
              <w:sz w:val="20"/>
            </w:rPr>
          </w:rPrChange>
        </w:rPr>
        <w:t xml:space="preserve"> </w:t>
      </w:r>
      <w:r w:rsidR="006514D0" w:rsidRPr="006514D0">
        <w:t>enrolment</w:t>
      </w:r>
      <w:r w:rsidR="006514D0">
        <w:rPr>
          <w:w w:val="99"/>
          <w:rPrChange w:id="6349" w:author="Author" w:date="2015-07-30T15:37:00Z">
            <w:rPr>
              <w:rFonts w:ascii="Times New Roman" w:hAnsi="Times New Roman"/>
              <w:sz w:val="20"/>
            </w:rPr>
          </w:rPrChange>
        </w:rPr>
        <w:t xml:space="preserve"> </w:t>
      </w:r>
      <w:r w:rsidR="006514D0" w:rsidRPr="006514D0">
        <w:t>in</w:t>
      </w:r>
      <w:r w:rsidR="006514D0">
        <w:rPr>
          <w:spacing w:val="36"/>
          <w:rPrChange w:id="6350" w:author="Author" w:date="2015-07-30T15:37:00Z">
            <w:rPr>
              <w:rFonts w:ascii="Times New Roman" w:hAnsi="Times New Roman"/>
              <w:sz w:val="20"/>
            </w:rPr>
          </w:rPrChange>
        </w:rPr>
        <w:t xml:space="preserve"> </w:t>
      </w:r>
      <w:r w:rsidR="006514D0" w:rsidRPr="006514D0">
        <w:t>higher</w:t>
      </w:r>
      <w:r w:rsidR="006514D0">
        <w:rPr>
          <w:spacing w:val="37"/>
          <w:rPrChange w:id="6351" w:author="Author" w:date="2015-07-30T15:37:00Z">
            <w:rPr>
              <w:rFonts w:ascii="Times New Roman" w:hAnsi="Times New Roman"/>
              <w:sz w:val="20"/>
            </w:rPr>
          </w:rPrChange>
        </w:rPr>
        <w:t xml:space="preserve"> </w:t>
      </w:r>
      <w:r w:rsidR="006514D0" w:rsidRPr="006514D0">
        <w:t>education,</w:t>
      </w:r>
      <w:r w:rsidR="006514D0">
        <w:rPr>
          <w:spacing w:val="37"/>
          <w:rPrChange w:id="6352" w:author="Author" w:date="2015-07-30T15:37:00Z">
            <w:rPr>
              <w:rFonts w:ascii="Times New Roman" w:hAnsi="Times New Roman"/>
              <w:sz w:val="20"/>
            </w:rPr>
          </w:rPrChange>
        </w:rPr>
        <w:t xml:space="preserve"> </w:t>
      </w:r>
      <w:r w:rsidR="006514D0" w:rsidRPr="006514D0">
        <w:t>including</w:t>
      </w:r>
      <w:r w:rsidR="006514D0">
        <w:rPr>
          <w:spacing w:val="37"/>
          <w:rPrChange w:id="6353" w:author="Author" w:date="2015-07-30T15:37:00Z">
            <w:rPr>
              <w:rFonts w:ascii="Times New Roman" w:hAnsi="Times New Roman"/>
              <w:sz w:val="20"/>
            </w:rPr>
          </w:rPrChange>
        </w:rPr>
        <w:t xml:space="preserve"> </w:t>
      </w:r>
      <w:r w:rsidR="006514D0" w:rsidRPr="006514D0">
        <w:t>vocational</w:t>
      </w:r>
      <w:r w:rsidR="006514D0">
        <w:rPr>
          <w:spacing w:val="36"/>
          <w:rPrChange w:id="6354" w:author="Author" w:date="2015-07-30T15:37:00Z">
            <w:rPr>
              <w:rFonts w:ascii="Times New Roman" w:hAnsi="Times New Roman"/>
              <w:sz w:val="20"/>
            </w:rPr>
          </w:rPrChange>
        </w:rPr>
        <w:t xml:space="preserve"> </w:t>
      </w:r>
      <w:r w:rsidR="006514D0" w:rsidRPr="006514D0">
        <w:t>training</w:t>
      </w:r>
      <w:r w:rsidR="006514D0">
        <w:rPr>
          <w:spacing w:val="37"/>
          <w:rPrChange w:id="6355" w:author="Author" w:date="2015-07-30T15:37:00Z">
            <w:rPr>
              <w:rFonts w:ascii="Times New Roman" w:hAnsi="Times New Roman"/>
              <w:sz w:val="20"/>
            </w:rPr>
          </w:rPrChange>
        </w:rPr>
        <w:t xml:space="preserve"> </w:t>
      </w:r>
      <w:r w:rsidR="006514D0" w:rsidRPr="006514D0">
        <w:t>and</w:t>
      </w:r>
      <w:r w:rsidR="006514D0">
        <w:rPr>
          <w:spacing w:val="36"/>
          <w:rPrChange w:id="6356" w:author="Author" w:date="2015-07-30T15:37:00Z">
            <w:rPr>
              <w:rFonts w:ascii="Times New Roman" w:hAnsi="Times New Roman"/>
              <w:sz w:val="20"/>
            </w:rPr>
          </w:rPrChange>
        </w:rPr>
        <w:t xml:space="preserve"> </w:t>
      </w:r>
      <w:r w:rsidR="006514D0" w:rsidRPr="006514D0">
        <w:t>information</w:t>
      </w:r>
      <w:r w:rsidR="006514D0">
        <w:rPr>
          <w:spacing w:val="36"/>
          <w:rPrChange w:id="6357" w:author="Author" w:date="2015-07-30T15:37:00Z">
            <w:rPr>
              <w:rFonts w:ascii="Times New Roman" w:hAnsi="Times New Roman"/>
              <w:sz w:val="20"/>
            </w:rPr>
          </w:rPrChange>
        </w:rPr>
        <w:t xml:space="preserve"> </w:t>
      </w:r>
      <w:r w:rsidR="006514D0" w:rsidRPr="006514D0">
        <w:t>and</w:t>
      </w:r>
      <w:r w:rsidR="006514D0">
        <w:rPr>
          <w:spacing w:val="38"/>
          <w:rPrChange w:id="6358" w:author="Author" w:date="2015-07-30T15:37:00Z">
            <w:rPr>
              <w:rFonts w:ascii="Times New Roman" w:hAnsi="Times New Roman"/>
              <w:sz w:val="20"/>
            </w:rPr>
          </w:rPrChange>
        </w:rPr>
        <w:t xml:space="preserve"> </w:t>
      </w:r>
      <w:r w:rsidR="006514D0" w:rsidRPr="006514D0">
        <w:t>communications</w:t>
      </w:r>
      <w:r w:rsidR="006514D0">
        <w:rPr>
          <w:spacing w:val="36"/>
          <w:rPrChange w:id="6359" w:author="Author" w:date="2015-07-30T15:37:00Z">
            <w:rPr>
              <w:rFonts w:ascii="Times New Roman" w:hAnsi="Times New Roman"/>
              <w:sz w:val="20"/>
            </w:rPr>
          </w:rPrChange>
        </w:rPr>
        <w:t xml:space="preserve"> </w:t>
      </w:r>
      <w:r w:rsidR="006514D0" w:rsidRPr="006514D0">
        <w:t>technology,</w:t>
      </w:r>
      <w:r w:rsidR="006514D0">
        <w:rPr>
          <w:w w:val="99"/>
          <w:rPrChange w:id="6360" w:author="Author" w:date="2015-07-30T15:37:00Z">
            <w:rPr>
              <w:rFonts w:ascii="Times New Roman" w:hAnsi="Times New Roman"/>
              <w:sz w:val="20"/>
            </w:rPr>
          </w:rPrChange>
        </w:rPr>
        <w:t xml:space="preserve"> </w:t>
      </w:r>
      <w:r w:rsidR="006514D0" w:rsidRPr="006514D0">
        <w:t>technical, engineering and scientific programmes, in developed countries and other developing</w:t>
      </w:r>
      <w:r w:rsidR="006514D0">
        <w:rPr>
          <w:spacing w:val="-33"/>
          <w:rPrChange w:id="6361" w:author="Author" w:date="2015-07-30T15:37:00Z">
            <w:rPr>
              <w:rFonts w:ascii="Times New Roman" w:hAnsi="Times New Roman"/>
              <w:sz w:val="20"/>
            </w:rPr>
          </w:rPrChange>
        </w:rPr>
        <w:t xml:space="preserve"> </w:t>
      </w:r>
      <w:r w:rsidR="006514D0" w:rsidRPr="006514D0">
        <w:t>countries</w:t>
      </w:r>
      <w:del w:id="6362" w:author="Author" w:date="2015-07-30T15:37:00Z">
        <w:r w:rsidRPr="00B93DD0">
          <w:rPr>
            <w:rFonts w:cs="Times New Roman"/>
          </w:rPr>
          <w:delText xml:space="preserve">  </w:delText>
        </w:r>
      </w:del>
    </w:p>
    <w:p w14:paraId="1D3CFFA8" w14:textId="725EBB03" w:rsidR="00804791" w:rsidRDefault="00B93DD0">
      <w:pPr>
        <w:pStyle w:val="ListParagraph"/>
        <w:numPr>
          <w:ilvl w:val="1"/>
          <w:numId w:val="27"/>
        </w:numPr>
        <w:tabs>
          <w:tab w:val="left" w:pos="528"/>
        </w:tabs>
        <w:spacing w:before="155" w:line="261" w:lineRule="auto"/>
        <w:ind w:right="111" w:hanging="427"/>
        <w:jc w:val="both"/>
        <w:rPr>
          <w:rFonts w:ascii="Times New Roman" w:eastAsia="Times New Roman" w:hAnsi="Times New Roman" w:cs="Times New Roman"/>
          <w:sz w:val="20"/>
          <w:szCs w:val="20"/>
        </w:rPr>
        <w:pPrChange w:id="6363" w:author="Author" w:date="2015-07-30T15:37:00Z">
          <w:pPr>
            <w:spacing w:after="24"/>
            <w:ind w:right="8"/>
            <w:jc w:val="both"/>
          </w:pPr>
        </w:pPrChange>
      </w:pPr>
      <w:del w:id="6364" w:author="Author" w:date="2015-07-30T15:37:00Z">
        <w:r w:rsidRPr="00B93DD0">
          <w:rPr>
            <w:rFonts w:ascii="Times New Roman" w:hAnsi="Times New Roman" w:cs="Times New Roman"/>
            <w:sz w:val="20"/>
            <w:szCs w:val="20"/>
          </w:rPr>
          <w:delText xml:space="preserve">4.c </w:delText>
        </w:r>
        <w:r w:rsidRPr="00B93DD0">
          <w:rPr>
            <w:rFonts w:ascii="Times New Roman" w:hAnsi="Times New Roman" w:cs="Times New Roman"/>
            <w:sz w:val="20"/>
            <w:szCs w:val="20"/>
          </w:rPr>
          <w:tab/>
        </w:r>
      </w:del>
      <w:r w:rsidR="006514D0">
        <w:rPr>
          <w:rFonts w:ascii="Times New Roman"/>
          <w:b/>
          <w:sz w:val="20"/>
          <w:rPrChange w:id="6365" w:author="Author" w:date="2015-07-30T15:37:00Z">
            <w:rPr>
              <w:rFonts w:ascii="Times New Roman" w:hAnsi="Times New Roman"/>
              <w:sz w:val="20"/>
            </w:rPr>
          </w:rPrChange>
        </w:rPr>
        <w:t xml:space="preserve">By 2030, </w:t>
      </w:r>
      <w:ins w:id="6366" w:author="Author" w:date="2015-07-30T15:37:00Z">
        <w:r w:rsidR="006514D0">
          <w:rPr>
            <w:rFonts w:ascii="Times New Roman"/>
            <w:b/>
            <w:sz w:val="20"/>
          </w:rPr>
          <w:t xml:space="preserve">substantially </w:t>
        </w:r>
      </w:ins>
      <w:r w:rsidR="006514D0">
        <w:rPr>
          <w:rFonts w:ascii="Times New Roman"/>
          <w:b/>
          <w:sz w:val="20"/>
          <w:rPrChange w:id="6367" w:author="Author" w:date="2015-07-30T15:37:00Z">
            <w:rPr>
              <w:rFonts w:ascii="Times New Roman" w:hAnsi="Times New Roman"/>
              <w:sz w:val="20"/>
            </w:rPr>
          </w:rPrChange>
        </w:rPr>
        <w:t>increase</w:t>
      </w:r>
      <w:del w:id="6368" w:author="Author" w:date="2015-07-30T15:37:00Z">
        <w:r w:rsidRPr="00B93DD0">
          <w:rPr>
            <w:rFonts w:ascii="Times New Roman" w:hAnsi="Times New Roman" w:cs="Times New Roman"/>
            <w:sz w:val="20"/>
            <w:szCs w:val="20"/>
          </w:rPr>
          <w:delText xml:space="preserve"> by [x] per cent</w:delText>
        </w:r>
      </w:del>
      <w:r w:rsidR="006514D0">
        <w:rPr>
          <w:rFonts w:ascii="Times New Roman"/>
          <w:b/>
          <w:sz w:val="20"/>
          <w:rPrChange w:id="6369" w:author="Author" w:date="2015-07-30T15:37:00Z">
            <w:rPr>
              <w:rFonts w:ascii="Times New Roman" w:hAnsi="Times New Roman"/>
              <w:sz w:val="20"/>
            </w:rPr>
          </w:rPrChange>
        </w:rPr>
        <w:t xml:space="preserve"> the supply of qualified teachers, including through</w:t>
      </w:r>
      <w:r w:rsidR="006514D0">
        <w:rPr>
          <w:rFonts w:ascii="Times New Roman"/>
          <w:b/>
          <w:spacing w:val="44"/>
          <w:sz w:val="20"/>
          <w:rPrChange w:id="6370" w:author="Author" w:date="2015-07-30T15:37:00Z">
            <w:rPr>
              <w:rFonts w:ascii="Times New Roman" w:hAnsi="Times New Roman"/>
              <w:sz w:val="20"/>
            </w:rPr>
          </w:rPrChange>
        </w:rPr>
        <w:t xml:space="preserve"> </w:t>
      </w:r>
      <w:r w:rsidR="006514D0">
        <w:rPr>
          <w:rFonts w:ascii="Times New Roman"/>
          <w:b/>
          <w:sz w:val="20"/>
          <w:rPrChange w:id="6371" w:author="Author" w:date="2015-07-30T15:37:00Z">
            <w:rPr>
              <w:rFonts w:ascii="Times New Roman" w:hAnsi="Times New Roman"/>
              <w:sz w:val="20"/>
            </w:rPr>
          </w:rPrChange>
        </w:rPr>
        <w:t>international</w:t>
      </w:r>
      <w:r w:rsidR="006514D0">
        <w:rPr>
          <w:rFonts w:ascii="Times New Roman"/>
          <w:b/>
          <w:w w:val="99"/>
          <w:sz w:val="20"/>
          <w:rPrChange w:id="6372" w:author="Author" w:date="2015-07-30T15:37:00Z">
            <w:rPr>
              <w:rFonts w:ascii="Times New Roman" w:hAnsi="Times New Roman"/>
              <w:sz w:val="20"/>
            </w:rPr>
          </w:rPrChange>
        </w:rPr>
        <w:t xml:space="preserve"> </w:t>
      </w:r>
      <w:r w:rsidR="006514D0">
        <w:rPr>
          <w:rFonts w:ascii="Times New Roman"/>
          <w:b/>
          <w:sz w:val="20"/>
          <w:rPrChange w:id="6373" w:author="Author" w:date="2015-07-30T15:37:00Z">
            <w:rPr>
              <w:rFonts w:ascii="Times New Roman" w:hAnsi="Times New Roman"/>
              <w:sz w:val="20"/>
            </w:rPr>
          </w:rPrChange>
        </w:rPr>
        <w:t>cooperation for teacher training in developing countries, especially least developed countries and</w:t>
      </w:r>
      <w:r w:rsidR="006514D0">
        <w:rPr>
          <w:rFonts w:ascii="Times New Roman"/>
          <w:b/>
          <w:spacing w:val="33"/>
          <w:sz w:val="20"/>
          <w:rPrChange w:id="6374" w:author="Author" w:date="2015-07-30T15:37:00Z">
            <w:rPr>
              <w:rFonts w:ascii="Times New Roman" w:hAnsi="Times New Roman"/>
              <w:sz w:val="20"/>
            </w:rPr>
          </w:rPrChange>
        </w:rPr>
        <w:t xml:space="preserve"> </w:t>
      </w:r>
      <w:r w:rsidR="006514D0">
        <w:rPr>
          <w:rFonts w:ascii="Times New Roman"/>
          <w:b/>
          <w:sz w:val="20"/>
          <w:rPrChange w:id="6375" w:author="Author" w:date="2015-07-30T15:37:00Z">
            <w:rPr>
              <w:rFonts w:ascii="Times New Roman" w:hAnsi="Times New Roman"/>
              <w:sz w:val="20"/>
            </w:rPr>
          </w:rPrChange>
        </w:rPr>
        <w:t>small</w:t>
      </w:r>
      <w:r w:rsidR="006514D0">
        <w:rPr>
          <w:rFonts w:ascii="Times New Roman"/>
          <w:b/>
          <w:w w:val="99"/>
          <w:sz w:val="20"/>
          <w:rPrChange w:id="6376" w:author="Author" w:date="2015-07-30T15:37:00Z">
            <w:rPr>
              <w:rFonts w:ascii="Times New Roman" w:hAnsi="Times New Roman"/>
              <w:sz w:val="20"/>
            </w:rPr>
          </w:rPrChange>
        </w:rPr>
        <w:t xml:space="preserve"> </w:t>
      </w:r>
      <w:r w:rsidR="006514D0">
        <w:rPr>
          <w:rFonts w:ascii="Times New Roman"/>
          <w:b/>
          <w:sz w:val="20"/>
          <w:rPrChange w:id="6377" w:author="Author" w:date="2015-07-30T15:37:00Z">
            <w:rPr>
              <w:rFonts w:ascii="Times New Roman" w:hAnsi="Times New Roman"/>
              <w:sz w:val="20"/>
            </w:rPr>
          </w:rPrChange>
        </w:rPr>
        <w:t>island developing</w:t>
      </w:r>
      <w:r w:rsidR="006514D0">
        <w:rPr>
          <w:rFonts w:ascii="Times New Roman"/>
          <w:b/>
          <w:spacing w:val="-2"/>
          <w:sz w:val="20"/>
          <w:rPrChange w:id="6378" w:author="Author" w:date="2015-07-30T15:37:00Z">
            <w:rPr>
              <w:rFonts w:ascii="Times New Roman" w:hAnsi="Times New Roman"/>
              <w:sz w:val="20"/>
            </w:rPr>
          </w:rPrChange>
        </w:rPr>
        <w:t xml:space="preserve"> </w:t>
      </w:r>
      <w:r w:rsidR="006514D0">
        <w:rPr>
          <w:rFonts w:ascii="Times New Roman"/>
          <w:b/>
          <w:sz w:val="20"/>
          <w:rPrChange w:id="6379" w:author="Author" w:date="2015-07-30T15:37:00Z">
            <w:rPr>
              <w:rFonts w:ascii="Times New Roman" w:hAnsi="Times New Roman"/>
              <w:sz w:val="20"/>
            </w:rPr>
          </w:rPrChange>
        </w:rPr>
        <w:t>States</w:t>
      </w:r>
      <w:del w:id="6380" w:author="Author" w:date="2015-07-30T15:37:00Z">
        <w:r w:rsidRPr="00B93DD0">
          <w:rPr>
            <w:rFonts w:ascii="Times New Roman" w:hAnsi="Times New Roman" w:cs="Times New Roman"/>
            <w:sz w:val="20"/>
            <w:szCs w:val="20"/>
          </w:rPr>
          <w:delText xml:space="preserve">  </w:delText>
        </w:r>
      </w:del>
    </w:p>
    <w:p w14:paraId="482894F7" w14:textId="77777777" w:rsidR="00804791" w:rsidRDefault="00804791">
      <w:pPr>
        <w:spacing w:before="7"/>
        <w:rPr>
          <w:rFonts w:ascii="Times New Roman" w:hAnsi="Times New Roman"/>
          <w:b/>
          <w:sz w:val="25"/>
          <w:rPrChange w:id="6381" w:author="Author" w:date="2015-07-30T15:37:00Z">
            <w:rPr>
              <w:rFonts w:ascii="Times New Roman" w:hAnsi="Times New Roman"/>
              <w:sz w:val="20"/>
            </w:rPr>
          </w:rPrChange>
        </w:rPr>
        <w:pPrChange w:id="6382" w:author="Author" w:date="2015-07-30T15:37:00Z">
          <w:pPr>
            <w:spacing w:after="24"/>
            <w:ind w:left="426" w:right="8" w:hanging="426"/>
            <w:jc w:val="both"/>
          </w:pPr>
        </w:pPrChange>
      </w:pPr>
    </w:p>
    <w:p w14:paraId="57E7A5C4" w14:textId="37394C6A" w:rsidR="00804791" w:rsidRDefault="006514D0">
      <w:pPr>
        <w:ind w:left="100"/>
        <w:rPr>
          <w:rFonts w:ascii="Times New Roman" w:eastAsia="Times New Roman" w:hAnsi="Times New Roman" w:cs="Times New Roman"/>
          <w:sz w:val="20"/>
          <w:szCs w:val="20"/>
        </w:rPr>
        <w:pPrChange w:id="6383" w:author="Author" w:date="2015-07-30T15:37:00Z">
          <w:pPr>
            <w:spacing w:after="120"/>
            <w:ind w:left="426" w:right="70" w:hanging="426"/>
            <w:jc w:val="both"/>
          </w:pPr>
        </w:pPrChange>
      </w:pPr>
      <w:r>
        <w:rPr>
          <w:rFonts w:ascii="Times New Roman"/>
          <w:b/>
          <w:sz w:val="20"/>
          <w:rPrChange w:id="6384" w:author="Author" w:date="2015-07-30T15:37:00Z">
            <w:rPr>
              <w:rFonts w:ascii="Times New Roman" w:hAnsi="Times New Roman"/>
              <w:b/>
              <w:sz w:val="20"/>
            </w:rPr>
          </w:rPrChange>
        </w:rPr>
        <w:t>Goal 5. Achieve gender equality and empower all women and</w:t>
      </w:r>
      <w:r>
        <w:rPr>
          <w:rFonts w:ascii="Times New Roman"/>
          <w:b/>
          <w:spacing w:val="-26"/>
          <w:sz w:val="20"/>
          <w:rPrChange w:id="6385" w:author="Author" w:date="2015-07-30T15:37:00Z">
            <w:rPr>
              <w:rFonts w:ascii="Times New Roman" w:hAnsi="Times New Roman"/>
              <w:b/>
              <w:sz w:val="20"/>
            </w:rPr>
          </w:rPrChange>
        </w:rPr>
        <w:t xml:space="preserve"> </w:t>
      </w:r>
      <w:r>
        <w:rPr>
          <w:rFonts w:ascii="Times New Roman"/>
          <w:b/>
          <w:sz w:val="20"/>
          <w:rPrChange w:id="6386" w:author="Author" w:date="2015-07-30T15:37:00Z">
            <w:rPr>
              <w:rFonts w:ascii="Times New Roman" w:hAnsi="Times New Roman"/>
              <w:b/>
              <w:sz w:val="20"/>
            </w:rPr>
          </w:rPrChange>
        </w:rPr>
        <w:t>girls</w:t>
      </w:r>
      <w:del w:id="6387" w:author="Author" w:date="2015-07-30T15:37:00Z">
        <w:r w:rsidR="00B93DD0" w:rsidRPr="00B93DD0">
          <w:rPr>
            <w:rFonts w:ascii="Times New Roman" w:hAnsi="Times New Roman" w:cs="Times New Roman"/>
            <w:sz w:val="20"/>
            <w:szCs w:val="20"/>
          </w:rPr>
          <w:delText xml:space="preserve"> </w:delText>
        </w:r>
      </w:del>
    </w:p>
    <w:p w14:paraId="6CCF2877" w14:textId="141B3090" w:rsidR="00804791" w:rsidRDefault="00B93DD0">
      <w:pPr>
        <w:pStyle w:val="ListParagraph"/>
        <w:numPr>
          <w:ilvl w:val="1"/>
          <w:numId w:val="26"/>
        </w:numPr>
        <w:tabs>
          <w:tab w:val="left" w:pos="528"/>
        </w:tabs>
        <w:spacing w:before="115"/>
        <w:ind w:hanging="427"/>
        <w:rPr>
          <w:rFonts w:ascii="Times New Roman" w:eastAsia="Times New Roman" w:hAnsi="Times New Roman" w:cs="Times New Roman"/>
          <w:sz w:val="20"/>
          <w:szCs w:val="20"/>
        </w:rPr>
        <w:pPrChange w:id="6388" w:author="Author" w:date="2015-07-30T15:37:00Z">
          <w:pPr>
            <w:tabs>
              <w:tab w:val="center" w:pos="1398"/>
              <w:tab w:val="center" w:pos="4827"/>
            </w:tabs>
            <w:jc w:val="both"/>
          </w:pPr>
        </w:pPrChange>
      </w:pPr>
      <w:del w:id="6389" w:author="Author" w:date="2015-07-30T15:37:00Z">
        <w:r w:rsidRPr="00B93DD0">
          <w:rPr>
            <w:rFonts w:ascii="Times New Roman" w:hAnsi="Times New Roman" w:cs="Times New Roman"/>
            <w:sz w:val="20"/>
            <w:szCs w:val="20"/>
          </w:rPr>
          <w:delText xml:space="preserve">5.1 </w:delText>
        </w:r>
        <w:r w:rsidRPr="00B93DD0">
          <w:rPr>
            <w:rFonts w:ascii="Times New Roman" w:hAnsi="Times New Roman" w:cs="Times New Roman"/>
            <w:sz w:val="20"/>
            <w:szCs w:val="20"/>
          </w:rPr>
          <w:tab/>
        </w:r>
      </w:del>
      <w:r w:rsidR="006514D0">
        <w:rPr>
          <w:rFonts w:ascii="Times New Roman"/>
          <w:sz w:val="20"/>
          <w:rPrChange w:id="6390" w:author="Author" w:date="2015-07-30T15:37:00Z">
            <w:rPr>
              <w:rFonts w:ascii="Times New Roman" w:hAnsi="Times New Roman"/>
              <w:sz w:val="20"/>
            </w:rPr>
          </w:rPrChange>
        </w:rPr>
        <w:t>End all forms of discrimination against all women and girls</w:t>
      </w:r>
      <w:r w:rsidR="006514D0">
        <w:rPr>
          <w:rFonts w:ascii="Times New Roman"/>
          <w:spacing w:val="-3"/>
          <w:sz w:val="20"/>
          <w:rPrChange w:id="6391" w:author="Author" w:date="2015-07-30T15:37:00Z">
            <w:rPr>
              <w:rFonts w:ascii="Times New Roman" w:hAnsi="Times New Roman"/>
              <w:sz w:val="20"/>
            </w:rPr>
          </w:rPrChange>
        </w:rPr>
        <w:t xml:space="preserve"> </w:t>
      </w:r>
      <w:r w:rsidR="006514D0">
        <w:rPr>
          <w:rFonts w:ascii="Times New Roman"/>
          <w:sz w:val="20"/>
          <w:rPrChange w:id="6392" w:author="Author" w:date="2015-07-30T15:37:00Z">
            <w:rPr>
              <w:rFonts w:ascii="Times New Roman" w:hAnsi="Times New Roman"/>
              <w:sz w:val="20"/>
            </w:rPr>
          </w:rPrChange>
        </w:rPr>
        <w:t>everywhere</w:t>
      </w:r>
      <w:del w:id="6393" w:author="Author" w:date="2015-07-30T15:37:00Z">
        <w:r w:rsidRPr="00B93DD0">
          <w:rPr>
            <w:rFonts w:ascii="Times New Roman" w:hAnsi="Times New Roman" w:cs="Times New Roman"/>
            <w:sz w:val="20"/>
            <w:szCs w:val="20"/>
          </w:rPr>
          <w:delText xml:space="preserve">  </w:delText>
        </w:r>
      </w:del>
    </w:p>
    <w:p w14:paraId="62505C62" w14:textId="37706363" w:rsidR="00804791" w:rsidRDefault="00B93DD0">
      <w:pPr>
        <w:pStyle w:val="ListParagraph"/>
        <w:numPr>
          <w:ilvl w:val="1"/>
          <w:numId w:val="26"/>
        </w:numPr>
        <w:tabs>
          <w:tab w:val="left" w:pos="528"/>
        </w:tabs>
        <w:spacing w:before="178" w:line="256" w:lineRule="auto"/>
        <w:ind w:right="103" w:hanging="427"/>
        <w:jc w:val="both"/>
        <w:rPr>
          <w:rFonts w:ascii="Times New Roman" w:eastAsia="Times New Roman" w:hAnsi="Times New Roman" w:cs="Times New Roman"/>
          <w:sz w:val="20"/>
          <w:szCs w:val="20"/>
        </w:rPr>
        <w:pPrChange w:id="6394" w:author="Author" w:date="2015-07-30T15:37:00Z">
          <w:pPr>
            <w:ind w:right="8"/>
            <w:jc w:val="both"/>
          </w:pPr>
        </w:pPrChange>
      </w:pPr>
      <w:del w:id="6395" w:author="Author" w:date="2015-07-30T15:37:00Z">
        <w:r w:rsidRPr="00B93DD0">
          <w:rPr>
            <w:rFonts w:ascii="Times New Roman" w:hAnsi="Times New Roman" w:cs="Times New Roman"/>
            <w:sz w:val="20"/>
            <w:szCs w:val="20"/>
          </w:rPr>
          <w:delText xml:space="preserve">5.2 </w:delText>
        </w:r>
        <w:r w:rsidRPr="00B93DD0">
          <w:rPr>
            <w:rFonts w:ascii="Times New Roman" w:hAnsi="Times New Roman" w:cs="Times New Roman"/>
            <w:sz w:val="20"/>
            <w:szCs w:val="20"/>
          </w:rPr>
          <w:tab/>
        </w:r>
      </w:del>
      <w:r w:rsidR="006514D0">
        <w:rPr>
          <w:rFonts w:ascii="Times New Roman"/>
          <w:sz w:val="20"/>
          <w:rPrChange w:id="6396" w:author="Author" w:date="2015-07-30T15:37:00Z">
            <w:rPr>
              <w:rFonts w:ascii="Times New Roman" w:hAnsi="Times New Roman"/>
              <w:sz w:val="20"/>
            </w:rPr>
          </w:rPrChange>
        </w:rPr>
        <w:t>Eliminate</w:t>
      </w:r>
      <w:r w:rsidR="006514D0">
        <w:rPr>
          <w:rFonts w:ascii="Times New Roman"/>
          <w:spacing w:val="42"/>
          <w:sz w:val="20"/>
          <w:rPrChange w:id="6397" w:author="Author" w:date="2015-07-30T15:37:00Z">
            <w:rPr>
              <w:rFonts w:ascii="Times New Roman" w:hAnsi="Times New Roman"/>
              <w:sz w:val="20"/>
            </w:rPr>
          </w:rPrChange>
        </w:rPr>
        <w:t xml:space="preserve"> </w:t>
      </w:r>
      <w:r w:rsidR="006514D0">
        <w:rPr>
          <w:rFonts w:ascii="Times New Roman"/>
          <w:sz w:val="20"/>
          <w:rPrChange w:id="6398" w:author="Author" w:date="2015-07-30T15:37:00Z">
            <w:rPr>
              <w:rFonts w:ascii="Times New Roman" w:hAnsi="Times New Roman"/>
              <w:sz w:val="20"/>
            </w:rPr>
          </w:rPrChange>
        </w:rPr>
        <w:t>all</w:t>
      </w:r>
      <w:r w:rsidR="006514D0">
        <w:rPr>
          <w:rFonts w:ascii="Times New Roman"/>
          <w:spacing w:val="43"/>
          <w:sz w:val="20"/>
          <w:rPrChange w:id="6399" w:author="Author" w:date="2015-07-30T15:37:00Z">
            <w:rPr>
              <w:rFonts w:ascii="Times New Roman" w:hAnsi="Times New Roman"/>
              <w:sz w:val="20"/>
            </w:rPr>
          </w:rPrChange>
        </w:rPr>
        <w:t xml:space="preserve"> </w:t>
      </w:r>
      <w:r w:rsidR="006514D0">
        <w:rPr>
          <w:rFonts w:ascii="Times New Roman"/>
          <w:sz w:val="20"/>
          <w:rPrChange w:id="6400" w:author="Author" w:date="2015-07-30T15:37:00Z">
            <w:rPr>
              <w:rFonts w:ascii="Times New Roman" w:hAnsi="Times New Roman"/>
              <w:sz w:val="20"/>
            </w:rPr>
          </w:rPrChange>
        </w:rPr>
        <w:t>forms</w:t>
      </w:r>
      <w:r w:rsidR="006514D0">
        <w:rPr>
          <w:rFonts w:ascii="Times New Roman"/>
          <w:spacing w:val="40"/>
          <w:sz w:val="20"/>
          <w:rPrChange w:id="6401" w:author="Author" w:date="2015-07-30T15:37:00Z">
            <w:rPr>
              <w:rFonts w:ascii="Times New Roman" w:hAnsi="Times New Roman"/>
              <w:sz w:val="20"/>
            </w:rPr>
          </w:rPrChange>
        </w:rPr>
        <w:t xml:space="preserve"> </w:t>
      </w:r>
      <w:r w:rsidR="006514D0">
        <w:rPr>
          <w:rFonts w:ascii="Times New Roman"/>
          <w:sz w:val="20"/>
          <w:rPrChange w:id="6402" w:author="Author" w:date="2015-07-30T15:37:00Z">
            <w:rPr>
              <w:rFonts w:ascii="Times New Roman" w:hAnsi="Times New Roman"/>
              <w:sz w:val="20"/>
            </w:rPr>
          </w:rPrChange>
        </w:rPr>
        <w:t>of</w:t>
      </w:r>
      <w:r w:rsidR="006514D0">
        <w:rPr>
          <w:rFonts w:ascii="Times New Roman"/>
          <w:spacing w:val="39"/>
          <w:sz w:val="20"/>
          <w:rPrChange w:id="6403" w:author="Author" w:date="2015-07-30T15:37:00Z">
            <w:rPr>
              <w:rFonts w:ascii="Times New Roman" w:hAnsi="Times New Roman"/>
              <w:sz w:val="20"/>
            </w:rPr>
          </w:rPrChange>
        </w:rPr>
        <w:t xml:space="preserve"> </w:t>
      </w:r>
      <w:r w:rsidR="006514D0">
        <w:rPr>
          <w:rFonts w:ascii="Times New Roman"/>
          <w:sz w:val="20"/>
          <w:rPrChange w:id="6404" w:author="Author" w:date="2015-07-30T15:37:00Z">
            <w:rPr>
              <w:rFonts w:ascii="Times New Roman" w:hAnsi="Times New Roman"/>
              <w:sz w:val="20"/>
            </w:rPr>
          </w:rPrChange>
        </w:rPr>
        <w:t>violence</w:t>
      </w:r>
      <w:r w:rsidR="006514D0">
        <w:rPr>
          <w:rFonts w:ascii="Times New Roman"/>
          <w:spacing w:val="42"/>
          <w:sz w:val="20"/>
          <w:rPrChange w:id="6405" w:author="Author" w:date="2015-07-30T15:37:00Z">
            <w:rPr>
              <w:rFonts w:ascii="Times New Roman" w:hAnsi="Times New Roman"/>
              <w:sz w:val="20"/>
            </w:rPr>
          </w:rPrChange>
        </w:rPr>
        <w:t xml:space="preserve"> </w:t>
      </w:r>
      <w:r w:rsidR="006514D0">
        <w:rPr>
          <w:rFonts w:ascii="Times New Roman"/>
          <w:sz w:val="20"/>
          <w:rPrChange w:id="6406" w:author="Author" w:date="2015-07-30T15:37:00Z">
            <w:rPr>
              <w:rFonts w:ascii="Times New Roman" w:hAnsi="Times New Roman"/>
              <w:sz w:val="20"/>
            </w:rPr>
          </w:rPrChange>
        </w:rPr>
        <w:t>against</w:t>
      </w:r>
      <w:r w:rsidR="006514D0">
        <w:rPr>
          <w:rFonts w:ascii="Times New Roman"/>
          <w:spacing w:val="41"/>
          <w:sz w:val="20"/>
          <w:rPrChange w:id="6407" w:author="Author" w:date="2015-07-30T15:37:00Z">
            <w:rPr>
              <w:rFonts w:ascii="Times New Roman" w:hAnsi="Times New Roman"/>
              <w:sz w:val="20"/>
            </w:rPr>
          </w:rPrChange>
        </w:rPr>
        <w:t xml:space="preserve"> </w:t>
      </w:r>
      <w:r w:rsidR="006514D0">
        <w:rPr>
          <w:rFonts w:ascii="Times New Roman"/>
          <w:sz w:val="20"/>
          <w:rPrChange w:id="6408" w:author="Author" w:date="2015-07-30T15:37:00Z">
            <w:rPr>
              <w:rFonts w:ascii="Times New Roman" w:hAnsi="Times New Roman"/>
              <w:sz w:val="20"/>
            </w:rPr>
          </w:rPrChange>
        </w:rPr>
        <w:t>all</w:t>
      </w:r>
      <w:r w:rsidR="006514D0">
        <w:rPr>
          <w:rFonts w:ascii="Times New Roman"/>
          <w:spacing w:val="43"/>
          <w:sz w:val="20"/>
          <w:rPrChange w:id="6409" w:author="Author" w:date="2015-07-30T15:37:00Z">
            <w:rPr>
              <w:rFonts w:ascii="Times New Roman" w:hAnsi="Times New Roman"/>
              <w:sz w:val="20"/>
            </w:rPr>
          </w:rPrChange>
        </w:rPr>
        <w:t xml:space="preserve"> </w:t>
      </w:r>
      <w:r w:rsidR="006514D0">
        <w:rPr>
          <w:rFonts w:ascii="Times New Roman"/>
          <w:sz w:val="20"/>
          <w:rPrChange w:id="6410" w:author="Author" w:date="2015-07-30T15:37:00Z">
            <w:rPr>
              <w:rFonts w:ascii="Times New Roman" w:hAnsi="Times New Roman"/>
              <w:sz w:val="20"/>
            </w:rPr>
          </w:rPrChange>
        </w:rPr>
        <w:t>women</w:t>
      </w:r>
      <w:r w:rsidR="006514D0">
        <w:rPr>
          <w:rFonts w:ascii="Times New Roman"/>
          <w:spacing w:val="40"/>
          <w:sz w:val="20"/>
          <w:rPrChange w:id="6411" w:author="Author" w:date="2015-07-30T15:37:00Z">
            <w:rPr>
              <w:rFonts w:ascii="Times New Roman" w:hAnsi="Times New Roman"/>
              <w:sz w:val="20"/>
            </w:rPr>
          </w:rPrChange>
        </w:rPr>
        <w:t xml:space="preserve"> </w:t>
      </w:r>
      <w:r w:rsidR="006514D0">
        <w:rPr>
          <w:rFonts w:ascii="Times New Roman"/>
          <w:sz w:val="20"/>
          <w:rPrChange w:id="6412" w:author="Author" w:date="2015-07-30T15:37:00Z">
            <w:rPr>
              <w:rFonts w:ascii="Times New Roman" w:hAnsi="Times New Roman"/>
              <w:sz w:val="20"/>
            </w:rPr>
          </w:rPrChange>
        </w:rPr>
        <w:t>and</w:t>
      </w:r>
      <w:r w:rsidR="006514D0">
        <w:rPr>
          <w:rFonts w:ascii="Times New Roman"/>
          <w:spacing w:val="44"/>
          <w:sz w:val="20"/>
          <w:rPrChange w:id="6413" w:author="Author" w:date="2015-07-30T15:37:00Z">
            <w:rPr>
              <w:rFonts w:ascii="Times New Roman" w:hAnsi="Times New Roman"/>
              <w:sz w:val="20"/>
            </w:rPr>
          </w:rPrChange>
        </w:rPr>
        <w:t xml:space="preserve"> </w:t>
      </w:r>
      <w:r w:rsidR="006514D0">
        <w:rPr>
          <w:rFonts w:ascii="Times New Roman"/>
          <w:sz w:val="20"/>
          <w:rPrChange w:id="6414" w:author="Author" w:date="2015-07-30T15:37:00Z">
            <w:rPr>
              <w:rFonts w:ascii="Times New Roman" w:hAnsi="Times New Roman"/>
              <w:sz w:val="20"/>
            </w:rPr>
          </w:rPrChange>
        </w:rPr>
        <w:t>girls</w:t>
      </w:r>
      <w:r w:rsidR="006514D0">
        <w:rPr>
          <w:rFonts w:ascii="Times New Roman"/>
          <w:spacing w:val="40"/>
          <w:sz w:val="20"/>
          <w:rPrChange w:id="6415" w:author="Author" w:date="2015-07-30T15:37:00Z">
            <w:rPr>
              <w:rFonts w:ascii="Times New Roman" w:hAnsi="Times New Roman"/>
              <w:sz w:val="20"/>
            </w:rPr>
          </w:rPrChange>
        </w:rPr>
        <w:t xml:space="preserve"> </w:t>
      </w:r>
      <w:r w:rsidR="006514D0">
        <w:rPr>
          <w:rFonts w:ascii="Times New Roman"/>
          <w:sz w:val="20"/>
          <w:rPrChange w:id="6416" w:author="Author" w:date="2015-07-30T15:37:00Z">
            <w:rPr>
              <w:rFonts w:ascii="Times New Roman" w:hAnsi="Times New Roman"/>
              <w:sz w:val="20"/>
            </w:rPr>
          </w:rPrChange>
        </w:rPr>
        <w:t>in</w:t>
      </w:r>
      <w:r w:rsidR="006514D0">
        <w:rPr>
          <w:rFonts w:ascii="Times New Roman"/>
          <w:spacing w:val="40"/>
          <w:sz w:val="20"/>
          <w:rPrChange w:id="6417" w:author="Author" w:date="2015-07-30T15:37:00Z">
            <w:rPr>
              <w:rFonts w:ascii="Times New Roman" w:hAnsi="Times New Roman"/>
              <w:sz w:val="20"/>
            </w:rPr>
          </w:rPrChange>
        </w:rPr>
        <w:t xml:space="preserve"> </w:t>
      </w:r>
      <w:r w:rsidR="006514D0">
        <w:rPr>
          <w:rFonts w:ascii="Times New Roman"/>
          <w:sz w:val="20"/>
          <w:rPrChange w:id="6418" w:author="Author" w:date="2015-07-30T15:37:00Z">
            <w:rPr>
              <w:rFonts w:ascii="Times New Roman" w:hAnsi="Times New Roman"/>
              <w:sz w:val="20"/>
            </w:rPr>
          </w:rPrChange>
        </w:rPr>
        <w:t>the</w:t>
      </w:r>
      <w:r w:rsidR="006514D0">
        <w:rPr>
          <w:rFonts w:ascii="Times New Roman"/>
          <w:spacing w:val="41"/>
          <w:sz w:val="20"/>
          <w:rPrChange w:id="6419" w:author="Author" w:date="2015-07-30T15:37:00Z">
            <w:rPr>
              <w:rFonts w:ascii="Times New Roman" w:hAnsi="Times New Roman"/>
              <w:sz w:val="20"/>
            </w:rPr>
          </w:rPrChange>
        </w:rPr>
        <w:t xml:space="preserve"> </w:t>
      </w:r>
      <w:r w:rsidR="006514D0">
        <w:rPr>
          <w:rFonts w:ascii="Times New Roman"/>
          <w:sz w:val="20"/>
          <w:rPrChange w:id="6420" w:author="Author" w:date="2015-07-30T15:37:00Z">
            <w:rPr>
              <w:rFonts w:ascii="Times New Roman" w:hAnsi="Times New Roman"/>
              <w:sz w:val="20"/>
            </w:rPr>
          </w:rPrChange>
        </w:rPr>
        <w:t>public</w:t>
      </w:r>
      <w:r w:rsidR="006514D0">
        <w:rPr>
          <w:rFonts w:ascii="Times New Roman"/>
          <w:spacing w:val="41"/>
          <w:sz w:val="20"/>
          <w:rPrChange w:id="6421" w:author="Author" w:date="2015-07-30T15:37:00Z">
            <w:rPr>
              <w:rFonts w:ascii="Times New Roman" w:hAnsi="Times New Roman"/>
              <w:sz w:val="20"/>
            </w:rPr>
          </w:rPrChange>
        </w:rPr>
        <w:t xml:space="preserve"> </w:t>
      </w:r>
      <w:r w:rsidR="006514D0">
        <w:rPr>
          <w:rFonts w:ascii="Times New Roman"/>
          <w:sz w:val="20"/>
          <w:rPrChange w:id="6422" w:author="Author" w:date="2015-07-30T15:37:00Z">
            <w:rPr>
              <w:rFonts w:ascii="Times New Roman" w:hAnsi="Times New Roman"/>
              <w:sz w:val="20"/>
            </w:rPr>
          </w:rPrChange>
        </w:rPr>
        <w:t>and</w:t>
      </w:r>
      <w:r w:rsidR="006514D0">
        <w:rPr>
          <w:rFonts w:ascii="Times New Roman"/>
          <w:spacing w:val="42"/>
          <w:sz w:val="20"/>
          <w:rPrChange w:id="6423" w:author="Author" w:date="2015-07-30T15:37:00Z">
            <w:rPr>
              <w:rFonts w:ascii="Times New Roman" w:hAnsi="Times New Roman"/>
              <w:sz w:val="20"/>
            </w:rPr>
          </w:rPrChange>
        </w:rPr>
        <w:t xml:space="preserve"> </w:t>
      </w:r>
      <w:r w:rsidR="006514D0">
        <w:rPr>
          <w:rFonts w:ascii="Times New Roman"/>
          <w:sz w:val="20"/>
          <w:rPrChange w:id="6424" w:author="Author" w:date="2015-07-30T15:37:00Z">
            <w:rPr>
              <w:rFonts w:ascii="Times New Roman" w:hAnsi="Times New Roman"/>
              <w:sz w:val="20"/>
            </w:rPr>
          </w:rPrChange>
        </w:rPr>
        <w:t>private</w:t>
      </w:r>
      <w:r w:rsidR="006514D0">
        <w:rPr>
          <w:rFonts w:ascii="Times New Roman"/>
          <w:spacing w:val="41"/>
          <w:sz w:val="20"/>
          <w:rPrChange w:id="6425" w:author="Author" w:date="2015-07-30T15:37:00Z">
            <w:rPr>
              <w:rFonts w:ascii="Times New Roman" w:hAnsi="Times New Roman"/>
              <w:sz w:val="20"/>
            </w:rPr>
          </w:rPrChange>
        </w:rPr>
        <w:t xml:space="preserve"> </w:t>
      </w:r>
      <w:r w:rsidR="006514D0">
        <w:rPr>
          <w:rFonts w:ascii="Times New Roman"/>
          <w:sz w:val="20"/>
          <w:rPrChange w:id="6426" w:author="Author" w:date="2015-07-30T15:37:00Z">
            <w:rPr>
              <w:rFonts w:ascii="Times New Roman" w:hAnsi="Times New Roman"/>
              <w:sz w:val="20"/>
            </w:rPr>
          </w:rPrChange>
        </w:rPr>
        <w:t>spheres,</w:t>
      </w:r>
      <w:r w:rsidR="006514D0">
        <w:rPr>
          <w:rFonts w:ascii="Times New Roman"/>
          <w:spacing w:val="41"/>
          <w:sz w:val="20"/>
          <w:rPrChange w:id="6427" w:author="Author" w:date="2015-07-30T15:37:00Z">
            <w:rPr>
              <w:rFonts w:ascii="Times New Roman" w:hAnsi="Times New Roman"/>
              <w:sz w:val="20"/>
            </w:rPr>
          </w:rPrChange>
        </w:rPr>
        <w:t xml:space="preserve"> </w:t>
      </w:r>
      <w:r w:rsidR="006514D0">
        <w:rPr>
          <w:rFonts w:ascii="Times New Roman"/>
          <w:sz w:val="20"/>
          <w:rPrChange w:id="6428" w:author="Author" w:date="2015-07-30T15:37:00Z">
            <w:rPr>
              <w:rFonts w:ascii="Times New Roman" w:hAnsi="Times New Roman"/>
              <w:sz w:val="20"/>
            </w:rPr>
          </w:rPrChange>
        </w:rPr>
        <w:t>including</w:t>
      </w:r>
      <w:r w:rsidR="006514D0">
        <w:rPr>
          <w:rFonts w:ascii="Times New Roman"/>
          <w:w w:val="99"/>
          <w:sz w:val="20"/>
          <w:rPrChange w:id="6429" w:author="Author" w:date="2015-07-30T15:37:00Z">
            <w:rPr>
              <w:rFonts w:ascii="Times New Roman" w:hAnsi="Times New Roman"/>
              <w:sz w:val="20"/>
            </w:rPr>
          </w:rPrChange>
        </w:rPr>
        <w:t xml:space="preserve"> </w:t>
      </w:r>
      <w:r w:rsidR="006514D0">
        <w:rPr>
          <w:rFonts w:ascii="Times New Roman"/>
          <w:sz w:val="20"/>
          <w:rPrChange w:id="6430" w:author="Author" w:date="2015-07-30T15:37:00Z">
            <w:rPr>
              <w:rFonts w:ascii="Times New Roman" w:hAnsi="Times New Roman"/>
              <w:sz w:val="20"/>
            </w:rPr>
          </w:rPrChange>
        </w:rPr>
        <w:t>trafficking and sexual and other types of</w:t>
      </w:r>
      <w:r w:rsidR="006514D0">
        <w:rPr>
          <w:rFonts w:ascii="Times New Roman"/>
          <w:spacing w:val="-4"/>
          <w:sz w:val="20"/>
          <w:rPrChange w:id="6431" w:author="Author" w:date="2015-07-30T15:37:00Z">
            <w:rPr>
              <w:rFonts w:ascii="Times New Roman" w:hAnsi="Times New Roman"/>
              <w:sz w:val="20"/>
            </w:rPr>
          </w:rPrChange>
        </w:rPr>
        <w:t xml:space="preserve"> </w:t>
      </w:r>
      <w:r w:rsidR="006514D0">
        <w:rPr>
          <w:rFonts w:ascii="Times New Roman"/>
          <w:sz w:val="20"/>
          <w:rPrChange w:id="6432" w:author="Author" w:date="2015-07-30T15:37:00Z">
            <w:rPr>
              <w:rFonts w:ascii="Times New Roman" w:hAnsi="Times New Roman"/>
              <w:sz w:val="20"/>
            </w:rPr>
          </w:rPrChange>
        </w:rPr>
        <w:t>exploitation</w:t>
      </w:r>
      <w:del w:id="6433" w:author="Author" w:date="2015-07-30T15:37:00Z">
        <w:r w:rsidRPr="00B93DD0">
          <w:rPr>
            <w:rFonts w:ascii="Times New Roman" w:hAnsi="Times New Roman" w:cs="Times New Roman"/>
            <w:sz w:val="20"/>
            <w:szCs w:val="20"/>
          </w:rPr>
          <w:delText xml:space="preserve">  </w:delText>
        </w:r>
      </w:del>
    </w:p>
    <w:p w14:paraId="3FF4FEE2" w14:textId="69FCA75F" w:rsidR="00804791" w:rsidRDefault="00B93DD0">
      <w:pPr>
        <w:pStyle w:val="ListParagraph"/>
        <w:numPr>
          <w:ilvl w:val="1"/>
          <w:numId w:val="26"/>
        </w:numPr>
        <w:tabs>
          <w:tab w:val="left" w:pos="528"/>
        </w:tabs>
        <w:spacing w:before="165"/>
        <w:ind w:hanging="427"/>
        <w:rPr>
          <w:rFonts w:ascii="Times New Roman" w:eastAsia="Times New Roman" w:hAnsi="Times New Roman" w:cs="Times New Roman"/>
          <w:sz w:val="20"/>
          <w:szCs w:val="20"/>
        </w:rPr>
        <w:pPrChange w:id="6434" w:author="Author" w:date="2015-07-30T15:37:00Z">
          <w:pPr>
            <w:ind w:right="8"/>
            <w:jc w:val="both"/>
          </w:pPr>
        </w:pPrChange>
      </w:pPr>
      <w:del w:id="6435" w:author="Author" w:date="2015-07-30T15:37:00Z">
        <w:r w:rsidRPr="00B93DD0">
          <w:rPr>
            <w:rFonts w:ascii="Times New Roman" w:hAnsi="Times New Roman" w:cs="Times New Roman"/>
            <w:sz w:val="20"/>
            <w:szCs w:val="20"/>
          </w:rPr>
          <w:delText xml:space="preserve">5.3 </w:delText>
        </w:r>
        <w:r w:rsidRPr="00B93DD0">
          <w:rPr>
            <w:rFonts w:ascii="Times New Roman" w:hAnsi="Times New Roman" w:cs="Times New Roman"/>
            <w:sz w:val="20"/>
            <w:szCs w:val="20"/>
          </w:rPr>
          <w:tab/>
        </w:r>
      </w:del>
      <w:r w:rsidR="006514D0">
        <w:rPr>
          <w:rFonts w:ascii="Times New Roman"/>
          <w:sz w:val="20"/>
          <w:rPrChange w:id="6436" w:author="Author" w:date="2015-07-30T15:37:00Z">
            <w:rPr>
              <w:rFonts w:ascii="Times New Roman" w:hAnsi="Times New Roman"/>
              <w:sz w:val="20"/>
            </w:rPr>
          </w:rPrChange>
        </w:rPr>
        <w:t>Eliminate all harmful practices, such as child, early and forced marriage and female genital</w:t>
      </w:r>
      <w:r w:rsidR="006514D0">
        <w:rPr>
          <w:rFonts w:ascii="Times New Roman"/>
          <w:spacing w:val="-15"/>
          <w:sz w:val="20"/>
          <w:rPrChange w:id="6437" w:author="Author" w:date="2015-07-30T15:37:00Z">
            <w:rPr>
              <w:rFonts w:ascii="Times New Roman" w:hAnsi="Times New Roman"/>
              <w:sz w:val="20"/>
            </w:rPr>
          </w:rPrChange>
        </w:rPr>
        <w:t xml:space="preserve"> </w:t>
      </w:r>
      <w:r w:rsidR="006514D0">
        <w:rPr>
          <w:rFonts w:ascii="Times New Roman"/>
          <w:sz w:val="20"/>
          <w:rPrChange w:id="6438" w:author="Author" w:date="2015-07-30T15:37:00Z">
            <w:rPr>
              <w:rFonts w:ascii="Times New Roman" w:hAnsi="Times New Roman"/>
              <w:sz w:val="20"/>
            </w:rPr>
          </w:rPrChange>
        </w:rPr>
        <w:t>mutilation</w:t>
      </w:r>
      <w:del w:id="6439" w:author="Author" w:date="2015-07-30T15:37:00Z">
        <w:r w:rsidRPr="00B93DD0">
          <w:rPr>
            <w:rFonts w:ascii="Times New Roman" w:hAnsi="Times New Roman" w:cs="Times New Roman"/>
            <w:sz w:val="20"/>
            <w:szCs w:val="20"/>
          </w:rPr>
          <w:delText xml:space="preserve"> </w:delText>
        </w:r>
      </w:del>
    </w:p>
    <w:p w14:paraId="34E2F16E" w14:textId="56432D4A" w:rsidR="00804791" w:rsidRDefault="00B93DD0">
      <w:pPr>
        <w:pStyle w:val="ListParagraph"/>
        <w:numPr>
          <w:ilvl w:val="1"/>
          <w:numId w:val="26"/>
        </w:numPr>
        <w:tabs>
          <w:tab w:val="left" w:pos="528"/>
        </w:tabs>
        <w:spacing w:before="178" w:line="256" w:lineRule="auto"/>
        <w:ind w:right="105" w:hanging="427"/>
        <w:jc w:val="both"/>
        <w:rPr>
          <w:rFonts w:ascii="Times New Roman" w:eastAsia="Times New Roman" w:hAnsi="Times New Roman" w:cs="Times New Roman"/>
          <w:sz w:val="20"/>
          <w:szCs w:val="20"/>
        </w:rPr>
        <w:pPrChange w:id="6440" w:author="Author" w:date="2015-07-30T15:37:00Z">
          <w:pPr>
            <w:spacing w:after="157"/>
            <w:ind w:right="8"/>
            <w:jc w:val="both"/>
          </w:pPr>
        </w:pPrChange>
      </w:pPr>
      <w:del w:id="6441" w:author="Author" w:date="2015-07-30T15:37:00Z">
        <w:r w:rsidRPr="00B93DD0">
          <w:rPr>
            <w:rFonts w:ascii="Times New Roman" w:hAnsi="Times New Roman" w:cs="Times New Roman"/>
            <w:sz w:val="20"/>
            <w:szCs w:val="20"/>
          </w:rPr>
          <w:delText xml:space="preserve">5.4 </w:delText>
        </w:r>
        <w:r w:rsidRPr="00B93DD0">
          <w:rPr>
            <w:rFonts w:ascii="Times New Roman" w:hAnsi="Times New Roman" w:cs="Times New Roman"/>
            <w:sz w:val="20"/>
            <w:szCs w:val="20"/>
          </w:rPr>
          <w:tab/>
        </w:r>
      </w:del>
      <w:r w:rsidR="006514D0">
        <w:rPr>
          <w:rFonts w:ascii="Times New Roman"/>
          <w:sz w:val="20"/>
          <w:rPrChange w:id="6442" w:author="Author" w:date="2015-07-30T15:37:00Z">
            <w:rPr>
              <w:rFonts w:ascii="Times New Roman" w:hAnsi="Times New Roman"/>
              <w:sz w:val="20"/>
            </w:rPr>
          </w:rPrChange>
        </w:rPr>
        <w:t>Recognize</w:t>
      </w:r>
      <w:r w:rsidR="006514D0">
        <w:rPr>
          <w:rFonts w:ascii="Times New Roman"/>
          <w:spacing w:val="19"/>
          <w:sz w:val="20"/>
          <w:rPrChange w:id="6443" w:author="Author" w:date="2015-07-30T15:37:00Z">
            <w:rPr>
              <w:rFonts w:ascii="Times New Roman" w:hAnsi="Times New Roman"/>
              <w:sz w:val="20"/>
            </w:rPr>
          </w:rPrChange>
        </w:rPr>
        <w:t xml:space="preserve"> </w:t>
      </w:r>
      <w:r w:rsidR="006514D0">
        <w:rPr>
          <w:rFonts w:ascii="Times New Roman"/>
          <w:sz w:val="20"/>
          <w:rPrChange w:id="6444" w:author="Author" w:date="2015-07-30T15:37:00Z">
            <w:rPr>
              <w:rFonts w:ascii="Times New Roman" w:hAnsi="Times New Roman"/>
              <w:sz w:val="20"/>
            </w:rPr>
          </w:rPrChange>
        </w:rPr>
        <w:t>and</w:t>
      </w:r>
      <w:r w:rsidR="006514D0">
        <w:rPr>
          <w:rFonts w:ascii="Times New Roman"/>
          <w:spacing w:val="19"/>
          <w:sz w:val="20"/>
          <w:rPrChange w:id="6445" w:author="Author" w:date="2015-07-30T15:37:00Z">
            <w:rPr>
              <w:rFonts w:ascii="Times New Roman" w:hAnsi="Times New Roman"/>
              <w:sz w:val="20"/>
            </w:rPr>
          </w:rPrChange>
        </w:rPr>
        <w:t xml:space="preserve"> </w:t>
      </w:r>
      <w:r w:rsidR="006514D0">
        <w:rPr>
          <w:rFonts w:ascii="Times New Roman"/>
          <w:sz w:val="20"/>
          <w:rPrChange w:id="6446" w:author="Author" w:date="2015-07-30T15:37:00Z">
            <w:rPr>
              <w:rFonts w:ascii="Times New Roman" w:hAnsi="Times New Roman"/>
              <w:sz w:val="20"/>
            </w:rPr>
          </w:rPrChange>
        </w:rPr>
        <w:t>value</w:t>
      </w:r>
      <w:r w:rsidR="006514D0">
        <w:rPr>
          <w:rFonts w:ascii="Times New Roman"/>
          <w:spacing w:val="20"/>
          <w:sz w:val="20"/>
          <w:rPrChange w:id="6447" w:author="Author" w:date="2015-07-30T15:37:00Z">
            <w:rPr>
              <w:rFonts w:ascii="Times New Roman" w:hAnsi="Times New Roman"/>
              <w:sz w:val="20"/>
            </w:rPr>
          </w:rPrChange>
        </w:rPr>
        <w:t xml:space="preserve"> </w:t>
      </w:r>
      <w:r w:rsidR="006514D0">
        <w:rPr>
          <w:rFonts w:ascii="Times New Roman"/>
          <w:sz w:val="20"/>
          <w:rPrChange w:id="6448" w:author="Author" w:date="2015-07-30T15:37:00Z">
            <w:rPr>
              <w:rFonts w:ascii="Times New Roman" w:hAnsi="Times New Roman"/>
              <w:sz w:val="20"/>
            </w:rPr>
          </w:rPrChange>
        </w:rPr>
        <w:t>unpaid</w:t>
      </w:r>
      <w:r w:rsidR="006514D0">
        <w:rPr>
          <w:rFonts w:ascii="Times New Roman"/>
          <w:spacing w:val="21"/>
          <w:sz w:val="20"/>
          <w:rPrChange w:id="6449" w:author="Author" w:date="2015-07-30T15:37:00Z">
            <w:rPr>
              <w:rFonts w:ascii="Times New Roman" w:hAnsi="Times New Roman"/>
              <w:sz w:val="20"/>
            </w:rPr>
          </w:rPrChange>
        </w:rPr>
        <w:t xml:space="preserve"> </w:t>
      </w:r>
      <w:r w:rsidR="006514D0">
        <w:rPr>
          <w:rFonts w:ascii="Times New Roman"/>
          <w:sz w:val="20"/>
          <w:rPrChange w:id="6450" w:author="Author" w:date="2015-07-30T15:37:00Z">
            <w:rPr>
              <w:rFonts w:ascii="Times New Roman" w:hAnsi="Times New Roman"/>
              <w:sz w:val="20"/>
            </w:rPr>
          </w:rPrChange>
        </w:rPr>
        <w:t>care</w:t>
      </w:r>
      <w:r w:rsidR="006514D0">
        <w:rPr>
          <w:rFonts w:ascii="Times New Roman"/>
          <w:spacing w:val="19"/>
          <w:sz w:val="20"/>
          <w:rPrChange w:id="6451" w:author="Author" w:date="2015-07-30T15:37:00Z">
            <w:rPr>
              <w:rFonts w:ascii="Times New Roman" w:hAnsi="Times New Roman"/>
              <w:sz w:val="20"/>
            </w:rPr>
          </w:rPrChange>
        </w:rPr>
        <w:t xml:space="preserve"> </w:t>
      </w:r>
      <w:r w:rsidR="006514D0">
        <w:rPr>
          <w:rFonts w:ascii="Times New Roman"/>
          <w:sz w:val="20"/>
          <w:rPrChange w:id="6452" w:author="Author" w:date="2015-07-30T15:37:00Z">
            <w:rPr>
              <w:rFonts w:ascii="Times New Roman" w:hAnsi="Times New Roman"/>
              <w:sz w:val="20"/>
            </w:rPr>
          </w:rPrChange>
        </w:rPr>
        <w:t>and</w:t>
      </w:r>
      <w:r w:rsidR="006514D0">
        <w:rPr>
          <w:rFonts w:ascii="Times New Roman"/>
          <w:spacing w:val="19"/>
          <w:sz w:val="20"/>
          <w:rPrChange w:id="6453" w:author="Author" w:date="2015-07-30T15:37:00Z">
            <w:rPr>
              <w:rFonts w:ascii="Times New Roman" w:hAnsi="Times New Roman"/>
              <w:sz w:val="20"/>
            </w:rPr>
          </w:rPrChange>
        </w:rPr>
        <w:t xml:space="preserve"> </w:t>
      </w:r>
      <w:r w:rsidR="006514D0">
        <w:rPr>
          <w:rFonts w:ascii="Times New Roman"/>
          <w:sz w:val="20"/>
          <w:rPrChange w:id="6454" w:author="Author" w:date="2015-07-30T15:37:00Z">
            <w:rPr>
              <w:rFonts w:ascii="Times New Roman" w:hAnsi="Times New Roman"/>
              <w:sz w:val="20"/>
            </w:rPr>
          </w:rPrChange>
        </w:rPr>
        <w:t>domestic</w:t>
      </w:r>
      <w:r w:rsidR="006514D0">
        <w:rPr>
          <w:rFonts w:ascii="Times New Roman"/>
          <w:spacing w:val="20"/>
          <w:sz w:val="20"/>
          <w:rPrChange w:id="6455" w:author="Author" w:date="2015-07-30T15:37:00Z">
            <w:rPr>
              <w:rFonts w:ascii="Times New Roman" w:hAnsi="Times New Roman"/>
              <w:sz w:val="20"/>
            </w:rPr>
          </w:rPrChange>
        </w:rPr>
        <w:t xml:space="preserve"> </w:t>
      </w:r>
      <w:r w:rsidR="006514D0">
        <w:rPr>
          <w:rFonts w:ascii="Times New Roman"/>
          <w:sz w:val="20"/>
          <w:rPrChange w:id="6456" w:author="Author" w:date="2015-07-30T15:37:00Z">
            <w:rPr>
              <w:rFonts w:ascii="Times New Roman" w:hAnsi="Times New Roman"/>
              <w:sz w:val="20"/>
            </w:rPr>
          </w:rPrChange>
        </w:rPr>
        <w:t>work</w:t>
      </w:r>
      <w:r w:rsidR="006514D0">
        <w:rPr>
          <w:rFonts w:ascii="Times New Roman"/>
          <w:spacing w:val="17"/>
          <w:sz w:val="20"/>
          <w:rPrChange w:id="6457" w:author="Author" w:date="2015-07-30T15:37:00Z">
            <w:rPr>
              <w:rFonts w:ascii="Times New Roman" w:hAnsi="Times New Roman"/>
              <w:sz w:val="20"/>
            </w:rPr>
          </w:rPrChange>
        </w:rPr>
        <w:t xml:space="preserve"> </w:t>
      </w:r>
      <w:r w:rsidR="006514D0">
        <w:rPr>
          <w:rFonts w:ascii="Times New Roman"/>
          <w:sz w:val="20"/>
          <w:rPrChange w:id="6458" w:author="Author" w:date="2015-07-30T15:37:00Z">
            <w:rPr>
              <w:rFonts w:ascii="Times New Roman" w:hAnsi="Times New Roman"/>
              <w:sz w:val="20"/>
            </w:rPr>
          </w:rPrChange>
        </w:rPr>
        <w:t>through</w:t>
      </w:r>
      <w:r w:rsidR="006514D0">
        <w:rPr>
          <w:rFonts w:ascii="Times New Roman"/>
          <w:spacing w:val="17"/>
          <w:sz w:val="20"/>
          <w:rPrChange w:id="6459" w:author="Author" w:date="2015-07-30T15:37:00Z">
            <w:rPr>
              <w:rFonts w:ascii="Times New Roman" w:hAnsi="Times New Roman"/>
              <w:sz w:val="20"/>
            </w:rPr>
          </w:rPrChange>
        </w:rPr>
        <w:t xml:space="preserve"> </w:t>
      </w:r>
      <w:r w:rsidR="006514D0">
        <w:rPr>
          <w:rFonts w:ascii="Times New Roman"/>
          <w:sz w:val="20"/>
          <w:rPrChange w:id="6460" w:author="Author" w:date="2015-07-30T15:37:00Z">
            <w:rPr>
              <w:rFonts w:ascii="Times New Roman" w:hAnsi="Times New Roman"/>
              <w:sz w:val="20"/>
            </w:rPr>
          </w:rPrChange>
        </w:rPr>
        <w:t>the</w:t>
      </w:r>
      <w:r w:rsidR="006514D0">
        <w:rPr>
          <w:rFonts w:ascii="Times New Roman"/>
          <w:spacing w:val="19"/>
          <w:sz w:val="20"/>
          <w:rPrChange w:id="6461" w:author="Author" w:date="2015-07-30T15:37:00Z">
            <w:rPr>
              <w:rFonts w:ascii="Times New Roman" w:hAnsi="Times New Roman"/>
              <w:sz w:val="20"/>
            </w:rPr>
          </w:rPrChange>
        </w:rPr>
        <w:t xml:space="preserve"> </w:t>
      </w:r>
      <w:r w:rsidR="006514D0">
        <w:rPr>
          <w:rFonts w:ascii="Times New Roman"/>
          <w:sz w:val="20"/>
          <w:rPrChange w:id="6462" w:author="Author" w:date="2015-07-30T15:37:00Z">
            <w:rPr>
              <w:rFonts w:ascii="Times New Roman" w:hAnsi="Times New Roman"/>
              <w:sz w:val="20"/>
            </w:rPr>
          </w:rPrChange>
        </w:rPr>
        <w:t>provision</w:t>
      </w:r>
      <w:r w:rsidR="006514D0">
        <w:rPr>
          <w:rFonts w:ascii="Times New Roman"/>
          <w:spacing w:val="25"/>
          <w:sz w:val="20"/>
          <w:rPrChange w:id="6463" w:author="Author" w:date="2015-07-30T15:37:00Z">
            <w:rPr>
              <w:rFonts w:ascii="Times New Roman" w:hAnsi="Times New Roman"/>
              <w:sz w:val="20"/>
            </w:rPr>
          </w:rPrChange>
        </w:rPr>
        <w:t xml:space="preserve"> </w:t>
      </w:r>
      <w:r w:rsidR="006514D0">
        <w:rPr>
          <w:rFonts w:ascii="Times New Roman"/>
          <w:sz w:val="20"/>
          <w:rPrChange w:id="6464" w:author="Author" w:date="2015-07-30T15:37:00Z">
            <w:rPr>
              <w:rFonts w:ascii="Times New Roman" w:hAnsi="Times New Roman"/>
              <w:sz w:val="20"/>
            </w:rPr>
          </w:rPrChange>
        </w:rPr>
        <w:t>of</w:t>
      </w:r>
      <w:r w:rsidR="006514D0">
        <w:rPr>
          <w:rFonts w:ascii="Times New Roman"/>
          <w:spacing w:val="17"/>
          <w:sz w:val="20"/>
          <w:rPrChange w:id="6465" w:author="Author" w:date="2015-07-30T15:37:00Z">
            <w:rPr>
              <w:rFonts w:ascii="Times New Roman" w:hAnsi="Times New Roman"/>
              <w:sz w:val="20"/>
            </w:rPr>
          </w:rPrChange>
        </w:rPr>
        <w:t xml:space="preserve"> </w:t>
      </w:r>
      <w:r w:rsidR="006514D0">
        <w:rPr>
          <w:rFonts w:ascii="Times New Roman"/>
          <w:sz w:val="20"/>
          <w:rPrChange w:id="6466" w:author="Author" w:date="2015-07-30T15:37:00Z">
            <w:rPr>
              <w:rFonts w:ascii="Times New Roman" w:hAnsi="Times New Roman"/>
              <w:sz w:val="20"/>
            </w:rPr>
          </w:rPrChange>
        </w:rPr>
        <w:t>public</w:t>
      </w:r>
      <w:r w:rsidR="006514D0">
        <w:rPr>
          <w:rFonts w:ascii="Times New Roman"/>
          <w:spacing w:val="18"/>
          <w:sz w:val="20"/>
          <w:rPrChange w:id="6467" w:author="Author" w:date="2015-07-30T15:37:00Z">
            <w:rPr>
              <w:rFonts w:ascii="Times New Roman" w:hAnsi="Times New Roman"/>
              <w:sz w:val="20"/>
            </w:rPr>
          </w:rPrChange>
        </w:rPr>
        <w:t xml:space="preserve"> </w:t>
      </w:r>
      <w:r w:rsidR="006514D0">
        <w:rPr>
          <w:rFonts w:ascii="Times New Roman"/>
          <w:sz w:val="20"/>
          <w:rPrChange w:id="6468" w:author="Author" w:date="2015-07-30T15:37:00Z">
            <w:rPr>
              <w:rFonts w:ascii="Times New Roman" w:hAnsi="Times New Roman"/>
              <w:sz w:val="20"/>
            </w:rPr>
          </w:rPrChange>
        </w:rPr>
        <w:t>services,</w:t>
      </w:r>
      <w:r w:rsidR="006514D0">
        <w:rPr>
          <w:rFonts w:ascii="Times New Roman"/>
          <w:spacing w:val="19"/>
          <w:sz w:val="20"/>
          <w:rPrChange w:id="6469" w:author="Author" w:date="2015-07-30T15:37:00Z">
            <w:rPr>
              <w:rFonts w:ascii="Times New Roman" w:hAnsi="Times New Roman"/>
              <w:sz w:val="20"/>
            </w:rPr>
          </w:rPrChange>
        </w:rPr>
        <w:t xml:space="preserve"> </w:t>
      </w:r>
      <w:r w:rsidR="006514D0">
        <w:rPr>
          <w:rFonts w:ascii="Times New Roman"/>
          <w:sz w:val="20"/>
          <w:rPrChange w:id="6470" w:author="Author" w:date="2015-07-30T15:37:00Z">
            <w:rPr>
              <w:rFonts w:ascii="Times New Roman" w:hAnsi="Times New Roman"/>
              <w:sz w:val="20"/>
            </w:rPr>
          </w:rPrChange>
        </w:rPr>
        <w:t>infrastructure</w:t>
      </w:r>
      <w:r w:rsidR="006514D0">
        <w:rPr>
          <w:rFonts w:ascii="Times New Roman"/>
          <w:w w:val="99"/>
          <w:sz w:val="20"/>
          <w:rPrChange w:id="6471" w:author="Author" w:date="2015-07-30T15:37:00Z">
            <w:rPr>
              <w:rFonts w:ascii="Times New Roman" w:hAnsi="Times New Roman"/>
              <w:sz w:val="20"/>
            </w:rPr>
          </w:rPrChange>
        </w:rPr>
        <w:t xml:space="preserve"> </w:t>
      </w:r>
      <w:r w:rsidR="006514D0">
        <w:rPr>
          <w:rFonts w:ascii="Times New Roman"/>
          <w:sz w:val="20"/>
          <w:rPrChange w:id="6472" w:author="Author" w:date="2015-07-30T15:37:00Z">
            <w:rPr>
              <w:rFonts w:ascii="Times New Roman" w:hAnsi="Times New Roman"/>
              <w:sz w:val="20"/>
            </w:rPr>
          </w:rPrChange>
        </w:rPr>
        <w:t>and</w:t>
      </w:r>
      <w:r w:rsidR="006514D0">
        <w:rPr>
          <w:rFonts w:ascii="Times New Roman"/>
          <w:spacing w:val="12"/>
          <w:sz w:val="20"/>
          <w:rPrChange w:id="6473" w:author="Author" w:date="2015-07-30T15:37:00Z">
            <w:rPr>
              <w:rFonts w:ascii="Times New Roman" w:hAnsi="Times New Roman"/>
              <w:sz w:val="20"/>
            </w:rPr>
          </w:rPrChange>
        </w:rPr>
        <w:t xml:space="preserve"> </w:t>
      </w:r>
      <w:r w:rsidR="006514D0">
        <w:rPr>
          <w:rFonts w:ascii="Times New Roman"/>
          <w:sz w:val="20"/>
          <w:rPrChange w:id="6474" w:author="Author" w:date="2015-07-30T15:37:00Z">
            <w:rPr>
              <w:rFonts w:ascii="Times New Roman" w:hAnsi="Times New Roman"/>
              <w:sz w:val="20"/>
            </w:rPr>
          </w:rPrChange>
        </w:rPr>
        <w:t>social</w:t>
      </w:r>
      <w:r w:rsidR="006514D0">
        <w:rPr>
          <w:rFonts w:ascii="Times New Roman"/>
          <w:spacing w:val="11"/>
          <w:sz w:val="20"/>
          <w:rPrChange w:id="6475" w:author="Author" w:date="2015-07-30T15:37:00Z">
            <w:rPr>
              <w:rFonts w:ascii="Times New Roman" w:hAnsi="Times New Roman"/>
              <w:sz w:val="20"/>
            </w:rPr>
          </w:rPrChange>
        </w:rPr>
        <w:t xml:space="preserve"> </w:t>
      </w:r>
      <w:r w:rsidR="006514D0">
        <w:rPr>
          <w:rFonts w:ascii="Times New Roman"/>
          <w:sz w:val="20"/>
          <w:rPrChange w:id="6476" w:author="Author" w:date="2015-07-30T15:37:00Z">
            <w:rPr>
              <w:rFonts w:ascii="Times New Roman" w:hAnsi="Times New Roman"/>
              <w:sz w:val="20"/>
            </w:rPr>
          </w:rPrChange>
        </w:rPr>
        <w:t>protection</w:t>
      </w:r>
      <w:r w:rsidR="006514D0">
        <w:rPr>
          <w:rFonts w:ascii="Times New Roman"/>
          <w:spacing w:val="10"/>
          <w:sz w:val="20"/>
          <w:rPrChange w:id="6477" w:author="Author" w:date="2015-07-30T15:37:00Z">
            <w:rPr>
              <w:rFonts w:ascii="Times New Roman" w:hAnsi="Times New Roman"/>
              <w:sz w:val="20"/>
            </w:rPr>
          </w:rPrChange>
        </w:rPr>
        <w:t xml:space="preserve"> </w:t>
      </w:r>
      <w:r w:rsidR="006514D0">
        <w:rPr>
          <w:rFonts w:ascii="Times New Roman"/>
          <w:sz w:val="20"/>
          <w:rPrChange w:id="6478" w:author="Author" w:date="2015-07-30T15:37:00Z">
            <w:rPr>
              <w:rFonts w:ascii="Times New Roman" w:hAnsi="Times New Roman"/>
              <w:sz w:val="20"/>
            </w:rPr>
          </w:rPrChange>
        </w:rPr>
        <w:t>policies</w:t>
      </w:r>
      <w:r w:rsidR="006514D0">
        <w:rPr>
          <w:rFonts w:ascii="Times New Roman"/>
          <w:spacing w:val="10"/>
          <w:sz w:val="20"/>
          <w:rPrChange w:id="6479" w:author="Author" w:date="2015-07-30T15:37:00Z">
            <w:rPr>
              <w:rFonts w:ascii="Times New Roman" w:hAnsi="Times New Roman"/>
              <w:sz w:val="20"/>
            </w:rPr>
          </w:rPrChange>
        </w:rPr>
        <w:t xml:space="preserve"> </w:t>
      </w:r>
      <w:r w:rsidR="006514D0">
        <w:rPr>
          <w:rFonts w:ascii="Times New Roman"/>
          <w:sz w:val="20"/>
          <w:rPrChange w:id="6480" w:author="Author" w:date="2015-07-30T15:37:00Z">
            <w:rPr>
              <w:rFonts w:ascii="Times New Roman" w:hAnsi="Times New Roman"/>
              <w:sz w:val="20"/>
            </w:rPr>
          </w:rPrChange>
        </w:rPr>
        <w:t>and</w:t>
      </w:r>
      <w:r w:rsidR="006514D0">
        <w:rPr>
          <w:rFonts w:ascii="Times New Roman"/>
          <w:spacing w:val="12"/>
          <w:sz w:val="20"/>
          <w:rPrChange w:id="6481" w:author="Author" w:date="2015-07-30T15:37:00Z">
            <w:rPr>
              <w:rFonts w:ascii="Times New Roman" w:hAnsi="Times New Roman"/>
              <w:sz w:val="20"/>
            </w:rPr>
          </w:rPrChange>
        </w:rPr>
        <w:t xml:space="preserve"> </w:t>
      </w:r>
      <w:r w:rsidR="006514D0">
        <w:rPr>
          <w:rFonts w:ascii="Times New Roman"/>
          <w:sz w:val="20"/>
          <w:rPrChange w:id="6482" w:author="Author" w:date="2015-07-30T15:37:00Z">
            <w:rPr>
              <w:rFonts w:ascii="Times New Roman" w:hAnsi="Times New Roman"/>
              <w:sz w:val="20"/>
            </w:rPr>
          </w:rPrChange>
        </w:rPr>
        <w:t>the</w:t>
      </w:r>
      <w:r w:rsidR="006514D0">
        <w:rPr>
          <w:rFonts w:ascii="Times New Roman"/>
          <w:spacing w:val="11"/>
          <w:sz w:val="20"/>
          <w:rPrChange w:id="6483" w:author="Author" w:date="2015-07-30T15:37:00Z">
            <w:rPr>
              <w:rFonts w:ascii="Times New Roman" w:hAnsi="Times New Roman"/>
              <w:sz w:val="20"/>
            </w:rPr>
          </w:rPrChange>
        </w:rPr>
        <w:t xml:space="preserve"> </w:t>
      </w:r>
      <w:r w:rsidR="006514D0">
        <w:rPr>
          <w:rFonts w:ascii="Times New Roman"/>
          <w:sz w:val="20"/>
          <w:rPrChange w:id="6484" w:author="Author" w:date="2015-07-30T15:37:00Z">
            <w:rPr>
              <w:rFonts w:ascii="Times New Roman" w:hAnsi="Times New Roman"/>
              <w:sz w:val="20"/>
            </w:rPr>
          </w:rPrChange>
        </w:rPr>
        <w:t>promotion</w:t>
      </w:r>
      <w:r w:rsidR="006514D0">
        <w:rPr>
          <w:rFonts w:ascii="Times New Roman"/>
          <w:spacing w:val="10"/>
          <w:sz w:val="20"/>
          <w:rPrChange w:id="6485" w:author="Author" w:date="2015-07-30T15:37:00Z">
            <w:rPr>
              <w:rFonts w:ascii="Times New Roman" w:hAnsi="Times New Roman"/>
              <w:sz w:val="20"/>
            </w:rPr>
          </w:rPrChange>
        </w:rPr>
        <w:t xml:space="preserve"> </w:t>
      </w:r>
      <w:r w:rsidR="006514D0">
        <w:rPr>
          <w:rFonts w:ascii="Times New Roman"/>
          <w:sz w:val="20"/>
          <w:rPrChange w:id="6486" w:author="Author" w:date="2015-07-30T15:37:00Z">
            <w:rPr>
              <w:rFonts w:ascii="Times New Roman" w:hAnsi="Times New Roman"/>
              <w:sz w:val="20"/>
            </w:rPr>
          </w:rPrChange>
        </w:rPr>
        <w:t>of</w:t>
      </w:r>
      <w:r w:rsidR="006514D0">
        <w:rPr>
          <w:rFonts w:ascii="Times New Roman"/>
          <w:spacing w:val="9"/>
          <w:sz w:val="20"/>
          <w:rPrChange w:id="6487" w:author="Author" w:date="2015-07-30T15:37:00Z">
            <w:rPr>
              <w:rFonts w:ascii="Times New Roman" w:hAnsi="Times New Roman"/>
              <w:sz w:val="20"/>
            </w:rPr>
          </w:rPrChange>
        </w:rPr>
        <w:t xml:space="preserve"> </w:t>
      </w:r>
      <w:r w:rsidR="006514D0">
        <w:rPr>
          <w:rFonts w:ascii="Times New Roman"/>
          <w:sz w:val="20"/>
          <w:rPrChange w:id="6488" w:author="Author" w:date="2015-07-30T15:37:00Z">
            <w:rPr>
              <w:rFonts w:ascii="Times New Roman" w:hAnsi="Times New Roman"/>
              <w:sz w:val="20"/>
            </w:rPr>
          </w:rPrChange>
        </w:rPr>
        <w:t>shared</w:t>
      </w:r>
      <w:r w:rsidR="006514D0">
        <w:rPr>
          <w:rFonts w:ascii="Times New Roman"/>
          <w:spacing w:val="12"/>
          <w:sz w:val="20"/>
          <w:rPrChange w:id="6489" w:author="Author" w:date="2015-07-30T15:37:00Z">
            <w:rPr>
              <w:rFonts w:ascii="Times New Roman" w:hAnsi="Times New Roman"/>
              <w:sz w:val="20"/>
            </w:rPr>
          </w:rPrChange>
        </w:rPr>
        <w:t xml:space="preserve"> </w:t>
      </w:r>
      <w:r w:rsidR="006514D0">
        <w:rPr>
          <w:rFonts w:ascii="Times New Roman"/>
          <w:sz w:val="20"/>
          <w:rPrChange w:id="6490" w:author="Author" w:date="2015-07-30T15:37:00Z">
            <w:rPr>
              <w:rFonts w:ascii="Times New Roman" w:hAnsi="Times New Roman"/>
              <w:sz w:val="20"/>
            </w:rPr>
          </w:rPrChange>
        </w:rPr>
        <w:t>responsibility</w:t>
      </w:r>
      <w:r w:rsidR="006514D0">
        <w:rPr>
          <w:rFonts w:ascii="Times New Roman"/>
          <w:spacing w:val="12"/>
          <w:sz w:val="20"/>
          <w:rPrChange w:id="6491" w:author="Author" w:date="2015-07-30T15:37:00Z">
            <w:rPr>
              <w:rFonts w:ascii="Times New Roman" w:hAnsi="Times New Roman"/>
              <w:sz w:val="20"/>
            </w:rPr>
          </w:rPrChange>
        </w:rPr>
        <w:t xml:space="preserve"> </w:t>
      </w:r>
      <w:r w:rsidR="006514D0">
        <w:rPr>
          <w:rFonts w:ascii="Times New Roman"/>
          <w:sz w:val="20"/>
          <w:rPrChange w:id="6492" w:author="Author" w:date="2015-07-30T15:37:00Z">
            <w:rPr>
              <w:rFonts w:ascii="Times New Roman" w:hAnsi="Times New Roman"/>
              <w:sz w:val="20"/>
            </w:rPr>
          </w:rPrChange>
        </w:rPr>
        <w:t>within</w:t>
      </w:r>
      <w:r w:rsidR="006514D0">
        <w:rPr>
          <w:rFonts w:ascii="Times New Roman"/>
          <w:spacing w:val="10"/>
          <w:sz w:val="20"/>
          <w:rPrChange w:id="6493" w:author="Author" w:date="2015-07-30T15:37:00Z">
            <w:rPr>
              <w:rFonts w:ascii="Times New Roman" w:hAnsi="Times New Roman"/>
              <w:sz w:val="20"/>
            </w:rPr>
          </w:rPrChange>
        </w:rPr>
        <w:t xml:space="preserve"> </w:t>
      </w:r>
      <w:r w:rsidR="006514D0">
        <w:rPr>
          <w:rFonts w:ascii="Times New Roman"/>
          <w:sz w:val="20"/>
          <w:rPrChange w:id="6494" w:author="Author" w:date="2015-07-30T15:37:00Z">
            <w:rPr>
              <w:rFonts w:ascii="Times New Roman" w:hAnsi="Times New Roman"/>
              <w:sz w:val="20"/>
            </w:rPr>
          </w:rPrChange>
        </w:rPr>
        <w:t>the</w:t>
      </w:r>
      <w:r w:rsidR="006514D0">
        <w:rPr>
          <w:rFonts w:ascii="Times New Roman"/>
          <w:spacing w:val="14"/>
          <w:sz w:val="20"/>
          <w:rPrChange w:id="6495" w:author="Author" w:date="2015-07-30T15:37:00Z">
            <w:rPr>
              <w:rFonts w:ascii="Times New Roman" w:hAnsi="Times New Roman"/>
              <w:sz w:val="20"/>
            </w:rPr>
          </w:rPrChange>
        </w:rPr>
        <w:t xml:space="preserve"> </w:t>
      </w:r>
      <w:r w:rsidR="006514D0">
        <w:rPr>
          <w:rFonts w:ascii="Times New Roman"/>
          <w:sz w:val="20"/>
          <w:rPrChange w:id="6496" w:author="Author" w:date="2015-07-30T15:37:00Z">
            <w:rPr>
              <w:rFonts w:ascii="Times New Roman" w:hAnsi="Times New Roman"/>
              <w:sz w:val="20"/>
            </w:rPr>
          </w:rPrChange>
        </w:rPr>
        <w:t>household</w:t>
      </w:r>
      <w:r w:rsidR="006514D0">
        <w:rPr>
          <w:rFonts w:ascii="Times New Roman"/>
          <w:spacing w:val="12"/>
          <w:sz w:val="20"/>
          <w:rPrChange w:id="6497" w:author="Author" w:date="2015-07-30T15:37:00Z">
            <w:rPr>
              <w:rFonts w:ascii="Times New Roman" w:hAnsi="Times New Roman"/>
              <w:sz w:val="20"/>
            </w:rPr>
          </w:rPrChange>
        </w:rPr>
        <w:t xml:space="preserve"> </w:t>
      </w:r>
      <w:r w:rsidR="006514D0">
        <w:rPr>
          <w:rFonts w:ascii="Times New Roman"/>
          <w:sz w:val="20"/>
          <w:rPrChange w:id="6498" w:author="Author" w:date="2015-07-30T15:37:00Z">
            <w:rPr>
              <w:rFonts w:ascii="Times New Roman" w:hAnsi="Times New Roman"/>
              <w:sz w:val="20"/>
            </w:rPr>
          </w:rPrChange>
        </w:rPr>
        <w:t>and</w:t>
      </w:r>
      <w:r w:rsidR="006514D0">
        <w:rPr>
          <w:rFonts w:ascii="Times New Roman"/>
          <w:spacing w:val="12"/>
          <w:sz w:val="20"/>
          <w:rPrChange w:id="6499" w:author="Author" w:date="2015-07-30T15:37:00Z">
            <w:rPr>
              <w:rFonts w:ascii="Times New Roman" w:hAnsi="Times New Roman"/>
              <w:sz w:val="20"/>
            </w:rPr>
          </w:rPrChange>
        </w:rPr>
        <w:t xml:space="preserve"> </w:t>
      </w:r>
      <w:r w:rsidR="006514D0">
        <w:rPr>
          <w:rFonts w:ascii="Times New Roman"/>
          <w:sz w:val="20"/>
          <w:rPrChange w:id="6500" w:author="Author" w:date="2015-07-30T15:37:00Z">
            <w:rPr>
              <w:rFonts w:ascii="Times New Roman" w:hAnsi="Times New Roman"/>
              <w:sz w:val="20"/>
            </w:rPr>
          </w:rPrChange>
        </w:rPr>
        <w:t>the</w:t>
      </w:r>
      <w:r w:rsidR="006514D0">
        <w:rPr>
          <w:rFonts w:ascii="Times New Roman"/>
          <w:spacing w:val="11"/>
          <w:sz w:val="20"/>
          <w:rPrChange w:id="6501" w:author="Author" w:date="2015-07-30T15:37:00Z">
            <w:rPr>
              <w:rFonts w:ascii="Times New Roman" w:hAnsi="Times New Roman"/>
              <w:sz w:val="20"/>
            </w:rPr>
          </w:rPrChange>
        </w:rPr>
        <w:t xml:space="preserve"> </w:t>
      </w:r>
      <w:r w:rsidR="006514D0">
        <w:rPr>
          <w:rFonts w:ascii="Times New Roman"/>
          <w:sz w:val="20"/>
          <w:rPrChange w:id="6502" w:author="Author" w:date="2015-07-30T15:37:00Z">
            <w:rPr>
              <w:rFonts w:ascii="Times New Roman" w:hAnsi="Times New Roman"/>
              <w:sz w:val="20"/>
            </w:rPr>
          </w:rPrChange>
        </w:rPr>
        <w:t>family</w:t>
      </w:r>
      <w:r w:rsidR="006514D0">
        <w:rPr>
          <w:rFonts w:ascii="Times New Roman"/>
          <w:w w:val="99"/>
          <w:sz w:val="20"/>
          <w:rPrChange w:id="6503" w:author="Author" w:date="2015-07-30T15:37:00Z">
            <w:rPr>
              <w:rFonts w:ascii="Times New Roman" w:hAnsi="Times New Roman"/>
              <w:sz w:val="20"/>
            </w:rPr>
          </w:rPrChange>
        </w:rPr>
        <w:t xml:space="preserve"> </w:t>
      </w:r>
      <w:r w:rsidR="006514D0">
        <w:rPr>
          <w:rFonts w:ascii="Times New Roman"/>
          <w:sz w:val="20"/>
          <w:rPrChange w:id="6504" w:author="Author" w:date="2015-07-30T15:37:00Z">
            <w:rPr>
              <w:rFonts w:ascii="Times New Roman" w:hAnsi="Times New Roman"/>
              <w:sz w:val="20"/>
            </w:rPr>
          </w:rPrChange>
        </w:rPr>
        <w:t>as nationally</w:t>
      </w:r>
      <w:r w:rsidR="006514D0">
        <w:rPr>
          <w:rFonts w:ascii="Times New Roman"/>
          <w:spacing w:val="-5"/>
          <w:sz w:val="20"/>
          <w:rPrChange w:id="6505" w:author="Author" w:date="2015-07-30T15:37:00Z">
            <w:rPr>
              <w:rFonts w:ascii="Times New Roman" w:hAnsi="Times New Roman"/>
              <w:sz w:val="20"/>
            </w:rPr>
          </w:rPrChange>
        </w:rPr>
        <w:t xml:space="preserve"> </w:t>
      </w:r>
      <w:r w:rsidR="006514D0">
        <w:rPr>
          <w:rFonts w:ascii="Times New Roman"/>
          <w:sz w:val="20"/>
          <w:rPrChange w:id="6506" w:author="Author" w:date="2015-07-30T15:37:00Z">
            <w:rPr>
              <w:rFonts w:ascii="Times New Roman" w:hAnsi="Times New Roman"/>
              <w:sz w:val="20"/>
            </w:rPr>
          </w:rPrChange>
        </w:rPr>
        <w:t>appropriate</w:t>
      </w:r>
      <w:del w:id="6507" w:author="Author" w:date="2015-07-30T15:37:00Z">
        <w:r w:rsidRPr="00B93DD0">
          <w:rPr>
            <w:rFonts w:ascii="Times New Roman" w:hAnsi="Times New Roman" w:cs="Times New Roman"/>
            <w:sz w:val="20"/>
            <w:szCs w:val="20"/>
          </w:rPr>
          <w:delText xml:space="preserve"> </w:delText>
        </w:r>
      </w:del>
    </w:p>
    <w:p w14:paraId="0154CDD3" w14:textId="68E4B3AF" w:rsidR="00804791" w:rsidRDefault="00B93DD0">
      <w:pPr>
        <w:pStyle w:val="ListParagraph"/>
        <w:numPr>
          <w:ilvl w:val="1"/>
          <w:numId w:val="26"/>
        </w:numPr>
        <w:tabs>
          <w:tab w:val="left" w:pos="528"/>
        </w:tabs>
        <w:spacing w:before="160" w:line="261" w:lineRule="auto"/>
        <w:ind w:right="104" w:hanging="427"/>
        <w:jc w:val="both"/>
        <w:rPr>
          <w:rFonts w:ascii="Times New Roman" w:eastAsia="Times New Roman" w:hAnsi="Times New Roman" w:cs="Times New Roman"/>
          <w:sz w:val="20"/>
          <w:szCs w:val="20"/>
        </w:rPr>
        <w:pPrChange w:id="6508" w:author="Author" w:date="2015-07-30T15:37:00Z">
          <w:pPr>
            <w:ind w:right="8"/>
            <w:jc w:val="both"/>
          </w:pPr>
        </w:pPrChange>
      </w:pPr>
      <w:del w:id="6509" w:author="Author" w:date="2015-07-30T15:37:00Z">
        <w:r w:rsidRPr="00B93DD0">
          <w:rPr>
            <w:rFonts w:ascii="Times New Roman" w:hAnsi="Times New Roman" w:cs="Times New Roman"/>
            <w:sz w:val="20"/>
            <w:szCs w:val="20"/>
          </w:rPr>
          <w:delText xml:space="preserve">5.5 </w:delText>
        </w:r>
        <w:r w:rsidRPr="00B93DD0">
          <w:rPr>
            <w:rFonts w:ascii="Times New Roman" w:hAnsi="Times New Roman" w:cs="Times New Roman"/>
            <w:sz w:val="20"/>
            <w:szCs w:val="20"/>
          </w:rPr>
          <w:tab/>
        </w:r>
      </w:del>
      <w:r w:rsidR="006514D0">
        <w:rPr>
          <w:rFonts w:ascii="Times New Roman" w:eastAsia="Times New Roman" w:hAnsi="Times New Roman" w:cs="Times New Roman"/>
          <w:sz w:val="20"/>
          <w:szCs w:val="20"/>
        </w:rPr>
        <w:t>Ensure women’s full and effective participation and equal opportunities for leadership at all levels of</w:t>
      </w:r>
      <w:r w:rsidR="006514D0">
        <w:rPr>
          <w:rFonts w:ascii="Times New Roman" w:hAnsi="Times New Roman"/>
          <w:spacing w:val="39"/>
          <w:sz w:val="20"/>
          <w:rPrChange w:id="6510"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decision-</w:t>
      </w:r>
      <w:ins w:id="6511" w:author="Author" w:date="2015-07-30T15:37:00Z">
        <w:r w:rsidR="006514D0">
          <w:rPr>
            <w:rFonts w:ascii="Times New Roman" w:eastAsia="Times New Roman" w:hAnsi="Times New Roman" w:cs="Times New Roman"/>
            <w:w w:val="99"/>
            <w:sz w:val="20"/>
            <w:szCs w:val="20"/>
          </w:rPr>
          <w:t xml:space="preserve"> </w:t>
        </w:r>
      </w:ins>
      <w:r w:rsidR="006514D0">
        <w:rPr>
          <w:rFonts w:ascii="Times New Roman" w:eastAsia="Times New Roman" w:hAnsi="Times New Roman" w:cs="Times New Roman"/>
          <w:sz w:val="20"/>
          <w:szCs w:val="20"/>
        </w:rPr>
        <w:t>making in political, economic and public life</w:t>
      </w:r>
      <w:del w:id="6512" w:author="Author" w:date="2015-07-30T15:37:00Z">
        <w:r w:rsidRPr="00B93DD0">
          <w:rPr>
            <w:rFonts w:ascii="Times New Roman" w:hAnsi="Times New Roman" w:cs="Times New Roman"/>
            <w:sz w:val="20"/>
            <w:szCs w:val="20"/>
          </w:rPr>
          <w:delText xml:space="preserve">  </w:delText>
        </w:r>
      </w:del>
    </w:p>
    <w:p w14:paraId="2D68C85B" w14:textId="091F806C" w:rsidR="00804791" w:rsidRDefault="00B93DD0">
      <w:pPr>
        <w:pStyle w:val="ListParagraph"/>
        <w:numPr>
          <w:ilvl w:val="1"/>
          <w:numId w:val="26"/>
        </w:numPr>
        <w:tabs>
          <w:tab w:val="left" w:pos="528"/>
        </w:tabs>
        <w:spacing w:before="158" w:line="259" w:lineRule="auto"/>
        <w:ind w:right="107" w:hanging="427"/>
        <w:jc w:val="both"/>
        <w:rPr>
          <w:rFonts w:ascii="Times New Roman" w:eastAsia="Times New Roman" w:hAnsi="Times New Roman" w:cs="Times New Roman"/>
          <w:sz w:val="20"/>
          <w:szCs w:val="20"/>
        </w:rPr>
        <w:pPrChange w:id="6513" w:author="Author" w:date="2015-07-30T15:37:00Z">
          <w:pPr>
            <w:spacing w:after="24"/>
            <w:ind w:right="8"/>
            <w:jc w:val="both"/>
          </w:pPr>
        </w:pPrChange>
      </w:pPr>
      <w:del w:id="6514" w:author="Author" w:date="2015-07-30T15:37:00Z">
        <w:r w:rsidRPr="00B93DD0">
          <w:rPr>
            <w:rFonts w:ascii="Times New Roman" w:hAnsi="Times New Roman" w:cs="Times New Roman"/>
            <w:sz w:val="20"/>
            <w:szCs w:val="20"/>
          </w:rPr>
          <w:delText xml:space="preserve">5.6 </w:delText>
        </w:r>
        <w:r w:rsidRPr="00B93DD0">
          <w:rPr>
            <w:rFonts w:ascii="Times New Roman" w:hAnsi="Times New Roman" w:cs="Times New Roman"/>
            <w:sz w:val="20"/>
            <w:szCs w:val="20"/>
          </w:rPr>
          <w:tab/>
        </w:r>
      </w:del>
      <w:r w:rsidR="006514D0">
        <w:rPr>
          <w:rFonts w:ascii="Times New Roman"/>
          <w:sz w:val="20"/>
          <w:rPrChange w:id="6515" w:author="Author" w:date="2015-07-30T15:37:00Z">
            <w:rPr>
              <w:rFonts w:ascii="Times New Roman" w:hAnsi="Times New Roman"/>
              <w:sz w:val="20"/>
            </w:rPr>
          </w:rPrChange>
        </w:rPr>
        <w:t>Ensure universal access to sexual and reproductive health and reproductive rights as agreed in accordance</w:t>
      </w:r>
      <w:r w:rsidR="006514D0">
        <w:rPr>
          <w:rFonts w:ascii="Times New Roman"/>
          <w:spacing w:val="12"/>
          <w:sz w:val="20"/>
          <w:rPrChange w:id="6516" w:author="Author" w:date="2015-07-30T15:37:00Z">
            <w:rPr>
              <w:rFonts w:ascii="Times New Roman" w:hAnsi="Times New Roman"/>
              <w:sz w:val="20"/>
            </w:rPr>
          </w:rPrChange>
        </w:rPr>
        <w:t xml:space="preserve"> </w:t>
      </w:r>
      <w:r w:rsidR="006514D0">
        <w:rPr>
          <w:rFonts w:ascii="Times New Roman"/>
          <w:sz w:val="20"/>
          <w:rPrChange w:id="6517" w:author="Author" w:date="2015-07-30T15:37:00Z">
            <w:rPr>
              <w:rFonts w:ascii="Times New Roman" w:hAnsi="Times New Roman"/>
              <w:sz w:val="20"/>
            </w:rPr>
          </w:rPrChange>
        </w:rPr>
        <w:t>with</w:t>
      </w:r>
      <w:r w:rsidR="006514D0">
        <w:rPr>
          <w:rFonts w:ascii="Times New Roman"/>
          <w:w w:val="99"/>
          <w:sz w:val="20"/>
          <w:rPrChange w:id="6518" w:author="Author" w:date="2015-07-30T15:37:00Z">
            <w:rPr>
              <w:rFonts w:ascii="Times New Roman" w:hAnsi="Times New Roman"/>
              <w:sz w:val="20"/>
            </w:rPr>
          </w:rPrChange>
        </w:rPr>
        <w:t xml:space="preserve"> </w:t>
      </w:r>
      <w:r w:rsidR="006514D0">
        <w:rPr>
          <w:rFonts w:ascii="Times New Roman"/>
          <w:sz w:val="20"/>
          <w:rPrChange w:id="6519" w:author="Author" w:date="2015-07-30T15:37:00Z">
            <w:rPr>
              <w:rFonts w:ascii="Times New Roman" w:hAnsi="Times New Roman"/>
              <w:sz w:val="20"/>
            </w:rPr>
          </w:rPrChange>
        </w:rPr>
        <w:t>the</w:t>
      </w:r>
      <w:r w:rsidR="006514D0">
        <w:rPr>
          <w:rFonts w:ascii="Times New Roman"/>
          <w:spacing w:val="27"/>
          <w:sz w:val="20"/>
          <w:rPrChange w:id="6520" w:author="Author" w:date="2015-07-30T15:37:00Z">
            <w:rPr>
              <w:rFonts w:ascii="Times New Roman" w:hAnsi="Times New Roman"/>
              <w:sz w:val="20"/>
            </w:rPr>
          </w:rPrChange>
        </w:rPr>
        <w:t xml:space="preserve"> </w:t>
      </w:r>
      <w:r w:rsidR="006514D0">
        <w:rPr>
          <w:rFonts w:ascii="Times New Roman"/>
          <w:sz w:val="20"/>
          <w:rPrChange w:id="6521" w:author="Author" w:date="2015-07-30T15:37:00Z">
            <w:rPr>
              <w:rFonts w:ascii="Times New Roman" w:hAnsi="Times New Roman"/>
              <w:sz w:val="20"/>
            </w:rPr>
          </w:rPrChange>
        </w:rPr>
        <w:t>Programme</w:t>
      </w:r>
      <w:r w:rsidR="006514D0">
        <w:rPr>
          <w:rFonts w:ascii="Times New Roman"/>
          <w:spacing w:val="27"/>
          <w:sz w:val="20"/>
          <w:rPrChange w:id="6522" w:author="Author" w:date="2015-07-30T15:37:00Z">
            <w:rPr>
              <w:rFonts w:ascii="Times New Roman" w:hAnsi="Times New Roman"/>
              <w:sz w:val="20"/>
            </w:rPr>
          </w:rPrChange>
        </w:rPr>
        <w:t xml:space="preserve"> </w:t>
      </w:r>
      <w:r w:rsidR="006514D0">
        <w:rPr>
          <w:rFonts w:ascii="Times New Roman"/>
          <w:sz w:val="20"/>
          <w:rPrChange w:id="6523" w:author="Author" w:date="2015-07-30T15:37:00Z">
            <w:rPr>
              <w:rFonts w:ascii="Times New Roman" w:hAnsi="Times New Roman"/>
              <w:sz w:val="20"/>
            </w:rPr>
          </w:rPrChange>
        </w:rPr>
        <w:t>of</w:t>
      </w:r>
      <w:r w:rsidR="006514D0">
        <w:rPr>
          <w:rFonts w:ascii="Times New Roman"/>
          <w:spacing w:val="28"/>
          <w:sz w:val="20"/>
          <w:rPrChange w:id="6524" w:author="Author" w:date="2015-07-30T15:37:00Z">
            <w:rPr>
              <w:rFonts w:ascii="Times New Roman" w:hAnsi="Times New Roman"/>
              <w:sz w:val="20"/>
            </w:rPr>
          </w:rPrChange>
        </w:rPr>
        <w:t xml:space="preserve"> </w:t>
      </w:r>
      <w:r w:rsidR="006514D0">
        <w:rPr>
          <w:rFonts w:ascii="Times New Roman"/>
          <w:sz w:val="20"/>
          <w:rPrChange w:id="6525" w:author="Author" w:date="2015-07-30T15:37:00Z">
            <w:rPr>
              <w:rFonts w:ascii="Times New Roman" w:hAnsi="Times New Roman"/>
              <w:sz w:val="20"/>
            </w:rPr>
          </w:rPrChange>
        </w:rPr>
        <w:t>Action</w:t>
      </w:r>
      <w:r w:rsidR="006514D0">
        <w:rPr>
          <w:rFonts w:ascii="Times New Roman"/>
          <w:spacing w:val="26"/>
          <w:sz w:val="20"/>
          <w:rPrChange w:id="6526" w:author="Author" w:date="2015-07-30T15:37:00Z">
            <w:rPr>
              <w:rFonts w:ascii="Times New Roman" w:hAnsi="Times New Roman"/>
              <w:sz w:val="20"/>
            </w:rPr>
          </w:rPrChange>
        </w:rPr>
        <w:t xml:space="preserve"> </w:t>
      </w:r>
      <w:r w:rsidR="006514D0">
        <w:rPr>
          <w:rFonts w:ascii="Times New Roman"/>
          <w:sz w:val="20"/>
          <w:rPrChange w:id="6527" w:author="Author" w:date="2015-07-30T15:37:00Z">
            <w:rPr>
              <w:rFonts w:ascii="Times New Roman" w:hAnsi="Times New Roman"/>
              <w:sz w:val="20"/>
            </w:rPr>
          </w:rPrChange>
        </w:rPr>
        <w:t>of</w:t>
      </w:r>
      <w:r w:rsidR="006514D0">
        <w:rPr>
          <w:rFonts w:ascii="Times New Roman"/>
          <w:spacing w:val="28"/>
          <w:sz w:val="20"/>
          <w:rPrChange w:id="6528" w:author="Author" w:date="2015-07-30T15:37:00Z">
            <w:rPr>
              <w:rFonts w:ascii="Times New Roman" w:hAnsi="Times New Roman"/>
              <w:sz w:val="20"/>
            </w:rPr>
          </w:rPrChange>
        </w:rPr>
        <w:t xml:space="preserve"> </w:t>
      </w:r>
      <w:r w:rsidR="006514D0">
        <w:rPr>
          <w:rFonts w:ascii="Times New Roman"/>
          <w:sz w:val="20"/>
          <w:rPrChange w:id="6529" w:author="Author" w:date="2015-07-30T15:37:00Z">
            <w:rPr>
              <w:rFonts w:ascii="Times New Roman" w:hAnsi="Times New Roman"/>
              <w:sz w:val="20"/>
            </w:rPr>
          </w:rPrChange>
        </w:rPr>
        <w:t>the</w:t>
      </w:r>
      <w:r w:rsidR="006514D0">
        <w:rPr>
          <w:rFonts w:ascii="Times New Roman"/>
          <w:spacing w:val="27"/>
          <w:sz w:val="20"/>
          <w:rPrChange w:id="6530" w:author="Author" w:date="2015-07-30T15:37:00Z">
            <w:rPr>
              <w:rFonts w:ascii="Times New Roman" w:hAnsi="Times New Roman"/>
              <w:sz w:val="20"/>
            </w:rPr>
          </w:rPrChange>
        </w:rPr>
        <w:t xml:space="preserve"> </w:t>
      </w:r>
      <w:r w:rsidR="006514D0">
        <w:rPr>
          <w:rFonts w:ascii="Times New Roman"/>
          <w:sz w:val="20"/>
          <w:rPrChange w:id="6531" w:author="Author" w:date="2015-07-30T15:37:00Z">
            <w:rPr>
              <w:rFonts w:ascii="Times New Roman" w:hAnsi="Times New Roman"/>
              <w:sz w:val="20"/>
            </w:rPr>
          </w:rPrChange>
        </w:rPr>
        <w:t>International</w:t>
      </w:r>
      <w:r w:rsidR="006514D0">
        <w:rPr>
          <w:rFonts w:ascii="Times New Roman"/>
          <w:spacing w:val="27"/>
          <w:sz w:val="20"/>
          <w:rPrChange w:id="6532" w:author="Author" w:date="2015-07-30T15:37:00Z">
            <w:rPr>
              <w:rFonts w:ascii="Times New Roman" w:hAnsi="Times New Roman"/>
              <w:sz w:val="20"/>
            </w:rPr>
          </w:rPrChange>
        </w:rPr>
        <w:t xml:space="preserve"> </w:t>
      </w:r>
      <w:r w:rsidR="006514D0">
        <w:rPr>
          <w:rFonts w:ascii="Times New Roman"/>
          <w:sz w:val="20"/>
          <w:rPrChange w:id="6533" w:author="Author" w:date="2015-07-30T15:37:00Z">
            <w:rPr>
              <w:rFonts w:ascii="Times New Roman" w:hAnsi="Times New Roman"/>
              <w:sz w:val="20"/>
            </w:rPr>
          </w:rPrChange>
        </w:rPr>
        <w:t>Conference</w:t>
      </w:r>
      <w:r w:rsidR="006514D0">
        <w:rPr>
          <w:rFonts w:ascii="Times New Roman"/>
          <w:spacing w:val="30"/>
          <w:sz w:val="20"/>
          <w:rPrChange w:id="6534" w:author="Author" w:date="2015-07-30T15:37:00Z">
            <w:rPr>
              <w:rFonts w:ascii="Times New Roman" w:hAnsi="Times New Roman"/>
              <w:sz w:val="20"/>
            </w:rPr>
          </w:rPrChange>
        </w:rPr>
        <w:t xml:space="preserve"> </w:t>
      </w:r>
      <w:r w:rsidR="006514D0">
        <w:rPr>
          <w:rFonts w:ascii="Times New Roman"/>
          <w:sz w:val="20"/>
          <w:rPrChange w:id="6535" w:author="Author" w:date="2015-07-30T15:37:00Z">
            <w:rPr>
              <w:rFonts w:ascii="Times New Roman" w:hAnsi="Times New Roman"/>
              <w:sz w:val="20"/>
            </w:rPr>
          </w:rPrChange>
        </w:rPr>
        <w:t>on</w:t>
      </w:r>
      <w:r w:rsidR="006514D0">
        <w:rPr>
          <w:rFonts w:ascii="Times New Roman"/>
          <w:spacing w:val="32"/>
          <w:sz w:val="20"/>
          <w:rPrChange w:id="6536" w:author="Author" w:date="2015-07-30T15:37:00Z">
            <w:rPr>
              <w:rFonts w:ascii="Times New Roman" w:hAnsi="Times New Roman"/>
              <w:sz w:val="20"/>
            </w:rPr>
          </w:rPrChange>
        </w:rPr>
        <w:t xml:space="preserve"> </w:t>
      </w:r>
      <w:r w:rsidR="006514D0">
        <w:rPr>
          <w:rFonts w:ascii="Times New Roman"/>
          <w:sz w:val="20"/>
          <w:rPrChange w:id="6537" w:author="Author" w:date="2015-07-30T15:37:00Z">
            <w:rPr>
              <w:rFonts w:ascii="Times New Roman" w:hAnsi="Times New Roman"/>
              <w:sz w:val="20"/>
            </w:rPr>
          </w:rPrChange>
        </w:rPr>
        <w:t>Population</w:t>
      </w:r>
      <w:r w:rsidR="006514D0">
        <w:rPr>
          <w:rFonts w:ascii="Times New Roman"/>
          <w:spacing w:val="26"/>
          <w:sz w:val="20"/>
          <w:rPrChange w:id="6538" w:author="Author" w:date="2015-07-30T15:37:00Z">
            <w:rPr>
              <w:rFonts w:ascii="Times New Roman" w:hAnsi="Times New Roman"/>
              <w:sz w:val="20"/>
            </w:rPr>
          </w:rPrChange>
        </w:rPr>
        <w:t xml:space="preserve"> </w:t>
      </w:r>
      <w:r w:rsidR="006514D0">
        <w:rPr>
          <w:rFonts w:ascii="Times New Roman"/>
          <w:sz w:val="20"/>
          <w:rPrChange w:id="6539" w:author="Author" w:date="2015-07-30T15:37:00Z">
            <w:rPr>
              <w:rFonts w:ascii="Times New Roman" w:hAnsi="Times New Roman"/>
              <w:sz w:val="20"/>
            </w:rPr>
          </w:rPrChange>
        </w:rPr>
        <w:t>and</w:t>
      </w:r>
      <w:r w:rsidR="006514D0">
        <w:rPr>
          <w:rFonts w:ascii="Times New Roman"/>
          <w:spacing w:val="28"/>
          <w:sz w:val="20"/>
          <w:rPrChange w:id="6540" w:author="Author" w:date="2015-07-30T15:37:00Z">
            <w:rPr>
              <w:rFonts w:ascii="Times New Roman" w:hAnsi="Times New Roman"/>
              <w:sz w:val="20"/>
            </w:rPr>
          </w:rPrChange>
        </w:rPr>
        <w:t xml:space="preserve"> </w:t>
      </w:r>
      <w:r w:rsidR="006514D0">
        <w:rPr>
          <w:rFonts w:ascii="Times New Roman"/>
          <w:sz w:val="20"/>
          <w:rPrChange w:id="6541" w:author="Author" w:date="2015-07-30T15:37:00Z">
            <w:rPr>
              <w:rFonts w:ascii="Times New Roman" w:hAnsi="Times New Roman"/>
              <w:sz w:val="20"/>
            </w:rPr>
          </w:rPrChange>
        </w:rPr>
        <w:t>Development</w:t>
      </w:r>
      <w:r w:rsidR="006514D0">
        <w:rPr>
          <w:rFonts w:ascii="Times New Roman"/>
          <w:spacing w:val="27"/>
          <w:sz w:val="20"/>
          <w:rPrChange w:id="6542" w:author="Author" w:date="2015-07-30T15:37:00Z">
            <w:rPr>
              <w:rFonts w:ascii="Times New Roman" w:hAnsi="Times New Roman"/>
              <w:sz w:val="20"/>
            </w:rPr>
          </w:rPrChange>
        </w:rPr>
        <w:t xml:space="preserve"> </w:t>
      </w:r>
      <w:r w:rsidR="006514D0">
        <w:rPr>
          <w:rFonts w:ascii="Times New Roman"/>
          <w:sz w:val="20"/>
          <w:rPrChange w:id="6543" w:author="Author" w:date="2015-07-30T15:37:00Z">
            <w:rPr>
              <w:rFonts w:ascii="Times New Roman" w:hAnsi="Times New Roman"/>
              <w:sz w:val="20"/>
            </w:rPr>
          </w:rPrChange>
        </w:rPr>
        <w:t>and</w:t>
      </w:r>
      <w:r w:rsidR="006514D0">
        <w:rPr>
          <w:rFonts w:ascii="Times New Roman"/>
          <w:spacing w:val="28"/>
          <w:sz w:val="20"/>
          <w:rPrChange w:id="6544" w:author="Author" w:date="2015-07-30T15:37:00Z">
            <w:rPr>
              <w:rFonts w:ascii="Times New Roman" w:hAnsi="Times New Roman"/>
              <w:sz w:val="20"/>
            </w:rPr>
          </w:rPrChange>
        </w:rPr>
        <w:t xml:space="preserve"> </w:t>
      </w:r>
      <w:r w:rsidR="006514D0">
        <w:rPr>
          <w:rFonts w:ascii="Times New Roman"/>
          <w:sz w:val="20"/>
          <w:rPrChange w:id="6545" w:author="Author" w:date="2015-07-30T15:37:00Z">
            <w:rPr>
              <w:rFonts w:ascii="Times New Roman" w:hAnsi="Times New Roman"/>
              <w:sz w:val="20"/>
            </w:rPr>
          </w:rPrChange>
        </w:rPr>
        <w:t>the</w:t>
      </w:r>
      <w:r w:rsidR="006514D0">
        <w:rPr>
          <w:rFonts w:ascii="Times New Roman"/>
          <w:spacing w:val="27"/>
          <w:sz w:val="20"/>
          <w:rPrChange w:id="6546" w:author="Author" w:date="2015-07-30T15:37:00Z">
            <w:rPr>
              <w:rFonts w:ascii="Times New Roman" w:hAnsi="Times New Roman"/>
              <w:sz w:val="20"/>
            </w:rPr>
          </w:rPrChange>
        </w:rPr>
        <w:t xml:space="preserve"> </w:t>
      </w:r>
      <w:r w:rsidR="006514D0">
        <w:rPr>
          <w:rFonts w:ascii="Times New Roman"/>
          <w:sz w:val="20"/>
          <w:rPrChange w:id="6547" w:author="Author" w:date="2015-07-30T15:37:00Z">
            <w:rPr>
              <w:rFonts w:ascii="Times New Roman" w:hAnsi="Times New Roman"/>
              <w:sz w:val="20"/>
            </w:rPr>
          </w:rPrChange>
        </w:rPr>
        <w:t>Beijing</w:t>
      </w:r>
      <w:r w:rsidR="006514D0">
        <w:rPr>
          <w:rFonts w:ascii="Times New Roman"/>
          <w:w w:val="99"/>
          <w:sz w:val="20"/>
          <w:rPrChange w:id="6548" w:author="Author" w:date="2015-07-30T15:37:00Z">
            <w:rPr>
              <w:rFonts w:ascii="Times New Roman" w:hAnsi="Times New Roman"/>
              <w:sz w:val="20"/>
            </w:rPr>
          </w:rPrChange>
        </w:rPr>
        <w:t xml:space="preserve"> </w:t>
      </w:r>
      <w:r w:rsidR="006514D0">
        <w:rPr>
          <w:rFonts w:ascii="Times New Roman"/>
          <w:sz w:val="20"/>
          <w:rPrChange w:id="6549" w:author="Author" w:date="2015-07-30T15:37:00Z">
            <w:rPr>
              <w:rFonts w:ascii="Times New Roman" w:hAnsi="Times New Roman"/>
              <w:sz w:val="20"/>
            </w:rPr>
          </w:rPrChange>
        </w:rPr>
        <w:t>Platform for Action and the outcome documents of their review</w:t>
      </w:r>
      <w:r w:rsidR="006514D0">
        <w:rPr>
          <w:rFonts w:ascii="Times New Roman"/>
          <w:spacing w:val="-11"/>
          <w:sz w:val="20"/>
          <w:rPrChange w:id="6550" w:author="Author" w:date="2015-07-30T15:37:00Z">
            <w:rPr>
              <w:rFonts w:ascii="Times New Roman" w:hAnsi="Times New Roman"/>
              <w:sz w:val="20"/>
            </w:rPr>
          </w:rPrChange>
        </w:rPr>
        <w:t xml:space="preserve"> </w:t>
      </w:r>
      <w:r w:rsidR="006514D0">
        <w:rPr>
          <w:rFonts w:ascii="Times New Roman"/>
          <w:sz w:val="20"/>
          <w:rPrChange w:id="6551" w:author="Author" w:date="2015-07-30T15:37:00Z">
            <w:rPr>
              <w:rFonts w:ascii="Times New Roman" w:hAnsi="Times New Roman"/>
              <w:sz w:val="20"/>
            </w:rPr>
          </w:rPrChange>
        </w:rPr>
        <w:t>conferences</w:t>
      </w:r>
      <w:del w:id="6552" w:author="Author" w:date="2015-07-30T15:37:00Z">
        <w:r w:rsidRPr="00B93DD0">
          <w:rPr>
            <w:rFonts w:ascii="Times New Roman" w:hAnsi="Times New Roman" w:cs="Times New Roman"/>
            <w:sz w:val="20"/>
            <w:szCs w:val="20"/>
          </w:rPr>
          <w:delText xml:space="preserve"> </w:delText>
        </w:r>
      </w:del>
    </w:p>
    <w:p w14:paraId="27DB2773" w14:textId="77777777" w:rsidR="00804791" w:rsidRDefault="00804791">
      <w:pPr>
        <w:spacing w:before="7"/>
        <w:rPr>
          <w:rFonts w:ascii="Times New Roman" w:hAnsi="Times New Roman"/>
          <w:sz w:val="25"/>
          <w:rPrChange w:id="6553" w:author="Author" w:date="2015-07-30T15:37:00Z">
            <w:rPr>
              <w:rFonts w:ascii="Times New Roman" w:hAnsi="Times New Roman"/>
              <w:sz w:val="20"/>
            </w:rPr>
          </w:rPrChange>
        </w:rPr>
        <w:pPrChange w:id="6554" w:author="Author" w:date="2015-07-30T15:37:00Z">
          <w:pPr>
            <w:spacing w:after="24"/>
            <w:ind w:left="426" w:right="8" w:hanging="426"/>
            <w:jc w:val="both"/>
          </w:pPr>
        </w:pPrChange>
      </w:pPr>
    </w:p>
    <w:p w14:paraId="1D852455" w14:textId="27400AE1" w:rsidR="00804791" w:rsidRDefault="00B93DD0">
      <w:pPr>
        <w:pStyle w:val="ListParagraph"/>
        <w:numPr>
          <w:ilvl w:val="1"/>
          <w:numId w:val="25"/>
        </w:numPr>
        <w:tabs>
          <w:tab w:val="left" w:pos="528"/>
        </w:tabs>
        <w:spacing w:line="259" w:lineRule="auto"/>
        <w:ind w:right="112" w:hanging="427"/>
        <w:jc w:val="both"/>
        <w:rPr>
          <w:rFonts w:ascii="Times New Roman" w:eastAsia="Times New Roman" w:hAnsi="Times New Roman" w:cs="Times New Roman"/>
          <w:sz w:val="20"/>
          <w:szCs w:val="20"/>
        </w:rPr>
        <w:pPrChange w:id="6555" w:author="Author" w:date="2015-07-30T15:37:00Z">
          <w:pPr>
            <w:ind w:right="8"/>
            <w:jc w:val="both"/>
          </w:pPr>
        </w:pPrChange>
      </w:pPr>
      <w:del w:id="6556" w:author="Author" w:date="2015-07-30T15:37:00Z">
        <w:r w:rsidRPr="00B93DD0">
          <w:rPr>
            <w:rFonts w:ascii="Times New Roman" w:hAnsi="Times New Roman" w:cs="Times New Roman"/>
            <w:sz w:val="20"/>
            <w:szCs w:val="20"/>
          </w:rPr>
          <w:delText xml:space="preserve">5.a </w:delText>
        </w:r>
        <w:r w:rsidRPr="00B93DD0">
          <w:rPr>
            <w:rFonts w:ascii="Times New Roman" w:hAnsi="Times New Roman" w:cs="Times New Roman"/>
            <w:sz w:val="20"/>
            <w:szCs w:val="20"/>
          </w:rPr>
          <w:tab/>
        </w:r>
      </w:del>
      <w:r w:rsidR="006514D0">
        <w:rPr>
          <w:rFonts w:ascii="Times New Roman"/>
          <w:sz w:val="20"/>
          <w:rPrChange w:id="6557" w:author="Author" w:date="2015-07-30T15:37:00Z">
            <w:rPr>
              <w:rFonts w:ascii="Times New Roman" w:hAnsi="Times New Roman"/>
              <w:sz w:val="20"/>
            </w:rPr>
          </w:rPrChange>
        </w:rPr>
        <w:t>Undertake</w:t>
      </w:r>
      <w:r w:rsidR="006514D0">
        <w:rPr>
          <w:rFonts w:ascii="Times New Roman"/>
          <w:spacing w:val="27"/>
          <w:sz w:val="20"/>
          <w:rPrChange w:id="6558" w:author="Author" w:date="2015-07-30T15:37:00Z">
            <w:rPr>
              <w:rFonts w:ascii="Times New Roman" w:hAnsi="Times New Roman"/>
              <w:sz w:val="20"/>
            </w:rPr>
          </w:rPrChange>
        </w:rPr>
        <w:t xml:space="preserve"> </w:t>
      </w:r>
      <w:r w:rsidR="006514D0">
        <w:rPr>
          <w:rFonts w:ascii="Times New Roman"/>
          <w:sz w:val="20"/>
          <w:rPrChange w:id="6559" w:author="Author" w:date="2015-07-30T15:37:00Z">
            <w:rPr>
              <w:rFonts w:ascii="Times New Roman" w:hAnsi="Times New Roman"/>
              <w:sz w:val="20"/>
            </w:rPr>
          </w:rPrChange>
        </w:rPr>
        <w:t>reforms</w:t>
      </w:r>
      <w:r w:rsidR="006514D0">
        <w:rPr>
          <w:rFonts w:ascii="Times New Roman"/>
          <w:spacing w:val="26"/>
          <w:sz w:val="20"/>
          <w:rPrChange w:id="6560" w:author="Author" w:date="2015-07-30T15:37:00Z">
            <w:rPr>
              <w:rFonts w:ascii="Times New Roman" w:hAnsi="Times New Roman"/>
              <w:sz w:val="20"/>
            </w:rPr>
          </w:rPrChange>
        </w:rPr>
        <w:t xml:space="preserve"> </w:t>
      </w:r>
      <w:r w:rsidR="006514D0">
        <w:rPr>
          <w:rFonts w:ascii="Times New Roman"/>
          <w:sz w:val="20"/>
          <w:rPrChange w:id="6561" w:author="Author" w:date="2015-07-30T15:37:00Z">
            <w:rPr>
              <w:rFonts w:ascii="Times New Roman" w:hAnsi="Times New Roman"/>
              <w:sz w:val="20"/>
            </w:rPr>
          </w:rPrChange>
        </w:rPr>
        <w:t>to</w:t>
      </w:r>
      <w:r w:rsidR="006514D0">
        <w:rPr>
          <w:rFonts w:ascii="Times New Roman"/>
          <w:spacing w:val="28"/>
          <w:sz w:val="20"/>
          <w:rPrChange w:id="6562" w:author="Author" w:date="2015-07-30T15:37:00Z">
            <w:rPr>
              <w:rFonts w:ascii="Times New Roman" w:hAnsi="Times New Roman"/>
              <w:sz w:val="20"/>
            </w:rPr>
          </w:rPrChange>
        </w:rPr>
        <w:t xml:space="preserve"> </w:t>
      </w:r>
      <w:r w:rsidR="006514D0">
        <w:rPr>
          <w:rFonts w:ascii="Times New Roman"/>
          <w:sz w:val="20"/>
          <w:rPrChange w:id="6563" w:author="Author" w:date="2015-07-30T15:37:00Z">
            <w:rPr>
              <w:rFonts w:ascii="Times New Roman" w:hAnsi="Times New Roman"/>
              <w:sz w:val="20"/>
            </w:rPr>
          </w:rPrChange>
        </w:rPr>
        <w:t>give</w:t>
      </w:r>
      <w:r w:rsidR="006514D0">
        <w:rPr>
          <w:rFonts w:ascii="Times New Roman"/>
          <w:spacing w:val="30"/>
          <w:sz w:val="20"/>
          <w:rPrChange w:id="6564" w:author="Author" w:date="2015-07-30T15:37:00Z">
            <w:rPr>
              <w:rFonts w:ascii="Times New Roman" w:hAnsi="Times New Roman"/>
              <w:sz w:val="20"/>
            </w:rPr>
          </w:rPrChange>
        </w:rPr>
        <w:t xml:space="preserve"> </w:t>
      </w:r>
      <w:r w:rsidR="006514D0">
        <w:rPr>
          <w:rFonts w:ascii="Times New Roman"/>
          <w:sz w:val="20"/>
          <w:rPrChange w:id="6565" w:author="Author" w:date="2015-07-30T15:37:00Z">
            <w:rPr>
              <w:rFonts w:ascii="Times New Roman" w:hAnsi="Times New Roman"/>
              <w:sz w:val="20"/>
            </w:rPr>
          </w:rPrChange>
        </w:rPr>
        <w:t>women</w:t>
      </w:r>
      <w:r w:rsidR="006514D0">
        <w:rPr>
          <w:rFonts w:ascii="Times New Roman"/>
          <w:spacing w:val="26"/>
          <w:sz w:val="20"/>
          <w:rPrChange w:id="6566" w:author="Author" w:date="2015-07-30T15:37:00Z">
            <w:rPr>
              <w:rFonts w:ascii="Times New Roman" w:hAnsi="Times New Roman"/>
              <w:sz w:val="20"/>
            </w:rPr>
          </w:rPrChange>
        </w:rPr>
        <w:t xml:space="preserve"> </w:t>
      </w:r>
      <w:r w:rsidR="006514D0">
        <w:rPr>
          <w:rFonts w:ascii="Times New Roman"/>
          <w:sz w:val="20"/>
          <w:rPrChange w:id="6567" w:author="Author" w:date="2015-07-30T15:37:00Z">
            <w:rPr>
              <w:rFonts w:ascii="Times New Roman" w:hAnsi="Times New Roman"/>
              <w:sz w:val="20"/>
            </w:rPr>
          </w:rPrChange>
        </w:rPr>
        <w:t>equal</w:t>
      </w:r>
      <w:r w:rsidR="006514D0">
        <w:rPr>
          <w:rFonts w:ascii="Times New Roman"/>
          <w:spacing w:val="27"/>
          <w:sz w:val="20"/>
          <w:rPrChange w:id="6568" w:author="Author" w:date="2015-07-30T15:37:00Z">
            <w:rPr>
              <w:rFonts w:ascii="Times New Roman" w:hAnsi="Times New Roman"/>
              <w:sz w:val="20"/>
            </w:rPr>
          </w:rPrChange>
        </w:rPr>
        <w:t xml:space="preserve"> </w:t>
      </w:r>
      <w:r w:rsidR="006514D0">
        <w:rPr>
          <w:rFonts w:ascii="Times New Roman"/>
          <w:sz w:val="20"/>
          <w:rPrChange w:id="6569" w:author="Author" w:date="2015-07-30T15:37:00Z">
            <w:rPr>
              <w:rFonts w:ascii="Times New Roman" w:hAnsi="Times New Roman"/>
              <w:sz w:val="20"/>
            </w:rPr>
          </w:rPrChange>
        </w:rPr>
        <w:t>rights</w:t>
      </w:r>
      <w:r w:rsidR="006514D0">
        <w:rPr>
          <w:rFonts w:ascii="Times New Roman"/>
          <w:spacing w:val="26"/>
          <w:sz w:val="20"/>
          <w:rPrChange w:id="6570" w:author="Author" w:date="2015-07-30T15:37:00Z">
            <w:rPr>
              <w:rFonts w:ascii="Times New Roman" w:hAnsi="Times New Roman"/>
              <w:sz w:val="20"/>
            </w:rPr>
          </w:rPrChange>
        </w:rPr>
        <w:t xml:space="preserve"> </w:t>
      </w:r>
      <w:r w:rsidR="006514D0">
        <w:rPr>
          <w:rFonts w:ascii="Times New Roman"/>
          <w:sz w:val="20"/>
          <w:rPrChange w:id="6571" w:author="Author" w:date="2015-07-30T15:37:00Z">
            <w:rPr>
              <w:rFonts w:ascii="Times New Roman" w:hAnsi="Times New Roman"/>
              <w:sz w:val="20"/>
            </w:rPr>
          </w:rPrChange>
        </w:rPr>
        <w:t>to</w:t>
      </w:r>
      <w:r w:rsidR="006514D0">
        <w:rPr>
          <w:rFonts w:ascii="Times New Roman"/>
          <w:spacing w:val="28"/>
          <w:sz w:val="20"/>
          <w:rPrChange w:id="6572" w:author="Author" w:date="2015-07-30T15:37:00Z">
            <w:rPr>
              <w:rFonts w:ascii="Times New Roman" w:hAnsi="Times New Roman"/>
              <w:sz w:val="20"/>
            </w:rPr>
          </w:rPrChange>
        </w:rPr>
        <w:t xml:space="preserve"> </w:t>
      </w:r>
      <w:r w:rsidR="006514D0">
        <w:rPr>
          <w:rFonts w:ascii="Times New Roman"/>
          <w:sz w:val="20"/>
          <w:rPrChange w:id="6573" w:author="Author" w:date="2015-07-30T15:37:00Z">
            <w:rPr>
              <w:rFonts w:ascii="Times New Roman" w:hAnsi="Times New Roman"/>
              <w:sz w:val="20"/>
            </w:rPr>
          </w:rPrChange>
        </w:rPr>
        <w:t>economic</w:t>
      </w:r>
      <w:r w:rsidR="006514D0">
        <w:rPr>
          <w:rFonts w:ascii="Times New Roman"/>
          <w:spacing w:val="27"/>
          <w:sz w:val="20"/>
          <w:rPrChange w:id="6574" w:author="Author" w:date="2015-07-30T15:37:00Z">
            <w:rPr>
              <w:rFonts w:ascii="Times New Roman" w:hAnsi="Times New Roman"/>
              <w:sz w:val="20"/>
            </w:rPr>
          </w:rPrChange>
        </w:rPr>
        <w:t xml:space="preserve"> </w:t>
      </w:r>
      <w:r w:rsidR="006514D0">
        <w:rPr>
          <w:rFonts w:ascii="Times New Roman"/>
          <w:sz w:val="20"/>
          <w:rPrChange w:id="6575" w:author="Author" w:date="2015-07-30T15:37:00Z">
            <w:rPr>
              <w:rFonts w:ascii="Times New Roman" w:hAnsi="Times New Roman"/>
              <w:sz w:val="20"/>
            </w:rPr>
          </w:rPrChange>
        </w:rPr>
        <w:t>resources,</w:t>
      </w:r>
      <w:r w:rsidR="006514D0">
        <w:rPr>
          <w:rFonts w:ascii="Times New Roman"/>
          <w:spacing w:val="27"/>
          <w:sz w:val="20"/>
          <w:rPrChange w:id="6576" w:author="Author" w:date="2015-07-30T15:37:00Z">
            <w:rPr>
              <w:rFonts w:ascii="Times New Roman" w:hAnsi="Times New Roman"/>
              <w:sz w:val="20"/>
            </w:rPr>
          </w:rPrChange>
        </w:rPr>
        <w:t xml:space="preserve"> </w:t>
      </w:r>
      <w:r w:rsidR="006514D0">
        <w:rPr>
          <w:rFonts w:ascii="Times New Roman"/>
          <w:sz w:val="20"/>
          <w:rPrChange w:id="6577" w:author="Author" w:date="2015-07-30T15:37:00Z">
            <w:rPr>
              <w:rFonts w:ascii="Times New Roman" w:hAnsi="Times New Roman"/>
              <w:sz w:val="20"/>
            </w:rPr>
          </w:rPrChange>
        </w:rPr>
        <w:t>as</w:t>
      </w:r>
      <w:r w:rsidR="006514D0">
        <w:rPr>
          <w:rFonts w:ascii="Times New Roman"/>
          <w:spacing w:val="29"/>
          <w:sz w:val="20"/>
          <w:rPrChange w:id="6578" w:author="Author" w:date="2015-07-30T15:37:00Z">
            <w:rPr>
              <w:rFonts w:ascii="Times New Roman" w:hAnsi="Times New Roman"/>
              <w:sz w:val="20"/>
            </w:rPr>
          </w:rPrChange>
        </w:rPr>
        <w:t xml:space="preserve"> </w:t>
      </w:r>
      <w:r w:rsidR="006514D0">
        <w:rPr>
          <w:rFonts w:ascii="Times New Roman"/>
          <w:sz w:val="20"/>
          <w:rPrChange w:id="6579" w:author="Author" w:date="2015-07-30T15:37:00Z">
            <w:rPr>
              <w:rFonts w:ascii="Times New Roman" w:hAnsi="Times New Roman"/>
              <w:sz w:val="20"/>
            </w:rPr>
          </w:rPrChange>
        </w:rPr>
        <w:t>well</w:t>
      </w:r>
      <w:r w:rsidR="006514D0">
        <w:rPr>
          <w:rFonts w:ascii="Times New Roman"/>
          <w:spacing w:val="27"/>
          <w:sz w:val="20"/>
          <w:rPrChange w:id="6580" w:author="Author" w:date="2015-07-30T15:37:00Z">
            <w:rPr>
              <w:rFonts w:ascii="Times New Roman" w:hAnsi="Times New Roman"/>
              <w:sz w:val="20"/>
            </w:rPr>
          </w:rPrChange>
        </w:rPr>
        <w:t xml:space="preserve"> </w:t>
      </w:r>
      <w:r w:rsidR="006514D0">
        <w:rPr>
          <w:rFonts w:ascii="Times New Roman"/>
          <w:sz w:val="20"/>
          <w:rPrChange w:id="6581" w:author="Author" w:date="2015-07-30T15:37:00Z">
            <w:rPr>
              <w:rFonts w:ascii="Times New Roman" w:hAnsi="Times New Roman"/>
              <w:sz w:val="20"/>
            </w:rPr>
          </w:rPrChange>
        </w:rPr>
        <w:t>as</w:t>
      </w:r>
      <w:r w:rsidR="006514D0">
        <w:rPr>
          <w:rFonts w:ascii="Times New Roman"/>
          <w:spacing w:val="27"/>
          <w:sz w:val="20"/>
          <w:rPrChange w:id="6582" w:author="Author" w:date="2015-07-30T15:37:00Z">
            <w:rPr>
              <w:rFonts w:ascii="Times New Roman" w:hAnsi="Times New Roman"/>
              <w:sz w:val="20"/>
            </w:rPr>
          </w:rPrChange>
        </w:rPr>
        <w:t xml:space="preserve"> </w:t>
      </w:r>
      <w:r w:rsidR="006514D0">
        <w:rPr>
          <w:rFonts w:ascii="Times New Roman"/>
          <w:sz w:val="20"/>
          <w:rPrChange w:id="6583" w:author="Author" w:date="2015-07-30T15:37:00Z">
            <w:rPr>
              <w:rFonts w:ascii="Times New Roman" w:hAnsi="Times New Roman"/>
              <w:sz w:val="20"/>
            </w:rPr>
          </w:rPrChange>
        </w:rPr>
        <w:t>access</w:t>
      </w:r>
      <w:r w:rsidR="006514D0">
        <w:rPr>
          <w:rFonts w:ascii="Times New Roman"/>
          <w:spacing w:val="26"/>
          <w:sz w:val="20"/>
          <w:rPrChange w:id="6584" w:author="Author" w:date="2015-07-30T15:37:00Z">
            <w:rPr>
              <w:rFonts w:ascii="Times New Roman" w:hAnsi="Times New Roman"/>
              <w:sz w:val="20"/>
            </w:rPr>
          </w:rPrChange>
        </w:rPr>
        <w:t xml:space="preserve"> </w:t>
      </w:r>
      <w:r w:rsidR="006514D0">
        <w:rPr>
          <w:rFonts w:ascii="Times New Roman"/>
          <w:sz w:val="20"/>
          <w:rPrChange w:id="6585" w:author="Author" w:date="2015-07-30T15:37:00Z">
            <w:rPr>
              <w:rFonts w:ascii="Times New Roman" w:hAnsi="Times New Roman"/>
              <w:sz w:val="20"/>
            </w:rPr>
          </w:rPrChange>
        </w:rPr>
        <w:t>to</w:t>
      </w:r>
      <w:r w:rsidR="006514D0">
        <w:rPr>
          <w:rFonts w:ascii="Times New Roman"/>
          <w:spacing w:val="28"/>
          <w:sz w:val="20"/>
          <w:rPrChange w:id="6586" w:author="Author" w:date="2015-07-30T15:37:00Z">
            <w:rPr>
              <w:rFonts w:ascii="Times New Roman" w:hAnsi="Times New Roman"/>
              <w:sz w:val="20"/>
            </w:rPr>
          </w:rPrChange>
        </w:rPr>
        <w:t xml:space="preserve"> </w:t>
      </w:r>
      <w:r w:rsidR="006514D0">
        <w:rPr>
          <w:rFonts w:ascii="Times New Roman"/>
          <w:sz w:val="20"/>
          <w:rPrChange w:id="6587" w:author="Author" w:date="2015-07-30T15:37:00Z">
            <w:rPr>
              <w:rFonts w:ascii="Times New Roman" w:hAnsi="Times New Roman"/>
              <w:sz w:val="20"/>
            </w:rPr>
          </w:rPrChange>
        </w:rPr>
        <w:t>ownership</w:t>
      </w:r>
      <w:r w:rsidR="006514D0">
        <w:rPr>
          <w:rFonts w:ascii="Times New Roman"/>
          <w:spacing w:val="28"/>
          <w:sz w:val="20"/>
          <w:rPrChange w:id="6588" w:author="Author" w:date="2015-07-30T15:37:00Z">
            <w:rPr>
              <w:rFonts w:ascii="Times New Roman" w:hAnsi="Times New Roman"/>
              <w:sz w:val="20"/>
            </w:rPr>
          </w:rPrChange>
        </w:rPr>
        <w:t xml:space="preserve"> </w:t>
      </w:r>
      <w:r w:rsidR="006514D0">
        <w:rPr>
          <w:rFonts w:ascii="Times New Roman"/>
          <w:sz w:val="20"/>
          <w:rPrChange w:id="6589" w:author="Author" w:date="2015-07-30T15:37:00Z">
            <w:rPr>
              <w:rFonts w:ascii="Times New Roman" w:hAnsi="Times New Roman"/>
              <w:sz w:val="20"/>
            </w:rPr>
          </w:rPrChange>
        </w:rPr>
        <w:t>and</w:t>
      </w:r>
      <w:r w:rsidR="006514D0">
        <w:rPr>
          <w:rFonts w:ascii="Times New Roman"/>
          <w:w w:val="99"/>
          <w:sz w:val="20"/>
          <w:rPrChange w:id="6590" w:author="Author" w:date="2015-07-30T15:37:00Z">
            <w:rPr>
              <w:rFonts w:ascii="Times New Roman" w:hAnsi="Times New Roman"/>
              <w:sz w:val="20"/>
            </w:rPr>
          </w:rPrChange>
        </w:rPr>
        <w:t xml:space="preserve"> </w:t>
      </w:r>
      <w:r w:rsidR="006514D0">
        <w:rPr>
          <w:rFonts w:ascii="Times New Roman"/>
          <w:sz w:val="20"/>
          <w:rPrChange w:id="6591" w:author="Author" w:date="2015-07-30T15:37:00Z">
            <w:rPr>
              <w:rFonts w:ascii="Times New Roman" w:hAnsi="Times New Roman"/>
              <w:sz w:val="20"/>
            </w:rPr>
          </w:rPrChange>
        </w:rPr>
        <w:t>control over land and other forms of property, financial services, inheritance and natural resources,</w:t>
      </w:r>
      <w:r w:rsidR="006514D0">
        <w:rPr>
          <w:rFonts w:ascii="Times New Roman"/>
          <w:spacing w:val="27"/>
          <w:sz w:val="20"/>
          <w:rPrChange w:id="6592" w:author="Author" w:date="2015-07-30T15:37:00Z">
            <w:rPr>
              <w:rFonts w:ascii="Times New Roman" w:hAnsi="Times New Roman"/>
              <w:sz w:val="20"/>
            </w:rPr>
          </w:rPrChange>
        </w:rPr>
        <w:t xml:space="preserve"> </w:t>
      </w:r>
      <w:r w:rsidR="006514D0">
        <w:rPr>
          <w:rFonts w:ascii="Times New Roman"/>
          <w:sz w:val="20"/>
          <w:rPrChange w:id="6593" w:author="Author" w:date="2015-07-30T15:37:00Z">
            <w:rPr>
              <w:rFonts w:ascii="Times New Roman" w:hAnsi="Times New Roman"/>
              <w:sz w:val="20"/>
            </w:rPr>
          </w:rPrChange>
        </w:rPr>
        <w:t>in</w:t>
      </w:r>
      <w:r w:rsidR="006514D0">
        <w:rPr>
          <w:rFonts w:ascii="Times New Roman"/>
          <w:w w:val="99"/>
          <w:sz w:val="20"/>
          <w:rPrChange w:id="6594" w:author="Author" w:date="2015-07-30T15:37:00Z">
            <w:rPr>
              <w:rFonts w:ascii="Times New Roman" w:hAnsi="Times New Roman"/>
              <w:sz w:val="20"/>
            </w:rPr>
          </w:rPrChange>
        </w:rPr>
        <w:t xml:space="preserve"> </w:t>
      </w:r>
      <w:r w:rsidR="006514D0">
        <w:rPr>
          <w:rFonts w:ascii="Times New Roman"/>
          <w:sz w:val="20"/>
          <w:rPrChange w:id="6595" w:author="Author" w:date="2015-07-30T15:37:00Z">
            <w:rPr>
              <w:rFonts w:ascii="Times New Roman" w:hAnsi="Times New Roman"/>
              <w:sz w:val="20"/>
            </w:rPr>
          </w:rPrChange>
        </w:rPr>
        <w:t>accordance with national</w:t>
      </w:r>
      <w:r w:rsidR="006514D0">
        <w:rPr>
          <w:rFonts w:ascii="Times New Roman"/>
          <w:spacing w:val="1"/>
          <w:sz w:val="20"/>
          <w:rPrChange w:id="6596" w:author="Author" w:date="2015-07-30T15:37:00Z">
            <w:rPr>
              <w:rFonts w:ascii="Times New Roman" w:hAnsi="Times New Roman"/>
              <w:sz w:val="20"/>
            </w:rPr>
          </w:rPrChange>
        </w:rPr>
        <w:t xml:space="preserve"> </w:t>
      </w:r>
      <w:r w:rsidR="006514D0">
        <w:rPr>
          <w:rFonts w:ascii="Times New Roman"/>
          <w:sz w:val="20"/>
          <w:rPrChange w:id="6597" w:author="Author" w:date="2015-07-30T15:37:00Z">
            <w:rPr>
              <w:rFonts w:ascii="Times New Roman" w:hAnsi="Times New Roman"/>
              <w:sz w:val="20"/>
            </w:rPr>
          </w:rPrChange>
        </w:rPr>
        <w:t>laws</w:t>
      </w:r>
      <w:del w:id="6598" w:author="Author" w:date="2015-07-30T15:37:00Z">
        <w:r w:rsidRPr="00B93DD0">
          <w:rPr>
            <w:rFonts w:ascii="Times New Roman" w:hAnsi="Times New Roman" w:cs="Times New Roman"/>
            <w:sz w:val="20"/>
            <w:szCs w:val="20"/>
          </w:rPr>
          <w:delText xml:space="preserve"> </w:delText>
        </w:r>
      </w:del>
    </w:p>
    <w:p w14:paraId="17CF9FE5" w14:textId="724091D1" w:rsidR="00804791" w:rsidRDefault="00B93DD0">
      <w:pPr>
        <w:pStyle w:val="ListParagraph"/>
        <w:numPr>
          <w:ilvl w:val="1"/>
          <w:numId w:val="25"/>
        </w:numPr>
        <w:tabs>
          <w:tab w:val="left" w:pos="528"/>
        </w:tabs>
        <w:spacing w:before="160" w:line="261" w:lineRule="auto"/>
        <w:ind w:right="116" w:hanging="427"/>
        <w:jc w:val="both"/>
        <w:rPr>
          <w:rFonts w:ascii="Times New Roman" w:eastAsia="Times New Roman" w:hAnsi="Times New Roman" w:cs="Times New Roman"/>
          <w:sz w:val="20"/>
          <w:szCs w:val="20"/>
        </w:rPr>
        <w:pPrChange w:id="6599" w:author="Author" w:date="2015-07-30T15:37:00Z">
          <w:pPr>
            <w:ind w:right="8"/>
            <w:jc w:val="both"/>
          </w:pPr>
        </w:pPrChange>
      </w:pPr>
      <w:del w:id="6600" w:author="Author" w:date="2015-07-30T15:37:00Z">
        <w:r w:rsidRPr="00B93DD0">
          <w:rPr>
            <w:rFonts w:ascii="Times New Roman" w:hAnsi="Times New Roman" w:cs="Times New Roman"/>
            <w:sz w:val="20"/>
            <w:szCs w:val="20"/>
          </w:rPr>
          <w:delText xml:space="preserve">5.b </w:delText>
        </w:r>
        <w:r w:rsidRPr="00B93DD0">
          <w:rPr>
            <w:rFonts w:ascii="Times New Roman" w:hAnsi="Times New Roman" w:cs="Times New Roman"/>
            <w:sz w:val="20"/>
            <w:szCs w:val="20"/>
          </w:rPr>
          <w:tab/>
        </w:r>
      </w:del>
      <w:r w:rsidR="006514D0">
        <w:rPr>
          <w:rFonts w:ascii="Times New Roman"/>
          <w:sz w:val="20"/>
          <w:rPrChange w:id="6601" w:author="Author" w:date="2015-07-30T15:37:00Z">
            <w:rPr>
              <w:rFonts w:ascii="Times New Roman" w:hAnsi="Times New Roman"/>
              <w:sz w:val="20"/>
            </w:rPr>
          </w:rPrChange>
        </w:rPr>
        <w:t>Enhance the use of enabling technology, in particular information and communications technology, to</w:t>
      </w:r>
      <w:r w:rsidR="006514D0">
        <w:rPr>
          <w:rFonts w:ascii="Times New Roman"/>
          <w:spacing w:val="3"/>
          <w:sz w:val="20"/>
          <w:rPrChange w:id="6602" w:author="Author" w:date="2015-07-30T15:37:00Z">
            <w:rPr>
              <w:rFonts w:ascii="Times New Roman" w:hAnsi="Times New Roman"/>
              <w:sz w:val="20"/>
            </w:rPr>
          </w:rPrChange>
        </w:rPr>
        <w:t xml:space="preserve"> </w:t>
      </w:r>
      <w:r w:rsidR="006514D0">
        <w:rPr>
          <w:rFonts w:ascii="Times New Roman"/>
          <w:sz w:val="20"/>
          <w:rPrChange w:id="6603" w:author="Author" w:date="2015-07-30T15:37:00Z">
            <w:rPr>
              <w:rFonts w:ascii="Times New Roman" w:hAnsi="Times New Roman"/>
              <w:sz w:val="20"/>
            </w:rPr>
          </w:rPrChange>
        </w:rPr>
        <w:t>promote</w:t>
      </w:r>
      <w:r w:rsidR="006514D0">
        <w:rPr>
          <w:rFonts w:ascii="Times New Roman"/>
          <w:w w:val="99"/>
          <w:sz w:val="20"/>
          <w:rPrChange w:id="6604" w:author="Author" w:date="2015-07-30T15:37:00Z">
            <w:rPr>
              <w:rFonts w:ascii="Times New Roman" w:hAnsi="Times New Roman"/>
              <w:sz w:val="20"/>
            </w:rPr>
          </w:rPrChange>
        </w:rPr>
        <w:t xml:space="preserve"> </w:t>
      </w:r>
      <w:r w:rsidR="006514D0">
        <w:rPr>
          <w:rFonts w:ascii="Times New Roman"/>
          <w:sz w:val="20"/>
          <w:rPrChange w:id="6605" w:author="Author" w:date="2015-07-30T15:37:00Z">
            <w:rPr>
              <w:rFonts w:ascii="Times New Roman" w:hAnsi="Times New Roman"/>
              <w:sz w:val="20"/>
            </w:rPr>
          </w:rPrChange>
        </w:rPr>
        <w:t>the empowerment of</w:t>
      </w:r>
      <w:r w:rsidR="006514D0">
        <w:rPr>
          <w:rFonts w:ascii="Times New Roman"/>
          <w:spacing w:val="-1"/>
          <w:sz w:val="20"/>
          <w:rPrChange w:id="6606" w:author="Author" w:date="2015-07-30T15:37:00Z">
            <w:rPr>
              <w:rFonts w:ascii="Times New Roman" w:hAnsi="Times New Roman"/>
              <w:sz w:val="20"/>
            </w:rPr>
          </w:rPrChange>
        </w:rPr>
        <w:t xml:space="preserve"> </w:t>
      </w:r>
      <w:r w:rsidR="006514D0">
        <w:rPr>
          <w:rFonts w:ascii="Times New Roman"/>
          <w:sz w:val="20"/>
          <w:rPrChange w:id="6607" w:author="Author" w:date="2015-07-30T15:37:00Z">
            <w:rPr>
              <w:rFonts w:ascii="Times New Roman" w:hAnsi="Times New Roman"/>
              <w:sz w:val="20"/>
            </w:rPr>
          </w:rPrChange>
        </w:rPr>
        <w:t>women</w:t>
      </w:r>
      <w:del w:id="6608" w:author="Author" w:date="2015-07-30T15:37:00Z">
        <w:r w:rsidRPr="00B93DD0">
          <w:rPr>
            <w:rFonts w:ascii="Times New Roman" w:hAnsi="Times New Roman" w:cs="Times New Roman"/>
            <w:sz w:val="20"/>
            <w:szCs w:val="20"/>
          </w:rPr>
          <w:delText xml:space="preserve"> </w:delText>
        </w:r>
      </w:del>
    </w:p>
    <w:p w14:paraId="1335C935" w14:textId="19E04BBA" w:rsidR="00804791" w:rsidRDefault="00B93DD0">
      <w:pPr>
        <w:pStyle w:val="ListParagraph"/>
        <w:numPr>
          <w:ilvl w:val="1"/>
          <w:numId w:val="25"/>
        </w:numPr>
        <w:tabs>
          <w:tab w:val="left" w:pos="528"/>
        </w:tabs>
        <w:spacing w:before="158" w:line="256" w:lineRule="auto"/>
        <w:ind w:right="118" w:hanging="427"/>
        <w:jc w:val="both"/>
        <w:rPr>
          <w:rFonts w:ascii="Times New Roman" w:eastAsia="Times New Roman" w:hAnsi="Times New Roman" w:cs="Times New Roman"/>
          <w:sz w:val="20"/>
          <w:szCs w:val="20"/>
        </w:rPr>
        <w:pPrChange w:id="6609" w:author="Author" w:date="2015-07-30T15:37:00Z">
          <w:pPr>
            <w:spacing w:after="24"/>
            <w:ind w:right="8"/>
            <w:jc w:val="both"/>
          </w:pPr>
        </w:pPrChange>
      </w:pPr>
      <w:del w:id="6610" w:author="Author" w:date="2015-07-30T15:37:00Z">
        <w:r w:rsidRPr="00B93DD0">
          <w:rPr>
            <w:rFonts w:ascii="Times New Roman" w:hAnsi="Times New Roman" w:cs="Times New Roman"/>
            <w:sz w:val="20"/>
            <w:szCs w:val="20"/>
          </w:rPr>
          <w:delText xml:space="preserve">5.c </w:delText>
        </w:r>
        <w:r w:rsidRPr="00B93DD0">
          <w:rPr>
            <w:rFonts w:ascii="Times New Roman" w:hAnsi="Times New Roman" w:cs="Times New Roman"/>
            <w:sz w:val="20"/>
            <w:szCs w:val="20"/>
          </w:rPr>
          <w:tab/>
        </w:r>
      </w:del>
      <w:r w:rsidR="006514D0">
        <w:rPr>
          <w:rFonts w:ascii="Times New Roman"/>
          <w:sz w:val="20"/>
          <w:rPrChange w:id="6611" w:author="Author" w:date="2015-07-30T15:37:00Z">
            <w:rPr>
              <w:rFonts w:ascii="Times New Roman" w:hAnsi="Times New Roman"/>
              <w:sz w:val="20"/>
            </w:rPr>
          </w:rPrChange>
        </w:rPr>
        <w:t>Adopt and strengthen sound policies and enforceable legislation for the promotion of gender equality and</w:t>
      </w:r>
      <w:r w:rsidR="006514D0">
        <w:rPr>
          <w:rFonts w:ascii="Times New Roman"/>
          <w:spacing w:val="8"/>
          <w:sz w:val="20"/>
          <w:rPrChange w:id="6612" w:author="Author" w:date="2015-07-30T15:37:00Z">
            <w:rPr>
              <w:rFonts w:ascii="Times New Roman" w:hAnsi="Times New Roman"/>
              <w:sz w:val="20"/>
            </w:rPr>
          </w:rPrChange>
        </w:rPr>
        <w:t xml:space="preserve"> </w:t>
      </w:r>
      <w:r w:rsidR="006514D0">
        <w:rPr>
          <w:rFonts w:ascii="Times New Roman"/>
          <w:sz w:val="20"/>
          <w:rPrChange w:id="6613" w:author="Author" w:date="2015-07-30T15:37:00Z">
            <w:rPr>
              <w:rFonts w:ascii="Times New Roman" w:hAnsi="Times New Roman"/>
              <w:sz w:val="20"/>
            </w:rPr>
          </w:rPrChange>
        </w:rPr>
        <w:t>the</w:t>
      </w:r>
      <w:r w:rsidR="006514D0">
        <w:rPr>
          <w:rFonts w:ascii="Times New Roman"/>
          <w:w w:val="99"/>
          <w:sz w:val="20"/>
          <w:rPrChange w:id="6614" w:author="Author" w:date="2015-07-30T15:37:00Z">
            <w:rPr>
              <w:rFonts w:ascii="Times New Roman" w:hAnsi="Times New Roman"/>
              <w:sz w:val="20"/>
            </w:rPr>
          </w:rPrChange>
        </w:rPr>
        <w:t xml:space="preserve"> </w:t>
      </w:r>
      <w:r w:rsidR="006514D0">
        <w:rPr>
          <w:rFonts w:ascii="Times New Roman"/>
          <w:sz w:val="20"/>
          <w:rPrChange w:id="6615" w:author="Author" w:date="2015-07-30T15:37:00Z">
            <w:rPr>
              <w:rFonts w:ascii="Times New Roman" w:hAnsi="Times New Roman"/>
              <w:sz w:val="20"/>
            </w:rPr>
          </w:rPrChange>
        </w:rPr>
        <w:t>empowerment of all women and girls at all</w:t>
      </w:r>
      <w:r w:rsidR="006514D0">
        <w:rPr>
          <w:rFonts w:ascii="Times New Roman"/>
          <w:spacing w:val="-4"/>
          <w:sz w:val="20"/>
          <w:rPrChange w:id="6616" w:author="Author" w:date="2015-07-30T15:37:00Z">
            <w:rPr>
              <w:rFonts w:ascii="Times New Roman" w:hAnsi="Times New Roman"/>
              <w:sz w:val="20"/>
            </w:rPr>
          </w:rPrChange>
        </w:rPr>
        <w:t xml:space="preserve"> </w:t>
      </w:r>
      <w:r w:rsidR="006514D0">
        <w:rPr>
          <w:rFonts w:ascii="Times New Roman"/>
          <w:sz w:val="20"/>
          <w:rPrChange w:id="6617" w:author="Author" w:date="2015-07-30T15:37:00Z">
            <w:rPr>
              <w:rFonts w:ascii="Times New Roman" w:hAnsi="Times New Roman"/>
              <w:sz w:val="20"/>
            </w:rPr>
          </w:rPrChange>
        </w:rPr>
        <w:t>levels</w:t>
      </w:r>
      <w:del w:id="6618" w:author="Author" w:date="2015-07-30T15:37:00Z">
        <w:r w:rsidRPr="00B93DD0">
          <w:rPr>
            <w:rFonts w:ascii="Times New Roman" w:hAnsi="Times New Roman" w:cs="Times New Roman"/>
            <w:sz w:val="20"/>
            <w:szCs w:val="20"/>
          </w:rPr>
          <w:delText xml:space="preserve"> </w:delText>
        </w:r>
      </w:del>
    </w:p>
    <w:p w14:paraId="1174AA25" w14:textId="77777777" w:rsidR="00804791" w:rsidRDefault="00804791">
      <w:pPr>
        <w:spacing w:before="4"/>
        <w:rPr>
          <w:rFonts w:ascii="Times New Roman" w:hAnsi="Times New Roman"/>
          <w:sz w:val="24"/>
          <w:rPrChange w:id="6619" w:author="Author" w:date="2015-07-30T15:37:00Z">
            <w:rPr>
              <w:rFonts w:ascii="Times New Roman" w:hAnsi="Times New Roman"/>
              <w:sz w:val="20"/>
            </w:rPr>
          </w:rPrChange>
        </w:rPr>
        <w:pPrChange w:id="6620" w:author="Author" w:date="2015-07-30T15:37:00Z">
          <w:pPr>
            <w:ind w:left="426" w:hanging="426"/>
            <w:jc w:val="both"/>
          </w:pPr>
        </w:pPrChange>
      </w:pPr>
    </w:p>
    <w:p w14:paraId="43B00BE5" w14:textId="4CC5CDED" w:rsidR="00804791" w:rsidRDefault="006514D0">
      <w:pPr>
        <w:pStyle w:val="Heading2"/>
        <w:rPr>
          <w:b w:val="0"/>
          <w:rPrChange w:id="6621" w:author="Author" w:date="2015-07-30T15:37:00Z">
            <w:rPr>
              <w:rFonts w:ascii="Times New Roman" w:hAnsi="Times New Roman"/>
              <w:b/>
              <w:sz w:val="20"/>
            </w:rPr>
          </w:rPrChange>
        </w:rPr>
        <w:pPrChange w:id="6622" w:author="Author" w:date="2015-07-30T15:37:00Z">
          <w:pPr>
            <w:spacing w:after="120"/>
            <w:ind w:left="426" w:right="70" w:hanging="426"/>
            <w:jc w:val="both"/>
          </w:pPr>
        </w:pPrChange>
      </w:pPr>
      <w:r w:rsidRPr="006514D0">
        <w:t>Goal</w:t>
      </w:r>
      <w:r>
        <w:rPr>
          <w:spacing w:val="-4"/>
          <w:rPrChange w:id="6623" w:author="Author" w:date="2015-07-30T15:37:00Z">
            <w:rPr>
              <w:rFonts w:ascii="Times New Roman" w:hAnsi="Times New Roman"/>
              <w:b/>
              <w:sz w:val="20"/>
            </w:rPr>
          </w:rPrChange>
        </w:rPr>
        <w:t xml:space="preserve"> </w:t>
      </w:r>
      <w:r w:rsidRPr="006514D0">
        <w:t>6.</w:t>
      </w:r>
      <w:r>
        <w:rPr>
          <w:spacing w:val="-3"/>
          <w:rPrChange w:id="6624" w:author="Author" w:date="2015-07-30T15:37:00Z">
            <w:rPr>
              <w:rFonts w:ascii="Times New Roman" w:hAnsi="Times New Roman"/>
              <w:b/>
              <w:sz w:val="20"/>
            </w:rPr>
          </w:rPrChange>
        </w:rPr>
        <w:t xml:space="preserve"> </w:t>
      </w:r>
      <w:r w:rsidRPr="006514D0">
        <w:t>Ensure</w:t>
      </w:r>
      <w:r>
        <w:rPr>
          <w:spacing w:val="-3"/>
          <w:rPrChange w:id="6625" w:author="Author" w:date="2015-07-30T15:37:00Z">
            <w:rPr>
              <w:rFonts w:ascii="Times New Roman" w:hAnsi="Times New Roman"/>
              <w:b/>
              <w:sz w:val="20"/>
            </w:rPr>
          </w:rPrChange>
        </w:rPr>
        <w:t xml:space="preserve"> </w:t>
      </w:r>
      <w:r w:rsidRPr="006514D0">
        <w:t>availability</w:t>
      </w:r>
      <w:r>
        <w:rPr>
          <w:spacing w:val="-2"/>
          <w:rPrChange w:id="6626" w:author="Author" w:date="2015-07-30T15:37:00Z">
            <w:rPr>
              <w:rFonts w:ascii="Times New Roman" w:hAnsi="Times New Roman"/>
              <w:b/>
              <w:sz w:val="20"/>
            </w:rPr>
          </w:rPrChange>
        </w:rPr>
        <w:t xml:space="preserve"> </w:t>
      </w:r>
      <w:r w:rsidRPr="006514D0">
        <w:t>and</w:t>
      </w:r>
      <w:r>
        <w:rPr>
          <w:spacing w:val="-4"/>
          <w:rPrChange w:id="6627" w:author="Author" w:date="2015-07-30T15:37:00Z">
            <w:rPr>
              <w:rFonts w:ascii="Times New Roman" w:hAnsi="Times New Roman"/>
              <w:b/>
              <w:sz w:val="20"/>
            </w:rPr>
          </w:rPrChange>
        </w:rPr>
        <w:t xml:space="preserve"> </w:t>
      </w:r>
      <w:r w:rsidRPr="006514D0">
        <w:t>sustainable</w:t>
      </w:r>
      <w:r>
        <w:rPr>
          <w:spacing w:val="-2"/>
          <w:rPrChange w:id="6628" w:author="Author" w:date="2015-07-30T15:37:00Z">
            <w:rPr>
              <w:rFonts w:ascii="Times New Roman" w:hAnsi="Times New Roman"/>
              <w:b/>
              <w:sz w:val="20"/>
            </w:rPr>
          </w:rPrChange>
        </w:rPr>
        <w:t xml:space="preserve"> </w:t>
      </w:r>
      <w:r w:rsidRPr="006514D0">
        <w:t>management</w:t>
      </w:r>
      <w:r>
        <w:rPr>
          <w:spacing w:val="-1"/>
          <w:rPrChange w:id="6629" w:author="Author" w:date="2015-07-30T15:37:00Z">
            <w:rPr>
              <w:rFonts w:ascii="Times New Roman" w:hAnsi="Times New Roman"/>
              <w:b/>
              <w:sz w:val="20"/>
            </w:rPr>
          </w:rPrChange>
        </w:rPr>
        <w:t xml:space="preserve"> </w:t>
      </w:r>
      <w:r w:rsidRPr="006514D0">
        <w:t>of</w:t>
      </w:r>
      <w:r>
        <w:rPr>
          <w:spacing w:val="-5"/>
          <w:rPrChange w:id="6630" w:author="Author" w:date="2015-07-30T15:37:00Z">
            <w:rPr>
              <w:rFonts w:ascii="Times New Roman" w:hAnsi="Times New Roman"/>
              <w:b/>
              <w:sz w:val="20"/>
            </w:rPr>
          </w:rPrChange>
        </w:rPr>
        <w:t xml:space="preserve"> </w:t>
      </w:r>
      <w:r w:rsidRPr="006514D0">
        <w:t>water</w:t>
      </w:r>
      <w:r>
        <w:rPr>
          <w:spacing w:val="-5"/>
          <w:rPrChange w:id="6631" w:author="Author" w:date="2015-07-30T15:37:00Z">
            <w:rPr>
              <w:rFonts w:ascii="Times New Roman" w:hAnsi="Times New Roman"/>
              <w:b/>
              <w:sz w:val="20"/>
            </w:rPr>
          </w:rPrChange>
        </w:rPr>
        <w:t xml:space="preserve"> </w:t>
      </w:r>
      <w:r w:rsidRPr="006514D0">
        <w:t>and</w:t>
      </w:r>
      <w:r>
        <w:rPr>
          <w:spacing w:val="-4"/>
          <w:rPrChange w:id="6632" w:author="Author" w:date="2015-07-30T15:37:00Z">
            <w:rPr>
              <w:rFonts w:ascii="Times New Roman" w:hAnsi="Times New Roman"/>
              <w:b/>
              <w:sz w:val="20"/>
            </w:rPr>
          </w:rPrChange>
        </w:rPr>
        <w:t xml:space="preserve"> </w:t>
      </w:r>
      <w:r w:rsidRPr="006514D0">
        <w:t>sanitation</w:t>
      </w:r>
      <w:r>
        <w:rPr>
          <w:spacing w:val="-4"/>
          <w:rPrChange w:id="6633" w:author="Author" w:date="2015-07-30T15:37:00Z">
            <w:rPr>
              <w:rFonts w:ascii="Times New Roman" w:hAnsi="Times New Roman"/>
              <w:b/>
              <w:sz w:val="20"/>
            </w:rPr>
          </w:rPrChange>
        </w:rPr>
        <w:t xml:space="preserve"> </w:t>
      </w:r>
      <w:r w:rsidRPr="006514D0">
        <w:t>for</w:t>
      </w:r>
      <w:r>
        <w:rPr>
          <w:spacing w:val="-3"/>
          <w:rPrChange w:id="6634" w:author="Author" w:date="2015-07-30T15:37:00Z">
            <w:rPr>
              <w:rFonts w:ascii="Times New Roman" w:hAnsi="Times New Roman"/>
              <w:b/>
              <w:sz w:val="20"/>
            </w:rPr>
          </w:rPrChange>
        </w:rPr>
        <w:t xml:space="preserve"> </w:t>
      </w:r>
      <w:r w:rsidRPr="006514D0">
        <w:t>all</w:t>
      </w:r>
      <w:del w:id="6635" w:author="Author" w:date="2015-07-30T15:37:00Z">
        <w:r w:rsidR="00B93DD0" w:rsidRPr="00B93DD0">
          <w:rPr>
            <w:rFonts w:cs="Times New Roman"/>
          </w:rPr>
          <w:delText xml:space="preserve"> </w:delText>
        </w:r>
      </w:del>
    </w:p>
    <w:p w14:paraId="53C52619" w14:textId="6B0C944F" w:rsidR="00804791" w:rsidRDefault="00B93DD0">
      <w:pPr>
        <w:pStyle w:val="ListParagraph"/>
        <w:numPr>
          <w:ilvl w:val="1"/>
          <w:numId w:val="24"/>
        </w:numPr>
        <w:tabs>
          <w:tab w:val="left" w:pos="528"/>
        </w:tabs>
        <w:spacing w:before="115"/>
        <w:ind w:hanging="427"/>
        <w:rPr>
          <w:rFonts w:ascii="Times New Roman" w:eastAsia="Times New Roman" w:hAnsi="Times New Roman" w:cs="Times New Roman"/>
          <w:sz w:val="20"/>
          <w:szCs w:val="20"/>
        </w:rPr>
        <w:pPrChange w:id="6636" w:author="Author" w:date="2015-07-30T15:37:00Z">
          <w:pPr>
            <w:ind w:right="8"/>
            <w:jc w:val="both"/>
          </w:pPr>
        </w:pPrChange>
      </w:pPr>
      <w:del w:id="6637" w:author="Author" w:date="2015-07-30T15:37:00Z">
        <w:r w:rsidRPr="00B93DD0">
          <w:rPr>
            <w:rFonts w:ascii="Times New Roman" w:hAnsi="Times New Roman" w:cs="Times New Roman"/>
            <w:sz w:val="20"/>
            <w:szCs w:val="20"/>
          </w:rPr>
          <w:delText xml:space="preserve">6.1 </w:delText>
        </w:r>
        <w:r w:rsidRPr="00B93DD0">
          <w:rPr>
            <w:rFonts w:ascii="Times New Roman" w:hAnsi="Times New Roman" w:cs="Times New Roman"/>
            <w:sz w:val="20"/>
            <w:szCs w:val="20"/>
          </w:rPr>
          <w:tab/>
        </w:r>
      </w:del>
      <w:r w:rsidR="006514D0">
        <w:rPr>
          <w:rFonts w:ascii="Times New Roman"/>
          <w:sz w:val="20"/>
          <w:rPrChange w:id="6638" w:author="Author" w:date="2015-07-30T15:37:00Z">
            <w:rPr>
              <w:rFonts w:ascii="Times New Roman" w:hAnsi="Times New Roman"/>
              <w:sz w:val="20"/>
            </w:rPr>
          </w:rPrChange>
        </w:rPr>
        <w:t>By 2030, achieve universal and equitable access to safe and affordable drinking water for</w:t>
      </w:r>
      <w:r w:rsidR="006514D0">
        <w:rPr>
          <w:rFonts w:ascii="Times New Roman"/>
          <w:spacing w:val="-10"/>
          <w:sz w:val="20"/>
          <w:rPrChange w:id="6639" w:author="Author" w:date="2015-07-30T15:37:00Z">
            <w:rPr>
              <w:rFonts w:ascii="Times New Roman" w:hAnsi="Times New Roman"/>
              <w:sz w:val="20"/>
            </w:rPr>
          </w:rPrChange>
        </w:rPr>
        <w:t xml:space="preserve"> </w:t>
      </w:r>
      <w:r w:rsidR="006514D0">
        <w:rPr>
          <w:rFonts w:ascii="Times New Roman"/>
          <w:sz w:val="20"/>
          <w:rPrChange w:id="6640" w:author="Author" w:date="2015-07-30T15:37:00Z">
            <w:rPr>
              <w:rFonts w:ascii="Times New Roman" w:hAnsi="Times New Roman"/>
              <w:sz w:val="20"/>
            </w:rPr>
          </w:rPrChange>
        </w:rPr>
        <w:t>all</w:t>
      </w:r>
      <w:del w:id="6641" w:author="Author" w:date="2015-07-30T15:37:00Z">
        <w:r w:rsidRPr="00B93DD0">
          <w:rPr>
            <w:rFonts w:ascii="Times New Roman" w:hAnsi="Times New Roman" w:cs="Times New Roman"/>
            <w:sz w:val="20"/>
            <w:szCs w:val="20"/>
          </w:rPr>
          <w:delText xml:space="preserve">  </w:delText>
        </w:r>
      </w:del>
    </w:p>
    <w:p w14:paraId="4D535D68" w14:textId="60495946" w:rsidR="00804791" w:rsidRDefault="00B93DD0">
      <w:pPr>
        <w:pStyle w:val="ListParagraph"/>
        <w:numPr>
          <w:ilvl w:val="1"/>
          <w:numId w:val="24"/>
        </w:numPr>
        <w:tabs>
          <w:tab w:val="left" w:pos="528"/>
        </w:tabs>
        <w:spacing w:before="178" w:line="256" w:lineRule="auto"/>
        <w:ind w:right="112" w:hanging="427"/>
        <w:jc w:val="both"/>
        <w:rPr>
          <w:rFonts w:ascii="Times New Roman" w:eastAsia="Times New Roman" w:hAnsi="Times New Roman" w:cs="Times New Roman"/>
          <w:sz w:val="20"/>
          <w:szCs w:val="20"/>
        </w:rPr>
        <w:pPrChange w:id="6642" w:author="Author" w:date="2015-07-30T15:37:00Z">
          <w:pPr>
            <w:ind w:right="8"/>
            <w:jc w:val="both"/>
          </w:pPr>
        </w:pPrChange>
      </w:pPr>
      <w:del w:id="6643" w:author="Author" w:date="2015-07-30T15:37:00Z">
        <w:r w:rsidRPr="00B93DD0">
          <w:rPr>
            <w:rFonts w:ascii="Times New Roman" w:hAnsi="Times New Roman" w:cs="Times New Roman"/>
            <w:sz w:val="20"/>
            <w:szCs w:val="20"/>
          </w:rPr>
          <w:delText xml:space="preserve">6.2 </w:delText>
        </w:r>
        <w:r w:rsidRPr="00B93DD0">
          <w:rPr>
            <w:rFonts w:ascii="Times New Roman" w:hAnsi="Times New Roman" w:cs="Times New Roman"/>
            <w:sz w:val="20"/>
            <w:szCs w:val="20"/>
          </w:rPr>
          <w:tab/>
        </w:r>
      </w:del>
      <w:r w:rsidR="006514D0">
        <w:rPr>
          <w:rFonts w:ascii="Times New Roman"/>
          <w:sz w:val="20"/>
          <w:rPrChange w:id="6644" w:author="Author" w:date="2015-07-30T15:37:00Z">
            <w:rPr>
              <w:rFonts w:ascii="Times New Roman" w:hAnsi="Times New Roman"/>
              <w:sz w:val="20"/>
            </w:rPr>
          </w:rPrChange>
        </w:rPr>
        <w:t>By</w:t>
      </w:r>
      <w:r w:rsidR="006514D0">
        <w:rPr>
          <w:rFonts w:ascii="Times New Roman"/>
          <w:spacing w:val="22"/>
          <w:sz w:val="20"/>
          <w:rPrChange w:id="6645" w:author="Author" w:date="2015-07-30T15:37:00Z">
            <w:rPr>
              <w:rFonts w:ascii="Times New Roman" w:hAnsi="Times New Roman"/>
              <w:sz w:val="20"/>
            </w:rPr>
          </w:rPrChange>
        </w:rPr>
        <w:t xml:space="preserve"> </w:t>
      </w:r>
      <w:r w:rsidR="006514D0">
        <w:rPr>
          <w:rFonts w:ascii="Times New Roman"/>
          <w:sz w:val="20"/>
          <w:rPrChange w:id="6646" w:author="Author" w:date="2015-07-30T15:37:00Z">
            <w:rPr>
              <w:rFonts w:ascii="Times New Roman" w:hAnsi="Times New Roman"/>
              <w:sz w:val="20"/>
            </w:rPr>
          </w:rPrChange>
        </w:rPr>
        <w:t>2030,</w:t>
      </w:r>
      <w:r w:rsidR="006514D0">
        <w:rPr>
          <w:rFonts w:ascii="Times New Roman"/>
          <w:spacing w:val="26"/>
          <w:sz w:val="20"/>
          <w:rPrChange w:id="6647" w:author="Author" w:date="2015-07-30T15:37:00Z">
            <w:rPr>
              <w:rFonts w:ascii="Times New Roman" w:hAnsi="Times New Roman"/>
              <w:sz w:val="20"/>
            </w:rPr>
          </w:rPrChange>
        </w:rPr>
        <w:t xml:space="preserve"> </w:t>
      </w:r>
      <w:r w:rsidR="006514D0">
        <w:rPr>
          <w:rFonts w:ascii="Times New Roman"/>
          <w:sz w:val="20"/>
          <w:rPrChange w:id="6648" w:author="Author" w:date="2015-07-30T15:37:00Z">
            <w:rPr>
              <w:rFonts w:ascii="Times New Roman" w:hAnsi="Times New Roman"/>
              <w:sz w:val="20"/>
            </w:rPr>
          </w:rPrChange>
        </w:rPr>
        <w:t>achieve</w:t>
      </w:r>
      <w:r w:rsidR="006514D0">
        <w:rPr>
          <w:rFonts w:ascii="Times New Roman"/>
          <w:spacing w:val="26"/>
          <w:sz w:val="20"/>
          <w:rPrChange w:id="6649" w:author="Author" w:date="2015-07-30T15:37:00Z">
            <w:rPr>
              <w:rFonts w:ascii="Times New Roman" w:hAnsi="Times New Roman"/>
              <w:sz w:val="20"/>
            </w:rPr>
          </w:rPrChange>
        </w:rPr>
        <w:t xml:space="preserve"> </w:t>
      </w:r>
      <w:r w:rsidR="006514D0">
        <w:rPr>
          <w:rFonts w:ascii="Times New Roman"/>
          <w:sz w:val="20"/>
          <w:rPrChange w:id="6650" w:author="Author" w:date="2015-07-30T15:37:00Z">
            <w:rPr>
              <w:rFonts w:ascii="Times New Roman" w:hAnsi="Times New Roman"/>
              <w:sz w:val="20"/>
            </w:rPr>
          </w:rPrChange>
        </w:rPr>
        <w:t>access</w:t>
      </w:r>
      <w:r w:rsidR="006514D0">
        <w:rPr>
          <w:rFonts w:ascii="Times New Roman"/>
          <w:spacing w:val="25"/>
          <w:sz w:val="20"/>
          <w:rPrChange w:id="6651" w:author="Author" w:date="2015-07-30T15:37:00Z">
            <w:rPr>
              <w:rFonts w:ascii="Times New Roman" w:hAnsi="Times New Roman"/>
              <w:sz w:val="20"/>
            </w:rPr>
          </w:rPrChange>
        </w:rPr>
        <w:t xml:space="preserve"> </w:t>
      </w:r>
      <w:r w:rsidR="006514D0">
        <w:rPr>
          <w:rFonts w:ascii="Times New Roman"/>
          <w:sz w:val="20"/>
          <w:rPrChange w:id="6652" w:author="Author" w:date="2015-07-30T15:37:00Z">
            <w:rPr>
              <w:rFonts w:ascii="Times New Roman" w:hAnsi="Times New Roman"/>
              <w:sz w:val="20"/>
            </w:rPr>
          </w:rPrChange>
        </w:rPr>
        <w:t>to</w:t>
      </w:r>
      <w:r w:rsidR="006514D0">
        <w:rPr>
          <w:rFonts w:ascii="Times New Roman"/>
          <w:spacing w:val="26"/>
          <w:sz w:val="20"/>
          <w:rPrChange w:id="6653" w:author="Author" w:date="2015-07-30T15:37:00Z">
            <w:rPr>
              <w:rFonts w:ascii="Times New Roman" w:hAnsi="Times New Roman"/>
              <w:sz w:val="20"/>
            </w:rPr>
          </w:rPrChange>
        </w:rPr>
        <w:t xml:space="preserve"> </w:t>
      </w:r>
      <w:r w:rsidR="006514D0">
        <w:rPr>
          <w:rFonts w:ascii="Times New Roman"/>
          <w:sz w:val="20"/>
          <w:rPrChange w:id="6654" w:author="Author" w:date="2015-07-30T15:37:00Z">
            <w:rPr>
              <w:rFonts w:ascii="Times New Roman" w:hAnsi="Times New Roman"/>
              <w:sz w:val="20"/>
            </w:rPr>
          </w:rPrChange>
        </w:rPr>
        <w:t>adequate</w:t>
      </w:r>
      <w:r w:rsidR="006514D0">
        <w:rPr>
          <w:rFonts w:ascii="Times New Roman"/>
          <w:spacing w:val="26"/>
          <w:sz w:val="20"/>
          <w:rPrChange w:id="6655" w:author="Author" w:date="2015-07-30T15:37:00Z">
            <w:rPr>
              <w:rFonts w:ascii="Times New Roman" w:hAnsi="Times New Roman"/>
              <w:sz w:val="20"/>
            </w:rPr>
          </w:rPrChange>
        </w:rPr>
        <w:t xml:space="preserve"> </w:t>
      </w:r>
      <w:r w:rsidR="006514D0">
        <w:rPr>
          <w:rFonts w:ascii="Times New Roman"/>
          <w:sz w:val="20"/>
          <w:rPrChange w:id="6656" w:author="Author" w:date="2015-07-30T15:37:00Z">
            <w:rPr>
              <w:rFonts w:ascii="Times New Roman" w:hAnsi="Times New Roman"/>
              <w:sz w:val="20"/>
            </w:rPr>
          </w:rPrChange>
        </w:rPr>
        <w:t>and</w:t>
      </w:r>
      <w:r w:rsidR="006514D0">
        <w:rPr>
          <w:rFonts w:ascii="Times New Roman"/>
          <w:spacing w:val="27"/>
          <w:sz w:val="20"/>
          <w:rPrChange w:id="6657" w:author="Author" w:date="2015-07-30T15:37:00Z">
            <w:rPr>
              <w:rFonts w:ascii="Times New Roman" w:hAnsi="Times New Roman"/>
              <w:sz w:val="20"/>
            </w:rPr>
          </w:rPrChange>
        </w:rPr>
        <w:t xml:space="preserve"> </w:t>
      </w:r>
      <w:r w:rsidR="006514D0">
        <w:rPr>
          <w:rFonts w:ascii="Times New Roman"/>
          <w:sz w:val="20"/>
          <w:rPrChange w:id="6658" w:author="Author" w:date="2015-07-30T15:37:00Z">
            <w:rPr>
              <w:rFonts w:ascii="Times New Roman" w:hAnsi="Times New Roman"/>
              <w:sz w:val="20"/>
            </w:rPr>
          </w:rPrChange>
        </w:rPr>
        <w:t>equitable</w:t>
      </w:r>
      <w:r w:rsidR="006514D0">
        <w:rPr>
          <w:rFonts w:ascii="Times New Roman"/>
          <w:spacing w:val="26"/>
          <w:sz w:val="20"/>
          <w:rPrChange w:id="6659" w:author="Author" w:date="2015-07-30T15:37:00Z">
            <w:rPr>
              <w:rFonts w:ascii="Times New Roman" w:hAnsi="Times New Roman"/>
              <w:sz w:val="20"/>
            </w:rPr>
          </w:rPrChange>
        </w:rPr>
        <w:t xml:space="preserve"> </w:t>
      </w:r>
      <w:r w:rsidR="006514D0">
        <w:rPr>
          <w:rFonts w:ascii="Times New Roman"/>
          <w:sz w:val="20"/>
          <w:rPrChange w:id="6660" w:author="Author" w:date="2015-07-30T15:37:00Z">
            <w:rPr>
              <w:rFonts w:ascii="Times New Roman" w:hAnsi="Times New Roman"/>
              <w:sz w:val="20"/>
            </w:rPr>
          </w:rPrChange>
        </w:rPr>
        <w:t>sanitation</w:t>
      </w:r>
      <w:r w:rsidR="006514D0">
        <w:rPr>
          <w:rFonts w:ascii="Times New Roman"/>
          <w:spacing w:val="24"/>
          <w:sz w:val="20"/>
          <w:rPrChange w:id="6661" w:author="Author" w:date="2015-07-30T15:37:00Z">
            <w:rPr>
              <w:rFonts w:ascii="Times New Roman" w:hAnsi="Times New Roman"/>
              <w:sz w:val="20"/>
            </w:rPr>
          </w:rPrChange>
        </w:rPr>
        <w:t xml:space="preserve"> </w:t>
      </w:r>
      <w:r w:rsidR="006514D0">
        <w:rPr>
          <w:rFonts w:ascii="Times New Roman"/>
          <w:sz w:val="20"/>
          <w:rPrChange w:id="6662" w:author="Author" w:date="2015-07-30T15:37:00Z">
            <w:rPr>
              <w:rFonts w:ascii="Times New Roman" w:hAnsi="Times New Roman"/>
              <w:sz w:val="20"/>
            </w:rPr>
          </w:rPrChange>
        </w:rPr>
        <w:t>and</w:t>
      </w:r>
      <w:r w:rsidR="006514D0">
        <w:rPr>
          <w:rFonts w:ascii="Times New Roman"/>
          <w:spacing w:val="27"/>
          <w:sz w:val="20"/>
          <w:rPrChange w:id="6663" w:author="Author" w:date="2015-07-30T15:37:00Z">
            <w:rPr>
              <w:rFonts w:ascii="Times New Roman" w:hAnsi="Times New Roman"/>
              <w:sz w:val="20"/>
            </w:rPr>
          </w:rPrChange>
        </w:rPr>
        <w:t xml:space="preserve"> </w:t>
      </w:r>
      <w:r w:rsidR="006514D0">
        <w:rPr>
          <w:rFonts w:ascii="Times New Roman"/>
          <w:sz w:val="20"/>
          <w:rPrChange w:id="6664" w:author="Author" w:date="2015-07-30T15:37:00Z">
            <w:rPr>
              <w:rFonts w:ascii="Times New Roman" w:hAnsi="Times New Roman"/>
              <w:sz w:val="20"/>
            </w:rPr>
          </w:rPrChange>
        </w:rPr>
        <w:t>hygiene</w:t>
      </w:r>
      <w:r w:rsidR="006514D0">
        <w:rPr>
          <w:rFonts w:ascii="Times New Roman"/>
          <w:spacing w:val="26"/>
          <w:sz w:val="20"/>
          <w:rPrChange w:id="6665" w:author="Author" w:date="2015-07-30T15:37:00Z">
            <w:rPr>
              <w:rFonts w:ascii="Times New Roman" w:hAnsi="Times New Roman"/>
              <w:sz w:val="20"/>
            </w:rPr>
          </w:rPrChange>
        </w:rPr>
        <w:t xml:space="preserve"> </w:t>
      </w:r>
      <w:r w:rsidR="006514D0">
        <w:rPr>
          <w:rFonts w:ascii="Times New Roman"/>
          <w:sz w:val="20"/>
          <w:rPrChange w:id="6666" w:author="Author" w:date="2015-07-30T15:37:00Z">
            <w:rPr>
              <w:rFonts w:ascii="Times New Roman" w:hAnsi="Times New Roman"/>
              <w:sz w:val="20"/>
            </w:rPr>
          </w:rPrChange>
        </w:rPr>
        <w:t>for</w:t>
      </w:r>
      <w:r w:rsidR="006514D0">
        <w:rPr>
          <w:rFonts w:ascii="Times New Roman"/>
          <w:spacing w:val="26"/>
          <w:sz w:val="20"/>
          <w:rPrChange w:id="6667" w:author="Author" w:date="2015-07-30T15:37:00Z">
            <w:rPr>
              <w:rFonts w:ascii="Times New Roman" w:hAnsi="Times New Roman"/>
              <w:sz w:val="20"/>
            </w:rPr>
          </w:rPrChange>
        </w:rPr>
        <w:t xml:space="preserve"> </w:t>
      </w:r>
      <w:r w:rsidR="006514D0">
        <w:rPr>
          <w:rFonts w:ascii="Times New Roman"/>
          <w:sz w:val="20"/>
          <w:rPrChange w:id="6668" w:author="Author" w:date="2015-07-30T15:37:00Z">
            <w:rPr>
              <w:rFonts w:ascii="Times New Roman" w:hAnsi="Times New Roman"/>
              <w:sz w:val="20"/>
            </w:rPr>
          </w:rPrChange>
        </w:rPr>
        <w:t>all</w:t>
      </w:r>
      <w:r w:rsidR="006514D0">
        <w:rPr>
          <w:rFonts w:ascii="Times New Roman"/>
          <w:spacing w:val="26"/>
          <w:sz w:val="20"/>
          <w:rPrChange w:id="6669" w:author="Author" w:date="2015-07-30T15:37:00Z">
            <w:rPr>
              <w:rFonts w:ascii="Times New Roman" w:hAnsi="Times New Roman"/>
              <w:sz w:val="20"/>
            </w:rPr>
          </w:rPrChange>
        </w:rPr>
        <w:t xml:space="preserve"> </w:t>
      </w:r>
      <w:r w:rsidR="006514D0">
        <w:rPr>
          <w:rFonts w:ascii="Times New Roman"/>
          <w:sz w:val="20"/>
          <w:rPrChange w:id="6670" w:author="Author" w:date="2015-07-30T15:37:00Z">
            <w:rPr>
              <w:rFonts w:ascii="Times New Roman" w:hAnsi="Times New Roman"/>
              <w:sz w:val="20"/>
            </w:rPr>
          </w:rPrChange>
        </w:rPr>
        <w:t>and</w:t>
      </w:r>
      <w:r w:rsidR="006514D0">
        <w:rPr>
          <w:rFonts w:ascii="Times New Roman"/>
          <w:spacing w:val="27"/>
          <w:sz w:val="20"/>
          <w:rPrChange w:id="6671" w:author="Author" w:date="2015-07-30T15:37:00Z">
            <w:rPr>
              <w:rFonts w:ascii="Times New Roman" w:hAnsi="Times New Roman"/>
              <w:sz w:val="20"/>
            </w:rPr>
          </w:rPrChange>
        </w:rPr>
        <w:t xml:space="preserve"> </w:t>
      </w:r>
      <w:r w:rsidR="006514D0">
        <w:rPr>
          <w:rFonts w:ascii="Times New Roman"/>
          <w:sz w:val="20"/>
          <w:rPrChange w:id="6672" w:author="Author" w:date="2015-07-30T15:37:00Z">
            <w:rPr>
              <w:rFonts w:ascii="Times New Roman" w:hAnsi="Times New Roman"/>
              <w:sz w:val="20"/>
            </w:rPr>
          </w:rPrChange>
        </w:rPr>
        <w:t>end</w:t>
      </w:r>
      <w:r w:rsidR="006514D0">
        <w:rPr>
          <w:rFonts w:ascii="Times New Roman"/>
          <w:spacing w:val="27"/>
          <w:sz w:val="20"/>
          <w:rPrChange w:id="6673" w:author="Author" w:date="2015-07-30T15:37:00Z">
            <w:rPr>
              <w:rFonts w:ascii="Times New Roman" w:hAnsi="Times New Roman"/>
              <w:sz w:val="20"/>
            </w:rPr>
          </w:rPrChange>
        </w:rPr>
        <w:t xml:space="preserve"> </w:t>
      </w:r>
      <w:r w:rsidR="006514D0">
        <w:rPr>
          <w:rFonts w:ascii="Times New Roman"/>
          <w:sz w:val="20"/>
          <w:rPrChange w:id="6674" w:author="Author" w:date="2015-07-30T15:37:00Z">
            <w:rPr>
              <w:rFonts w:ascii="Times New Roman" w:hAnsi="Times New Roman"/>
              <w:sz w:val="20"/>
            </w:rPr>
          </w:rPrChange>
        </w:rPr>
        <w:t>open</w:t>
      </w:r>
      <w:r w:rsidR="006514D0">
        <w:rPr>
          <w:rFonts w:ascii="Times New Roman"/>
          <w:spacing w:val="25"/>
          <w:sz w:val="20"/>
          <w:rPrChange w:id="6675" w:author="Author" w:date="2015-07-30T15:37:00Z">
            <w:rPr>
              <w:rFonts w:ascii="Times New Roman" w:hAnsi="Times New Roman"/>
              <w:sz w:val="20"/>
            </w:rPr>
          </w:rPrChange>
        </w:rPr>
        <w:t xml:space="preserve"> </w:t>
      </w:r>
      <w:r w:rsidR="006514D0">
        <w:rPr>
          <w:rFonts w:ascii="Times New Roman"/>
          <w:sz w:val="20"/>
          <w:rPrChange w:id="6676" w:author="Author" w:date="2015-07-30T15:37:00Z">
            <w:rPr>
              <w:rFonts w:ascii="Times New Roman" w:hAnsi="Times New Roman"/>
              <w:sz w:val="20"/>
            </w:rPr>
          </w:rPrChange>
        </w:rPr>
        <w:t>defecation,</w:t>
      </w:r>
      <w:r w:rsidR="006514D0">
        <w:rPr>
          <w:rFonts w:ascii="Times New Roman"/>
          <w:w w:val="99"/>
          <w:sz w:val="20"/>
          <w:rPrChange w:id="6677" w:author="Author" w:date="2015-07-30T15:37:00Z">
            <w:rPr>
              <w:rFonts w:ascii="Times New Roman" w:hAnsi="Times New Roman"/>
              <w:sz w:val="20"/>
            </w:rPr>
          </w:rPrChange>
        </w:rPr>
        <w:t xml:space="preserve"> </w:t>
      </w:r>
      <w:r w:rsidR="006514D0">
        <w:rPr>
          <w:rFonts w:ascii="Times New Roman"/>
          <w:sz w:val="20"/>
          <w:rPrChange w:id="6678" w:author="Author" w:date="2015-07-30T15:37:00Z">
            <w:rPr>
              <w:rFonts w:ascii="Times New Roman" w:hAnsi="Times New Roman"/>
              <w:sz w:val="20"/>
            </w:rPr>
          </w:rPrChange>
        </w:rPr>
        <w:t>paying special attention to the needs of women and girls and those in vulnerable</w:t>
      </w:r>
      <w:r w:rsidR="006514D0">
        <w:rPr>
          <w:rFonts w:ascii="Times New Roman"/>
          <w:spacing w:val="-4"/>
          <w:sz w:val="20"/>
          <w:rPrChange w:id="6679" w:author="Author" w:date="2015-07-30T15:37:00Z">
            <w:rPr>
              <w:rFonts w:ascii="Times New Roman" w:hAnsi="Times New Roman"/>
              <w:sz w:val="20"/>
            </w:rPr>
          </w:rPrChange>
        </w:rPr>
        <w:t xml:space="preserve"> </w:t>
      </w:r>
      <w:r w:rsidR="006514D0">
        <w:rPr>
          <w:rFonts w:ascii="Times New Roman"/>
          <w:sz w:val="20"/>
          <w:rPrChange w:id="6680" w:author="Author" w:date="2015-07-30T15:37:00Z">
            <w:rPr>
              <w:rFonts w:ascii="Times New Roman" w:hAnsi="Times New Roman"/>
              <w:sz w:val="20"/>
            </w:rPr>
          </w:rPrChange>
        </w:rPr>
        <w:t>situations</w:t>
      </w:r>
      <w:del w:id="6681" w:author="Author" w:date="2015-07-30T15:37:00Z">
        <w:r w:rsidRPr="00B93DD0">
          <w:rPr>
            <w:rFonts w:ascii="Times New Roman" w:hAnsi="Times New Roman" w:cs="Times New Roman"/>
            <w:sz w:val="20"/>
            <w:szCs w:val="20"/>
          </w:rPr>
          <w:delText xml:space="preserve">  </w:delText>
        </w:r>
      </w:del>
    </w:p>
    <w:p w14:paraId="12332DD5" w14:textId="78F2BA21" w:rsidR="00804791" w:rsidRDefault="00B93DD0">
      <w:pPr>
        <w:spacing w:line="256" w:lineRule="auto"/>
        <w:jc w:val="both"/>
        <w:rPr>
          <w:ins w:id="6682" w:author="Author" w:date="2015-07-30T15:37:00Z"/>
          <w:rFonts w:ascii="Times New Roman" w:eastAsia="Times New Roman" w:hAnsi="Times New Roman" w:cs="Times New Roman"/>
          <w:sz w:val="20"/>
          <w:szCs w:val="20"/>
        </w:rPr>
        <w:sectPr w:rsidR="00804791">
          <w:pgSz w:w="12240" w:h="15840"/>
          <w:pgMar w:top="1380" w:right="1340" w:bottom="1200" w:left="1340" w:header="0" w:footer="1015" w:gutter="0"/>
          <w:cols w:space="720"/>
        </w:sectPr>
      </w:pPr>
      <w:del w:id="6683" w:author="Author" w:date="2015-07-30T15:37:00Z">
        <w:r w:rsidRPr="00B93DD0">
          <w:rPr>
            <w:rFonts w:ascii="Times New Roman" w:hAnsi="Times New Roman" w:cs="Times New Roman"/>
            <w:sz w:val="20"/>
            <w:szCs w:val="20"/>
          </w:rPr>
          <w:delText xml:space="preserve">6.3 </w:delText>
        </w:r>
        <w:r w:rsidRPr="00B93DD0">
          <w:rPr>
            <w:rFonts w:ascii="Times New Roman" w:hAnsi="Times New Roman" w:cs="Times New Roman"/>
            <w:sz w:val="20"/>
            <w:szCs w:val="20"/>
          </w:rPr>
          <w:tab/>
        </w:r>
      </w:del>
    </w:p>
    <w:p w14:paraId="5072100E" w14:textId="06EA45E7" w:rsidR="00804791" w:rsidRDefault="006514D0">
      <w:pPr>
        <w:pStyle w:val="Heading2"/>
        <w:numPr>
          <w:ilvl w:val="1"/>
          <w:numId w:val="24"/>
        </w:numPr>
        <w:tabs>
          <w:tab w:val="left" w:pos="528"/>
        </w:tabs>
        <w:spacing w:before="53" w:line="261" w:lineRule="auto"/>
        <w:ind w:right="116" w:hanging="427"/>
        <w:jc w:val="both"/>
        <w:rPr>
          <w:b w:val="0"/>
          <w:rPrChange w:id="6684" w:author="Author" w:date="2015-07-30T15:37:00Z">
            <w:rPr>
              <w:rFonts w:ascii="Times New Roman" w:hAnsi="Times New Roman"/>
              <w:sz w:val="20"/>
            </w:rPr>
          </w:rPrChange>
        </w:rPr>
        <w:pPrChange w:id="6685" w:author="Author" w:date="2015-07-30T15:37:00Z">
          <w:pPr>
            <w:ind w:right="8"/>
            <w:jc w:val="both"/>
          </w:pPr>
        </w:pPrChange>
      </w:pPr>
      <w:r w:rsidRPr="006514D0">
        <w:t>By</w:t>
      </w:r>
      <w:r>
        <w:rPr>
          <w:spacing w:val="14"/>
          <w:rPrChange w:id="6686" w:author="Author" w:date="2015-07-30T15:37:00Z">
            <w:rPr>
              <w:rFonts w:ascii="Times New Roman" w:hAnsi="Times New Roman"/>
              <w:sz w:val="20"/>
            </w:rPr>
          </w:rPrChange>
        </w:rPr>
        <w:t xml:space="preserve"> </w:t>
      </w:r>
      <w:r w:rsidRPr="006514D0">
        <w:t>2030,</w:t>
      </w:r>
      <w:r>
        <w:rPr>
          <w:spacing w:val="14"/>
          <w:rPrChange w:id="6687" w:author="Author" w:date="2015-07-30T15:37:00Z">
            <w:rPr>
              <w:rFonts w:ascii="Times New Roman" w:hAnsi="Times New Roman"/>
              <w:sz w:val="20"/>
            </w:rPr>
          </w:rPrChange>
        </w:rPr>
        <w:t xml:space="preserve"> </w:t>
      </w:r>
      <w:r w:rsidRPr="006514D0">
        <w:t>improve</w:t>
      </w:r>
      <w:r>
        <w:rPr>
          <w:spacing w:val="14"/>
          <w:rPrChange w:id="6688" w:author="Author" w:date="2015-07-30T15:37:00Z">
            <w:rPr>
              <w:rFonts w:ascii="Times New Roman" w:hAnsi="Times New Roman"/>
              <w:sz w:val="20"/>
            </w:rPr>
          </w:rPrChange>
        </w:rPr>
        <w:t xml:space="preserve"> </w:t>
      </w:r>
      <w:r w:rsidRPr="006514D0">
        <w:t>water</w:t>
      </w:r>
      <w:r>
        <w:rPr>
          <w:spacing w:val="14"/>
          <w:rPrChange w:id="6689" w:author="Author" w:date="2015-07-30T15:37:00Z">
            <w:rPr>
              <w:rFonts w:ascii="Times New Roman" w:hAnsi="Times New Roman"/>
              <w:sz w:val="20"/>
            </w:rPr>
          </w:rPrChange>
        </w:rPr>
        <w:t xml:space="preserve"> </w:t>
      </w:r>
      <w:r w:rsidRPr="006514D0">
        <w:t>quality</w:t>
      </w:r>
      <w:r>
        <w:rPr>
          <w:spacing w:val="15"/>
          <w:rPrChange w:id="6690" w:author="Author" w:date="2015-07-30T15:37:00Z">
            <w:rPr>
              <w:rFonts w:ascii="Times New Roman" w:hAnsi="Times New Roman"/>
              <w:sz w:val="20"/>
            </w:rPr>
          </w:rPrChange>
        </w:rPr>
        <w:t xml:space="preserve"> </w:t>
      </w:r>
      <w:r w:rsidRPr="006514D0">
        <w:t>by</w:t>
      </w:r>
      <w:r>
        <w:rPr>
          <w:spacing w:val="14"/>
          <w:rPrChange w:id="6691" w:author="Author" w:date="2015-07-30T15:37:00Z">
            <w:rPr>
              <w:rFonts w:ascii="Times New Roman" w:hAnsi="Times New Roman"/>
              <w:sz w:val="20"/>
            </w:rPr>
          </w:rPrChange>
        </w:rPr>
        <w:t xml:space="preserve"> </w:t>
      </w:r>
      <w:r w:rsidRPr="006514D0">
        <w:t>reducing</w:t>
      </w:r>
      <w:r>
        <w:rPr>
          <w:spacing w:val="14"/>
          <w:rPrChange w:id="6692" w:author="Author" w:date="2015-07-30T15:37:00Z">
            <w:rPr>
              <w:rFonts w:ascii="Times New Roman" w:hAnsi="Times New Roman"/>
              <w:sz w:val="20"/>
            </w:rPr>
          </w:rPrChange>
        </w:rPr>
        <w:t xml:space="preserve"> </w:t>
      </w:r>
      <w:r w:rsidRPr="006514D0">
        <w:t>pollution,</w:t>
      </w:r>
      <w:r>
        <w:rPr>
          <w:spacing w:val="16"/>
          <w:rPrChange w:id="6693" w:author="Author" w:date="2015-07-30T15:37:00Z">
            <w:rPr>
              <w:rFonts w:ascii="Times New Roman" w:hAnsi="Times New Roman"/>
              <w:sz w:val="20"/>
            </w:rPr>
          </w:rPrChange>
        </w:rPr>
        <w:t xml:space="preserve"> </w:t>
      </w:r>
      <w:r w:rsidRPr="006514D0">
        <w:t>eliminating</w:t>
      </w:r>
      <w:r>
        <w:rPr>
          <w:spacing w:val="14"/>
          <w:rPrChange w:id="6694" w:author="Author" w:date="2015-07-30T15:37:00Z">
            <w:rPr>
              <w:rFonts w:ascii="Times New Roman" w:hAnsi="Times New Roman"/>
              <w:sz w:val="20"/>
            </w:rPr>
          </w:rPrChange>
        </w:rPr>
        <w:t xml:space="preserve"> </w:t>
      </w:r>
      <w:r w:rsidRPr="006514D0">
        <w:t>dumping</w:t>
      </w:r>
      <w:r>
        <w:rPr>
          <w:spacing w:val="14"/>
          <w:rPrChange w:id="6695" w:author="Author" w:date="2015-07-30T15:37:00Z">
            <w:rPr>
              <w:rFonts w:ascii="Times New Roman" w:hAnsi="Times New Roman"/>
              <w:sz w:val="20"/>
            </w:rPr>
          </w:rPrChange>
        </w:rPr>
        <w:t xml:space="preserve"> </w:t>
      </w:r>
      <w:r w:rsidRPr="006514D0">
        <w:t>and</w:t>
      </w:r>
      <w:r>
        <w:rPr>
          <w:spacing w:val="16"/>
          <w:rPrChange w:id="6696" w:author="Author" w:date="2015-07-30T15:37:00Z">
            <w:rPr>
              <w:rFonts w:ascii="Times New Roman" w:hAnsi="Times New Roman"/>
              <w:sz w:val="20"/>
            </w:rPr>
          </w:rPrChange>
        </w:rPr>
        <w:t xml:space="preserve"> </w:t>
      </w:r>
      <w:r w:rsidRPr="006514D0">
        <w:t>minimizing</w:t>
      </w:r>
      <w:r>
        <w:rPr>
          <w:spacing w:val="14"/>
          <w:rPrChange w:id="6697" w:author="Author" w:date="2015-07-30T15:37:00Z">
            <w:rPr>
              <w:rFonts w:ascii="Times New Roman" w:hAnsi="Times New Roman"/>
              <w:sz w:val="20"/>
            </w:rPr>
          </w:rPrChange>
        </w:rPr>
        <w:t xml:space="preserve"> </w:t>
      </w:r>
      <w:r w:rsidRPr="006514D0">
        <w:t>release</w:t>
      </w:r>
      <w:r>
        <w:rPr>
          <w:spacing w:val="14"/>
          <w:rPrChange w:id="6698" w:author="Author" w:date="2015-07-30T15:37:00Z">
            <w:rPr>
              <w:rFonts w:ascii="Times New Roman" w:hAnsi="Times New Roman"/>
              <w:sz w:val="20"/>
            </w:rPr>
          </w:rPrChange>
        </w:rPr>
        <w:t xml:space="preserve"> </w:t>
      </w:r>
      <w:r w:rsidRPr="006514D0">
        <w:t>of</w:t>
      </w:r>
      <w:r>
        <w:rPr>
          <w:w w:val="99"/>
          <w:rPrChange w:id="6699" w:author="Author" w:date="2015-07-30T15:37:00Z">
            <w:rPr>
              <w:rFonts w:ascii="Times New Roman" w:hAnsi="Times New Roman"/>
              <w:sz w:val="20"/>
            </w:rPr>
          </w:rPrChange>
        </w:rPr>
        <w:t xml:space="preserve"> </w:t>
      </w:r>
      <w:r w:rsidRPr="006514D0">
        <w:t>hazardous</w:t>
      </w:r>
      <w:r>
        <w:rPr>
          <w:spacing w:val="19"/>
          <w:rPrChange w:id="6700" w:author="Author" w:date="2015-07-30T15:37:00Z">
            <w:rPr>
              <w:rFonts w:ascii="Times New Roman" w:hAnsi="Times New Roman"/>
              <w:sz w:val="20"/>
            </w:rPr>
          </w:rPrChange>
        </w:rPr>
        <w:t xml:space="preserve"> </w:t>
      </w:r>
      <w:r w:rsidRPr="006514D0">
        <w:t>chemicals</w:t>
      </w:r>
      <w:r>
        <w:rPr>
          <w:spacing w:val="19"/>
          <w:rPrChange w:id="6701" w:author="Author" w:date="2015-07-30T15:37:00Z">
            <w:rPr>
              <w:rFonts w:ascii="Times New Roman" w:hAnsi="Times New Roman"/>
              <w:sz w:val="20"/>
            </w:rPr>
          </w:rPrChange>
        </w:rPr>
        <w:t xml:space="preserve"> </w:t>
      </w:r>
      <w:r w:rsidRPr="006514D0">
        <w:t>and</w:t>
      </w:r>
      <w:r>
        <w:rPr>
          <w:spacing w:val="24"/>
          <w:rPrChange w:id="6702" w:author="Author" w:date="2015-07-30T15:37:00Z">
            <w:rPr>
              <w:rFonts w:ascii="Times New Roman" w:hAnsi="Times New Roman"/>
              <w:sz w:val="20"/>
            </w:rPr>
          </w:rPrChange>
        </w:rPr>
        <w:t xml:space="preserve"> </w:t>
      </w:r>
      <w:r w:rsidRPr="006514D0">
        <w:t>materials,</w:t>
      </w:r>
      <w:r>
        <w:rPr>
          <w:spacing w:val="20"/>
          <w:rPrChange w:id="6703" w:author="Author" w:date="2015-07-30T15:37:00Z">
            <w:rPr>
              <w:rFonts w:ascii="Times New Roman" w:hAnsi="Times New Roman"/>
              <w:sz w:val="20"/>
            </w:rPr>
          </w:rPrChange>
        </w:rPr>
        <w:t xml:space="preserve"> </w:t>
      </w:r>
      <w:r w:rsidRPr="006514D0">
        <w:t>halving</w:t>
      </w:r>
      <w:r>
        <w:rPr>
          <w:spacing w:val="20"/>
          <w:rPrChange w:id="6704" w:author="Author" w:date="2015-07-30T15:37:00Z">
            <w:rPr>
              <w:rFonts w:ascii="Times New Roman" w:hAnsi="Times New Roman"/>
              <w:sz w:val="20"/>
            </w:rPr>
          </w:rPrChange>
        </w:rPr>
        <w:t xml:space="preserve"> </w:t>
      </w:r>
      <w:r w:rsidRPr="006514D0">
        <w:t>the</w:t>
      </w:r>
      <w:r>
        <w:rPr>
          <w:spacing w:val="20"/>
          <w:rPrChange w:id="6705" w:author="Author" w:date="2015-07-30T15:37:00Z">
            <w:rPr>
              <w:rFonts w:ascii="Times New Roman" w:hAnsi="Times New Roman"/>
              <w:sz w:val="20"/>
            </w:rPr>
          </w:rPrChange>
        </w:rPr>
        <w:t xml:space="preserve"> </w:t>
      </w:r>
      <w:r w:rsidRPr="006514D0">
        <w:t>proportion</w:t>
      </w:r>
      <w:r>
        <w:rPr>
          <w:spacing w:val="19"/>
          <w:rPrChange w:id="6706" w:author="Author" w:date="2015-07-30T15:37:00Z">
            <w:rPr>
              <w:rFonts w:ascii="Times New Roman" w:hAnsi="Times New Roman"/>
              <w:sz w:val="20"/>
            </w:rPr>
          </w:rPrChange>
        </w:rPr>
        <w:t xml:space="preserve"> </w:t>
      </w:r>
      <w:r w:rsidRPr="006514D0">
        <w:t>of</w:t>
      </w:r>
      <w:r>
        <w:rPr>
          <w:spacing w:val="20"/>
          <w:rPrChange w:id="6707" w:author="Author" w:date="2015-07-30T15:37:00Z">
            <w:rPr>
              <w:rFonts w:ascii="Times New Roman" w:hAnsi="Times New Roman"/>
              <w:sz w:val="20"/>
            </w:rPr>
          </w:rPrChange>
        </w:rPr>
        <w:t xml:space="preserve"> </w:t>
      </w:r>
      <w:r w:rsidRPr="006514D0">
        <w:t>untreated</w:t>
      </w:r>
      <w:r>
        <w:rPr>
          <w:spacing w:val="20"/>
          <w:rPrChange w:id="6708" w:author="Author" w:date="2015-07-30T15:37:00Z">
            <w:rPr>
              <w:rFonts w:ascii="Times New Roman" w:hAnsi="Times New Roman"/>
              <w:sz w:val="20"/>
            </w:rPr>
          </w:rPrChange>
        </w:rPr>
        <w:t xml:space="preserve"> </w:t>
      </w:r>
      <w:r w:rsidRPr="006514D0">
        <w:t>wastewater</w:t>
      </w:r>
      <w:r>
        <w:rPr>
          <w:spacing w:val="20"/>
          <w:rPrChange w:id="6709" w:author="Author" w:date="2015-07-30T15:37:00Z">
            <w:rPr>
              <w:rFonts w:ascii="Times New Roman" w:hAnsi="Times New Roman"/>
              <w:sz w:val="20"/>
            </w:rPr>
          </w:rPrChange>
        </w:rPr>
        <w:t xml:space="preserve"> </w:t>
      </w:r>
      <w:r w:rsidRPr="006514D0">
        <w:t>and</w:t>
      </w:r>
      <w:r>
        <w:rPr>
          <w:spacing w:val="19"/>
          <w:rPrChange w:id="6710" w:author="Author" w:date="2015-07-30T15:37:00Z">
            <w:rPr>
              <w:rFonts w:ascii="Times New Roman" w:hAnsi="Times New Roman"/>
              <w:sz w:val="20"/>
            </w:rPr>
          </w:rPrChange>
        </w:rPr>
        <w:t xml:space="preserve"> </w:t>
      </w:r>
      <w:ins w:id="6711" w:author="Author" w:date="2015-07-30T15:37:00Z">
        <w:r>
          <w:t>substantially</w:t>
        </w:r>
        <w:r>
          <w:rPr>
            <w:w w:val="99"/>
          </w:rPr>
          <w:t xml:space="preserve"> </w:t>
        </w:r>
      </w:ins>
      <w:r w:rsidRPr="006514D0">
        <w:t>increasing recycling and safe reuse</w:t>
      </w:r>
      <w:r>
        <w:rPr>
          <w:spacing w:val="-2"/>
          <w:rPrChange w:id="6712" w:author="Author" w:date="2015-07-30T15:37:00Z">
            <w:rPr>
              <w:rFonts w:ascii="Times New Roman" w:hAnsi="Times New Roman"/>
              <w:sz w:val="20"/>
            </w:rPr>
          </w:rPrChange>
        </w:rPr>
        <w:t xml:space="preserve"> </w:t>
      </w:r>
      <w:del w:id="6713" w:author="Author" w:date="2015-07-30T15:37:00Z">
        <w:r w:rsidR="00B93DD0" w:rsidRPr="00B93DD0">
          <w:rPr>
            <w:rFonts w:cs="Times New Roman"/>
          </w:rPr>
          <w:delText xml:space="preserve">by [x] per cent </w:delText>
        </w:r>
      </w:del>
      <w:r w:rsidRPr="006514D0">
        <w:t>globally</w:t>
      </w:r>
      <w:del w:id="6714" w:author="Author" w:date="2015-07-30T15:37:00Z">
        <w:r w:rsidR="00B93DD0" w:rsidRPr="00B93DD0">
          <w:rPr>
            <w:rFonts w:cs="Times New Roman"/>
          </w:rPr>
          <w:delText xml:space="preserve"> </w:delText>
        </w:r>
      </w:del>
    </w:p>
    <w:p w14:paraId="42DED475" w14:textId="5D64C32F" w:rsidR="00804791" w:rsidRDefault="00B93DD0">
      <w:pPr>
        <w:pStyle w:val="ListParagraph"/>
        <w:numPr>
          <w:ilvl w:val="1"/>
          <w:numId w:val="24"/>
        </w:numPr>
        <w:tabs>
          <w:tab w:val="left" w:pos="528"/>
        </w:tabs>
        <w:spacing w:before="153" w:line="259" w:lineRule="auto"/>
        <w:ind w:right="111" w:hanging="427"/>
        <w:jc w:val="both"/>
        <w:rPr>
          <w:rFonts w:ascii="Times New Roman" w:eastAsia="Times New Roman" w:hAnsi="Times New Roman" w:cs="Times New Roman"/>
          <w:sz w:val="20"/>
          <w:szCs w:val="20"/>
        </w:rPr>
        <w:pPrChange w:id="6715" w:author="Author" w:date="2015-07-30T15:37:00Z">
          <w:pPr>
            <w:ind w:right="8"/>
            <w:jc w:val="both"/>
          </w:pPr>
        </w:pPrChange>
      </w:pPr>
      <w:del w:id="6716" w:author="Author" w:date="2015-07-30T15:37:00Z">
        <w:r w:rsidRPr="00B93DD0">
          <w:rPr>
            <w:rFonts w:ascii="Times New Roman" w:hAnsi="Times New Roman" w:cs="Times New Roman"/>
            <w:sz w:val="20"/>
            <w:szCs w:val="20"/>
          </w:rPr>
          <w:delText xml:space="preserve">6.4 </w:delText>
        </w:r>
        <w:r w:rsidRPr="00B93DD0">
          <w:rPr>
            <w:rFonts w:ascii="Times New Roman" w:hAnsi="Times New Roman" w:cs="Times New Roman"/>
            <w:sz w:val="20"/>
            <w:szCs w:val="20"/>
          </w:rPr>
          <w:tab/>
        </w:r>
      </w:del>
      <w:r w:rsidR="006514D0">
        <w:rPr>
          <w:rFonts w:ascii="Times New Roman"/>
          <w:sz w:val="20"/>
          <w:rPrChange w:id="6717" w:author="Author" w:date="2015-07-30T15:37:00Z">
            <w:rPr>
              <w:rFonts w:ascii="Times New Roman" w:hAnsi="Times New Roman"/>
              <w:sz w:val="20"/>
            </w:rPr>
          </w:rPrChange>
        </w:rPr>
        <w:t>By 2030, substantially increase water-use efficiency across all sectors and ensure sustainable withdrawals</w:t>
      </w:r>
      <w:r w:rsidR="006514D0">
        <w:rPr>
          <w:rFonts w:ascii="Times New Roman"/>
          <w:spacing w:val="39"/>
          <w:sz w:val="20"/>
          <w:rPrChange w:id="6718" w:author="Author" w:date="2015-07-30T15:37:00Z">
            <w:rPr>
              <w:rFonts w:ascii="Times New Roman" w:hAnsi="Times New Roman"/>
              <w:sz w:val="20"/>
            </w:rPr>
          </w:rPrChange>
        </w:rPr>
        <w:t xml:space="preserve"> </w:t>
      </w:r>
      <w:r w:rsidR="006514D0">
        <w:rPr>
          <w:rFonts w:ascii="Times New Roman"/>
          <w:sz w:val="20"/>
          <w:rPrChange w:id="6719" w:author="Author" w:date="2015-07-30T15:37:00Z">
            <w:rPr>
              <w:rFonts w:ascii="Times New Roman" w:hAnsi="Times New Roman"/>
              <w:sz w:val="20"/>
            </w:rPr>
          </w:rPrChange>
        </w:rPr>
        <w:t>and</w:t>
      </w:r>
      <w:r w:rsidR="006514D0">
        <w:rPr>
          <w:rFonts w:ascii="Times New Roman"/>
          <w:w w:val="99"/>
          <w:sz w:val="20"/>
          <w:rPrChange w:id="6720" w:author="Author" w:date="2015-07-30T15:37:00Z">
            <w:rPr>
              <w:rFonts w:ascii="Times New Roman" w:hAnsi="Times New Roman"/>
              <w:sz w:val="20"/>
            </w:rPr>
          </w:rPrChange>
        </w:rPr>
        <w:t xml:space="preserve"> </w:t>
      </w:r>
      <w:r w:rsidR="006514D0">
        <w:rPr>
          <w:rFonts w:ascii="Times New Roman"/>
          <w:sz w:val="20"/>
          <w:rPrChange w:id="6721" w:author="Author" w:date="2015-07-30T15:37:00Z">
            <w:rPr>
              <w:rFonts w:ascii="Times New Roman" w:hAnsi="Times New Roman"/>
              <w:sz w:val="20"/>
            </w:rPr>
          </w:rPrChange>
        </w:rPr>
        <w:t>supply</w:t>
      </w:r>
      <w:r w:rsidR="006514D0">
        <w:rPr>
          <w:rFonts w:ascii="Times New Roman"/>
          <w:spacing w:val="15"/>
          <w:sz w:val="20"/>
          <w:rPrChange w:id="6722" w:author="Author" w:date="2015-07-30T15:37:00Z">
            <w:rPr>
              <w:rFonts w:ascii="Times New Roman" w:hAnsi="Times New Roman"/>
              <w:sz w:val="20"/>
            </w:rPr>
          </w:rPrChange>
        </w:rPr>
        <w:t xml:space="preserve"> </w:t>
      </w:r>
      <w:r w:rsidR="006514D0">
        <w:rPr>
          <w:rFonts w:ascii="Times New Roman"/>
          <w:sz w:val="20"/>
          <w:rPrChange w:id="6723" w:author="Author" w:date="2015-07-30T15:37:00Z">
            <w:rPr>
              <w:rFonts w:ascii="Times New Roman" w:hAnsi="Times New Roman"/>
              <w:sz w:val="20"/>
            </w:rPr>
          </w:rPrChange>
        </w:rPr>
        <w:t>of</w:t>
      </w:r>
      <w:r w:rsidR="006514D0">
        <w:rPr>
          <w:rFonts w:ascii="Times New Roman"/>
          <w:spacing w:val="17"/>
          <w:sz w:val="20"/>
          <w:rPrChange w:id="6724" w:author="Author" w:date="2015-07-30T15:37:00Z">
            <w:rPr>
              <w:rFonts w:ascii="Times New Roman" w:hAnsi="Times New Roman"/>
              <w:sz w:val="20"/>
            </w:rPr>
          </w:rPrChange>
        </w:rPr>
        <w:t xml:space="preserve"> </w:t>
      </w:r>
      <w:r w:rsidR="006514D0">
        <w:rPr>
          <w:rFonts w:ascii="Times New Roman"/>
          <w:sz w:val="20"/>
          <w:rPrChange w:id="6725" w:author="Author" w:date="2015-07-30T15:37:00Z">
            <w:rPr>
              <w:rFonts w:ascii="Times New Roman" w:hAnsi="Times New Roman"/>
              <w:sz w:val="20"/>
            </w:rPr>
          </w:rPrChange>
        </w:rPr>
        <w:t>freshwater</w:t>
      </w:r>
      <w:r w:rsidR="006514D0">
        <w:rPr>
          <w:rFonts w:ascii="Times New Roman"/>
          <w:spacing w:val="19"/>
          <w:sz w:val="20"/>
          <w:rPrChange w:id="6726" w:author="Author" w:date="2015-07-30T15:37:00Z">
            <w:rPr>
              <w:rFonts w:ascii="Times New Roman" w:hAnsi="Times New Roman"/>
              <w:sz w:val="20"/>
            </w:rPr>
          </w:rPrChange>
        </w:rPr>
        <w:t xml:space="preserve"> </w:t>
      </w:r>
      <w:r w:rsidR="006514D0">
        <w:rPr>
          <w:rFonts w:ascii="Times New Roman"/>
          <w:sz w:val="20"/>
          <w:rPrChange w:id="6727" w:author="Author" w:date="2015-07-30T15:37:00Z">
            <w:rPr>
              <w:rFonts w:ascii="Times New Roman" w:hAnsi="Times New Roman"/>
              <w:sz w:val="20"/>
            </w:rPr>
          </w:rPrChange>
        </w:rPr>
        <w:t>to</w:t>
      </w:r>
      <w:r w:rsidR="006514D0">
        <w:rPr>
          <w:rFonts w:ascii="Times New Roman"/>
          <w:spacing w:val="19"/>
          <w:sz w:val="20"/>
          <w:rPrChange w:id="6728" w:author="Author" w:date="2015-07-30T15:37:00Z">
            <w:rPr>
              <w:rFonts w:ascii="Times New Roman" w:hAnsi="Times New Roman"/>
              <w:sz w:val="20"/>
            </w:rPr>
          </w:rPrChange>
        </w:rPr>
        <w:t xml:space="preserve"> </w:t>
      </w:r>
      <w:r w:rsidR="006514D0">
        <w:rPr>
          <w:rFonts w:ascii="Times New Roman"/>
          <w:sz w:val="20"/>
          <w:rPrChange w:id="6729" w:author="Author" w:date="2015-07-30T15:37:00Z">
            <w:rPr>
              <w:rFonts w:ascii="Times New Roman" w:hAnsi="Times New Roman"/>
              <w:sz w:val="20"/>
            </w:rPr>
          </w:rPrChange>
        </w:rPr>
        <w:t>address</w:t>
      </w:r>
      <w:r w:rsidR="006514D0">
        <w:rPr>
          <w:rFonts w:ascii="Times New Roman"/>
          <w:spacing w:val="20"/>
          <w:sz w:val="20"/>
          <w:rPrChange w:id="6730" w:author="Author" w:date="2015-07-30T15:37:00Z">
            <w:rPr>
              <w:rFonts w:ascii="Times New Roman" w:hAnsi="Times New Roman"/>
              <w:sz w:val="20"/>
            </w:rPr>
          </w:rPrChange>
        </w:rPr>
        <w:t xml:space="preserve"> </w:t>
      </w:r>
      <w:r w:rsidR="006514D0">
        <w:rPr>
          <w:rFonts w:ascii="Times New Roman"/>
          <w:sz w:val="20"/>
          <w:rPrChange w:id="6731" w:author="Author" w:date="2015-07-30T15:37:00Z">
            <w:rPr>
              <w:rFonts w:ascii="Times New Roman" w:hAnsi="Times New Roman"/>
              <w:sz w:val="20"/>
            </w:rPr>
          </w:rPrChange>
        </w:rPr>
        <w:t>water</w:t>
      </w:r>
      <w:r w:rsidR="006514D0">
        <w:rPr>
          <w:rFonts w:ascii="Times New Roman"/>
          <w:spacing w:val="19"/>
          <w:sz w:val="20"/>
          <w:rPrChange w:id="6732" w:author="Author" w:date="2015-07-30T15:37:00Z">
            <w:rPr>
              <w:rFonts w:ascii="Times New Roman" w:hAnsi="Times New Roman"/>
              <w:sz w:val="20"/>
            </w:rPr>
          </w:rPrChange>
        </w:rPr>
        <w:t xml:space="preserve"> </w:t>
      </w:r>
      <w:r w:rsidR="006514D0">
        <w:rPr>
          <w:rFonts w:ascii="Times New Roman"/>
          <w:sz w:val="20"/>
          <w:rPrChange w:id="6733" w:author="Author" w:date="2015-07-30T15:37:00Z">
            <w:rPr>
              <w:rFonts w:ascii="Times New Roman" w:hAnsi="Times New Roman"/>
              <w:sz w:val="20"/>
            </w:rPr>
          </w:rPrChange>
        </w:rPr>
        <w:t>scarcity</w:t>
      </w:r>
      <w:r w:rsidR="006514D0">
        <w:rPr>
          <w:rFonts w:ascii="Times New Roman"/>
          <w:spacing w:val="15"/>
          <w:sz w:val="20"/>
          <w:rPrChange w:id="6734" w:author="Author" w:date="2015-07-30T15:37:00Z">
            <w:rPr>
              <w:rFonts w:ascii="Times New Roman" w:hAnsi="Times New Roman"/>
              <w:sz w:val="20"/>
            </w:rPr>
          </w:rPrChange>
        </w:rPr>
        <w:t xml:space="preserve"> </w:t>
      </w:r>
      <w:r w:rsidR="006514D0">
        <w:rPr>
          <w:rFonts w:ascii="Times New Roman"/>
          <w:sz w:val="20"/>
          <w:rPrChange w:id="6735" w:author="Author" w:date="2015-07-30T15:37:00Z">
            <w:rPr>
              <w:rFonts w:ascii="Times New Roman" w:hAnsi="Times New Roman"/>
              <w:sz w:val="20"/>
            </w:rPr>
          </w:rPrChange>
        </w:rPr>
        <w:t>and</w:t>
      </w:r>
      <w:r w:rsidR="006514D0">
        <w:rPr>
          <w:rFonts w:ascii="Times New Roman"/>
          <w:spacing w:val="19"/>
          <w:sz w:val="20"/>
          <w:rPrChange w:id="6736" w:author="Author" w:date="2015-07-30T15:37:00Z">
            <w:rPr>
              <w:rFonts w:ascii="Times New Roman" w:hAnsi="Times New Roman"/>
              <w:sz w:val="20"/>
            </w:rPr>
          </w:rPrChange>
        </w:rPr>
        <w:t xml:space="preserve"> </w:t>
      </w:r>
      <w:r w:rsidR="006514D0">
        <w:rPr>
          <w:rFonts w:ascii="Times New Roman"/>
          <w:sz w:val="20"/>
          <w:rPrChange w:id="6737" w:author="Author" w:date="2015-07-30T15:37:00Z">
            <w:rPr>
              <w:rFonts w:ascii="Times New Roman" w:hAnsi="Times New Roman"/>
              <w:sz w:val="20"/>
            </w:rPr>
          </w:rPrChange>
        </w:rPr>
        <w:t>substantially</w:t>
      </w:r>
      <w:r w:rsidR="006514D0">
        <w:rPr>
          <w:rFonts w:ascii="Times New Roman"/>
          <w:spacing w:val="15"/>
          <w:sz w:val="20"/>
          <w:rPrChange w:id="6738" w:author="Author" w:date="2015-07-30T15:37:00Z">
            <w:rPr>
              <w:rFonts w:ascii="Times New Roman" w:hAnsi="Times New Roman"/>
              <w:sz w:val="20"/>
            </w:rPr>
          </w:rPrChange>
        </w:rPr>
        <w:t xml:space="preserve"> </w:t>
      </w:r>
      <w:r w:rsidR="006514D0">
        <w:rPr>
          <w:rFonts w:ascii="Times New Roman"/>
          <w:sz w:val="20"/>
          <w:rPrChange w:id="6739" w:author="Author" w:date="2015-07-30T15:37:00Z">
            <w:rPr>
              <w:rFonts w:ascii="Times New Roman" w:hAnsi="Times New Roman"/>
              <w:sz w:val="20"/>
            </w:rPr>
          </w:rPrChange>
        </w:rPr>
        <w:t>reduce</w:t>
      </w:r>
      <w:r w:rsidR="006514D0">
        <w:rPr>
          <w:rFonts w:ascii="Times New Roman"/>
          <w:spacing w:val="19"/>
          <w:sz w:val="20"/>
          <w:rPrChange w:id="6740" w:author="Author" w:date="2015-07-30T15:37:00Z">
            <w:rPr>
              <w:rFonts w:ascii="Times New Roman" w:hAnsi="Times New Roman"/>
              <w:sz w:val="20"/>
            </w:rPr>
          </w:rPrChange>
        </w:rPr>
        <w:t xml:space="preserve"> </w:t>
      </w:r>
      <w:r w:rsidR="006514D0">
        <w:rPr>
          <w:rFonts w:ascii="Times New Roman"/>
          <w:sz w:val="20"/>
          <w:rPrChange w:id="6741" w:author="Author" w:date="2015-07-30T15:37:00Z">
            <w:rPr>
              <w:rFonts w:ascii="Times New Roman" w:hAnsi="Times New Roman"/>
              <w:sz w:val="20"/>
            </w:rPr>
          </w:rPrChange>
        </w:rPr>
        <w:t>the</w:t>
      </w:r>
      <w:r w:rsidR="006514D0">
        <w:rPr>
          <w:rFonts w:ascii="Times New Roman"/>
          <w:spacing w:val="19"/>
          <w:sz w:val="20"/>
          <w:rPrChange w:id="6742" w:author="Author" w:date="2015-07-30T15:37:00Z">
            <w:rPr>
              <w:rFonts w:ascii="Times New Roman" w:hAnsi="Times New Roman"/>
              <w:sz w:val="20"/>
            </w:rPr>
          </w:rPrChange>
        </w:rPr>
        <w:t xml:space="preserve"> </w:t>
      </w:r>
      <w:r w:rsidR="006514D0">
        <w:rPr>
          <w:rFonts w:ascii="Times New Roman"/>
          <w:sz w:val="20"/>
          <w:rPrChange w:id="6743" w:author="Author" w:date="2015-07-30T15:37:00Z">
            <w:rPr>
              <w:rFonts w:ascii="Times New Roman" w:hAnsi="Times New Roman"/>
              <w:sz w:val="20"/>
            </w:rPr>
          </w:rPrChange>
        </w:rPr>
        <w:t>number</w:t>
      </w:r>
      <w:r w:rsidR="006514D0">
        <w:rPr>
          <w:rFonts w:ascii="Times New Roman"/>
          <w:spacing w:val="19"/>
          <w:sz w:val="20"/>
          <w:rPrChange w:id="6744" w:author="Author" w:date="2015-07-30T15:37:00Z">
            <w:rPr>
              <w:rFonts w:ascii="Times New Roman" w:hAnsi="Times New Roman"/>
              <w:sz w:val="20"/>
            </w:rPr>
          </w:rPrChange>
        </w:rPr>
        <w:t xml:space="preserve"> </w:t>
      </w:r>
      <w:r w:rsidR="006514D0">
        <w:rPr>
          <w:rFonts w:ascii="Times New Roman"/>
          <w:sz w:val="20"/>
          <w:rPrChange w:id="6745" w:author="Author" w:date="2015-07-30T15:37:00Z">
            <w:rPr>
              <w:rFonts w:ascii="Times New Roman" w:hAnsi="Times New Roman"/>
              <w:sz w:val="20"/>
            </w:rPr>
          </w:rPrChange>
        </w:rPr>
        <w:t>of</w:t>
      </w:r>
      <w:r w:rsidR="006514D0">
        <w:rPr>
          <w:rFonts w:ascii="Times New Roman"/>
          <w:spacing w:val="17"/>
          <w:sz w:val="20"/>
          <w:rPrChange w:id="6746" w:author="Author" w:date="2015-07-30T15:37:00Z">
            <w:rPr>
              <w:rFonts w:ascii="Times New Roman" w:hAnsi="Times New Roman"/>
              <w:sz w:val="20"/>
            </w:rPr>
          </w:rPrChange>
        </w:rPr>
        <w:t xml:space="preserve"> </w:t>
      </w:r>
      <w:r w:rsidR="006514D0">
        <w:rPr>
          <w:rFonts w:ascii="Times New Roman"/>
          <w:sz w:val="20"/>
          <w:rPrChange w:id="6747" w:author="Author" w:date="2015-07-30T15:37:00Z">
            <w:rPr>
              <w:rFonts w:ascii="Times New Roman" w:hAnsi="Times New Roman"/>
              <w:sz w:val="20"/>
            </w:rPr>
          </w:rPrChange>
        </w:rPr>
        <w:t>people</w:t>
      </w:r>
      <w:r w:rsidR="006514D0">
        <w:rPr>
          <w:rFonts w:ascii="Times New Roman"/>
          <w:spacing w:val="18"/>
          <w:sz w:val="20"/>
          <w:rPrChange w:id="6748" w:author="Author" w:date="2015-07-30T15:37:00Z">
            <w:rPr>
              <w:rFonts w:ascii="Times New Roman" w:hAnsi="Times New Roman"/>
              <w:sz w:val="20"/>
            </w:rPr>
          </w:rPrChange>
        </w:rPr>
        <w:t xml:space="preserve"> </w:t>
      </w:r>
      <w:r w:rsidR="006514D0">
        <w:rPr>
          <w:rFonts w:ascii="Times New Roman"/>
          <w:sz w:val="20"/>
          <w:rPrChange w:id="6749" w:author="Author" w:date="2015-07-30T15:37:00Z">
            <w:rPr>
              <w:rFonts w:ascii="Times New Roman" w:hAnsi="Times New Roman"/>
              <w:sz w:val="20"/>
            </w:rPr>
          </w:rPrChange>
        </w:rPr>
        <w:t>suffering</w:t>
      </w:r>
      <w:r w:rsidR="006514D0">
        <w:rPr>
          <w:rFonts w:ascii="Times New Roman"/>
          <w:spacing w:val="17"/>
          <w:sz w:val="20"/>
          <w:rPrChange w:id="6750" w:author="Author" w:date="2015-07-30T15:37:00Z">
            <w:rPr>
              <w:rFonts w:ascii="Times New Roman" w:hAnsi="Times New Roman"/>
              <w:sz w:val="20"/>
            </w:rPr>
          </w:rPrChange>
        </w:rPr>
        <w:t xml:space="preserve"> </w:t>
      </w:r>
      <w:r w:rsidR="006514D0">
        <w:rPr>
          <w:rFonts w:ascii="Times New Roman"/>
          <w:sz w:val="20"/>
          <w:rPrChange w:id="6751" w:author="Author" w:date="2015-07-30T15:37:00Z">
            <w:rPr>
              <w:rFonts w:ascii="Times New Roman" w:hAnsi="Times New Roman"/>
              <w:sz w:val="20"/>
            </w:rPr>
          </w:rPrChange>
        </w:rPr>
        <w:t>from</w:t>
      </w:r>
      <w:r w:rsidR="006514D0">
        <w:rPr>
          <w:rFonts w:ascii="Times New Roman"/>
          <w:w w:val="99"/>
          <w:sz w:val="20"/>
          <w:rPrChange w:id="6752" w:author="Author" w:date="2015-07-30T15:37:00Z">
            <w:rPr>
              <w:rFonts w:ascii="Times New Roman" w:hAnsi="Times New Roman"/>
              <w:sz w:val="20"/>
            </w:rPr>
          </w:rPrChange>
        </w:rPr>
        <w:t xml:space="preserve"> </w:t>
      </w:r>
      <w:r w:rsidR="006514D0">
        <w:rPr>
          <w:rFonts w:ascii="Times New Roman"/>
          <w:sz w:val="20"/>
          <w:rPrChange w:id="6753" w:author="Author" w:date="2015-07-30T15:37:00Z">
            <w:rPr>
              <w:rFonts w:ascii="Times New Roman" w:hAnsi="Times New Roman"/>
              <w:sz w:val="20"/>
            </w:rPr>
          </w:rPrChange>
        </w:rPr>
        <w:t>water scarcity</w:t>
      </w:r>
      <w:del w:id="6754" w:author="Author" w:date="2015-07-30T15:37:00Z">
        <w:r w:rsidRPr="00B93DD0">
          <w:rPr>
            <w:rFonts w:ascii="Times New Roman" w:hAnsi="Times New Roman" w:cs="Times New Roman"/>
            <w:sz w:val="20"/>
            <w:szCs w:val="20"/>
          </w:rPr>
          <w:delText xml:space="preserve">  </w:delText>
        </w:r>
      </w:del>
    </w:p>
    <w:p w14:paraId="79897181" w14:textId="1BF69EEE" w:rsidR="00804791" w:rsidRDefault="00B93DD0">
      <w:pPr>
        <w:pStyle w:val="ListParagraph"/>
        <w:numPr>
          <w:ilvl w:val="1"/>
          <w:numId w:val="24"/>
        </w:numPr>
        <w:tabs>
          <w:tab w:val="left" w:pos="528"/>
        </w:tabs>
        <w:spacing w:before="160" w:line="256" w:lineRule="auto"/>
        <w:ind w:right="112" w:hanging="427"/>
        <w:jc w:val="both"/>
        <w:rPr>
          <w:rFonts w:ascii="Times New Roman" w:eastAsia="Times New Roman" w:hAnsi="Times New Roman" w:cs="Times New Roman"/>
          <w:sz w:val="20"/>
          <w:szCs w:val="20"/>
        </w:rPr>
        <w:pPrChange w:id="6755" w:author="Author" w:date="2015-07-30T15:37:00Z">
          <w:pPr>
            <w:ind w:right="8"/>
            <w:jc w:val="both"/>
          </w:pPr>
        </w:pPrChange>
      </w:pPr>
      <w:del w:id="6756" w:author="Author" w:date="2015-07-30T15:37:00Z">
        <w:r w:rsidRPr="00B93DD0">
          <w:rPr>
            <w:rFonts w:ascii="Times New Roman" w:hAnsi="Times New Roman" w:cs="Times New Roman"/>
            <w:sz w:val="20"/>
            <w:szCs w:val="20"/>
          </w:rPr>
          <w:delText xml:space="preserve">6.5 </w:delText>
        </w:r>
        <w:r w:rsidRPr="00B93DD0">
          <w:rPr>
            <w:rFonts w:ascii="Times New Roman" w:hAnsi="Times New Roman" w:cs="Times New Roman"/>
            <w:sz w:val="20"/>
            <w:szCs w:val="20"/>
          </w:rPr>
          <w:tab/>
        </w:r>
      </w:del>
      <w:r w:rsidR="006514D0">
        <w:rPr>
          <w:rFonts w:ascii="Times New Roman"/>
          <w:sz w:val="20"/>
          <w:rPrChange w:id="6757" w:author="Author" w:date="2015-07-30T15:37:00Z">
            <w:rPr>
              <w:rFonts w:ascii="Times New Roman" w:hAnsi="Times New Roman"/>
              <w:sz w:val="20"/>
            </w:rPr>
          </w:rPrChange>
        </w:rPr>
        <w:t>By</w:t>
      </w:r>
      <w:r w:rsidR="006514D0">
        <w:rPr>
          <w:rFonts w:ascii="Times New Roman"/>
          <w:spacing w:val="24"/>
          <w:sz w:val="20"/>
          <w:rPrChange w:id="6758" w:author="Author" w:date="2015-07-30T15:37:00Z">
            <w:rPr>
              <w:rFonts w:ascii="Times New Roman" w:hAnsi="Times New Roman"/>
              <w:sz w:val="20"/>
            </w:rPr>
          </w:rPrChange>
        </w:rPr>
        <w:t xml:space="preserve"> </w:t>
      </w:r>
      <w:r w:rsidR="006514D0">
        <w:rPr>
          <w:rFonts w:ascii="Times New Roman"/>
          <w:sz w:val="20"/>
          <w:rPrChange w:id="6759" w:author="Author" w:date="2015-07-30T15:37:00Z">
            <w:rPr>
              <w:rFonts w:ascii="Times New Roman" w:hAnsi="Times New Roman"/>
              <w:sz w:val="20"/>
            </w:rPr>
          </w:rPrChange>
        </w:rPr>
        <w:t>2030,</w:t>
      </w:r>
      <w:r w:rsidR="006514D0">
        <w:rPr>
          <w:rFonts w:ascii="Times New Roman"/>
          <w:spacing w:val="28"/>
          <w:sz w:val="20"/>
          <w:rPrChange w:id="6760" w:author="Author" w:date="2015-07-30T15:37:00Z">
            <w:rPr>
              <w:rFonts w:ascii="Times New Roman" w:hAnsi="Times New Roman"/>
              <w:sz w:val="20"/>
            </w:rPr>
          </w:rPrChange>
        </w:rPr>
        <w:t xml:space="preserve"> </w:t>
      </w:r>
      <w:r w:rsidR="006514D0">
        <w:rPr>
          <w:rFonts w:ascii="Times New Roman"/>
          <w:sz w:val="20"/>
          <w:rPrChange w:id="6761" w:author="Author" w:date="2015-07-30T15:37:00Z">
            <w:rPr>
              <w:rFonts w:ascii="Times New Roman" w:hAnsi="Times New Roman"/>
              <w:sz w:val="20"/>
            </w:rPr>
          </w:rPrChange>
        </w:rPr>
        <w:t>implement</w:t>
      </w:r>
      <w:r w:rsidR="006514D0">
        <w:rPr>
          <w:rFonts w:ascii="Times New Roman"/>
          <w:spacing w:val="28"/>
          <w:sz w:val="20"/>
          <w:rPrChange w:id="6762" w:author="Author" w:date="2015-07-30T15:37:00Z">
            <w:rPr>
              <w:rFonts w:ascii="Times New Roman" w:hAnsi="Times New Roman"/>
              <w:sz w:val="20"/>
            </w:rPr>
          </w:rPrChange>
        </w:rPr>
        <w:t xml:space="preserve"> </w:t>
      </w:r>
      <w:r w:rsidR="006514D0">
        <w:rPr>
          <w:rFonts w:ascii="Times New Roman"/>
          <w:sz w:val="20"/>
          <w:rPrChange w:id="6763" w:author="Author" w:date="2015-07-30T15:37:00Z">
            <w:rPr>
              <w:rFonts w:ascii="Times New Roman" w:hAnsi="Times New Roman"/>
              <w:sz w:val="20"/>
            </w:rPr>
          </w:rPrChange>
        </w:rPr>
        <w:t>integrated</w:t>
      </w:r>
      <w:r w:rsidR="006514D0">
        <w:rPr>
          <w:rFonts w:ascii="Times New Roman"/>
          <w:spacing w:val="32"/>
          <w:sz w:val="20"/>
          <w:rPrChange w:id="6764" w:author="Author" w:date="2015-07-30T15:37:00Z">
            <w:rPr>
              <w:rFonts w:ascii="Times New Roman" w:hAnsi="Times New Roman"/>
              <w:sz w:val="20"/>
            </w:rPr>
          </w:rPrChange>
        </w:rPr>
        <w:t xml:space="preserve"> </w:t>
      </w:r>
      <w:r w:rsidR="006514D0">
        <w:rPr>
          <w:rFonts w:ascii="Times New Roman"/>
          <w:sz w:val="20"/>
          <w:rPrChange w:id="6765" w:author="Author" w:date="2015-07-30T15:37:00Z">
            <w:rPr>
              <w:rFonts w:ascii="Times New Roman" w:hAnsi="Times New Roman"/>
              <w:sz w:val="20"/>
            </w:rPr>
          </w:rPrChange>
        </w:rPr>
        <w:t>water</w:t>
      </w:r>
      <w:r w:rsidR="006514D0">
        <w:rPr>
          <w:rFonts w:ascii="Times New Roman"/>
          <w:spacing w:val="29"/>
          <w:sz w:val="20"/>
          <w:rPrChange w:id="6766" w:author="Author" w:date="2015-07-30T15:37:00Z">
            <w:rPr>
              <w:rFonts w:ascii="Times New Roman" w:hAnsi="Times New Roman"/>
              <w:sz w:val="20"/>
            </w:rPr>
          </w:rPrChange>
        </w:rPr>
        <w:t xml:space="preserve"> </w:t>
      </w:r>
      <w:r w:rsidR="006514D0">
        <w:rPr>
          <w:rFonts w:ascii="Times New Roman"/>
          <w:sz w:val="20"/>
          <w:rPrChange w:id="6767" w:author="Author" w:date="2015-07-30T15:37:00Z">
            <w:rPr>
              <w:rFonts w:ascii="Times New Roman" w:hAnsi="Times New Roman"/>
              <w:sz w:val="20"/>
            </w:rPr>
          </w:rPrChange>
        </w:rPr>
        <w:t>resources</w:t>
      </w:r>
      <w:r w:rsidR="006514D0">
        <w:rPr>
          <w:rFonts w:ascii="Times New Roman"/>
          <w:spacing w:val="30"/>
          <w:sz w:val="20"/>
          <w:rPrChange w:id="6768" w:author="Author" w:date="2015-07-30T15:37:00Z">
            <w:rPr>
              <w:rFonts w:ascii="Times New Roman" w:hAnsi="Times New Roman"/>
              <w:sz w:val="20"/>
            </w:rPr>
          </w:rPrChange>
        </w:rPr>
        <w:t xml:space="preserve"> </w:t>
      </w:r>
      <w:r w:rsidR="006514D0">
        <w:rPr>
          <w:rFonts w:ascii="Times New Roman"/>
          <w:sz w:val="20"/>
          <w:rPrChange w:id="6769" w:author="Author" w:date="2015-07-30T15:37:00Z">
            <w:rPr>
              <w:rFonts w:ascii="Times New Roman" w:hAnsi="Times New Roman"/>
              <w:sz w:val="20"/>
            </w:rPr>
          </w:rPrChange>
        </w:rPr>
        <w:t>management</w:t>
      </w:r>
      <w:r w:rsidR="006514D0">
        <w:rPr>
          <w:rFonts w:ascii="Times New Roman"/>
          <w:spacing w:val="28"/>
          <w:sz w:val="20"/>
          <w:rPrChange w:id="6770" w:author="Author" w:date="2015-07-30T15:37:00Z">
            <w:rPr>
              <w:rFonts w:ascii="Times New Roman" w:hAnsi="Times New Roman"/>
              <w:sz w:val="20"/>
            </w:rPr>
          </w:rPrChange>
        </w:rPr>
        <w:t xml:space="preserve"> </w:t>
      </w:r>
      <w:r w:rsidR="006514D0">
        <w:rPr>
          <w:rFonts w:ascii="Times New Roman"/>
          <w:sz w:val="20"/>
          <w:rPrChange w:id="6771" w:author="Author" w:date="2015-07-30T15:37:00Z">
            <w:rPr>
              <w:rFonts w:ascii="Times New Roman" w:hAnsi="Times New Roman"/>
              <w:sz w:val="20"/>
            </w:rPr>
          </w:rPrChange>
        </w:rPr>
        <w:t>at</w:t>
      </w:r>
      <w:r w:rsidR="006514D0">
        <w:rPr>
          <w:rFonts w:ascii="Times New Roman"/>
          <w:spacing w:val="28"/>
          <w:sz w:val="20"/>
          <w:rPrChange w:id="6772" w:author="Author" w:date="2015-07-30T15:37:00Z">
            <w:rPr>
              <w:rFonts w:ascii="Times New Roman" w:hAnsi="Times New Roman"/>
              <w:sz w:val="20"/>
            </w:rPr>
          </w:rPrChange>
        </w:rPr>
        <w:t xml:space="preserve"> </w:t>
      </w:r>
      <w:r w:rsidR="006514D0">
        <w:rPr>
          <w:rFonts w:ascii="Times New Roman"/>
          <w:sz w:val="20"/>
          <w:rPrChange w:id="6773" w:author="Author" w:date="2015-07-30T15:37:00Z">
            <w:rPr>
              <w:rFonts w:ascii="Times New Roman" w:hAnsi="Times New Roman"/>
              <w:sz w:val="20"/>
            </w:rPr>
          </w:rPrChange>
        </w:rPr>
        <w:t>all</w:t>
      </w:r>
      <w:r w:rsidR="006514D0">
        <w:rPr>
          <w:rFonts w:ascii="Times New Roman"/>
          <w:spacing w:val="28"/>
          <w:sz w:val="20"/>
          <w:rPrChange w:id="6774" w:author="Author" w:date="2015-07-30T15:37:00Z">
            <w:rPr>
              <w:rFonts w:ascii="Times New Roman" w:hAnsi="Times New Roman"/>
              <w:sz w:val="20"/>
            </w:rPr>
          </w:rPrChange>
        </w:rPr>
        <w:t xml:space="preserve"> </w:t>
      </w:r>
      <w:r w:rsidR="006514D0">
        <w:rPr>
          <w:rFonts w:ascii="Times New Roman"/>
          <w:sz w:val="20"/>
          <w:rPrChange w:id="6775" w:author="Author" w:date="2015-07-30T15:37:00Z">
            <w:rPr>
              <w:rFonts w:ascii="Times New Roman" w:hAnsi="Times New Roman"/>
              <w:sz w:val="20"/>
            </w:rPr>
          </w:rPrChange>
        </w:rPr>
        <w:t>levels,</w:t>
      </w:r>
      <w:r w:rsidR="006514D0">
        <w:rPr>
          <w:rFonts w:ascii="Times New Roman"/>
          <w:spacing w:val="28"/>
          <w:sz w:val="20"/>
          <w:rPrChange w:id="6776" w:author="Author" w:date="2015-07-30T15:37:00Z">
            <w:rPr>
              <w:rFonts w:ascii="Times New Roman" w:hAnsi="Times New Roman"/>
              <w:sz w:val="20"/>
            </w:rPr>
          </w:rPrChange>
        </w:rPr>
        <w:t xml:space="preserve"> </w:t>
      </w:r>
      <w:r w:rsidR="006514D0">
        <w:rPr>
          <w:rFonts w:ascii="Times New Roman"/>
          <w:sz w:val="20"/>
          <w:rPrChange w:id="6777" w:author="Author" w:date="2015-07-30T15:37:00Z">
            <w:rPr>
              <w:rFonts w:ascii="Times New Roman" w:hAnsi="Times New Roman"/>
              <w:sz w:val="20"/>
            </w:rPr>
          </w:rPrChange>
        </w:rPr>
        <w:t>including</w:t>
      </w:r>
      <w:r w:rsidR="006514D0">
        <w:rPr>
          <w:rFonts w:ascii="Times New Roman"/>
          <w:spacing w:val="27"/>
          <w:sz w:val="20"/>
          <w:rPrChange w:id="6778" w:author="Author" w:date="2015-07-30T15:37:00Z">
            <w:rPr>
              <w:rFonts w:ascii="Times New Roman" w:hAnsi="Times New Roman"/>
              <w:sz w:val="20"/>
            </w:rPr>
          </w:rPrChange>
        </w:rPr>
        <w:t xml:space="preserve"> </w:t>
      </w:r>
      <w:r w:rsidR="006514D0">
        <w:rPr>
          <w:rFonts w:ascii="Times New Roman"/>
          <w:sz w:val="20"/>
          <w:rPrChange w:id="6779" w:author="Author" w:date="2015-07-30T15:37:00Z">
            <w:rPr>
              <w:rFonts w:ascii="Times New Roman" w:hAnsi="Times New Roman"/>
              <w:sz w:val="20"/>
            </w:rPr>
          </w:rPrChange>
        </w:rPr>
        <w:t>through</w:t>
      </w:r>
      <w:r w:rsidR="006514D0">
        <w:rPr>
          <w:rFonts w:ascii="Times New Roman"/>
          <w:spacing w:val="29"/>
          <w:sz w:val="20"/>
          <w:rPrChange w:id="6780" w:author="Author" w:date="2015-07-30T15:37:00Z">
            <w:rPr>
              <w:rFonts w:ascii="Times New Roman" w:hAnsi="Times New Roman"/>
              <w:sz w:val="20"/>
            </w:rPr>
          </w:rPrChange>
        </w:rPr>
        <w:t xml:space="preserve"> </w:t>
      </w:r>
      <w:r w:rsidR="006514D0">
        <w:rPr>
          <w:rFonts w:ascii="Times New Roman"/>
          <w:sz w:val="20"/>
          <w:rPrChange w:id="6781" w:author="Author" w:date="2015-07-30T15:37:00Z">
            <w:rPr>
              <w:rFonts w:ascii="Times New Roman" w:hAnsi="Times New Roman"/>
              <w:sz w:val="20"/>
            </w:rPr>
          </w:rPrChange>
        </w:rPr>
        <w:t>transboundary</w:t>
      </w:r>
      <w:r w:rsidR="006514D0">
        <w:rPr>
          <w:rFonts w:ascii="Times New Roman"/>
          <w:w w:val="99"/>
          <w:sz w:val="20"/>
          <w:rPrChange w:id="6782" w:author="Author" w:date="2015-07-30T15:37:00Z">
            <w:rPr>
              <w:rFonts w:ascii="Times New Roman" w:hAnsi="Times New Roman"/>
              <w:sz w:val="20"/>
            </w:rPr>
          </w:rPrChange>
        </w:rPr>
        <w:t xml:space="preserve"> </w:t>
      </w:r>
      <w:r w:rsidR="006514D0">
        <w:rPr>
          <w:rFonts w:ascii="Times New Roman"/>
          <w:sz w:val="20"/>
          <w:rPrChange w:id="6783" w:author="Author" w:date="2015-07-30T15:37:00Z">
            <w:rPr>
              <w:rFonts w:ascii="Times New Roman" w:hAnsi="Times New Roman"/>
              <w:sz w:val="20"/>
            </w:rPr>
          </w:rPrChange>
        </w:rPr>
        <w:t>cooperation as</w:t>
      </w:r>
      <w:r w:rsidR="006514D0">
        <w:rPr>
          <w:rFonts w:ascii="Times New Roman"/>
          <w:spacing w:val="-2"/>
          <w:sz w:val="20"/>
          <w:rPrChange w:id="6784" w:author="Author" w:date="2015-07-30T15:37:00Z">
            <w:rPr>
              <w:rFonts w:ascii="Times New Roman" w:hAnsi="Times New Roman"/>
              <w:sz w:val="20"/>
            </w:rPr>
          </w:rPrChange>
        </w:rPr>
        <w:t xml:space="preserve"> </w:t>
      </w:r>
      <w:r w:rsidR="006514D0">
        <w:rPr>
          <w:rFonts w:ascii="Times New Roman"/>
          <w:sz w:val="20"/>
          <w:rPrChange w:id="6785" w:author="Author" w:date="2015-07-30T15:37:00Z">
            <w:rPr>
              <w:rFonts w:ascii="Times New Roman" w:hAnsi="Times New Roman"/>
              <w:sz w:val="20"/>
            </w:rPr>
          </w:rPrChange>
        </w:rPr>
        <w:t>appropriate</w:t>
      </w:r>
      <w:del w:id="6786" w:author="Author" w:date="2015-07-30T15:37:00Z">
        <w:r w:rsidRPr="00B93DD0">
          <w:rPr>
            <w:rFonts w:ascii="Times New Roman" w:hAnsi="Times New Roman" w:cs="Times New Roman"/>
            <w:sz w:val="20"/>
            <w:szCs w:val="20"/>
          </w:rPr>
          <w:delText xml:space="preserve">  </w:delText>
        </w:r>
      </w:del>
    </w:p>
    <w:p w14:paraId="28D45C5F" w14:textId="5F3BD3D2" w:rsidR="00804791" w:rsidRDefault="00B93DD0">
      <w:pPr>
        <w:pStyle w:val="ListParagraph"/>
        <w:numPr>
          <w:ilvl w:val="1"/>
          <w:numId w:val="24"/>
        </w:numPr>
        <w:tabs>
          <w:tab w:val="left" w:pos="528"/>
        </w:tabs>
        <w:spacing w:before="162" w:line="261" w:lineRule="auto"/>
        <w:ind w:right="103" w:hanging="427"/>
        <w:jc w:val="both"/>
        <w:rPr>
          <w:rFonts w:ascii="Times New Roman" w:eastAsia="Times New Roman" w:hAnsi="Times New Roman" w:cs="Times New Roman"/>
          <w:sz w:val="20"/>
          <w:szCs w:val="20"/>
        </w:rPr>
        <w:pPrChange w:id="6787" w:author="Author" w:date="2015-07-30T15:37:00Z">
          <w:pPr>
            <w:spacing w:after="24"/>
            <w:ind w:right="8"/>
            <w:jc w:val="both"/>
          </w:pPr>
        </w:pPrChange>
      </w:pPr>
      <w:del w:id="6788" w:author="Author" w:date="2015-07-30T15:37:00Z">
        <w:r w:rsidRPr="00B93DD0">
          <w:rPr>
            <w:rFonts w:ascii="Times New Roman" w:hAnsi="Times New Roman" w:cs="Times New Roman"/>
            <w:sz w:val="20"/>
            <w:szCs w:val="20"/>
          </w:rPr>
          <w:delText xml:space="preserve">6.6 </w:delText>
        </w:r>
        <w:r w:rsidRPr="00B93DD0">
          <w:rPr>
            <w:rFonts w:ascii="Times New Roman" w:hAnsi="Times New Roman" w:cs="Times New Roman"/>
            <w:sz w:val="20"/>
            <w:szCs w:val="20"/>
          </w:rPr>
          <w:tab/>
        </w:r>
      </w:del>
      <w:r w:rsidR="006514D0">
        <w:rPr>
          <w:rFonts w:ascii="Times New Roman"/>
          <w:sz w:val="20"/>
          <w:rPrChange w:id="6789" w:author="Author" w:date="2015-07-30T15:37:00Z">
            <w:rPr>
              <w:rFonts w:ascii="Times New Roman" w:hAnsi="Times New Roman"/>
              <w:sz w:val="20"/>
            </w:rPr>
          </w:rPrChange>
        </w:rPr>
        <w:t>By 2020, protect and restore water-related ecosystems, including mountains, forests, wetlands, rivers,</w:t>
      </w:r>
      <w:r w:rsidR="006514D0">
        <w:rPr>
          <w:rFonts w:ascii="Times New Roman"/>
          <w:spacing w:val="30"/>
          <w:sz w:val="20"/>
          <w:rPrChange w:id="6790" w:author="Author" w:date="2015-07-30T15:37:00Z">
            <w:rPr>
              <w:rFonts w:ascii="Times New Roman" w:hAnsi="Times New Roman"/>
              <w:sz w:val="20"/>
            </w:rPr>
          </w:rPrChange>
        </w:rPr>
        <w:t xml:space="preserve"> </w:t>
      </w:r>
      <w:r w:rsidR="006514D0">
        <w:rPr>
          <w:rFonts w:ascii="Times New Roman"/>
          <w:sz w:val="20"/>
          <w:rPrChange w:id="6791" w:author="Author" w:date="2015-07-30T15:37:00Z">
            <w:rPr>
              <w:rFonts w:ascii="Times New Roman" w:hAnsi="Times New Roman"/>
              <w:sz w:val="20"/>
            </w:rPr>
          </w:rPrChange>
        </w:rPr>
        <w:t>aquifers</w:t>
      </w:r>
      <w:r w:rsidR="006514D0">
        <w:rPr>
          <w:rFonts w:ascii="Times New Roman"/>
          <w:w w:val="99"/>
          <w:sz w:val="20"/>
          <w:rPrChange w:id="6792" w:author="Author" w:date="2015-07-30T15:37:00Z">
            <w:rPr>
              <w:rFonts w:ascii="Times New Roman" w:hAnsi="Times New Roman"/>
              <w:sz w:val="20"/>
            </w:rPr>
          </w:rPrChange>
        </w:rPr>
        <w:t xml:space="preserve"> </w:t>
      </w:r>
      <w:r w:rsidR="006514D0">
        <w:rPr>
          <w:rFonts w:ascii="Times New Roman"/>
          <w:sz w:val="20"/>
          <w:rPrChange w:id="6793" w:author="Author" w:date="2015-07-30T15:37:00Z">
            <w:rPr>
              <w:rFonts w:ascii="Times New Roman" w:hAnsi="Times New Roman"/>
              <w:sz w:val="20"/>
            </w:rPr>
          </w:rPrChange>
        </w:rPr>
        <w:t>and lakes</w:t>
      </w:r>
    </w:p>
    <w:p w14:paraId="75E881C0" w14:textId="77777777" w:rsidR="00804791" w:rsidRDefault="00804791">
      <w:pPr>
        <w:spacing w:before="7"/>
        <w:rPr>
          <w:rFonts w:ascii="Times New Roman" w:hAnsi="Times New Roman"/>
          <w:sz w:val="25"/>
          <w:rPrChange w:id="6794" w:author="Author" w:date="2015-07-30T15:37:00Z">
            <w:rPr>
              <w:rFonts w:ascii="Times New Roman" w:hAnsi="Times New Roman"/>
              <w:sz w:val="20"/>
            </w:rPr>
          </w:rPrChange>
        </w:rPr>
        <w:pPrChange w:id="6795" w:author="Author" w:date="2015-07-30T15:37:00Z">
          <w:pPr>
            <w:spacing w:after="24"/>
            <w:ind w:left="426" w:right="8" w:hanging="426"/>
            <w:jc w:val="both"/>
          </w:pPr>
        </w:pPrChange>
      </w:pPr>
    </w:p>
    <w:p w14:paraId="73C68966" w14:textId="6DC94521" w:rsidR="00804791" w:rsidRDefault="00B93DD0">
      <w:pPr>
        <w:pStyle w:val="ListParagraph"/>
        <w:numPr>
          <w:ilvl w:val="1"/>
          <w:numId w:val="23"/>
        </w:numPr>
        <w:tabs>
          <w:tab w:val="left" w:pos="528"/>
        </w:tabs>
        <w:spacing w:line="259" w:lineRule="auto"/>
        <w:ind w:right="106" w:hanging="427"/>
        <w:jc w:val="both"/>
        <w:rPr>
          <w:rFonts w:ascii="Times New Roman" w:eastAsia="Times New Roman" w:hAnsi="Times New Roman" w:cs="Times New Roman"/>
          <w:sz w:val="20"/>
          <w:szCs w:val="20"/>
        </w:rPr>
        <w:pPrChange w:id="6796" w:author="Author" w:date="2015-07-30T15:37:00Z">
          <w:pPr>
            <w:ind w:right="8"/>
            <w:jc w:val="both"/>
          </w:pPr>
        </w:pPrChange>
      </w:pPr>
      <w:del w:id="6797" w:author="Author" w:date="2015-07-30T15:37:00Z">
        <w:r w:rsidRPr="00B93DD0">
          <w:rPr>
            <w:rFonts w:ascii="Times New Roman" w:hAnsi="Times New Roman" w:cs="Times New Roman"/>
            <w:sz w:val="20"/>
            <w:szCs w:val="20"/>
          </w:rPr>
          <w:delText xml:space="preserve">6.a </w:delText>
        </w:r>
        <w:r w:rsidRPr="00B93DD0">
          <w:rPr>
            <w:rFonts w:ascii="Times New Roman" w:hAnsi="Times New Roman" w:cs="Times New Roman"/>
            <w:sz w:val="20"/>
            <w:szCs w:val="20"/>
          </w:rPr>
          <w:tab/>
        </w:r>
      </w:del>
      <w:r w:rsidR="006514D0">
        <w:rPr>
          <w:rFonts w:ascii="Times New Roman"/>
          <w:sz w:val="20"/>
          <w:rPrChange w:id="6798" w:author="Author" w:date="2015-07-30T15:37:00Z">
            <w:rPr>
              <w:rFonts w:ascii="Times New Roman" w:hAnsi="Times New Roman"/>
              <w:sz w:val="20"/>
            </w:rPr>
          </w:rPrChange>
        </w:rPr>
        <w:t>By 2030, expand international cooperation and capacity-building support to developing countries in water-</w:t>
      </w:r>
      <w:r w:rsidR="006514D0">
        <w:rPr>
          <w:rFonts w:ascii="Times New Roman"/>
          <w:spacing w:val="12"/>
          <w:sz w:val="20"/>
          <w:rPrChange w:id="6799" w:author="Author" w:date="2015-07-30T15:37:00Z">
            <w:rPr>
              <w:rFonts w:ascii="Times New Roman" w:hAnsi="Times New Roman"/>
              <w:sz w:val="20"/>
            </w:rPr>
          </w:rPrChange>
        </w:rPr>
        <w:t xml:space="preserve"> </w:t>
      </w:r>
      <w:r w:rsidR="006514D0">
        <w:rPr>
          <w:rFonts w:ascii="Times New Roman"/>
          <w:sz w:val="20"/>
          <w:rPrChange w:id="6800" w:author="Author" w:date="2015-07-30T15:37:00Z">
            <w:rPr>
              <w:rFonts w:ascii="Times New Roman" w:hAnsi="Times New Roman"/>
              <w:sz w:val="20"/>
            </w:rPr>
          </w:rPrChange>
        </w:rPr>
        <w:t>and</w:t>
      </w:r>
      <w:r w:rsidR="006514D0">
        <w:rPr>
          <w:rFonts w:ascii="Times New Roman"/>
          <w:w w:val="99"/>
          <w:sz w:val="20"/>
          <w:rPrChange w:id="6801" w:author="Author" w:date="2015-07-30T15:37:00Z">
            <w:rPr>
              <w:rFonts w:ascii="Times New Roman" w:hAnsi="Times New Roman"/>
              <w:sz w:val="20"/>
            </w:rPr>
          </w:rPrChange>
        </w:rPr>
        <w:t xml:space="preserve"> </w:t>
      </w:r>
      <w:r w:rsidR="006514D0">
        <w:rPr>
          <w:rFonts w:ascii="Times New Roman"/>
          <w:sz w:val="20"/>
          <w:rPrChange w:id="6802" w:author="Author" w:date="2015-07-30T15:37:00Z">
            <w:rPr>
              <w:rFonts w:ascii="Times New Roman" w:hAnsi="Times New Roman"/>
              <w:sz w:val="20"/>
            </w:rPr>
          </w:rPrChange>
        </w:rPr>
        <w:t>sanitation-related activities and programmes, including water harvesting, desalination, water</w:t>
      </w:r>
      <w:r w:rsidR="006514D0">
        <w:rPr>
          <w:rFonts w:ascii="Times New Roman"/>
          <w:spacing w:val="42"/>
          <w:sz w:val="20"/>
          <w:rPrChange w:id="6803" w:author="Author" w:date="2015-07-30T15:37:00Z">
            <w:rPr>
              <w:rFonts w:ascii="Times New Roman" w:hAnsi="Times New Roman"/>
              <w:sz w:val="20"/>
            </w:rPr>
          </w:rPrChange>
        </w:rPr>
        <w:t xml:space="preserve"> </w:t>
      </w:r>
      <w:r w:rsidR="006514D0">
        <w:rPr>
          <w:rFonts w:ascii="Times New Roman"/>
          <w:sz w:val="20"/>
          <w:rPrChange w:id="6804" w:author="Author" w:date="2015-07-30T15:37:00Z">
            <w:rPr>
              <w:rFonts w:ascii="Times New Roman" w:hAnsi="Times New Roman"/>
              <w:sz w:val="20"/>
            </w:rPr>
          </w:rPrChange>
        </w:rPr>
        <w:t>efficiency,</w:t>
      </w:r>
      <w:r w:rsidR="006514D0">
        <w:rPr>
          <w:rFonts w:ascii="Times New Roman"/>
          <w:w w:val="99"/>
          <w:sz w:val="20"/>
          <w:rPrChange w:id="6805" w:author="Author" w:date="2015-07-30T15:37:00Z">
            <w:rPr>
              <w:rFonts w:ascii="Times New Roman" w:hAnsi="Times New Roman"/>
              <w:sz w:val="20"/>
            </w:rPr>
          </w:rPrChange>
        </w:rPr>
        <w:t xml:space="preserve"> </w:t>
      </w:r>
      <w:r w:rsidR="006514D0">
        <w:rPr>
          <w:rFonts w:ascii="Times New Roman"/>
          <w:sz w:val="20"/>
          <w:rPrChange w:id="6806" w:author="Author" w:date="2015-07-30T15:37:00Z">
            <w:rPr>
              <w:rFonts w:ascii="Times New Roman" w:hAnsi="Times New Roman"/>
              <w:sz w:val="20"/>
            </w:rPr>
          </w:rPrChange>
        </w:rPr>
        <w:t>wastewater treatment, recycling and reuse</w:t>
      </w:r>
      <w:r w:rsidR="006514D0">
        <w:rPr>
          <w:rFonts w:ascii="Times New Roman"/>
          <w:spacing w:val="-1"/>
          <w:sz w:val="20"/>
          <w:rPrChange w:id="6807" w:author="Author" w:date="2015-07-30T15:37:00Z">
            <w:rPr>
              <w:rFonts w:ascii="Times New Roman" w:hAnsi="Times New Roman"/>
              <w:sz w:val="20"/>
            </w:rPr>
          </w:rPrChange>
        </w:rPr>
        <w:t xml:space="preserve"> </w:t>
      </w:r>
      <w:r w:rsidR="006514D0">
        <w:rPr>
          <w:rFonts w:ascii="Times New Roman"/>
          <w:sz w:val="20"/>
          <w:rPrChange w:id="6808" w:author="Author" w:date="2015-07-30T15:37:00Z">
            <w:rPr>
              <w:rFonts w:ascii="Times New Roman" w:hAnsi="Times New Roman"/>
              <w:sz w:val="20"/>
            </w:rPr>
          </w:rPrChange>
        </w:rPr>
        <w:t>technologies</w:t>
      </w:r>
      <w:del w:id="6809" w:author="Author" w:date="2015-07-30T15:37:00Z">
        <w:r w:rsidRPr="00B93DD0">
          <w:rPr>
            <w:rFonts w:ascii="Times New Roman" w:hAnsi="Times New Roman" w:cs="Times New Roman"/>
            <w:sz w:val="20"/>
            <w:szCs w:val="20"/>
          </w:rPr>
          <w:delText xml:space="preserve"> </w:delText>
        </w:r>
      </w:del>
    </w:p>
    <w:p w14:paraId="22920891" w14:textId="5F272FDC" w:rsidR="00804791" w:rsidRDefault="00B93DD0">
      <w:pPr>
        <w:pStyle w:val="ListParagraph"/>
        <w:numPr>
          <w:ilvl w:val="1"/>
          <w:numId w:val="23"/>
        </w:numPr>
        <w:tabs>
          <w:tab w:val="left" w:pos="528"/>
        </w:tabs>
        <w:spacing w:before="160"/>
        <w:ind w:hanging="427"/>
        <w:rPr>
          <w:rFonts w:ascii="Times New Roman" w:eastAsia="Times New Roman" w:hAnsi="Times New Roman" w:cs="Times New Roman"/>
          <w:sz w:val="20"/>
          <w:szCs w:val="20"/>
        </w:rPr>
        <w:pPrChange w:id="6810" w:author="Author" w:date="2015-07-30T15:37:00Z">
          <w:pPr>
            <w:spacing w:after="24"/>
            <w:ind w:right="8"/>
            <w:jc w:val="both"/>
          </w:pPr>
        </w:pPrChange>
      </w:pPr>
      <w:del w:id="6811" w:author="Author" w:date="2015-07-30T15:37:00Z">
        <w:r w:rsidRPr="00B93DD0">
          <w:rPr>
            <w:rFonts w:ascii="Times New Roman" w:hAnsi="Times New Roman" w:cs="Times New Roman"/>
            <w:sz w:val="20"/>
            <w:szCs w:val="20"/>
          </w:rPr>
          <w:delText xml:space="preserve">6.b </w:delText>
        </w:r>
        <w:r w:rsidRPr="00B93DD0">
          <w:rPr>
            <w:rFonts w:ascii="Times New Roman" w:hAnsi="Times New Roman" w:cs="Times New Roman"/>
            <w:sz w:val="20"/>
            <w:szCs w:val="20"/>
          </w:rPr>
          <w:tab/>
        </w:r>
      </w:del>
      <w:r w:rsidR="006514D0">
        <w:rPr>
          <w:rFonts w:ascii="Times New Roman"/>
          <w:sz w:val="20"/>
          <w:rPrChange w:id="6812" w:author="Author" w:date="2015-07-30T15:37:00Z">
            <w:rPr>
              <w:rFonts w:ascii="Times New Roman" w:hAnsi="Times New Roman"/>
              <w:sz w:val="20"/>
            </w:rPr>
          </w:rPrChange>
        </w:rPr>
        <w:t>Support and strengthen the participation of local communities in improving water and sanitation</w:t>
      </w:r>
      <w:r w:rsidR="006514D0">
        <w:rPr>
          <w:rFonts w:ascii="Times New Roman"/>
          <w:spacing w:val="-32"/>
          <w:sz w:val="20"/>
          <w:rPrChange w:id="6813" w:author="Author" w:date="2015-07-30T15:37:00Z">
            <w:rPr>
              <w:rFonts w:ascii="Times New Roman" w:hAnsi="Times New Roman"/>
              <w:sz w:val="20"/>
            </w:rPr>
          </w:rPrChange>
        </w:rPr>
        <w:t xml:space="preserve"> </w:t>
      </w:r>
      <w:r w:rsidR="006514D0">
        <w:rPr>
          <w:rFonts w:ascii="Times New Roman"/>
          <w:sz w:val="20"/>
          <w:rPrChange w:id="6814" w:author="Author" w:date="2015-07-30T15:37:00Z">
            <w:rPr>
              <w:rFonts w:ascii="Times New Roman" w:hAnsi="Times New Roman"/>
              <w:sz w:val="20"/>
            </w:rPr>
          </w:rPrChange>
        </w:rPr>
        <w:t>management</w:t>
      </w:r>
      <w:del w:id="6815" w:author="Author" w:date="2015-07-30T15:37:00Z">
        <w:r w:rsidRPr="00B93DD0">
          <w:rPr>
            <w:rFonts w:ascii="Times New Roman" w:hAnsi="Times New Roman" w:cs="Times New Roman"/>
            <w:sz w:val="20"/>
            <w:szCs w:val="20"/>
          </w:rPr>
          <w:delText xml:space="preserve">  </w:delText>
        </w:r>
      </w:del>
    </w:p>
    <w:p w14:paraId="575F558D" w14:textId="77777777" w:rsidR="00804791" w:rsidRDefault="00804791">
      <w:pPr>
        <w:rPr>
          <w:ins w:id="6816" w:author="Author" w:date="2015-07-30T15:37:00Z"/>
          <w:rFonts w:ascii="Times New Roman" w:eastAsia="Times New Roman" w:hAnsi="Times New Roman" w:cs="Times New Roman"/>
          <w:sz w:val="20"/>
          <w:szCs w:val="20"/>
        </w:rPr>
      </w:pPr>
    </w:p>
    <w:p w14:paraId="7F61E8DF" w14:textId="77777777" w:rsidR="00804791" w:rsidRDefault="00804791">
      <w:pPr>
        <w:spacing w:before="8"/>
        <w:rPr>
          <w:rFonts w:ascii="Times New Roman" w:hAnsi="Times New Roman"/>
          <w:sz w:val="19"/>
          <w:rPrChange w:id="6817" w:author="Author" w:date="2015-07-30T15:37:00Z">
            <w:rPr>
              <w:rFonts w:ascii="Times New Roman" w:hAnsi="Times New Roman"/>
              <w:sz w:val="20"/>
            </w:rPr>
          </w:rPrChange>
        </w:rPr>
        <w:pPrChange w:id="6818" w:author="Author" w:date="2015-07-30T15:37:00Z">
          <w:pPr>
            <w:ind w:left="426" w:hanging="426"/>
          </w:pPr>
        </w:pPrChange>
      </w:pPr>
    </w:p>
    <w:p w14:paraId="6A2FAD5E" w14:textId="7D64025B" w:rsidR="00804791" w:rsidRDefault="006514D0">
      <w:pPr>
        <w:pStyle w:val="Heading2"/>
        <w:rPr>
          <w:b w:val="0"/>
          <w:rPrChange w:id="6819" w:author="Author" w:date="2015-07-30T15:37:00Z">
            <w:rPr>
              <w:rFonts w:ascii="Times New Roman" w:hAnsi="Times New Roman"/>
              <w:sz w:val="20"/>
            </w:rPr>
          </w:rPrChange>
        </w:rPr>
        <w:pPrChange w:id="6820" w:author="Author" w:date="2015-07-30T15:37:00Z">
          <w:pPr>
            <w:spacing w:after="120"/>
            <w:ind w:left="426" w:right="70" w:hanging="426"/>
            <w:jc w:val="both"/>
          </w:pPr>
        </w:pPrChange>
      </w:pPr>
      <w:r w:rsidRPr="006514D0">
        <w:t>Goal</w:t>
      </w:r>
      <w:r>
        <w:rPr>
          <w:spacing w:val="-5"/>
          <w:rPrChange w:id="6821" w:author="Author" w:date="2015-07-30T15:37:00Z">
            <w:rPr>
              <w:rFonts w:ascii="Times New Roman" w:hAnsi="Times New Roman"/>
              <w:b/>
              <w:sz w:val="20"/>
            </w:rPr>
          </w:rPrChange>
        </w:rPr>
        <w:t xml:space="preserve"> </w:t>
      </w:r>
      <w:r w:rsidRPr="006514D0">
        <w:t>7.</w:t>
      </w:r>
      <w:r>
        <w:rPr>
          <w:spacing w:val="-4"/>
          <w:rPrChange w:id="6822" w:author="Author" w:date="2015-07-30T15:37:00Z">
            <w:rPr>
              <w:rFonts w:ascii="Times New Roman" w:hAnsi="Times New Roman"/>
              <w:b/>
              <w:sz w:val="20"/>
            </w:rPr>
          </w:rPrChange>
        </w:rPr>
        <w:t xml:space="preserve"> </w:t>
      </w:r>
      <w:r w:rsidRPr="006514D0">
        <w:t>Ensure</w:t>
      </w:r>
      <w:r>
        <w:rPr>
          <w:spacing w:val="-4"/>
          <w:rPrChange w:id="6823" w:author="Author" w:date="2015-07-30T15:37:00Z">
            <w:rPr>
              <w:rFonts w:ascii="Times New Roman" w:hAnsi="Times New Roman"/>
              <w:b/>
              <w:sz w:val="20"/>
            </w:rPr>
          </w:rPrChange>
        </w:rPr>
        <w:t xml:space="preserve"> </w:t>
      </w:r>
      <w:r w:rsidRPr="006514D0">
        <w:t>access</w:t>
      </w:r>
      <w:r>
        <w:rPr>
          <w:spacing w:val="-5"/>
          <w:rPrChange w:id="6824" w:author="Author" w:date="2015-07-30T15:37:00Z">
            <w:rPr>
              <w:rFonts w:ascii="Times New Roman" w:hAnsi="Times New Roman"/>
              <w:b/>
              <w:sz w:val="20"/>
            </w:rPr>
          </w:rPrChange>
        </w:rPr>
        <w:t xml:space="preserve"> </w:t>
      </w:r>
      <w:r w:rsidRPr="006514D0">
        <w:t>to</w:t>
      </w:r>
      <w:r>
        <w:rPr>
          <w:spacing w:val="-3"/>
          <w:rPrChange w:id="6825" w:author="Author" w:date="2015-07-30T15:37:00Z">
            <w:rPr>
              <w:rFonts w:ascii="Times New Roman" w:hAnsi="Times New Roman"/>
              <w:b/>
              <w:sz w:val="20"/>
            </w:rPr>
          </w:rPrChange>
        </w:rPr>
        <w:t xml:space="preserve"> </w:t>
      </w:r>
      <w:r w:rsidRPr="006514D0">
        <w:t>affordable,</w:t>
      </w:r>
      <w:r>
        <w:rPr>
          <w:spacing w:val="-4"/>
          <w:rPrChange w:id="6826" w:author="Author" w:date="2015-07-30T15:37:00Z">
            <w:rPr>
              <w:rFonts w:ascii="Times New Roman" w:hAnsi="Times New Roman"/>
              <w:b/>
              <w:sz w:val="20"/>
            </w:rPr>
          </w:rPrChange>
        </w:rPr>
        <w:t xml:space="preserve"> </w:t>
      </w:r>
      <w:r w:rsidRPr="006514D0">
        <w:t>reliable,</w:t>
      </w:r>
      <w:r>
        <w:rPr>
          <w:spacing w:val="-4"/>
          <w:rPrChange w:id="6827" w:author="Author" w:date="2015-07-30T15:37:00Z">
            <w:rPr>
              <w:rFonts w:ascii="Times New Roman" w:hAnsi="Times New Roman"/>
              <w:b/>
              <w:sz w:val="20"/>
            </w:rPr>
          </w:rPrChange>
        </w:rPr>
        <w:t xml:space="preserve"> </w:t>
      </w:r>
      <w:r w:rsidRPr="006514D0">
        <w:t>sustainable</w:t>
      </w:r>
      <w:r>
        <w:rPr>
          <w:spacing w:val="-5"/>
          <w:rPrChange w:id="6828" w:author="Author" w:date="2015-07-30T15:37:00Z">
            <w:rPr>
              <w:rFonts w:ascii="Times New Roman" w:hAnsi="Times New Roman"/>
              <w:b/>
              <w:sz w:val="20"/>
            </w:rPr>
          </w:rPrChange>
        </w:rPr>
        <w:t xml:space="preserve"> </w:t>
      </w:r>
      <w:r w:rsidRPr="006514D0">
        <w:t>and</w:t>
      </w:r>
      <w:r>
        <w:rPr>
          <w:spacing w:val="-3"/>
          <w:rPrChange w:id="6829" w:author="Author" w:date="2015-07-30T15:37:00Z">
            <w:rPr>
              <w:rFonts w:ascii="Times New Roman" w:hAnsi="Times New Roman"/>
              <w:b/>
              <w:sz w:val="20"/>
            </w:rPr>
          </w:rPrChange>
        </w:rPr>
        <w:t xml:space="preserve"> </w:t>
      </w:r>
      <w:r w:rsidRPr="006514D0">
        <w:t>modern</w:t>
      </w:r>
      <w:r>
        <w:rPr>
          <w:spacing w:val="-4"/>
          <w:rPrChange w:id="6830" w:author="Author" w:date="2015-07-30T15:37:00Z">
            <w:rPr>
              <w:rFonts w:ascii="Times New Roman" w:hAnsi="Times New Roman"/>
              <w:b/>
              <w:sz w:val="20"/>
            </w:rPr>
          </w:rPrChange>
        </w:rPr>
        <w:t xml:space="preserve"> </w:t>
      </w:r>
      <w:r w:rsidRPr="006514D0">
        <w:t>energy</w:t>
      </w:r>
      <w:r>
        <w:rPr>
          <w:spacing w:val="-3"/>
          <w:rPrChange w:id="6831" w:author="Author" w:date="2015-07-30T15:37:00Z">
            <w:rPr>
              <w:rFonts w:ascii="Times New Roman" w:hAnsi="Times New Roman"/>
              <w:b/>
              <w:sz w:val="20"/>
            </w:rPr>
          </w:rPrChange>
        </w:rPr>
        <w:t xml:space="preserve"> </w:t>
      </w:r>
      <w:r w:rsidRPr="006514D0">
        <w:t>for</w:t>
      </w:r>
      <w:r>
        <w:rPr>
          <w:spacing w:val="-4"/>
          <w:rPrChange w:id="6832" w:author="Author" w:date="2015-07-30T15:37:00Z">
            <w:rPr>
              <w:rFonts w:ascii="Times New Roman" w:hAnsi="Times New Roman"/>
              <w:b/>
              <w:sz w:val="20"/>
            </w:rPr>
          </w:rPrChange>
        </w:rPr>
        <w:t xml:space="preserve"> </w:t>
      </w:r>
      <w:r w:rsidRPr="006514D0">
        <w:t>all</w:t>
      </w:r>
      <w:del w:id="6833" w:author="Author" w:date="2015-07-30T15:37:00Z">
        <w:r w:rsidR="00B93DD0" w:rsidRPr="00B93DD0">
          <w:rPr>
            <w:rFonts w:cs="Times New Roman"/>
          </w:rPr>
          <w:delText xml:space="preserve"> </w:delText>
        </w:r>
      </w:del>
    </w:p>
    <w:p w14:paraId="421AE0D1" w14:textId="2C4983DE" w:rsidR="00804791" w:rsidRDefault="00B93DD0">
      <w:pPr>
        <w:pStyle w:val="ListParagraph"/>
        <w:numPr>
          <w:ilvl w:val="1"/>
          <w:numId w:val="22"/>
        </w:numPr>
        <w:tabs>
          <w:tab w:val="left" w:pos="528"/>
        </w:tabs>
        <w:spacing w:before="115"/>
        <w:ind w:hanging="427"/>
        <w:rPr>
          <w:rFonts w:ascii="Times New Roman" w:eastAsia="Times New Roman" w:hAnsi="Times New Roman" w:cs="Times New Roman"/>
          <w:sz w:val="20"/>
          <w:szCs w:val="20"/>
        </w:rPr>
        <w:pPrChange w:id="6834" w:author="Author" w:date="2015-07-30T15:37:00Z">
          <w:pPr>
            <w:ind w:right="8"/>
            <w:jc w:val="both"/>
          </w:pPr>
        </w:pPrChange>
      </w:pPr>
      <w:del w:id="6835" w:author="Author" w:date="2015-07-30T15:37:00Z">
        <w:r w:rsidRPr="00B93DD0">
          <w:rPr>
            <w:rFonts w:ascii="Times New Roman" w:hAnsi="Times New Roman" w:cs="Times New Roman"/>
            <w:sz w:val="20"/>
            <w:szCs w:val="20"/>
          </w:rPr>
          <w:delText xml:space="preserve">7.1 </w:delText>
        </w:r>
        <w:r w:rsidRPr="00B93DD0">
          <w:rPr>
            <w:rFonts w:ascii="Times New Roman" w:hAnsi="Times New Roman" w:cs="Times New Roman"/>
            <w:sz w:val="20"/>
            <w:szCs w:val="20"/>
          </w:rPr>
          <w:tab/>
        </w:r>
      </w:del>
      <w:r w:rsidR="006514D0">
        <w:rPr>
          <w:rFonts w:ascii="Times New Roman"/>
          <w:sz w:val="20"/>
          <w:rPrChange w:id="6836" w:author="Author" w:date="2015-07-30T15:37:00Z">
            <w:rPr>
              <w:rFonts w:ascii="Times New Roman" w:hAnsi="Times New Roman"/>
              <w:sz w:val="20"/>
            </w:rPr>
          </w:rPrChange>
        </w:rPr>
        <w:t>By 2030, ensure universal access to affordable, reliable and modern energy</w:t>
      </w:r>
      <w:r w:rsidR="006514D0">
        <w:rPr>
          <w:rFonts w:ascii="Times New Roman"/>
          <w:spacing w:val="-11"/>
          <w:sz w:val="20"/>
          <w:rPrChange w:id="6837" w:author="Author" w:date="2015-07-30T15:37:00Z">
            <w:rPr>
              <w:rFonts w:ascii="Times New Roman" w:hAnsi="Times New Roman"/>
              <w:sz w:val="20"/>
            </w:rPr>
          </w:rPrChange>
        </w:rPr>
        <w:t xml:space="preserve"> </w:t>
      </w:r>
      <w:r w:rsidR="006514D0">
        <w:rPr>
          <w:rFonts w:ascii="Times New Roman"/>
          <w:sz w:val="20"/>
          <w:rPrChange w:id="6838" w:author="Author" w:date="2015-07-30T15:37:00Z">
            <w:rPr>
              <w:rFonts w:ascii="Times New Roman" w:hAnsi="Times New Roman"/>
              <w:sz w:val="20"/>
            </w:rPr>
          </w:rPrChange>
        </w:rPr>
        <w:t>services</w:t>
      </w:r>
      <w:del w:id="6839" w:author="Author" w:date="2015-07-30T15:37:00Z">
        <w:r w:rsidRPr="00B93DD0">
          <w:rPr>
            <w:rFonts w:ascii="Times New Roman" w:hAnsi="Times New Roman" w:cs="Times New Roman"/>
            <w:sz w:val="20"/>
            <w:szCs w:val="20"/>
          </w:rPr>
          <w:delText xml:space="preserve">  </w:delText>
        </w:r>
      </w:del>
    </w:p>
    <w:p w14:paraId="1C2F7A75" w14:textId="1A3F4B0C" w:rsidR="00804791" w:rsidRDefault="00B93DD0">
      <w:pPr>
        <w:pStyle w:val="ListParagraph"/>
        <w:numPr>
          <w:ilvl w:val="1"/>
          <w:numId w:val="22"/>
        </w:numPr>
        <w:tabs>
          <w:tab w:val="left" w:pos="528"/>
        </w:tabs>
        <w:spacing w:before="178"/>
        <w:ind w:hanging="427"/>
        <w:rPr>
          <w:rFonts w:ascii="Times New Roman" w:eastAsia="Times New Roman" w:hAnsi="Times New Roman" w:cs="Times New Roman"/>
          <w:sz w:val="20"/>
          <w:szCs w:val="20"/>
        </w:rPr>
        <w:pPrChange w:id="6840" w:author="Author" w:date="2015-07-30T15:37:00Z">
          <w:pPr>
            <w:ind w:right="8"/>
            <w:jc w:val="both"/>
          </w:pPr>
        </w:pPrChange>
      </w:pPr>
      <w:del w:id="6841" w:author="Author" w:date="2015-07-30T15:37:00Z">
        <w:r w:rsidRPr="00B93DD0">
          <w:rPr>
            <w:rFonts w:ascii="Times New Roman" w:hAnsi="Times New Roman" w:cs="Times New Roman"/>
            <w:sz w:val="20"/>
            <w:szCs w:val="20"/>
          </w:rPr>
          <w:delText xml:space="preserve">7.2 </w:delText>
        </w:r>
        <w:r w:rsidRPr="00B93DD0">
          <w:rPr>
            <w:rFonts w:ascii="Times New Roman" w:hAnsi="Times New Roman" w:cs="Times New Roman"/>
            <w:sz w:val="20"/>
            <w:szCs w:val="20"/>
          </w:rPr>
          <w:tab/>
        </w:r>
      </w:del>
      <w:r w:rsidR="006514D0">
        <w:rPr>
          <w:rFonts w:ascii="Times New Roman"/>
          <w:sz w:val="20"/>
          <w:rPrChange w:id="6842" w:author="Author" w:date="2015-07-30T15:37:00Z">
            <w:rPr>
              <w:rFonts w:ascii="Times New Roman" w:hAnsi="Times New Roman"/>
              <w:sz w:val="20"/>
            </w:rPr>
          </w:rPrChange>
        </w:rPr>
        <w:t>By 2030, increase substantially the share of renewable energy in the global energy</w:t>
      </w:r>
      <w:r w:rsidR="006514D0">
        <w:rPr>
          <w:rFonts w:ascii="Times New Roman"/>
          <w:spacing w:val="-11"/>
          <w:sz w:val="20"/>
          <w:rPrChange w:id="6843" w:author="Author" w:date="2015-07-30T15:37:00Z">
            <w:rPr>
              <w:rFonts w:ascii="Times New Roman" w:hAnsi="Times New Roman"/>
              <w:sz w:val="20"/>
            </w:rPr>
          </w:rPrChange>
        </w:rPr>
        <w:t xml:space="preserve"> </w:t>
      </w:r>
      <w:r w:rsidR="006514D0">
        <w:rPr>
          <w:rFonts w:ascii="Times New Roman"/>
          <w:sz w:val="20"/>
          <w:rPrChange w:id="6844" w:author="Author" w:date="2015-07-30T15:37:00Z">
            <w:rPr>
              <w:rFonts w:ascii="Times New Roman" w:hAnsi="Times New Roman"/>
              <w:sz w:val="20"/>
            </w:rPr>
          </w:rPrChange>
        </w:rPr>
        <w:t>mix</w:t>
      </w:r>
      <w:del w:id="6845" w:author="Author" w:date="2015-07-30T15:37:00Z">
        <w:r w:rsidRPr="00B93DD0">
          <w:rPr>
            <w:rFonts w:ascii="Times New Roman" w:hAnsi="Times New Roman" w:cs="Times New Roman"/>
            <w:sz w:val="20"/>
            <w:szCs w:val="20"/>
          </w:rPr>
          <w:delText xml:space="preserve">  </w:delText>
        </w:r>
      </w:del>
    </w:p>
    <w:p w14:paraId="6479ADBF" w14:textId="609FA1E2" w:rsidR="00804791" w:rsidRDefault="00B93DD0">
      <w:pPr>
        <w:pStyle w:val="ListParagraph"/>
        <w:numPr>
          <w:ilvl w:val="1"/>
          <w:numId w:val="22"/>
        </w:numPr>
        <w:tabs>
          <w:tab w:val="left" w:pos="528"/>
        </w:tabs>
        <w:spacing w:before="178"/>
        <w:ind w:hanging="427"/>
        <w:rPr>
          <w:rFonts w:ascii="Times New Roman" w:eastAsia="Times New Roman" w:hAnsi="Times New Roman" w:cs="Times New Roman"/>
          <w:sz w:val="20"/>
          <w:szCs w:val="20"/>
        </w:rPr>
        <w:pPrChange w:id="6846" w:author="Author" w:date="2015-07-30T15:37:00Z">
          <w:pPr>
            <w:tabs>
              <w:tab w:val="center" w:pos="1398"/>
              <w:tab w:val="center" w:pos="4695"/>
            </w:tabs>
            <w:spacing w:after="28"/>
            <w:jc w:val="both"/>
          </w:pPr>
        </w:pPrChange>
      </w:pPr>
      <w:del w:id="6847" w:author="Author" w:date="2015-07-30T15:37:00Z">
        <w:r w:rsidRPr="00B93DD0">
          <w:rPr>
            <w:rFonts w:ascii="Times New Roman" w:hAnsi="Times New Roman" w:cs="Times New Roman"/>
            <w:sz w:val="20"/>
            <w:szCs w:val="20"/>
          </w:rPr>
          <w:delText xml:space="preserve">7.3 </w:delText>
        </w:r>
        <w:r w:rsidRPr="00B93DD0">
          <w:rPr>
            <w:rFonts w:ascii="Times New Roman" w:hAnsi="Times New Roman" w:cs="Times New Roman"/>
            <w:sz w:val="20"/>
            <w:szCs w:val="20"/>
          </w:rPr>
          <w:tab/>
        </w:r>
      </w:del>
      <w:r w:rsidR="006514D0">
        <w:rPr>
          <w:rFonts w:ascii="Times New Roman"/>
          <w:sz w:val="20"/>
          <w:rPrChange w:id="6848" w:author="Author" w:date="2015-07-30T15:37:00Z">
            <w:rPr>
              <w:rFonts w:ascii="Times New Roman" w:hAnsi="Times New Roman"/>
              <w:sz w:val="20"/>
            </w:rPr>
          </w:rPrChange>
        </w:rPr>
        <w:t>By 2030, double the global rate of improvement in energy</w:t>
      </w:r>
      <w:r w:rsidR="006514D0">
        <w:rPr>
          <w:rFonts w:ascii="Times New Roman"/>
          <w:spacing w:val="-11"/>
          <w:sz w:val="20"/>
          <w:rPrChange w:id="6849" w:author="Author" w:date="2015-07-30T15:37:00Z">
            <w:rPr>
              <w:rFonts w:ascii="Times New Roman" w:hAnsi="Times New Roman"/>
              <w:sz w:val="20"/>
            </w:rPr>
          </w:rPrChange>
        </w:rPr>
        <w:t xml:space="preserve"> </w:t>
      </w:r>
      <w:r w:rsidR="006514D0">
        <w:rPr>
          <w:rFonts w:ascii="Times New Roman"/>
          <w:sz w:val="20"/>
          <w:rPrChange w:id="6850" w:author="Author" w:date="2015-07-30T15:37:00Z">
            <w:rPr>
              <w:rFonts w:ascii="Times New Roman" w:hAnsi="Times New Roman"/>
              <w:sz w:val="20"/>
            </w:rPr>
          </w:rPrChange>
        </w:rPr>
        <w:t>efficiency</w:t>
      </w:r>
      <w:del w:id="6851" w:author="Author" w:date="2015-07-30T15:37:00Z">
        <w:r w:rsidRPr="00B93DD0">
          <w:rPr>
            <w:rFonts w:ascii="Times New Roman" w:hAnsi="Times New Roman" w:cs="Times New Roman"/>
            <w:sz w:val="20"/>
            <w:szCs w:val="20"/>
          </w:rPr>
          <w:delText xml:space="preserve"> </w:delText>
        </w:r>
      </w:del>
    </w:p>
    <w:p w14:paraId="2B0B7106" w14:textId="77777777" w:rsidR="00804791" w:rsidRDefault="00804791">
      <w:pPr>
        <w:rPr>
          <w:rFonts w:ascii="Times New Roman" w:hAnsi="Times New Roman"/>
          <w:sz w:val="28"/>
          <w:rPrChange w:id="6852" w:author="Author" w:date="2015-07-30T15:37:00Z">
            <w:rPr>
              <w:rFonts w:ascii="Times New Roman" w:hAnsi="Times New Roman"/>
              <w:sz w:val="20"/>
            </w:rPr>
          </w:rPrChange>
        </w:rPr>
        <w:pPrChange w:id="6853" w:author="Author" w:date="2015-07-30T15:37:00Z">
          <w:pPr>
            <w:tabs>
              <w:tab w:val="center" w:pos="1398"/>
              <w:tab w:val="center" w:pos="4695"/>
            </w:tabs>
            <w:spacing w:after="28"/>
            <w:ind w:left="426" w:hanging="426"/>
            <w:jc w:val="both"/>
          </w:pPr>
        </w:pPrChange>
      </w:pPr>
    </w:p>
    <w:p w14:paraId="70FBB796" w14:textId="4389A076" w:rsidR="00804791" w:rsidRDefault="00B93DD0">
      <w:pPr>
        <w:pStyle w:val="ListParagraph"/>
        <w:numPr>
          <w:ilvl w:val="1"/>
          <w:numId w:val="21"/>
        </w:numPr>
        <w:tabs>
          <w:tab w:val="left" w:pos="528"/>
        </w:tabs>
        <w:spacing w:line="259" w:lineRule="auto"/>
        <w:ind w:right="106" w:hanging="427"/>
        <w:jc w:val="both"/>
        <w:rPr>
          <w:rFonts w:ascii="Times New Roman" w:eastAsia="Times New Roman" w:hAnsi="Times New Roman" w:cs="Times New Roman"/>
          <w:sz w:val="20"/>
          <w:szCs w:val="20"/>
        </w:rPr>
        <w:pPrChange w:id="6854" w:author="Author" w:date="2015-07-30T15:37:00Z">
          <w:pPr>
            <w:ind w:right="8"/>
            <w:jc w:val="both"/>
          </w:pPr>
        </w:pPrChange>
      </w:pPr>
      <w:del w:id="6855" w:author="Author" w:date="2015-07-30T15:37:00Z">
        <w:r w:rsidRPr="00B93DD0">
          <w:rPr>
            <w:rFonts w:ascii="Times New Roman" w:hAnsi="Times New Roman" w:cs="Times New Roman"/>
            <w:sz w:val="20"/>
            <w:szCs w:val="20"/>
          </w:rPr>
          <w:delText xml:space="preserve">7.a </w:delText>
        </w:r>
        <w:r w:rsidRPr="00B93DD0">
          <w:rPr>
            <w:rFonts w:ascii="Times New Roman" w:hAnsi="Times New Roman" w:cs="Times New Roman"/>
            <w:sz w:val="20"/>
            <w:szCs w:val="20"/>
          </w:rPr>
          <w:tab/>
        </w:r>
      </w:del>
      <w:r w:rsidR="006514D0">
        <w:rPr>
          <w:rFonts w:ascii="Times New Roman"/>
          <w:sz w:val="20"/>
          <w:rPrChange w:id="6856" w:author="Author" w:date="2015-07-30T15:37:00Z">
            <w:rPr>
              <w:rFonts w:ascii="Times New Roman" w:hAnsi="Times New Roman"/>
              <w:sz w:val="20"/>
            </w:rPr>
          </w:rPrChange>
        </w:rPr>
        <w:t>By</w:t>
      </w:r>
      <w:r w:rsidR="006514D0">
        <w:rPr>
          <w:rFonts w:ascii="Times New Roman"/>
          <w:spacing w:val="40"/>
          <w:sz w:val="20"/>
          <w:rPrChange w:id="6857" w:author="Author" w:date="2015-07-30T15:37:00Z">
            <w:rPr>
              <w:rFonts w:ascii="Times New Roman" w:hAnsi="Times New Roman"/>
              <w:sz w:val="20"/>
            </w:rPr>
          </w:rPrChange>
        </w:rPr>
        <w:t xml:space="preserve"> </w:t>
      </w:r>
      <w:r w:rsidR="006514D0">
        <w:rPr>
          <w:rFonts w:ascii="Times New Roman"/>
          <w:sz w:val="20"/>
          <w:rPrChange w:id="6858" w:author="Author" w:date="2015-07-30T15:37:00Z">
            <w:rPr>
              <w:rFonts w:ascii="Times New Roman" w:hAnsi="Times New Roman"/>
              <w:sz w:val="20"/>
            </w:rPr>
          </w:rPrChange>
        </w:rPr>
        <w:t>2030,</w:t>
      </w:r>
      <w:r w:rsidR="006514D0">
        <w:rPr>
          <w:rFonts w:ascii="Times New Roman"/>
          <w:spacing w:val="44"/>
          <w:sz w:val="20"/>
          <w:rPrChange w:id="6859" w:author="Author" w:date="2015-07-30T15:37:00Z">
            <w:rPr>
              <w:rFonts w:ascii="Times New Roman" w:hAnsi="Times New Roman"/>
              <w:sz w:val="20"/>
            </w:rPr>
          </w:rPrChange>
        </w:rPr>
        <w:t xml:space="preserve"> </w:t>
      </w:r>
      <w:r w:rsidR="006514D0">
        <w:rPr>
          <w:rFonts w:ascii="Times New Roman"/>
          <w:sz w:val="20"/>
          <w:rPrChange w:id="6860" w:author="Author" w:date="2015-07-30T15:37:00Z">
            <w:rPr>
              <w:rFonts w:ascii="Times New Roman" w:hAnsi="Times New Roman"/>
              <w:sz w:val="20"/>
            </w:rPr>
          </w:rPrChange>
        </w:rPr>
        <w:t>enhance</w:t>
      </w:r>
      <w:r w:rsidR="006514D0">
        <w:rPr>
          <w:rFonts w:ascii="Times New Roman"/>
          <w:spacing w:val="44"/>
          <w:sz w:val="20"/>
          <w:rPrChange w:id="6861" w:author="Author" w:date="2015-07-30T15:37:00Z">
            <w:rPr>
              <w:rFonts w:ascii="Times New Roman" w:hAnsi="Times New Roman"/>
              <w:sz w:val="20"/>
            </w:rPr>
          </w:rPrChange>
        </w:rPr>
        <w:t xml:space="preserve"> </w:t>
      </w:r>
      <w:r w:rsidR="006514D0">
        <w:rPr>
          <w:rFonts w:ascii="Times New Roman"/>
          <w:sz w:val="20"/>
          <w:rPrChange w:id="6862" w:author="Author" w:date="2015-07-30T15:37:00Z">
            <w:rPr>
              <w:rFonts w:ascii="Times New Roman" w:hAnsi="Times New Roman"/>
              <w:sz w:val="20"/>
            </w:rPr>
          </w:rPrChange>
        </w:rPr>
        <w:t>international</w:t>
      </w:r>
      <w:r w:rsidR="006514D0">
        <w:rPr>
          <w:rFonts w:ascii="Times New Roman"/>
          <w:spacing w:val="44"/>
          <w:sz w:val="20"/>
          <w:rPrChange w:id="6863" w:author="Author" w:date="2015-07-30T15:37:00Z">
            <w:rPr>
              <w:rFonts w:ascii="Times New Roman" w:hAnsi="Times New Roman"/>
              <w:sz w:val="20"/>
            </w:rPr>
          </w:rPrChange>
        </w:rPr>
        <w:t xml:space="preserve"> </w:t>
      </w:r>
      <w:r w:rsidR="006514D0">
        <w:rPr>
          <w:rFonts w:ascii="Times New Roman"/>
          <w:sz w:val="20"/>
          <w:rPrChange w:id="6864" w:author="Author" w:date="2015-07-30T15:37:00Z">
            <w:rPr>
              <w:rFonts w:ascii="Times New Roman" w:hAnsi="Times New Roman"/>
              <w:sz w:val="20"/>
            </w:rPr>
          </w:rPrChange>
        </w:rPr>
        <w:t>cooperation</w:t>
      </w:r>
      <w:r w:rsidR="006514D0">
        <w:rPr>
          <w:rFonts w:ascii="Times New Roman"/>
          <w:spacing w:val="42"/>
          <w:sz w:val="20"/>
          <w:rPrChange w:id="6865" w:author="Author" w:date="2015-07-30T15:37:00Z">
            <w:rPr>
              <w:rFonts w:ascii="Times New Roman" w:hAnsi="Times New Roman"/>
              <w:sz w:val="20"/>
            </w:rPr>
          </w:rPrChange>
        </w:rPr>
        <w:t xml:space="preserve"> </w:t>
      </w:r>
      <w:r w:rsidR="006514D0">
        <w:rPr>
          <w:rFonts w:ascii="Times New Roman"/>
          <w:sz w:val="20"/>
          <w:rPrChange w:id="6866" w:author="Author" w:date="2015-07-30T15:37:00Z">
            <w:rPr>
              <w:rFonts w:ascii="Times New Roman" w:hAnsi="Times New Roman"/>
              <w:sz w:val="20"/>
            </w:rPr>
          </w:rPrChange>
        </w:rPr>
        <w:t>to</w:t>
      </w:r>
      <w:r w:rsidR="006514D0">
        <w:rPr>
          <w:rFonts w:ascii="Times New Roman"/>
          <w:spacing w:val="44"/>
          <w:sz w:val="20"/>
          <w:rPrChange w:id="6867" w:author="Author" w:date="2015-07-30T15:37:00Z">
            <w:rPr>
              <w:rFonts w:ascii="Times New Roman" w:hAnsi="Times New Roman"/>
              <w:sz w:val="20"/>
            </w:rPr>
          </w:rPrChange>
        </w:rPr>
        <w:t xml:space="preserve"> </w:t>
      </w:r>
      <w:r w:rsidR="006514D0">
        <w:rPr>
          <w:rFonts w:ascii="Times New Roman"/>
          <w:sz w:val="20"/>
          <w:rPrChange w:id="6868" w:author="Author" w:date="2015-07-30T15:37:00Z">
            <w:rPr>
              <w:rFonts w:ascii="Times New Roman" w:hAnsi="Times New Roman"/>
              <w:sz w:val="20"/>
            </w:rPr>
          </w:rPrChange>
        </w:rPr>
        <w:t>facilitate</w:t>
      </w:r>
      <w:r w:rsidR="006514D0">
        <w:rPr>
          <w:rFonts w:ascii="Times New Roman"/>
          <w:spacing w:val="46"/>
          <w:sz w:val="20"/>
          <w:rPrChange w:id="6869" w:author="Author" w:date="2015-07-30T15:37:00Z">
            <w:rPr>
              <w:rFonts w:ascii="Times New Roman" w:hAnsi="Times New Roman"/>
              <w:sz w:val="20"/>
            </w:rPr>
          </w:rPrChange>
        </w:rPr>
        <w:t xml:space="preserve"> </w:t>
      </w:r>
      <w:r w:rsidR="006514D0">
        <w:rPr>
          <w:rFonts w:ascii="Times New Roman"/>
          <w:sz w:val="20"/>
          <w:rPrChange w:id="6870" w:author="Author" w:date="2015-07-30T15:37:00Z">
            <w:rPr>
              <w:rFonts w:ascii="Times New Roman" w:hAnsi="Times New Roman"/>
              <w:sz w:val="20"/>
            </w:rPr>
          </w:rPrChange>
        </w:rPr>
        <w:t>access</w:t>
      </w:r>
      <w:r w:rsidR="006514D0">
        <w:rPr>
          <w:rFonts w:ascii="Times New Roman"/>
          <w:spacing w:val="43"/>
          <w:sz w:val="20"/>
          <w:rPrChange w:id="6871" w:author="Author" w:date="2015-07-30T15:37:00Z">
            <w:rPr>
              <w:rFonts w:ascii="Times New Roman" w:hAnsi="Times New Roman"/>
              <w:sz w:val="20"/>
            </w:rPr>
          </w:rPrChange>
        </w:rPr>
        <w:t xml:space="preserve"> </w:t>
      </w:r>
      <w:r w:rsidR="006514D0">
        <w:rPr>
          <w:rFonts w:ascii="Times New Roman"/>
          <w:sz w:val="20"/>
          <w:rPrChange w:id="6872" w:author="Author" w:date="2015-07-30T15:37:00Z">
            <w:rPr>
              <w:rFonts w:ascii="Times New Roman" w:hAnsi="Times New Roman"/>
              <w:sz w:val="20"/>
            </w:rPr>
          </w:rPrChange>
        </w:rPr>
        <w:t>to</w:t>
      </w:r>
      <w:r w:rsidR="006514D0">
        <w:rPr>
          <w:rFonts w:ascii="Times New Roman"/>
          <w:spacing w:val="44"/>
          <w:sz w:val="20"/>
          <w:rPrChange w:id="6873" w:author="Author" w:date="2015-07-30T15:37:00Z">
            <w:rPr>
              <w:rFonts w:ascii="Times New Roman" w:hAnsi="Times New Roman"/>
              <w:sz w:val="20"/>
            </w:rPr>
          </w:rPrChange>
        </w:rPr>
        <w:t xml:space="preserve"> </w:t>
      </w:r>
      <w:r w:rsidR="006514D0">
        <w:rPr>
          <w:rFonts w:ascii="Times New Roman"/>
          <w:sz w:val="20"/>
          <w:rPrChange w:id="6874" w:author="Author" w:date="2015-07-30T15:37:00Z">
            <w:rPr>
              <w:rFonts w:ascii="Times New Roman" w:hAnsi="Times New Roman"/>
              <w:sz w:val="20"/>
            </w:rPr>
          </w:rPrChange>
        </w:rPr>
        <w:t>clean</w:t>
      </w:r>
      <w:r w:rsidR="006514D0">
        <w:rPr>
          <w:rFonts w:ascii="Times New Roman"/>
          <w:spacing w:val="42"/>
          <w:sz w:val="20"/>
          <w:rPrChange w:id="6875" w:author="Author" w:date="2015-07-30T15:37:00Z">
            <w:rPr>
              <w:rFonts w:ascii="Times New Roman" w:hAnsi="Times New Roman"/>
              <w:sz w:val="20"/>
            </w:rPr>
          </w:rPrChange>
        </w:rPr>
        <w:t xml:space="preserve"> </w:t>
      </w:r>
      <w:r w:rsidR="006514D0">
        <w:rPr>
          <w:rFonts w:ascii="Times New Roman"/>
          <w:sz w:val="20"/>
          <w:rPrChange w:id="6876" w:author="Author" w:date="2015-07-30T15:37:00Z">
            <w:rPr>
              <w:rFonts w:ascii="Times New Roman" w:hAnsi="Times New Roman"/>
              <w:sz w:val="20"/>
            </w:rPr>
          </w:rPrChange>
        </w:rPr>
        <w:t>energy</w:t>
      </w:r>
      <w:r w:rsidR="006514D0">
        <w:rPr>
          <w:rFonts w:ascii="Times New Roman"/>
          <w:spacing w:val="42"/>
          <w:sz w:val="20"/>
          <w:rPrChange w:id="6877" w:author="Author" w:date="2015-07-30T15:37:00Z">
            <w:rPr>
              <w:rFonts w:ascii="Times New Roman" w:hAnsi="Times New Roman"/>
              <w:sz w:val="20"/>
            </w:rPr>
          </w:rPrChange>
        </w:rPr>
        <w:t xml:space="preserve"> </w:t>
      </w:r>
      <w:r w:rsidR="006514D0">
        <w:rPr>
          <w:rFonts w:ascii="Times New Roman"/>
          <w:sz w:val="20"/>
          <w:rPrChange w:id="6878" w:author="Author" w:date="2015-07-30T15:37:00Z">
            <w:rPr>
              <w:rFonts w:ascii="Times New Roman" w:hAnsi="Times New Roman"/>
              <w:sz w:val="20"/>
            </w:rPr>
          </w:rPrChange>
        </w:rPr>
        <w:t>research</w:t>
      </w:r>
      <w:r w:rsidR="006514D0">
        <w:rPr>
          <w:rFonts w:ascii="Times New Roman"/>
          <w:spacing w:val="43"/>
          <w:sz w:val="20"/>
          <w:rPrChange w:id="6879" w:author="Author" w:date="2015-07-30T15:37:00Z">
            <w:rPr>
              <w:rFonts w:ascii="Times New Roman" w:hAnsi="Times New Roman"/>
              <w:sz w:val="20"/>
            </w:rPr>
          </w:rPrChange>
        </w:rPr>
        <w:t xml:space="preserve"> </w:t>
      </w:r>
      <w:r w:rsidR="006514D0">
        <w:rPr>
          <w:rFonts w:ascii="Times New Roman"/>
          <w:sz w:val="20"/>
          <w:rPrChange w:id="6880" w:author="Author" w:date="2015-07-30T15:37:00Z">
            <w:rPr>
              <w:rFonts w:ascii="Times New Roman" w:hAnsi="Times New Roman"/>
              <w:sz w:val="20"/>
            </w:rPr>
          </w:rPrChange>
        </w:rPr>
        <w:t>and</w:t>
      </w:r>
      <w:r w:rsidR="006514D0">
        <w:rPr>
          <w:rFonts w:ascii="Times New Roman"/>
          <w:spacing w:val="44"/>
          <w:sz w:val="20"/>
          <w:rPrChange w:id="6881" w:author="Author" w:date="2015-07-30T15:37:00Z">
            <w:rPr>
              <w:rFonts w:ascii="Times New Roman" w:hAnsi="Times New Roman"/>
              <w:sz w:val="20"/>
            </w:rPr>
          </w:rPrChange>
        </w:rPr>
        <w:t xml:space="preserve"> </w:t>
      </w:r>
      <w:r w:rsidR="006514D0">
        <w:rPr>
          <w:rFonts w:ascii="Times New Roman"/>
          <w:sz w:val="20"/>
          <w:rPrChange w:id="6882" w:author="Author" w:date="2015-07-30T15:37:00Z">
            <w:rPr>
              <w:rFonts w:ascii="Times New Roman" w:hAnsi="Times New Roman"/>
              <w:sz w:val="20"/>
            </w:rPr>
          </w:rPrChange>
        </w:rPr>
        <w:t>technology,</w:t>
      </w:r>
      <w:r w:rsidR="006514D0">
        <w:rPr>
          <w:rFonts w:ascii="Times New Roman"/>
          <w:w w:val="99"/>
          <w:sz w:val="20"/>
          <w:rPrChange w:id="6883" w:author="Author" w:date="2015-07-30T15:37:00Z">
            <w:rPr>
              <w:rFonts w:ascii="Times New Roman" w:hAnsi="Times New Roman"/>
              <w:sz w:val="20"/>
            </w:rPr>
          </w:rPrChange>
        </w:rPr>
        <w:t xml:space="preserve"> </w:t>
      </w:r>
      <w:r w:rsidR="006514D0">
        <w:rPr>
          <w:rFonts w:ascii="Times New Roman"/>
          <w:sz w:val="20"/>
          <w:rPrChange w:id="6884" w:author="Author" w:date="2015-07-30T15:37:00Z">
            <w:rPr>
              <w:rFonts w:ascii="Times New Roman" w:hAnsi="Times New Roman"/>
              <w:sz w:val="20"/>
            </w:rPr>
          </w:rPrChange>
        </w:rPr>
        <w:t>including renewable energy, energy efficiency and advanced and cleaner fossil-fuel technology, and</w:t>
      </w:r>
      <w:r w:rsidR="006514D0">
        <w:rPr>
          <w:rFonts w:ascii="Times New Roman"/>
          <w:spacing w:val="12"/>
          <w:sz w:val="20"/>
          <w:rPrChange w:id="6885" w:author="Author" w:date="2015-07-30T15:37:00Z">
            <w:rPr>
              <w:rFonts w:ascii="Times New Roman" w:hAnsi="Times New Roman"/>
              <w:sz w:val="20"/>
            </w:rPr>
          </w:rPrChange>
        </w:rPr>
        <w:t xml:space="preserve"> </w:t>
      </w:r>
      <w:r w:rsidR="006514D0">
        <w:rPr>
          <w:rFonts w:ascii="Times New Roman"/>
          <w:sz w:val="20"/>
          <w:rPrChange w:id="6886" w:author="Author" w:date="2015-07-30T15:37:00Z">
            <w:rPr>
              <w:rFonts w:ascii="Times New Roman" w:hAnsi="Times New Roman"/>
              <w:sz w:val="20"/>
            </w:rPr>
          </w:rPrChange>
        </w:rPr>
        <w:t>promote</w:t>
      </w:r>
      <w:r w:rsidR="006514D0">
        <w:rPr>
          <w:rFonts w:ascii="Times New Roman"/>
          <w:w w:val="99"/>
          <w:sz w:val="20"/>
          <w:rPrChange w:id="6887" w:author="Author" w:date="2015-07-30T15:37:00Z">
            <w:rPr>
              <w:rFonts w:ascii="Times New Roman" w:hAnsi="Times New Roman"/>
              <w:sz w:val="20"/>
            </w:rPr>
          </w:rPrChange>
        </w:rPr>
        <w:t xml:space="preserve"> </w:t>
      </w:r>
      <w:r w:rsidR="006514D0">
        <w:rPr>
          <w:rFonts w:ascii="Times New Roman"/>
          <w:sz w:val="20"/>
          <w:rPrChange w:id="6888" w:author="Author" w:date="2015-07-30T15:37:00Z">
            <w:rPr>
              <w:rFonts w:ascii="Times New Roman" w:hAnsi="Times New Roman"/>
              <w:sz w:val="20"/>
            </w:rPr>
          </w:rPrChange>
        </w:rPr>
        <w:t>investment in energy infrastructure and clean energy</w:t>
      </w:r>
      <w:r w:rsidR="006514D0">
        <w:rPr>
          <w:rFonts w:ascii="Times New Roman"/>
          <w:spacing w:val="-6"/>
          <w:sz w:val="20"/>
          <w:rPrChange w:id="6889" w:author="Author" w:date="2015-07-30T15:37:00Z">
            <w:rPr>
              <w:rFonts w:ascii="Times New Roman" w:hAnsi="Times New Roman"/>
              <w:sz w:val="20"/>
            </w:rPr>
          </w:rPrChange>
        </w:rPr>
        <w:t xml:space="preserve"> </w:t>
      </w:r>
      <w:r w:rsidR="006514D0">
        <w:rPr>
          <w:rFonts w:ascii="Times New Roman"/>
          <w:sz w:val="20"/>
          <w:rPrChange w:id="6890" w:author="Author" w:date="2015-07-30T15:37:00Z">
            <w:rPr>
              <w:rFonts w:ascii="Times New Roman" w:hAnsi="Times New Roman"/>
              <w:sz w:val="20"/>
            </w:rPr>
          </w:rPrChange>
        </w:rPr>
        <w:t>technology</w:t>
      </w:r>
      <w:del w:id="6891" w:author="Author" w:date="2015-07-30T15:37:00Z">
        <w:r w:rsidRPr="00B93DD0">
          <w:rPr>
            <w:rFonts w:ascii="Times New Roman" w:hAnsi="Times New Roman" w:cs="Times New Roman"/>
            <w:sz w:val="20"/>
            <w:szCs w:val="20"/>
          </w:rPr>
          <w:delText xml:space="preserve">  </w:delText>
        </w:r>
      </w:del>
    </w:p>
    <w:p w14:paraId="03BEEF7B" w14:textId="7FEE75CD" w:rsidR="00804791" w:rsidRDefault="00B93DD0">
      <w:pPr>
        <w:pStyle w:val="ListParagraph"/>
        <w:numPr>
          <w:ilvl w:val="1"/>
          <w:numId w:val="21"/>
        </w:numPr>
        <w:tabs>
          <w:tab w:val="left" w:pos="528"/>
        </w:tabs>
        <w:spacing w:before="160" w:line="256" w:lineRule="auto"/>
        <w:ind w:right="116" w:hanging="427"/>
        <w:jc w:val="both"/>
        <w:rPr>
          <w:rFonts w:ascii="Times New Roman" w:eastAsia="Times New Roman" w:hAnsi="Times New Roman" w:cs="Times New Roman"/>
          <w:sz w:val="20"/>
          <w:szCs w:val="20"/>
        </w:rPr>
        <w:pPrChange w:id="6892" w:author="Author" w:date="2015-07-30T15:37:00Z">
          <w:pPr>
            <w:spacing w:after="24"/>
            <w:ind w:right="8"/>
            <w:jc w:val="both"/>
          </w:pPr>
        </w:pPrChange>
      </w:pPr>
      <w:del w:id="6893" w:author="Author" w:date="2015-07-30T15:37:00Z">
        <w:r w:rsidRPr="00B93DD0">
          <w:rPr>
            <w:rFonts w:ascii="Times New Roman" w:hAnsi="Times New Roman" w:cs="Times New Roman"/>
            <w:sz w:val="20"/>
            <w:szCs w:val="20"/>
          </w:rPr>
          <w:delText xml:space="preserve">7.b </w:delText>
        </w:r>
        <w:r w:rsidRPr="00B93DD0">
          <w:rPr>
            <w:rFonts w:ascii="Times New Roman" w:hAnsi="Times New Roman" w:cs="Times New Roman"/>
            <w:sz w:val="20"/>
            <w:szCs w:val="20"/>
          </w:rPr>
          <w:tab/>
        </w:r>
      </w:del>
      <w:r w:rsidR="006514D0">
        <w:rPr>
          <w:rFonts w:ascii="Times New Roman"/>
          <w:sz w:val="20"/>
          <w:rPrChange w:id="6894" w:author="Author" w:date="2015-07-30T15:37:00Z">
            <w:rPr>
              <w:rFonts w:ascii="Times New Roman" w:hAnsi="Times New Roman"/>
              <w:sz w:val="20"/>
            </w:rPr>
          </w:rPrChange>
        </w:rPr>
        <w:t>By 2030, expand infrastructure and upgrade technology for supplying modern and sustainable energy</w:t>
      </w:r>
      <w:r w:rsidR="006514D0">
        <w:rPr>
          <w:rFonts w:ascii="Times New Roman"/>
          <w:spacing w:val="32"/>
          <w:sz w:val="20"/>
          <w:rPrChange w:id="6895" w:author="Author" w:date="2015-07-30T15:37:00Z">
            <w:rPr>
              <w:rFonts w:ascii="Times New Roman" w:hAnsi="Times New Roman"/>
              <w:sz w:val="20"/>
            </w:rPr>
          </w:rPrChange>
        </w:rPr>
        <w:t xml:space="preserve"> </w:t>
      </w:r>
      <w:r w:rsidR="006514D0">
        <w:rPr>
          <w:rFonts w:ascii="Times New Roman"/>
          <w:sz w:val="20"/>
          <w:rPrChange w:id="6896" w:author="Author" w:date="2015-07-30T15:37:00Z">
            <w:rPr>
              <w:rFonts w:ascii="Times New Roman" w:hAnsi="Times New Roman"/>
              <w:sz w:val="20"/>
            </w:rPr>
          </w:rPrChange>
        </w:rPr>
        <w:t>services</w:t>
      </w:r>
      <w:r w:rsidR="006514D0">
        <w:rPr>
          <w:rFonts w:ascii="Times New Roman"/>
          <w:w w:val="99"/>
          <w:sz w:val="20"/>
          <w:rPrChange w:id="6897" w:author="Author" w:date="2015-07-30T15:37:00Z">
            <w:rPr>
              <w:rFonts w:ascii="Times New Roman" w:hAnsi="Times New Roman"/>
              <w:sz w:val="20"/>
            </w:rPr>
          </w:rPrChange>
        </w:rPr>
        <w:t xml:space="preserve"> </w:t>
      </w:r>
      <w:r w:rsidR="006514D0">
        <w:rPr>
          <w:rFonts w:ascii="Times New Roman"/>
          <w:sz w:val="20"/>
          <w:rPrChange w:id="6898" w:author="Author" w:date="2015-07-30T15:37:00Z">
            <w:rPr>
              <w:rFonts w:ascii="Times New Roman" w:hAnsi="Times New Roman"/>
              <w:sz w:val="20"/>
            </w:rPr>
          </w:rPrChange>
        </w:rPr>
        <w:t>for all in developing countries, in particular least developed countries and small island developing</w:t>
      </w:r>
      <w:r w:rsidR="006514D0">
        <w:rPr>
          <w:rFonts w:ascii="Times New Roman"/>
          <w:spacing w:val="-22"/>
          <w:sz w:val="20"/>
          <w:rPrChange w:id="6899" w:author="Author" w:date="2015-07-30T15:37:00Z">
            <w:rPr>
              <w:rFonts w:ascii="Times New Roman" w:hAnsi="Times New Roman"/>
              <w:sz w:val="20"/>
            </w:rPr>
          </w:rPrChange>
        </w:rPr>
        <w:t xml:space="preserve"> </w:t>
      </w:r>
      <w:r w:rsidR="006514D0">
        <w:rPr>
          <w:rFonts w:ascii="Times New Roman"/>
          <w:sz w:val="20"/>
          <w:rPrChange w:id="6900" w:author="Author" w:date="2015-07-30T15:37:00Z">
            <w:rPr>
              <w:rFonts w:ascii="Times New Roman" w:hAnsi="Times New Roman"/>
              <w:sz w:val="20"/>
            </w:rPr>
          </w:rPrChange>
        </w:rPr>
        <w:t>States</w:t>
      </w:r>
      <w:del w:id="6901" w:author="Author" w:date="2015-07-30T15:37:00Z">
        <w:r w:rsidRPr="00B93DD0">
          <w:rPr>
            <w:rFonts w:ascii="Times New Roman" w:hAnsi="Times New Roman" w:cs="Times New Roman"/>
            <w:sz w:val="20"/>
            <w:szCs w:val="20"/>
          </w:rPr>
          <w:delText xml:space="preserve">  </w:delText>
        </w:r>
      </w:del>
    </w:p>
    <w:p w14:paraId="4EF5EA12" w14:textId="77777777" w:rsidR="00804791" w:rsidRDefault="00804791">
      <w:pPr>
        <w:spacing w:before="10"/>
        <w:rPr>
          <w:rFonts w:ascii="Times New Roman" w:hAnsi="Times New Roman"/>
          <w:sz w:val="26"/>
          <w:rPrChange w:id="6902" w:author="Author" w:date="2015-07-30T15:37:00Z">
            <w:rPr>
              <w:rFonts w:ascii="Times New Roman" w:hAnsi="Times New Roman"/>
              <w:sz w:val="20"/>
            </w:rPr>
          </w:rPrChange>
        </w:rPr>
        <w:pPrChange w:id="6903" w:author="Author" w:date="2015-07-30T15:37:00Z">
          <w:pPr>
            <w:tabs>
              <w:tab w:val="center" w:pos="1398"/>
              <w:tab w:val="center" w:pos="4695"/>
            </w:tabs>
            <w:spacing w:after="28"/>
            <w:ind w:left="426" w:hanging="426"/>
            <w:jc w:val="both"/>
          </w:pPr>
        </w:pPrChange>
      </w:pPr>
    </w:p>
    <w:p w14:paraId="4B218AB5" w14:textId="7A2A38EC" w:rsidR="00804791" w:rsidRDefault="006514D0">
      <w:pPr>
        <w:pStyle w:val="Heading2"/>
        <w:ind w:left="527" w:right="178" w:hanging="428"/>
        <w:jc w:val="both"/>
        <w:rPr>
          <w:b w:val="0"/>
          <w:rPrChange w:id="6904" w:author="Author" w:date="2015-07-30T15:37:00Z">
            <w:rPr>
              <w:rFonts w:ascii="Times New Roman" w:hAnsi="Times New Roman"/>
              <w:sz w:val="20"/>
            </w:rPr>
          </w:rPrChange>
        </w:rPr>
        <w:pPrChange w:id="6905" w:author="Author" w:date="2015-07-30T15:37:00Z">
          <w:pPr>
            <w:spacing w:after="120"/>
            <w:ind w:left="426" w:right="70" w:hanging="426"/>
            <w:jc w:val="both"/>
          </w:pPr>
        </w:pPrChange>
      </w:pPr>
      <w:r w:rsidRPr="006514D0">
        <w:t>Goal 8. Promote sustained, inclusive and sustainable economic growth, full and productive employment</w:t>
      </w:r>
      <w:r>
        <w:rPr>
          <w:spacing w:val="49"/>
          <w:rPrChange w:id="6906" w:author="Author" w:date="2015-07-30T15:37:00Z">
            <w:rPr>
              <w:rFonts w:ascii="Times New Roman" w:hAnsi="Times New Roman"/>
              <w:b/>
              <w:sz w:val="20"/>
            </w:rPr>
          </w:rPrChange>
        </w:rPr>
        <w:t xml:space="preserve"> </w:t>
      </w:r>
      <w:r w:rsidRPr="006514D0">
        <w:t>and</w:t>
      </w:r>
      <w:r>
        <w:rPr>
          <w:spacing w:val="-1"/>
          <w:w w:val="99"/>
          <w:rPrChange w:id="6907" w:author="Author" w:date="2015-07-30T15:37:00Z">
            <w:rPr>
              <w:rFonts w:ascii="Times New Roman" w:hAnsi="Times New Roman"/>
              <w:b/>
              <w:sz w:val="20"/>
            </w:rPr>
          </w:rPrChange>
        </w:rPr>
        <w:t xml:space="preserve"> </w:t>
      </w:r>
      <w:r w:rsidRPr="006514D0">
        <w:t>decent work for</w:t>
      </w:r>
      <w:r>
        <w:rPr>
          <w:spacing w:val="-8"/>
          <w:rPrChange w:id="6908" w:author="Author" w:date="2015-07-30T15:37:00Z">
            <w:rPr>
              <w:rFonts w:ascii="Times New Roman" w:hAnsi="Times New Roman"/>
              <w:b/>
              <w:sz w:val="20"/>
            </w:rPr>
          </w:rPrChange>
        </w:rPr>
        <w:t xml:space="preserve"> </w:t>
      </w:r>
      <w:r w:rsidRPr="006514D0">
        <w:t>all</w:t>
      </w:r>
      <w:del w:id="6909" w:author="Author" w:date="2015-07-30T15:37:00Z">
        <w:r w:rsidR="00B93DD0" w:rsidRPr="00B93DD0">
          <w:rPr>
            <w:rFonts w:cs="Times New Roman"/>
          </w:rPr>
          <w:delText xml:space="preserve"> </w:delText>
        </w:r>
      </w:del>
    </w:p>
    <w:p w14:paraId="60D3173F" w14:textId="07E64BC0" w:rsidR="00804791" w:rsidRDefault="00B93DD0">
      <w:pPr>
        <w:pStyle w:val="ListParagraph"/>
        <w:numPr>
          <w:ilvl w:val="1"/>
          <w:numId w:val="20"/>
        </w:numPr>
        <w:tabs>
          <w:tab w:val="left" w:pos="528"/>
        </w:tabs>
        <w:spacing w:before="115" w:line="256" w:lineRule="auto"/>
        <w:ind w:right="116" w:hanging="427"/>
        <w:jc w:val="both"/>
        <w:rPr>
          <w:rFonts w:ascii="Times New Roman" w:eastAsia="Times New Roman" w:hAnsi="Times New Roman" w:cs="Times New Roman"/>
          <w:sz w:val="20"/>
          <w:szCs w:val="20"/>
        </w:rPr>
        <w:pPrChange w:id="6910" w:author="Author" w:date="2015-07-30T15:37:00Z">
          <w:pPr>
            <w:ind w:right="8"/>
            <w:jc w:val="both"/>
          </w:pPr>
        </w:pPrChange>
      </w:pPr>
      <w:del w:id="6911" w:author="Author" w:date="2015-07-30T15:37:00Z">
        <w:r w:rsidRPr="00B93DD0">
          <w:rPr>
            <w:rFonts w:ascii="Times New Roman" w:hAnsi="Times New Roman" w:cs="Times New Roman"/>
            <w:sz w:val="20"/>
            <w:szCs w:val="20"/>
          </w:rPr>
          <w:delText xml:space="preserve">8.1 </w:delText>
        </w:r>
        <w:r w:rsidRPr="00B93DD0">
          <w:rPr>
            <w:rFonts w:ascii="Times New Roman" w:hAnsi="Times New Roman" w:cs="Times New Roman"/>
            <w:sz w:val="20"/>
            <w:szCs w:val="20"/>
          </w:rPr>
          <w:tab/>
        </w:r>
      </w:del>
      <w:r w:rsidR="006514D0">
        <w:rPr>
          <w:rFonts w:ascii="Times New Roman"/>
          <w:sz w:val="20"/>
          <w:rPrChange w:id="6912" w:author="Author" w:date="2015-07-30T15:37:00Z">
            <w:rPr>
              <w:rFonts w:ascii="Times New Roman" w:hAnsi="Times New Roman"/>
              <w:sz w:val="20"/>
            </w:rPr>
          </w:rPrChange>
        </w:rPr>
        <w:t>Sustain per capita economic growth in accordance with national circumstances and, in particular, at least 7</w:t>
      </w:r>
      <w:r w:rsidR="006514D0">
        <w:rPr>
          <w:rFonts w:ascii="Times New Roman"/>
          <w:spacing w:val="5"/>
          <w:sz w:val="20"/>
          <w:rPrChange w:id="6913" w:author="Author" w:date="2015-07-30T15:37:00Z">
            <w:rPr>
              <w:rFonts w:ascii="Times New Roman" w:hAnsi="Times New Roman"/>
              <w:sz w:val="20"/>
            </w:rPr>
          </w:rPrChange>
        </w:rPr>
        <w:t xml:space="preserve"> </w:t>
      </w:r>
      <w:r w:rsidR="006514D0">
        <w:rPr>
          <w:rFonts w:ascii="Times New Roman"/>
          <w:sz w:val="20"/>
          <w:rPrChange w:id="6914" w:author="Author" w:date="2015-07-30T15:37:00Z">
            <w:rPr>
              <w:rFonts w:ascii="Times New Roman" w:hAnsi="Times New Roman"/>
              <w:sz w:val="20"/>
            </w:rPr>
          </w:rPrChange>
        </w:rPr>
        <w:t>per</w:t>
      </w:r>
      <w:r w:rsidR="006514D0">
        <w:rPr>
          <w:rFonts w:ascii="Times New Roman"/>
          <w:w w:val="99"/>
          <w:sz w:val="20"/>
          <w:rPrChange w:id="6915" w:author="Author" w:date="2015-07-30T15:37:00Z">
            <w:rPr>
              <w:rFonts w:ascii="Times New Roman" w:hAnsi="Times New Roman"/>
              <w:sz w:val="20"/>
            </w:rPr>
          </w:rPrChange>
        </w:rPr>
        <w:t xml:space="preserve"> </w:t>
      </w:r>
      <w:r w:rsidR="006514D0">
        <w:rPr>
          <w:rFonts w:ascii="Times New Roman"/>
          <w:sz w:val="20"/>
          <w:rPrChange w:id="6916" w:author="Author" w:date="2015-07-30T15:37:00Z">
            <w:rPr>
              <w:rFonts w:ascii="Times New Roman" w:hAnsi="Times New Roman"/>
              <w:sz w:val="20"/>
            </w:rPr>
          </w:rPrChange>
        </w:rPr>
        <w:t>cent gross domestic product growth per annum in the least developed</w:t>
      </w:r>
      <w:r w:rsidR="006514D0">
        <w:rPr>
          <w:rFonts w:ascii="Times New Roman"/>
          <w:spacing w:val="-10"/>
          <w:sz w:val="20"/>
          <w:rPrChange w:id="6917" w:author="Author" w:date="2015-07-30T15:37:00Z">
            <w:rPr>
              <w:rFonts w:ascii="Times New Roman" w:hAnsi="Times New Roman"/>
              <w:sz w:val="20"/>
            </w:rPr>
          </w:rPrChange>
        </w:rPr>
        <w:t xml:space="preserve"> </w:t>
      </w:r>
      <w:r w:rsidR="006514D0">
        <w:rPr>
          <w:rFonts w:ascii="Times New Roman"/>
          <w:sz w:val="20"/>
          <w:rPrChange w:id="6918" w:author="Author" w:date="2015-07-30T15:37:00Z">
            <w:rPr>
              <w:rFonts w:ascii="Times New Roman" w:hAnsi="Times New Roman"/>
              <w:sz w:val="20"/>
            </w:rPr>
          </w:rPrChange>
        </w:rPr>
        <w:t>countries</w:t>
      </w:r>
      <w:del w:id="6919" w:author="Author" w:date="2015-07-30T15:37:00Z">
        <w:r w:rsidRPr="00B93DD0">
          <w:rPr>
            <w:rFonts w:ascii="Times New Roman" w:hAnsi="Times New Roman" w:cs="Times New Roman"/>
            <w:sz w:val="20"/>
            <w:szCs w:val="20"/>
          </w:rPr>
          <w:delText xml:space="preserve"> </w:delText>
        </w:r>
      </w:del>
    </w:p>
    <w:p w14:paraId="1D2FAF65" w14:textId="4D6C5057" w:rsidR="00804791" w:rsidRDefault="00B93DD0">
      <w:pPr>
        <w:pStyle w:val="ListParagraph"/>
        <w:numPr>
          <w:ilvl w:val="1"/>
          <w:numId w:val="20"/>
        </w:numPr>
        <w:tabs>
          <w:tab w:val="left" w:pos="528"/>
        </w:tabs>
        <w:spacing w:before="162" w:line="256" w:lineRule="auto"/>
        <w:ind w:right="113" w:hanging="427"/>
        <w:jc w:val="both"/>
        <w:rPr>
          <w:rFonts w:ascii="Times New Roman" w:eastAsia="Times New Roman" w:hAnsi="Times New Roman" w:cs="Times New Roman"/>
          <w:sz w:val="20"/>
          <w:szCs w:val="20"/>
        </w:rPr>
        <w:pPrChange w:id="6920" w:author="Author" w:date="2015-07-30T15:37:00Z">
          <w:pPr>
            <w:ind w:right="8"/>
            <w:jc w:val="both"/>
          </w:pPr>
        </w:pPrChange>
      </w:pPr>
      <w:del w:id="6921" w:author="Author" w:date="2015-07-30T15:37:00Z">
        <w:r w:rsidRPr="00B93DD0">
          <w:rPr>
            <w:rFonts w:ascii="Times New Roman" w:hAnsi="Times New Roman" w:cs="Times New Roman"/>
            <w:sz w:val="20"/>
            <w:szCs w:val="20"/>
          </w:rPr>
          <w:delText xml:space="preserve">8.2 </w:delText>
        </w:r>
        <w:r w:rsidRPr="00B93DD0">
          <w:rPr>
            <w:rFonts w:ascii="Times New Roman" w:hAnsi="Times New Roman" w:cs="Times New Roman"/>
            <w:sz w:val="20"/>
            <w:szCs w:val="20"/>
          </w:rPr>
          <w:tab/>
        </w:r>
      </w:del>
      <w:r w:rsidR="006514D0">
        <w:rPr>
          <w:rFonts w:ascii="Times New Roman"/>
          <w:sz w:val="20"/>
          <w:rPrChange w:id="6922" w:author="Author" w:date="2015-07-30T15:37:00Z">
            <w:rPr>
              <w:rFonts w:ascii="Times New Roman" w:hAnsi="Times New Roman"/>
              <w:sz w:val="20"/>
            </w:rPr>
          </w:rPrChange>
        </w:rPr>
        <w:t>Achieve higher levels of economic productivity through diversification, technological upgrading</w:t>
      </w:r>
      <w:r w:rsidR="006514D0">
        <w:rPr>
          <w:rFonts w:ascii="Times New Roman"/>
          <w:spacing w:val="17"/>
          <w:sz w:val="20"/>
          <w:rPrChange w:id="6923" w:author="Author" w:date="2015-07-30T15:37:00Z">
            <w:rPr>
              <w:rFonts w:ascii="Times New Roman" w:hAnsi="Times New Roman"/>
              <w:sz w:val="20"/>
            </w:rPr>
          </w:rPrChange>
        </w:rPr>
        <w:t xml:space="preserve"> </w:t>
      </w:r>
      <w:r w:rsidR="006514D0">
        <w:rPr>
          <w:rFonts w:ascii="Times New Roman"/>
          <w:sz w:val="20"/>
          <w:rPrChange w:id="6924" w:author="Author" w:date="2015-07-30T15:37:00Z">
            <w:rPr>
              <w:rFonts w:ascii="Times New Roman" w:hAnsi="Times New Roman"/>
              <w:sz w:val="20"/>
            </w:rPr>
          </w:rPrChange>
        </w:rPr>
        <w:t>and</w:t>
      </w:r>
      <w:r w:rsidR="006514D0">
        <w:rPr>
          <w:rFonts w:ascii="Times New Roman"/>
          <w:w w:val="99"/>
          <w:sz w:val="20"/>
          <w:rPrChange w:id="6925" w:author="Author" w:date="2015-07-30T15:37:00Z">
            <w:rPr>
              <w:rFonts w:ascii="Times New Roman" w:hAnsi="Times New Roman"/>
              <w:sz w:val="20"/>
            </w:rPr>
          </w:rPrChange>
        </w:rPr>
        <w:t xml:space="preserve"> </w:t>
      </w:r>
      <w:r w:rsidR="006514D0">
        <w:rPr>
          <w:rFonts w:ascii="Times New Roman"/>
          <w:sz w:val="20"/>
          <w:rPrChange w:id="6926" w:author="Author" w:date="2015-07-30T15:37:00Z">
            <w:rPr>
              <w:rFonts w:ascii="Times New Roman" w:hAnsi="Times New Roman"/>
              <w:sz w:val="20"/>
            </w:rPr>
          </w:rPrChange>
        </w:rPr>
        <w:t>innovation, including through a focus on high-value added and labour-intensive</w:t>
      </w:r>
      <w:r w:rsidR="006514D0">
        <w:rPr>
          <w:rFonts w:ascii="Times New Roman"/>
          <w:spacing w:val="-6"/>
          <w:sz w:val="20"/>
          <w:rPrChange w:id="6927" w:author="Author" w:date="2015-07-30T15:37:00Z">
            <w:rPr>
              <w:rFonts w:ascii="Times New Roman" w:hAnsi="Times New Roman"/>
              <w:sz w:val="20"/>
            </w:rPr>
          </w:rPrChange>
        </w:rPr>
        <w:t xml:space="preserve"> </w:t>
      </w:r>
      <w:r w:rsidR="006514D0">
        <w:rPr>
          <w:rFonts w:ascii="Times New Roman"/>
          <w:sz w:val="20"/>
          <w:rPrChange w:id="6928" w:author="Author" w:date="2015-07-30T15:37:00Z">
            <w:rPr>
              <w:rFonts w:ascii="Times New Roman" w:hAnsi="Times New Roman"/>
              <w:sz w:val="20"/>
            </w:rPr>
          </w:rPrChange>
        </w:rPr>
        <w:t>sectors</w:t>
      </w:r>
      <w:del w:id="6929" w:author="Author" w:date="2015-07-30T15:37:00Z">
        <w:r w:rsidRPr="00B93DD0">
          <w:rPr>
            <w:rFonts w:ascii="Times New Roman" w:hAnsi="Times New Roman" w:cs="Times New Roman"/>
            <w:sz w:val="20"/>
            <w:szCs w:val="20"/>
          </w:rPr>
          <w:delText xml:space="preserve">  </w:delText>
        </w:r>
      </w:del>
    </w:p>
    <w:p w14:paraId="4968718F" w14:textId="3BE7D2DF" w:rsidR="00804791" w:rsidRDefault="00B93DD0">
      <w:pPr>
        <w:pStyle w:val="ListParagraph"/>
        <w:numPr>
          <w:ilvl w:val="1"/>
          <w:numId w:val="20"/>
        </w:numPr>
        <w:tabs>
          <w:tab w:val="left" w:pos="528"/>
        </w:tabs>
        <w:spacing w:before="163" w:line="259" w:lineRule="auto"/>
        <w:ind w:right="104" w:hanging="427"/>
        <w:jc w:val="both"/>
        <w:rPr>
          <w:rFonts w:ascii="Times New Roman" w:eastAsia="Times New Roman" w:hAnsi="Times New Roman" w:cs="Times New Roman"/>
          <w:sz w:val="20"/>
          <w:szCs w:val="20"/>
        </w:rPr>
        <w:pPrChange w:id="6930" w:author="Author" w:date="2015-07-30T15:37:00Z">
          <w:pPr>
            <w:ind w:right="8"/>
            <w:jc w:val="both"/>
          </w:pPr>
        </w:pPrChange>
      </w:pPr>
      <w:del w:id="6931" w:author="Author" w:date="2015-07-30T15:37:00Z">
        <w:r w:rsidRPr="00B93DD0">
          <w:rPr>
            <w:rFonts w:ascii="Times New Roman" w:hAnsi="Times New Roman" w:cs="Times New Roman"/>
            <w:sz w:val="20"/>
            <w:szCs w:val="20"/>
          </w:rPr>
          <w:delText xml:space="preserve">8.3 </w:delText>
        </w:r>
        <w:r w:rsidRPr="00B93DD0">
          <w:rPr>
            <w:rFonts w:ascii="Times New Roman" w:hAnsi="Times New Roman" w:cs="Times New Roman"/>
            <w:sz w:val="20"/>
            <w:szCs w:val="20"/>
          </w:rPr>
          <w:tab/>
        </w:r>
      </w:del>
      <w:r w:rsidR="006514D0">
        <w:rPr>
          <w:rFonts w:ascii="Times New Roman"/>
          <w:sz w:val="20"/>
          <w:rPrChange w:id="6932" w:author="Author" w:date="2015-07-30T15:37:00Z">
            <w:rPr>
              <w:rFonts w:ascii="Times New Roman" w:hAnsi="Times New Roman"/>
              <w:sz w:val="20"/>
            </w:rPr>
          </w:rPrChange>
        </w:rPr>
        <w:t>Promote development-oriented policies that support productive activities, decent job</w:t>
      </w:r>
      <w:r w:rsidR="006514D0">
        <w:rPr>
          <w:rFonts w:ascii="Times New Roman"/>
          <w:spacing w:val="41"/>
          <w:sz w:val="20"/>
          <w:rPrChange w:id="6933" w:author="Author" w:date="2015-07-30T15:37:00Z">
            <w:rPr>
              <w:rFonts w:ascii="Times New Roman" w:hAnsi="Times New Roman"/>
              <w:sz w:val="20"/>
            </w:rPr>
          </w:rPrChange>
        </w:rPr>
        <w:t xml:space="preserve"> </w:t>
      </w:r>
      <w:r w:rsidR="006514D0">
        <w:rPr>
          <w:rFonts w:ascii="Times New Roman"/>
          <w:sz w:val="20"/>
          <w:rPrChange w:id="6934" w:author="Author" w:date="2015-07-30T15:37:00Z">
            <w:rPr>
              <w:rFonts w:ascii="Times New Roman" w:hAnsi="Times New Roman"/>
              <w:sz w:val="20"/>
            </w:rPr>
          </w:rPrChange>
        </w:rPr>
        <w:t>creation,</w:t>
      </w:r>
      <w:r w:rsidR="006514D0">
        <w:rPr>
          <w:rFonts w:ascii="Times New Roman"/>
          <w:w w:val="99"/>
          <w:sz w:val="20"/>
          <w:rPrChange w:id="6935" w:author="Author" w:date="2015-07-30T15:37:00Z">
            <w:rPr>
              <w:rFonts w:ascii="Times New Roman" w:hAnsi="Times New Roman"/>
              <w:sz w:val="20"/>
            </w:rPr>
          </w:rPrChange>
        </w:rPr>
        <w:t xml:space="preserve"> </w:t>
      </w:r>
      <w:r w:rsidR="006514D0">
        <w:rPr>
          <w:rFonts w:ascii="Times New Roman"/>
          <w:sz w:val="20"/>
          <w:rPrChange w:id="6936" w:author="Author" w:date="2015-07-30T15:37:00Z">
            <w:rPr>
              <w:rFonts w:ascii="Times New Roman" w:hAnsi="Times New Roman"/>
              <w:sz w:val="20"/>
            </w:rPr>
          </w:rPrChange>
        </w:rPr>
        <w:t>entrepreneurship, creativity and innovation, and encourage the formalization and growth of micro-, small-</w:t>
      </w:r>
      <w:r w:rsidR="006514D0">
        <w:rPr>
          <w:rFonts w:ascii="Times New Roman"/>
          <w:spacing w:val="25"/>
          <w:sz w:val="20"/>
          <w:rPrChange w:id="6937" w:author="Author" w:date="2015-07-30T15:37:00Z">
            <w:rPr>
              <w:rFonts w:ascii="Times New Roman" w:hAnsi="Times New Roman"/>
              <w:sz w:val="20"/>
            </w:rPr>
          </w:rPrChange>
        </w:rPr>
        <w:t xml:space="preserve"> </w:t>
      </w:r>
      <w:r w:rsidR="006514D0">
        <w:rPr>
          <w:rFonts w:ascii="Times New Roman"/>
          <w:sz w:val="20"/>
          <w:rPrChange w:id="6938" w:author="Author" w:date="2015-07-30T15:37:00Z">
            <w:rPr>
              <w:rFonts w:ascii="Times New Roman" w:hAnsi="Times New Roman"/>
              <w:sz w:val="20"/>
            </w:rPr>
          </w:rPrChange>
        </w:rPr>
        <w:t>and</w:t>
      </w:r>
      <w:r w:rsidR="006514D0">
        <w:rPr>
          <w:rFonts w:ascii="Times New Roman"/>
          <w:w w:val="99"/>
          <w:sz w:val="20"/>
          <w:rPrChange w:id="6939" w:author="Author" w:date="2015-07-30T15:37:00Z">
            <w:rPr>
              <w:rFonts w:ascii="Times New Roman" w:hAnsi="Times New Roman"/>
              <w:sz w:val="20"/>
            </w:rPr>
          </w:rPrChange>
        </w:rPr>
        <w:t xml:space="preserve"> </w:t>
      </w:r>
      <w:r w:rsidR="006514D0">
        <w:rPr>
          <w:rFonts w:ascii="Times New Roman"/>
          <w:sz w:val="20"/>
          <w:rPrChange w:id="6940" w:author="Author" w:date="2015-07-30T15:37:00Z">
            <w:rPr>
              <w:rFonts w:ascii="Times New Roman" w:hAnsi="Times New Roman"/>
              <w:sz w:val="20"/>
            </w:rPr>
          </w:rPrChange>
        </w:rPr>
        <w:t>medium-sized enterprises, including through access to financial services</w:t>
      </w:r>
      <w:del w:id="6941" w:author="Author" w:date="2015-07-30T15:37:00Z">
        <w:r w:rsidRPr="00B93DD0">
          <w:rPr>
            <w:rFonts w:ascii="Times New Roman" w:hAnsi="Times New Roman" w:cs="Times New Roman"/>
            <w:sz w:val="20"/>
            <w:szCs w:val="20"/>
          </w:rPr>
          <w:delText xml:space="preserve">  </w:delText>
        </w:r>
      </w:del>
    </w:p>
    <w:p w14:paraId="46D959CF" w14:textId="35EB7553" w:rsidR="00804791" w:rsidRDefault="00B93DD0">
      <w:pPr>
        <w:pStyle w:val="ListParagraph"/>
        <w:numPr>
          <w:ilvl w:val="1"/>
          <w:numId w:val="20"/>
        </w:numPr>
        <w:tabs>
          <w:tab w:val="left" w:pos="528"/>
        </w:tabs>
        <w:spacing w:before="160" w:line="259" w:lineRule="auto"/>
        <w:ind w:right="103" w:hanging="427"/>
        <w:jc w:val="both"/>
        <w:rPr>
          <w:rFonts w:ascii="Times New Roman" w:eastAsia="Times New Roman" w:hAnsi="Times New Roman" w:cs="Times New Roman"/>
          <w:sz w:val="20"/>
          <w:szCs w:val="20"/>
        </w:rPr>
        <w:pPrChange w:id="6942" w:author="Author" w:date="2015-07-30T15:37:00Z">
          <w:pPr>
            <w:ind w:right="8"/>
            <w:jc w:val="both"/>
          </w:pPr>
        </w:pPrChange>
      </w:pPr>
      <w:del w:id="6943" w:author="Author" w:date="2015-07-30T15:37:00Z">
        <w:r w:rsidRPr="00B93DD0">
          <w:rPr>
            <w:rFonts w:ascii="Times New Roman" w:hAnsi="Times New Roman" w:cs="Times New Roman"/>
            <w:sz w:val="20"/>
            <w:szCs w:val="20"/>
          </w:rPr>
          <w:delText xml:space="preserve">8.4 </w:delText>
        </w:r>
        <w:r w:rsidRPr="00B93DD0">
          <w:rPr>
            <w:rFonts w:ascii="Times New Roman" w:hAnsi="Times New Roman" w:cs="Times New Roman"/>
            <w:sz w:val="20"/>
            <w:szCs w:val="20"/>
          </w:rPr>
          <w:tab/>
        </w:r>
      </w:del>
      <w:r w:rsidR="006514D0">
        <w:rPr>
          <w:rFonts w:ascii="Times New Roman"/>
          <w:sz w:val="20"/>
          <w:rPrChange w:id="6944" w:author="Author" w:date="2015-07-30T15:37:00Z">
            <w:rPr>
              <w:rFonts w:ascii="Times New Roman" w:hAnsi="Times New Roman"/>
              <w:sz w:val="20"/>
            </w:rPr>
          </w:rPrChange>
        </w:rPr>
        <w:t>Improve</w:t>
      </w:r>
      <w:r w:rsidR="006514D0">
        <w:rPr>
          <w:rFonts w:ascii="Times New Roman"/>
          <w:spacing w:val="-3"/>
          <w:sz w:val="20"/>
          <w:rPrChange w:id="6945" w:author="Author" w:date="2015-07-30T15:37:00Z">
            <w:rPr>
              <w:rFonts w:ascii="Times New Roman" w:hAnsi="Times New Roman"/>
              <w:sz w:val="20"/>
            </w:rPr>
          </w:rPrChange>
        </w:rPr>
        <w:t xml:space="preserve"> </w:t>
      </w:r>
      <w:r w:rsidR="006514D0">
        <w:rPr>
          <w:rFonts w:ascii="Times New Roman"/>
          <w:sz w:val="20"/>
          <w:rPrChange w:id="6946" w:author="Author" w:date="2015-07-30T15:37:00Z">
            <w:rPr>
              <w:rFonts w:ascii="Times New Roman" w:hAnsi="Times New Roman"/>
              <w:sz w:val="20"/>
            </w:rPr>
          </w:rPrChange>
        </w:rPr>
        <w:t>progressively,</w:t>
      </w:r>
      <w:r w:rsidR="006514D0">
        <w:rPr>
          <w:rFonts w:ascii="Times New Roman"/>
          <w:spacing w:val="-3"/>
          <w:sz w:val="20"/>
          <w:rPrChange w:id="6947" w:author="Author" w:date="2015-07-30T15:37:00Z">
            <w:rPr>
              <w:rFonts w:ascii="Times New Roman" w:hAnsi="Times New Roman"/>
              <w:sz w:val="20"/>
            </w:rPr>
          </w:rPrChange>
        </w:rPr>
        <w:t xml:space="preserve"> </w:t>
      </w:r>
      <w:r w:rsidR="006514D0">
        <w:rPr>
          <w:rFonts w:ascii="Times New Roman"/>
          <w:sz w:val="20"/>
          <w:rPrChange w:id="6948" w:author="Author" w:date="2015-07-30T15:37:00Z">
            <w:rPr>
              <w:rFonts w:ascii="Times New Roman" w:hAnsi="Times New Roman"/>
              <w:sz w:val="20"/>
            </w:rPr>
          </w:rPrChange>
        </w:rPr>
        <w:t>through</w:t>
      </w:r>
      <w:r w:rsidR="006514D0">
        <w:rPr>
          <w:rFonts w:ascii="Times New Roman"/>
          <w:spacing w:val="-4"/>
          <w:sz w:val="20"/>
          <w:rPrChange w:id="6949" w:author="Author" w:date="2015-07-30T15:37:00Z">
            <w:rPr>
              <w:rFonts w:ascii="Times New Roman" w:hAnsi="Times New Roman"/>
              <w:sz w:val="20"/>
            </w:rPr>
          </w:rPrChange>
        </w:rPr>
        <w:t xml:space="preserve"> </w:t>
      </w:r>
      <w:r w:rsidR="006514D0">
        <w:rPr>
          <w:rFonts w:ascii="Times New Roman"/>
          <w:sz w:val="20"/>
          <w:rPrChange w:id="6950" w:author="Author" w:date="2015-07-30T15:37:00Z">
            <w:rPr>
              <w:rFonts w:ascii="Times New Roman" w:hAnsi="Times New Roman"/>
              <w:sz w:val="20"/>
            </w:rPr>
          </w:rPrChange>
        </w:rPr>
        <w:t>2030,</w:t>
      </w:r>
      <w:r w:rsidR="006514D0">
        <w:rPr>
          <w:rFonts w:ascii="Times New Roman"/>
          <w:spacing w:val="-3"/>
          <w:sz w:val="20"/>
          <w:rPrChange w:id="6951" w:author="Author" w:date="2015-07-30T15:37:00Z">
            <w:rPr>
              <w:rFonts w:ascii="Times New Roman" w:hAnsi="Times New Roman"/>
              <w:sz w:val="20"/>
            </w:rPr>
          </w:rPrChange>
        </w:rPr>
        <w:t xml:space="preserve"> </w:t>
      </w:r>
      <w:r w:rsidR="006514D0">
        <w:rPr>
          <w:rFonts w:ascii="Times New Roman"/>
          <w:sz w:val="20"/>
          <w:rPrChange w:id="6952" w:author="Author" w:date="2015-07-30T15:37:00Z">
            <w:rPr>
              <w:rFonts w:ascii="Times New Roman" w:hAnsi="Times New Roman"/>
              <w:sz w:val="20"/>
            </w:rPr>
          </w:rPrChange>
        </w:rPr>
        <w:t>global</w:t>
      </w:r>
      <w:r w:rsidR="006514D0">
        <w:rPr>
          <w:rFonts w:ascii="Times New Roman"/>
          <w:spacing w:val="-3"/>
          <w:sz w:val="20"/>
          <w:rPrChange w:id="6953" w:author="Author" w:date="2015-07-30T15:37:00Z">
            <w:rPr>
              <w:rFonts w:ascii="Times New Roman" w:hAnsi="Times New Roman"/>
              <w:sz w:val="20"/>
            </w:rPr>
          </w:rPrChange>
        </w:rPr>
        <w:t xml:space="preserve"> </w:t>
      </w:r>
      <w:r w:rsidR="006514D0">
        <w:rPr>
          <w:rFonts w:ascii="Times New Roman"/>
          <w:sz w:val="20"/>
          <w:rPrChange w:id="6954" w:author="Author" w:date="2015-07-30T15:37:00Z">
            <w:rPr>
              <w:rFonts w:ascii="Times New Roman" w:hAnsi="Times New Roman"/>
              <w:sz w:val="20"/>
            </w:rPr>
          </w:rPrChange>
        </w:rPr>
        <w:t>resource</w:t>
      </w:r>
      <w:r w:rsidR="006514D0">
        <w:rPr>
          <w:rFonts w:ascii="Times New Roman"/>
          <w:spacing w:val="-3"/>
          <w:sz w:val="20"/>
          <w:rPrChange w:id="6955" w:author="Author" w:date="2015-07-30T15:37:00Z">
            <w:rPr>
              <w:rFonts w:ascii="Times New Roman" w:hAnsi="Times New Roman"/>
              <w:sz w:val="20"/>
            </w:rPr>
          </w:rPrChange>
        </w:rPr>
        <w:t xml:space="preserve"> </w:t>
      </w:r>
      <w:r w:rsidR="006514D0">
        <w:rPr>
          <w:rFonts w:ascii="Times New Roman"/>
          <w:sz w:val="20"/>
          <w:rPrChange w:id="6956" w:author="Author" w:date="2015-07-30T15:37:00Z">
            <w:rPr>
              <w:rFonts w:ascii="Times New Roman" w:hAnsi="Times New Roman"/>
              <w:sz w:val="20"/>
            </w:rPr>
          </w:rPrChange>
        </w:rPr>
        <w:t>efficiency</w:t>
      </w:r>
      <w:r w:rsidR="006514D0">
        <w:rPr>
          <w:rFonts w:ascii="Times New Roman"/>
          <w:spacing w:val="-4"/>
          <w:sz w:val="20"/>
          <w:rPrChange w:id="6957" w:author="Author" w:date="2015-07-30T15:37:00Z">
            <w:rPr>
              <w:rFonts w:ascii="Times New Roman" w:hAnsi="Times New Roman"/>
              <w:sz w:val="20"/>
            </w:rPr>
          </w:rPrChange>
        </w:rPr>
        <w:t xml:space="preserve"> </w:t>
      </w:r>
      <w:r w:rsidR="006514D0">
        <w:rPr>
          <w:rFonts w:ascii="Times New Roman"/>
          <w:sz w:val="20"/>
          <w:rPrChange w:id="6958" w:author="Author" w:date="2015-07-30T15:37:00Z">
            <w:rPr>
              <w:rFonts w:ascii="Times New Roman" w:hAnsi="Times New Roman"/>
              <w:sz w:val="20"/>
            </w:rPr>
          </w:rPrChange>
        </w:rPr>
        <w:t>in</w:t>
      </w:r>
      <w:r w:rsidR="006514D0">
        <w:rPr>
          <w:rFonts w:ascii="Times New Roman"/>
          <w:spacing w:val="-5"/>
          <w:sz w:val="20"/>
          <w:rPrChange w:id="6959" w:author="Author" w:date="2015-07-30T15:37:00Z">
            <w:rPr>
              <w:rFonts w:ascii="Times New Roman" w:hAnsi="Times New Roman"/>
              <w:sz w:val="20"/>
            </w:rPr>
          </w:rPrChange>
        </w:rPr>
        <w:t xml:space="preserve"> </w:t>
      </w:r>
      <w:r w:rsidR="006514D0">
        <w:rPr>
          <w:rFonts w:ascii="Times New Roman"/>
          <w:sz w:val="20"/>
          <w:rPrChange w:id="6960" w:author="Author" w:date="2015-07-30T15:37:00Z">
            <w:rPr>
              <w:rFonts w:ascii="Times New Roman" w:hAnsi="Times New Roman"/>
              <w:sz w:val="20"/>
            </w:rPr>
          </w:rPrChange>
        </w:rPr>
        <w:t>consumption</w:t>
      </w:r>
      <w:r w:rsidR="006514D0">
        <w:rPr>
          <w:rFonts w:ascii="Times New Roman"/>
          <w:spacing w:val="-4"/>
          <w:sz w:val="20"/>
          <w:rPrChange w:id="6961" w:author="Author" w:date="2015-07-30T15:37:00Z">
            <w:rPr>
              <w:rFonts w:ascii="Times New Roman" w:hAnsi="Times New Roman"/>
              <w:sz w:val="20"/>
            </w:rPr>
          </w:rPrChange>
        </w:rPr>
        <w:t xml:space="preserve"> </w:t>
      </w:r>
      <w:r w:rsidR="006514D0">
        <w:rPr>
          <w:rFonts w:ascii="Times New Roman"/>
          <w:sz w:val="20"/>
          <w:rPrChange w:id="6962" w:author="Author" w:date="2015-07-30T15:37:00Z">
            <w:rPr>
              <w:rFonts w:ascii="Times New Roman" w:hAnsi="Times New Roman"/>
              <w:sz w:val="20"/>
            </w:rPr>
          </w:rPrChange>
        </w:rPr>
        <w:t>and</w:t>
      </w:r>
      <w:r w:rsidR="006514D0">
        <w:rPr>
          <w:rFonts w:ascii="Times New Roman"/>
          <w:spacing w:val="-2"/>
          <w:sz w:val="20"/>
          <w:rPrChange w:id="6963" w:author="Author" w:date="2015-07-30T15:37:00Z">
            <w:rPr>
              <w:rFonts w:ascii="Times New Roman" w:hAnsi="Times New Roman"/>
              <w:sz w:val="20"/>
            </w:rPr>
          </w:rPrChange>
        </w:rPr>
        <w:t xml:space="preserve"> </w:t>
      </w:r>
      <w:r w:rsidR="006514D0">
        <w:rPr>
          <w:rFonts w:ascii="Times New Roman"/>
          <w:sz w:val="20"/>
          <w:rPrChange w:id="6964" w:author="Author" w:date="2015-07-30T15:37:00Z">
            <w:rPr>
              <w:rFonts w:ascii="Times New Roman" w:hAnsi="Times New Roman"/>
              <w:sz w:val="20"/>
            </w:rPr>
          </w:rPrChange>
        </w:rPr>
        <w:t>production</w:t>
      </w:r>
      <w:r w:rsidR="006514D0">
        <w:rPr>
          <w:rFonts w:ascii="Times New Roman"/>
          <w:spacing w:val="-4"/>
          <w:sz w:val="20"/>
          <w:rPrChange w:id="6965" w:author="Author" w:date="2015-07-30T15:37:00Z">
            <w:rPr>
              <w:rFonts w:ascii="Times New Roman" w:hAnsi="Times New Roman"/>
              <w:sz w:val="20"/>
            </w:rPr>
          </w:rPrChange>
        </w:rPr>
        <w:t xml:space="preserve"> </w:t>
      </w:r>
      <w:r w:rsidR="006514D0">
        <w:rPr>
          <w:rFonts w:ascii="Times New Roman"/>
          <w:sz w:val="20"/>
          <w:rPrChange w:id="6966" w:author="Author" w:date="2015-07-30T15:37:00Z">
            <w:rPr>
              <w:rFonts w:ascii="Times New Roman" w:hAnsi="Times New Roman"/>
              <w:sz w:val="20"/>
            </w:rPr>
          </w:rPrChange>
        </w:rPr>
        <w:t>and</w:t>
      </w:r>
      <w:r w:rsidR="006514D0">
        <w:rPr>
          <w:rFonts w:ascii="Times New Roman"/>
          <w:spacing w:val="-2"/>
          <w:sz w:val="20"/>
          <w:rPrChange w:id="6967" w:author="Author" w:date="2015-07-30T15:37:00Z">
            <w:rPr>
              <w:rFonts w:ascii="Times New Roman" w:hAnsi="Times New Roman"/>
              <w:sz w:val="20"/>
            </w:rPr>
          </w:rPrChange>
        </w:rPr>
        <w:t xml:space="preserve"> </w:t>
      </w:r>
      <w:r w:rsidR="006514D0">
        <w:rPr>
          <w:rFonts w:ascii="Times New Roman"/>
          <w:sz w:val="20"/>
          <w:rPrChange w:id="6968" w:author="Author" w:date="2015-07-30T15:37:00Z">
            <w:rPr>
              <w:rFonts w:ascii="Times New Roman" w:hAnsi="Times New Roman"/>
              <w:sz w:val="20"/>
            </w:rPr>
          </w:rPrChange>
        </w:rPr>
        <w:t>endeavour</w:t>
      </w:r>
      <w:r w:rsidR="006514D0">
        <w:rPr>
          <w:rFonts w:ascii="Times New Roman"/>
          <w:w w:val="99"/>
          <w:sz w:val="20"/>
          <w:rPrChange w:id="6969" w:author="Author" w:date="2015-07-30T15:37:00Z">
            <w:rPr>
              <w:rFonts w:ascii="Times New Roman" w:hAnsi="Times New Roman"/>
              <w:sz w:val="20"/>
            </w:rPr>
          </w:rPrChange>
        </w:rPr>
        <w:t xml:space="preserve"> </w:t>
      </w:r>
      <w:r w:rsidR="006514D0">
        <w:rPr>
          <w:rFonts w:ascii="Times New Roman"/>
          <w:sz w:val="20"/>
          <w:rPrChange w:id="6970" w:author="Author" w:date="2015-07-30T15:37:00Z">
            <w:rPr>
              <w:rFonts w:ascii="Times New Roman" w:hAnsi="Times New Roman"/>
              <w:sz w:val="20"/>
            </w:rPr>
          </w:rPrChange>
        </w:rPr>
        <w:t>to</w:t>
      </w:r>
      <w:r w:rsidR="006514D0">
        <w:rPr>
          <w:rFonts w:ascii="Times New Roman"/>
          <w:spacing w:val="13"/>
          <w:sz w:val="20"/>
          <w:rPrChange w:id="6971" w:author="Author" w:date="2015-07-30T15:37:00Z">
            <w:rPr>
              <w:rFonts w:ascii="Times New Roman" w:hAnsi="Times New Roman"/>
              <w:sz w:val="20"/>
            </w:rPr>
          </w:rPrChange>
        </w:rPr>
        <w:t xml:space="preserve"> </w:t>
      </w:r>
      <w:r w:rsidR="006514D0">
        <w:rPr>
          <w:rFonts w:ascii="Times New Roman"/>
          <w:sz w:val="20"/>
          <w:rPrChange w:id="6972" w:author="Author" w:date="2015-07-30T15:37:00Z">
            <w:rPr>
              <w:rFonts w:ascii="Times New Roman" w:hAnsi="Times New Roman"/>
              <w:sz w:val="20"/>
            </w:rPr>
          </w:rPrChange>
        </w:rPr>
        <w:t>decouple</w:t>
      </w:r>
      <w:r w:rsidR="006514D0">
        <w:rPr>
          <w:rFonts w:ascii="Times New Roman"/>
          <w:spacing w:val="12"/>
          <w:sz w:val="20"/>
          <w:rPrChange w:id="6973" w:author="Author" w:date="2015-07-30T15:37:00Z">
            <w:rPr>
              <w:rFonts w:ascii="Times New Roman" w:hAnsi="Times New Roman"/>
              <w:sz w:val="20"/>
            </w:rPr>
          </w:rPrChange>
        </w:rPr>
        <w:t xml:space="preserve"> </w:t>
      </w:r>
      <w:r w:rsidR="006514D0">
        <w:rPr>
          <w:rFonts w:ascii="Times New Roman"/>
          <w:sz w:val="20"/>
          <w:rPrChange w:id="6974" w:author="Author" w:date="2015-07-30T15:37:00Z">
            <w:rPr>
              <w:rFonts w:ascii="Times New Roman" w:hAnsi="Times New Roman"/>
              <w:sz w:val="20"/>
            </w:rPr>
          </w:rPrChange>
        </w:rPr>
        <w:t>economic</w:t>
      </w:r>
      <w:r w:rsidR="006514D0">
        <w:rPr>
          <w:rFonts w:ascii="Times New Roman"/>
          <w:spacing w:val="15"/>
          <w:sz w:val="20"/>
          <w:rPrChange w:id="6975" w:author="Author" w:date="2015-07-30T15:37:00Z">
            <w:rPr>
              <w:rFonts w:ascii="Times New Roman" w:hAnsi="Times New Roman"/>
              <w:sz w:val="20"/>
            </w:rPr>
          </w:rPrChange>
        </w:rPr>
        <w:t xml:space="preserve"> </w:t>
      </w:r>
      <w:r w:rsidR="006514D0">
        <w:rPr>
          <w:rFonts w:ascii="Times New Roman"/>
          <w:sz w:val="20"/>
          <w:rPrChange w:id="6976" w:author="Author" w:date="2015-07-30T15:37:00Z">
            <w:rPr>
              <w:rFonts w:ascii="Times New Roman" w:hAnsi="Times New Roman"/>
              <w:sz w:val="20"/>
            </w:rPr>
          </w:rPrChange>
        </w:rPr>
        <w:t>growth</w:t>
      </w:r>
      <w:r w:rsidR="006514D0">
        <w:rPr>
          <w:rFonts w:ascii="Times New Roman"/>
          <w:spacing w:val="13"/>
          <w:sz w:val="20"/>
          <w:rPrChange w:id="6977" w:author="Author" w:date="2015-07-30T15:37:00Z">
            <w:rPr>
              <w:rFonts w:ascii="Times New Roman" w:hAnsi="Times New Roman"/>
              <w:sz w:val="20"/>
            </w:rPr>
          </w:rPrChange>
        </w:rPr>
        <w:t xml:space="preserve"> </w:t>
      </w:r>
      <w:r w:rsidR="006514D0">
        <w:rPr>
          <w:rFonts w:ascii="Times New Roman"/>
          <w:sz w:val="20"/>
          <w:rPrChange w:id="6978" w:author="Author" w:date="2015-07-30T15:37:00Z">
            <w:rPr>
              <w:rFonts w:ascii="Times New Roman" w:hAnsi="Times New Roman"/>
              <w:sz w:val="20"/>
            </w:rPr>
          </w:rPrChange>
        </w:rPr>
        <w:t>from</w:t>
      </w:r>
      <w:r w:rsidR="006514D0">
        <w:rPr>
          <w:rFonts w:ascii="Times New Roman"/>
          <w:spacing w:val="11"/>
          <w:sz w:val="20"/>
          <w:rPrChange w:id="6979" w:author="Author" w:date="2015-07-30T15:37:00Z">
            <w:rPr>
              <w:rFonts w:ascii="Times New Roman" w:hAnsi="Times New Roman"/>
              <w:sz w:val="20"/>
            </w:rPr>
          </w:rPrChange>
        </w:rPr>
        <w:t xml:space="preserve"> </w:t>
      </w:r>
      <w:r w:rsidR="006514D0">
        <w:rPr>
          <w:rFonts w:ascii="Times New Roman"/>
          <w:sz w:val="20"/>
          <w:rPrChange w:id="6980" w:author="Author" w:date="2015-07-30T15:37:00Z">
            <w:rPr>
              <w:rFonts w:ascii="Times New Roman" w:hAnsi="Times New Roman"/>
              <w:sz w:val="20"/>
            </w:rPr>
          </w:rPrChange>
        </w:rPr>
        <w:t>environmental</w:t>
      </w:r>
      <w:r w:rsidR="006514D0">
        <w:rPr>
          <w:rFonts w:ascii="Times New Roman"/>
          <w:spacing w:val="14"/>
          <w:sz w:val="20"/>
          <w:rPrChange w:id="6981" w:author="Author" w:date="2015-07-30T15:37:00Z">
            <w:rPr>
              <w:rFonts w:ascii="Times New Roman" w:hAnsi="Times New Roman"/>
              <w:sz w:val="20"/>
            </w:rPr>
          </w:rPrChange>
        </w:rPr>
        <w:t xml:space="preserve"> </w:t>
      </w:r>
      <w:r w:rsidR="006514D0">
        <w:rPr>
          <w:rFonts w:ascii="Times New Roman"/>
          <w:sz w:val="20"/>
          <w:rPrChange w:id="6982" w:author="Author" w:date="2015-07-30T15:37:00Z">
            <w:rPr>
              <w:rFonts w:ascii="Times New Roman" w:hAnsi="Times New Roman"/>
              <w:sz w:val="20"/>
            </w:rPr>
          </w:rPrChange>
        </w:rPr>
        <w:t>degradation,</w:t>
      </w:r>
      <w:r w:rsidR="006514D0">
        <w:rPr>
          <w:rFonts w:ascii="Times New Roman"/>
          <w:spacing w:val="12"/>
          <w:sz w:val="20"/>
          <w:rPrChange w:id="6983" w:author="Author" w:date="2015-07-30T15:37:00Z">
            <w:rPr>
              <w:rFonts w:ascii="Times New Roman" w:hAnsi="Times New Roman"/>
              <w:sz w:val="20"/>
            </w:rPr>
          </w:rPrChange>
        </w:rPr>
        <w:t xml:space="preserve"> </w:t>
      </w:r>
      <w:r w:rsidR="006514D0">
        <w:rPr>
          <w:rFonts w:ascii="Times New Roman"/>
          <w:sz w:val="20"/>
          <w:rPrChange w:id="6984" w:author="Author" w:date="2015-07-30T15:37:00Z">
            <w:rPr>
              <w:rFonts w:ascii="Times New Roman" w:hAnsi="Times New Roman"/>
              <w:sz w:val="20"/>
            </w:rPr>
          </w:rPrChange>
        </w:rPr>
        <w:t>in</w:t>
      </w:r>
      <w:r w:rsidR="006514D0">
        <w:rPr>
          <w:rFonts w:ascii="Times New Roman"/>
          <w:spacing w:val="11"/>
          <w:sz w:val="20"/>
          <w:rPrChange w:id="6985" w:author="Author" w:date="2015-07-30T15:37:00Z">
            <w:rPr>
              <w:rFonts w:ascii="Times New Roman" w:hAnsi="Times New Roman"/>
              <w:sz w:val="20"/>
            </w:rPr>
          </w:rPrChange>
        </w:rPr>
        <w:t xml:space="preserve"> </w:t>
      </w:r>
      <w:r w:rsidR="006514D0">
        <w:rPr>
          <w:rFonts w:ascii="Times New Roman"/>
          <w:sz w:val="20"/>
          <w:rPrChange w:id="6986" w:author="Author" w:date="2015-07-30T15:37:00Z">
            <w:rPr>
              <w:rFonts w:ascii="Times New Roman" w:hAnsi="Times New Roman"/>
              <w:sz w:val="20"/>
            </w:rPr>
          </w:rPrChange>
        </w:rPr>
        <w:t>accordance</w:t>
      </w:r>
      <w:r w:rsidR="006514D0">
        <w:rPr>
          <w:rFonts w:ascii="Times New Roman"/>
          <w:spacing w:val="15"/>
          <w:sz w:val="20"/>
          <w:rPrChange w:id="6987" w:author="Author" w:date="2015-07-30T15:37:00Z">
            <w:rPr>
              <w:rFonts w:ascii="Times New Roman" w:hAnsi="Times New Roman"/>
              <w:sz w:val="20"/>
            </w:rPr>
          </w:rPrChange>
        </w:rPr>
        <w:t xml:space="preserve"> </w:t>
      </w:r>
      <w:r w:rsidR="006514D0">
        <w:rPr>
          <w:rFonts w:ascii="Times New Roman"/>
          <w:sz w:val="20"/>
          <w:rPrChange w:id="6988" w:author="Author" w:date="2015-07-30T15:37:00Z">
            <w:rPr>
              <w:rFonts w:ascii="Times New Roman" w:hAnsi="Times New Roman"/>
              <w:sz w:val="20"/>
            </w:rPr>
          </w:rPrChange>
        </w:rPr>
        <w:t>with</w:t>
      </w:r>
      <w:r w:rsidR="006514D0">
        <w:rPr>
          <w:rFonts w:ascii="Times New Roman"/>
          <w:spacing w:val="13"/>
          <w:sz w:val="20"/>
          <w:rPrChange w:id="6989" w:author="Author" w:date="2015-07-30T15:37:00Z">
            <w:rPr>
              <w:rFonts w:ascii="Times New Roman" w:hAnsi="Times New Roman"/>
              <w:sz w:val="20"/>
            </w:rPr>
          </w:rPrChange>
        </w:rPr>
        <w:t xml:space="preserve"> </w:t>
      </w:r>
      <w:r w:rsidR="006514D0">
        <w:rPr>
          <w:rFonts w:ascii="Times New Roman"/>
          <w:sz w:val="20"/>
          <w:rPrChange w:id="6990" w:author="Author" w:date="2015-07-30T15:37:00Z">
            <w:rPr>
              <w:rFonts w:ascii="Times New Roman" w:hAnsi="Times New Roman"/>
              <w:sz w:val="20"/>
            </w:rPr>
          </w:rPrChange>
        </w:rPr>
        <w:t>the</w:t>
      </w:r>
      <w:r w:rsidR="006514D0">
        <w:rPr>
          <w:rFonts w:ascii="Times New Roman"/>
          <w:spacing w:val="12"/>
          <w:sz w:val="20"/>
          <w:rPrChange w:id="6991" w:author="Author" w:date="2015-07-30T15:37:00Z">
            <w:rPr>
              <w:rFonts w:ascii="Times New Roman" w:hAnsi="Times New Roman"/>
              <w:sz w:val="20"/>
            </w:rPr>
          </w:rPrChange>
        </w:rPr>
        <w:t xml:space="preserve"> </w:t>
      </w:r>
      <w:r w:rsidR="006514D0">
        <w:rPr>
          <w:rFonts w:ascii="Times New Roman"/>
          <w:sz w:val="20"/>
          <w:rPrChange w:id="6992" w:author="Author" w:date="2015-07-30T15:37:00Z">
            <w:rPr>
              <w:rFonts w:ascii="Times New Roman" w:hAnsi="Times New Roman"/>
              <w:sz w:val="20"/>
            </w:rPr>
          </w:rPrChange>
        </w:rPr>
        <w:t>10-year</w:t>
      </w:r>
      <w:r w:rsidR="006514D0">
        <w:rPr>
          <w:rFonts w:ascii="Times New Roman"/>
          <w:spacing w:val="15"/>
          <w:sz w:val="20"/>
          <w:rPrChange w:id="6993" w:author="Author" w:date="2015-07-30T15:37:00Z">
            <w:rPr>
              <w:rFonts w:ascii="Times New Roman" w:hAnsi="Times New Roman"/>
              <w:sz w:val="20"/>
            </w:rPr>
          </w:rPrChange>
        </w:rPr>
        <w:t xml:space="preserve"> </w:t>
      </w:r>
      <w:r w:rsidR="006514D0">
        <w:rPr>
          <w:rFonts w:ascii="Times New Roman"/>
          <w:sz w:val="20"/>
          <w:rPrChange w:id="6994" w:author="Author" w:date="2015-07-30T15:37:00Z">
            <w:rPr>
              <w:rFonts w:ascii="Times New Roman" w:hAnsi="Times New Roman"/>
              <w:sz w:val="20"/>
            </w:rPr>
          </w:rPrChange>
        </w:rPr>
        <w:t>framework</w:t>
      </w:r>
      <w:r w:rsidR="006514D0">
        <w:rPr>
          <w:rFonts w:ascii="Times New Roman"/>
          <w:spacing w:val="11"/>
          <w:sz w:val="20"/>
          <w:rPrChange w:id="6995" w:author="Author" w:date="2015-07-30T15:37:00Z">
            <w:rPr>
              <w:rFonts w:ascii="Times New Roman" w:hAnsi="Times New Roman"/>
              <w:sz w:val="20"/>
            </w:rPr>
          </w:rPrChange>
        </w:rPr>
        <w:t xml:space="preserve"> </w:t>
      </w:r>
      <w:r w:rsidR="006514D0">
        <w:rPr>
          <w:rFonts w:ascii="Times New Roman"/>
          <w:sz w:val="20"/>
          <w:rPrChange w:id="6996" w:author="Author" w:date="2015-07-30T15:37:00Z">
            <w:rPr>
              <w:rFonts w:ascii="Times New Roman" w:hAnsi="Times New Roman"/>
              <w:sz w:val="20"/>
            </w:rPr>
          </w:rPrChange>
        </w:rPr>
        <w:t>of</w:t>
      </w:r>
      <w:r w:rsidR="006514D0">
        <w:rPr>
          <w:rFonts w:ascii="Times New Roman"/>
          <w:w w:val="99"/>
          <w:sz w:val="20"/>
          <w:rPrChange w:id="6997" w:author="Author" w:date="2015-07-30T15:37:00Z">
            <w:rPr>
              <w:rFonts w:ascii="Times New Roman" w:hAnsi="Times New Roman"/>
              <w:sz w:val="20"/>
            </w:rPr>
          </w:rPrChange>
        </w:rPr>
        <w:t xml:space="preserve"> </w:t>
      </w:r>
      <w:r w:rsidR="006514D0">
        <w:rPr>
          <w:rFonts w:ascii="Times New Roman"/>
          <w:sz w:val="20"/>
          <w:rPrChange w:id="6998" w:author="Author" w:date="2015-07-30T15:37:00Z">
            <w:rPr>
              <w:rFonts w:ascii="Times New Roman" w:hAnsi="Times New Roman"/>
              <w:sz w:val="20"/>
            </w:rPr>
          </w:rPrChange>
        </w:rPr>
        <w:t>programmes on sustainable consumption and production, with developed countries taking the</w:t>
      </w:r>
      <w:r w:rsidR="006514D0">
        <w:rPr>
          <w:rFonts w:ascii="Times New Roman"/>
          <w:spacing w:val="-13"/>
          <w:sz w:val="20"/>
          <w:rPrChange w:id="6999" w:author="Author" w:date="2015-07-30T15:37:00Z">
            <w:rPr>
              <w:rFonts w:ascii="Times New Roman" w:hAnsi="Times New Roman"/>
              <w:sz w:val="20"/>
            </w:rPr>
          </w:rPrChange>
        </w:rPr>
        <w:t xml:space="preserve"> </w:t>
      </w:r>
      <w:r w:rsidR="006514D0">
        <w:rPr>
          <w:rFonts w:ascii="Times New Roman"/>
          <w:sz w:val="20"/>
          <w:rPrChange w:id="7000" w:author="Author" w:date="2015-07-30T15:37:00Z">
            <w:rPr>
              <w:rFonts w:ascii="Times New Roman" w:hAnsi="Times New Roman"/>
              <w:sz w:val="20"/>
            </w:rPr>
          </w:rPrChange>
        </w:rPr>
        <w:t>lead</w:t>
      </w:r>
      <w:del w:id="7001" w:author="Author" w:date="2015-07-30T15:37:00Z">
        <w:r w:rsidRPr="00B93DD0">
          <w:rPr>
            <w:rFonts w:ascii="Times New Roman" w:hAnsi="Times New Roman" w:cs="Times New Roman"/>
            <w:sz w:val="20"/>
            <w:szCs w:val="20"/>
          </w:rPr>
          <w:delText xml:space="preserve">  </w:delText>
        </w:r>
      </w:del>
    </w:p>
    <w:p w14:paraId="1B573264" w14:textId="2AA36202" w:rsidR="00804791" w:rsidRDefault="00B93DD0">
      <w:pPr>
        <w:pStyle w:val="ListParagraph"/>
        <w:numPr>
          <w:ilvl w:val="1"/>
          <w:numId w:val="20"/>
        </w:numPr>
        <w:tabs>
          <w:tab w:val="left" w:pos="528"/>
        </w:tabs>
        <w:spacing w:before="160" w:line="261" w:lineRule="auto"/>
        <w:ind w:right="115" w:hanging="427"/>
        <w:jc w:val="both"/>
        <w:rPr>
          <w:rFonts w:ascii="Times New Roman" w:eastAsia="Times New Roman" w:hAnsi="Times New Roman" w:cs="Times New Roman"/>
          <w:sz w:val="20"/>
          <w:szCs w:val="20"/>
        </w:rPr>
        <w:pPrChange w:id="7002" w:author="Author" w:date="2015-07-30T15:37:00Z">
          <w:pPr>
            <w:ind w:right="8"/>
            <w:jc w:val="both"/>
          </w:pPr>
        </w:pPrChange>
      </w:pPr>
      <w:del w:id="7003" w:author="Author" w:date="2015-07-30T15:37:00Z">
        <w:r w:rsidRPr="00B93DD0">
          <w:rPr>
            <w:rFonts w:ascii="Times New Roman" w:hAnsi="Times New Roman" w:cs="Times New Roman"/>
            <w:sz w:val="20"/>
            <w:szCs w:val="20"/>
          </w:rPr>
          <w:delText xml:space="preserve">8.5 </w:delText>
        </w:r>
        <w:r w:rsidRPr="00B93DD0">
          <w:rPr>
            <w:rFonts w:ascii="Times New Roman" w:hAnsi="Times New Roman" w:cs="Times New Roman"/>
            <w:sz w:val="20"/>
            <w:szCs w:val="20"/>
          </w:rPr>
          <w:tab/>
        </w:r>
      </w:del>
      <w:r w:rsidR="006514D0">
        <w:rPr>
          <w:rFonts w:ascii="Times New Roman"/>
          <w:sz w:val="20"/>
          <w:rPrChange w:id="7004" w:author="Author" w:date="2015-07-30T15:37:00Z">
            <w:rPr>
              <w:rFonts w:ascii="Times New Roman" w:hAnsi="Times New Roman"/>
              <w:sz w:val="20"/>
            </w:rPr>
          </w:rPrChange>
        </w:rPr>
        <w:t>By</w:t>
      </w:r>
      <w:r w:rsidR="006514D0">
        <w:rPr>
          <w:rFonts w:ascii="Times New Roman"/>
          <w:spacing w:val="24"/>
          <w:sz w:val="20"/>
          <w:rPrChange w:id="7005" w:author="Author" w:date="2015-07-30T15:37:00Z">
            <w:rPr>
              <w:rFonts w:ascii="Times New Roman" w:hAnsi="Times New Roman"/>
              <w:sz w:val="20"/>
            </w:rPr>
          </w:rPrChange>
        </w:rPr>
        <w:t xml:space="preserve"> </w:t>
      </w:r>
      <w:r w:rsidR="006514D0">
        <w:rPr>
          <w:rFonts w:ascii="Times New Roman"/>
          <w:sz w:val="20"/>
          <w:rPrChange w:id="7006" w:author="Author" w:date="2015-07-30T15:37:00Z">
            <w:rPr>
              <w:rFonts w:ascii="Times New Roman" w:hAnsi="Times New Roman"/>
              <w:sz w:val="20"/>
            </w:rPr>
          </w:rPrChange>
        </w:rPr>
        <w:t>2030,</w:t>
      </w:r>
      <w:r w:rsidR="006514D0">
        <w:rPr>
          <w:rFonts w:ascii="Times New Roman"/>
          <w:spacing w:val="28"/>
          <w:sz w:val="20"/>
          <w:rPrChange w:id="7007" w:author="Author" w:date="2015-07-30T15:37:00Z">
            <w:rPr>
              <w:rFonts w:ascii="Times New Roman" w:hAnsi="Times New Roman"/>
              <w:sz w:val="20"/>
            </w:rPr>
          </w:rPrChange>
        </w:rPr>
        <w:t xml:space="preserve"> </w:t>
      </w:r>
      <w:r w:rsidR="006514D0">
        <w:rPr>
          <w:rFonts w:ascii="Times New Roman"/>
          <w:sz w:val="20"/>
          <w:rPrChange w:id="7008" w:author="Author" w:date="2015-07-30T15:37:00Z">
            <w:rPr>
              <w:rFonts w:ascii="Times New Roman" w:hAnsi="Times New Roman"/>
              <w:sz w:val="20"/>
            </w:rPr>
          </w:rPrChange>
        </w:rPr>
        <w:t>achieve</w:t>
      </w:r>
      <w:r w:rsidR="006514D0">
        <w:rPr>
          <w:rFonts w:ascii="Times New Roman"/>
          <w:spacing w:val="28"/>
          <w:sz w:val="20"/>
          <w:rPrChange w:id="7009" w:author="Author" w:date="2015-07-30T15:37:00Z">
            <w:rPr>
              <w:rFonts w:ascii="Times New Roman" w:hAnsi="Times New Roman"/>
              <w:sz w:val="20"/>
            </w:rPr>
          </w:rPrChange>
        </w:rPr>
        <w:t xml:space="preserve"> </w:t>
      </w:r>
      <w:r w:rsidR="006514D0">
        <w:rPr>
          <w:rFonts w:ascii="Times New Roman"/>
          <w:sz w:val="20"/>
          <w:rPrChange w:id="7010" w:author="Author" w:date="2015-07-30T15:37:00Z">
            <w:rPr>
              <w:rFonts w:ascii="Times New Roman" w:hAnsi="Times New Roman"/>
              <w:sz w:val="20"/>
            </w:rPr>
          </w:rPrChange>
        </w:rPr>
        <w:t>full</w:t>
      </w:r>
      <w:r w:rsidR="006514D0">
        <w:rPr>
          <w:rFonts w:ascii="Times New Roman"/>
          <w:spacing w:val="28"/>
          <w:sz w:val="20"/>
          <w:rPrChange w:id="7011" w:author="Author" w:date="2015-07-30T15:37:00Z">
            <w:rPr>
              <w:rFonts w:ascii="Times New Roman" w:hAnsi="Times New Roman"/>
              <w:sz w:val="20"/>
            </w:rPr>
          </w:rPrChange>
        </w:rPr>
        <w:t xml:space="preserve"> </w:t>
      </w:r>
      <w:r w:rsidR="006514D0">
        <w:rPr>
          <w:rFonts w:ascii="Times New Roman"/>
          <w:sz w:val="20"/>
          <w:rPrChange w:id="7012" w:author="Author" w:date="2015-07-30T15:37:00Z">
            <w:rPr>
              <w:rFonts w:ascii="Times New Roman" w:hAnsi="Times New Roman"/>
              <w:sz w:val="20"/>
            </w:rPr>
          </w:rPrChange>
        </w:rPr>
        <w:t>and</w:t>
      </w:r>
      <w:r w:rsidR="006514D0">
        <w:rPr>
          <w:rFonts w:ascii="Times New Roman"/>
          <w:spacing w:val="29"/>
          <w:sz w:val="20"/>
          <w:rPrChange w:id="7013" w:author="Author" w:date="2015-07-30T15:37:00Z">
            <w:rPr>
              <w:rFonts w:ascii="Times New Roman" w:hAnsi="Times New Roman"/>
              <w:sz w:val="20"/>
            </w:rPr>
          </w:rPrChange>
        </w:rPr>
        <w:t xml:space="preserve"> </w:t>
      </w:r>
      <w:r w:rsidR="006514D0">
        <w:rPr>
          <w:rFonts w:ascii="Times New Roman"/>
          <w:sz w:val="20"/>
          <w:rPrChange w:id="7014" w:author="Author" w:date="2015-07-30T15:37:00Z">
            <w:rPr>
              <w:rFonts w:ascii="Times New Roman" w:hAnsi="Times New Roman"/>
              <w:sz w:val="20"/>
            </w:rPr>
          </w:rPrChange>
        </w:rPr>
        <w:t>productive</w:t>
      </w:r>
      <w:r w:rsidR="006514D0">
        <w:rPr>
          <w:rFonts w:ascii="Times New Roman"/>
          <w:spacing w:val="28"/>
          <w:sz w:val="20"/>
          <w:rPrChange w:id="7015" w:author="Author" w:date="2015-07-30T15:37:00Z">
            <w:rPr>
              <w:rFonts w:ascii="Times New Roman" w:hAnsi="Times New Roman"/>
              <w:sz w:val="20"/>
            </w:rPr>
          </w:rPrChange>
        </w:rPr>
        <w:t xml:space="preserve"> </w:t>
      </w:r>
      <w:r w:rsidR="006514D0">
        <w:rPr>
          <w:rFonts w:ascii="Times New Roman"/>
          <w:sz w:val="20"/>
          <w:rPrChange w:id="7016" w:author="Author" w:date="2015-07-30T15:37:00Z">
            <w:rPr>
              <w:rFonts w:ascii="Times New Roman" w:hAnsi="Times New Roman"/>
              <w:sz w:val="20"/>
            </w:rPr>
          </w:rPrChange>
        </w:rPr>
        <w:t>employment</w:t>
      </w:r>
      <w:r w:rsidR="006514D0">
        <w:rPr>
          <w:rFonts w:ascii="Times New Roman"/>
          <w:spacing w:val="28"/>
          <w:sz w:val="20"/>
          <w:rPrChange w:id="7017" w:author="Author" w:date="2015-07-30T15:37:00Z">
            <w:rPr>
              <w:rFonts w:ascii="Times New Roman" w:hAnsi="Times New Roman"/>
              <w:sz w:val="20"/>
            </w:rPr>
          </w:rPrChange>
        </w:rPr>
        <w:t xml:space="preserve"> </w:t>
      </w:r>
      <w:r w:rsidR="006514D0">
        <w:rPr>
          <w:rFonts w:ascii="Times New Roman"/>
          <w:sz w:val="20"/>
          <w:rPrChange w:id="7018" w:author="Author" w:date="2015-07-30T15:37:00Z">
            <w:rPr>
              <w:rFonts w:ascii="Times New Roman" w:hAnsi="Times New Roman"/>
              <w:sz w:val="20"/>
            </w:rPr>
          </w:rPrChange>
        </w:rPr>
        <w:t>and</w:t>
      </w:r>
      <w:r w:rsidR="006514D0">
        <w:rPr>
          <w:rFonts w:ascii="Times New Roman"/>
          <w:spacing w:val="29"/>
          <w:sz w:val="20"/>
          <w:rPrChange w:id="7019" w:author="Author" w:date="2015-07-30T15:37:00Z">
            <w:rPr>
              <w:rFonts w:ascii="Times New Roman" w:hAnsi="Times New Roman"/>
              <w:sz w:val="20"/>
            </w:rPr>
          </w:rPrChange>
        </w:rPr>
        <w:t xml:space="preserve"> </w:t>
      </w:r>
      <w:r w:rsidR="006514D0">
        <w:rPr>
          <w:rFonts w:ascii="Times New Roman"/>
          <w:sz w:val="20"/>
          <w:rPrChange w:id="7020" w:author="Author" w:date="2015-07-30T15:37:00Z">
            <w:rPr>
              <w:rFonts w:ascii="Times New Roman" w:hAnsi="Times New Roman"/>
              <w:sz w:val="20"/>
            </w:rPr>
          </w:rPrChange>
        </w:rPr>
        <w:t>decent</w:t>
      </w:r>
      <w:r w:rsidR="006514D0">
        <w:rPr>
          <w:rFonts w:ascii="Times New Roman"/>
          <w:spacing w:val="30"/>
          <w:sz w:val="20"/>
          <w:rPrChange w:id="7021" w:author="Author" w:date="2015-07-30T15:37:00Z">
            <w:rPr>
              <w:rFonts w:ascii="Times New Roman" w:hAnsi="Times New Roman"/>
              <w:sz w:val="20"/>
            </w:rPr>
          </w:rPrChange>
        </w:rPr>
        <w:t xml:space="preserve"> </w:t>
      </w:r>
      <w:r w:rsidR="006514D0">
        <w:rPr>
          <w:rFonts w:ascii="Times New Roman"/>
          <w:sz w:val="20"/>
          <w:rPrChange w:id="7022" w:author="Author" w:date="2015-07-30T15:37:00Z">
            <w:rPr>
              <w:rFonts w:ascii="Times New Roman" w:hAnsi="Times New Roman"/>
              <w:sz w:val="20"/>
            </w:rPr>
          </w:rPrChange>
        </w:rPr>
        <w:t>work</w:t>
      </w:r>
      <w:r w:rsidR="006514D0">
        <w:rPr>
          <w:rFonts w:ascii="Times New Roman"/>
          <w:spacing w:val="27"/>
          <w:sz w:val="20"/>
          <w:rPrChange w:id="7023" w:author="Author" w:date="2015-07-30T15:37:00Z">
            <w:rPr>
              <w:rFonts w:ascii="Times New Roman" w:hAnsi="Times New Roman"/>
              <w:sz w:val="20"/>
            </w:rPr>
          </w:rPrChange>
        </w:rPr>
        <w:t xml:space="preserve"> </w:t>
      </w:r>
      <w:r w:rsidR="006514D0">
        <w:rPr>
          <w:rFonts w:ascii="Times New Roman"/>
          <w:sz w:val="20"/>
          <w:rPrChange w:id="7024" w:author="Author" w:date="2015-07-30T15:37:00Z">
            <w:rPr>
              <w:rFonts w:ascii="Times New Roman" w:hAnsi="Times New Roman"/>
              <w:sz w:val="20"/>
            </w:rPr>
          </w:rPrChange>
        </w:rPr>
        <w:t>for</w:t>
      </w:r>
      <w:r w:rsidR="006514D0">
        <w:rPr>
          <w:rFonts w:ascii="Times New Roman"/>
          <w:spacing w:val="29"/>
          <w:sz w:val="20"/>
          <w:rPrChange w:id="7025" w:author="Author" w:date="2015-07-30T15:37:00Z">
            <w:rPr>
              <w:rFonts w:ascii="Times New Roman" w:hAnsi="Times New Roman"/>
              <w:sz w:val="20"/>
            </w:rPr>
          </w:rPrChange>
        </w:rPr>
        <w:t xml:space="preserve"> </w:t>
      </w:r>
      <w:r w:rsidR="006514D0">
        <w:rPr>
          <w:rFonts w:ascii="Times New Roman"/>
          <w:sz w:val="20"/>
          <w:rPrChange w:id="7026" w:author="Author" w:date="2015-07-30T15:37:00Z">
            <w:rPr>
              <w:rFonts w:ascii="Times New Roman" w:hAnsi="Times New Roman"/>
              <w:sz w:val="20"/>
            </w:rPr>
          </w:rPrChange>
        </w:rPr>
        <w:t>all</w:t>
      </w:r>
      <w:r w:rsidR="006514D0">
        <w:rPr>
          <w:rFonts w:ascii="Times New Roman"/>
          <w:spacing w:val="30"/>
          <w:sz w:val="20"/>
          <w:rPrChange w:id="7027" w:author="Author" w:date="2015-07-30T15:37:00Z">
            <w:rPr>
              <w:rFonts w:ascii="Times New Roman" w:hAnsi="Times New Roman"/>
              <w:sz w:val="20"/>
            </w:rPr>
          </w:rPrChange>
        </w:rPr>
        <w:t xml:space="preserve"> </w:t>
      </w:r>
      <w:r w:rsidR="006514D0">
        <w:rPr>
          <w:rFonts w:ascii="Times New Roman"/>
          <w:sz w:val="20"/>
          <w:rPrChange w:id="7028" w:author="Author" w:date="2015-07-30T15:37:00Z">
            <w:rPr>
              <w:rFonts w:ascii="Times New Roman" w:hAnsi="Times New Roman"/>
              <w:sz w:val="20"/>
            </w:rPr>
          </w:rPrChange>
        </w:rPr>
        <w:t>women</w:t>
      </w:r>
      <w:r w:rsidR="006514D0">
        <w:rPr>
          <w:rFonts w:ascii="Times New Roman"/>
          <w:spacing w:val="27"/>
          <w:sz w:val="20"/>
          <w:rPrChange w:id="7029" w:author="Author" w:date="2015-07-30T15:37:00Z">
            <w:rPr>
              <w:rFonts w:ascii="Times New Roman" w:hAnsi="Times New Roman"/>
              <w:sz w:val="20"/>
            </w:rPr>
          </w:rPrChange>
        </w:rPr>
        <w:t xml:space="preserve"> </w:t>
      </w:r>
      <w:r w:rsidR="006514D0">
        <w:rPr>
          <w:rFonts w:ascii="Times New Roman"/>
          <w:sz w:val="20"/>
          <w:rPrChange w:id="7030" w:author="Author" w:date="2015-07-30T15:37:00Z">
            <w:rPr>
              <w:rFonts w:ascii="Times New Roman" w:hAnsi="Times New Roman"/>
              <w:sz w:val="20"/>
            </w:rPr>
          </w:rPrChange>
        </w:rPr>
        <w:t>and</w:t>
      </w:r>
      <w:r w:rsidR="006514D0">
        <w:rPr>
          <w:rFonts w:ascii="Times New Roman"/>
          <w:spacing w:val="29"/>
          <w:sz w:val="20"/>
          <w:rPrChange w:id="7031" w:author="Author" w:date="2015-07-30T15:37:00Z">
            <w:rPr>
              <w:rFonts w:ascii="Times New Roman" w:hAnsi="Times New Roman"/>
              <w:sz w:val="20"/>
            </w:rPr>
          </w:rPrChange>
        </w:rPr>
        <w:t xml:space="preserve"> </w:t>
      </w:r>
      <w:r w:rsidR="006514D0">
        <w:rPr>
          <w:rFonts w:ascii="Times New Roman"/>
          <w:sz w:val="20"/>
          <w:rPrChange w:id="7032" w:author="Author" w:date="2015-07-30T15:37:00Z">
            <w:rPr>
              <w:rFonts w:ascii="Times New Roman" w:hAnsi="Times New Roman"/>
              <w:sz w:val="20"/>
            </w:rPr>
          </w:rPrChange>
        </w:rPr>
        <w:t>men,</w:t>
      </w:r>
      <w:r w:rsidR="006514D0">
        <w:rPr>
          <w:rFonts w:ascii="Times New Roman"/>
          <w:spacing w:val="28"/>
          <w:sz w:val="20"/>
          <w:rPrChange w:id="7033" w:author="Author" w:date="2015-07-30T15:37:00Z">
            <w:rPr>
              <w:rFonts w:ascii="Times New Roman" w:hAnsi="Times New Roman"/>
              <w:sz w:val="20"/>
            </w:rPr>
          </w:rPrChange>
        </w:rPr>
        <w:t xml:space="preserve"> </w:t>
      </w:r>
      <w:r w:rsidR="006514D0">
        <w:rPr>
          <w:rFonts w:ascii="Times New Roman"/>
          <w:sz w:val="20"/>
          <w:rPrChange w:id="7034" w:author="Author" w:date="2015-07-30T15:37:00Z">
            <w:rPr>
              <w:rFonts w:ascii="Times New Roman" w:hAnsi="Times New Roman"/>
              <w:sz w:val="20"/>
            </w:rPr>
          </w:rPrChange>
        </w:rPr>
        <w:t>including</w:t>
      </w:r>
      <w:r w:rsidR="006514D0">
        <w:rPr>
          <w:rFonts w:ascii="Times New Roman"/>
          <w:spacing w:val="29"/>
          <w:sz w:val="20"/>
          <w:rPrChange w:id="7035" w:author="Author" w:date="2015-07-30T15:37:00Z">
            <w:rPr>
              <w:rFonts w:ascii="Times New Roman" w:hAnsi="Times New Roman"/>
              <w:sz w:val="20"/>
            </w:rPr>
          </w:rPrChange>
        </w:rPr>
        <w:t xml:space="preserve"> </w:t>
      </w:r>
      <w:r w:rsidR="006514D0">
        <w:rPr>
          <w:rFonts w:ascii="Times New Roman"/>
          <w:sz w:val="20"/>
          <w:rPrChange w:id="7036" w:author="Author" w:date="2015-07-30T15:37:00Z">
            <w:rPr>
              <w:rFonts w:ascii="Times New Roman" w:hAnsi="Times New Roman"/>
              <w:sz w:val="20"/>
            </w:rPr>
          </w:rPrChange>
        </w:rPr>
        <w:t>for</w:t>
      </w:r>
      <w:r w:rsidR="006514D0">
        <w:rPr>
          <w:rFonts w:ascii="Times New Roman"/>
          <w:w w:val="99"/>
          <w:sz w:val="20"/>
          <w:rPrChange w:id="7037" w:author="Author" w:date="2015-07-30T15:37:00Z">
            <w:rPr>
              <w:rFonts w:ascii="Times New Roman" w:hAnsi="Times New Roman"/>
              <w:sz w:val="20"/>
            </w:rPr>
          </w:rPrChange>
        </w:rPr>
        <w:t xml:space="preserve"> </w:t>
      </w:r>
      <w:r w:rsidR="006514D0">
        <w:rPr>
          <w:rFonts w:ascii="Times New Roman"/>
          <w:sz w:val="20"/>
          <w:rPrChange w:id="7038" w:author="Author" w:date="2015-07-30T15:37:00Z">
            <w:rPr>
              <w:rFonts w:ascii="Times New Roman" w:hAnsi="Times New Roman"/>
              <w:sz w:val="20"/>
            </w:rPr>
          </w:rPrChange>
        </w:rPr>
        <w:t xml:space="preserve">young people and persons with disabilities, and equal pay for work </w:t>
      </w:r>
      <w:r w:rsidR="006514D0">
        <w:rPr>
          <w:rFonts w:ascii="Times New Roman"/>
          <w:spacing w:val="4"/>
          <w:sz w:val="20"/>
          <w:rPrChange w:id="7039" w:author="Author" w:date="2015-07-30T15:37:00Z">
            <w:rPr>
              <w:rFonts w:ascii="Times New Roman" w:hAnsi="Times New Roman"/>
              <w:sz w:val="20"/>
            </w:rPr>
          </w:rPrChange>
        </w:rPr>
        <w:t xml:space="preserve">of </w:t>
      </w:r>
      <w:r w:rsidR="006514D0">
        <w:rPr>
          <w:rFonts w:ascii="Times New Roman"/>
          <w:sz w:val="20"/>
          <w:rPrChange w:id="7040" w:author="Author" w:date="2015-07-30T15:37:00Z">
            <w:rPr>
              <w:rFonts w:ascii="Times New Roman" w:hAnsi="Times New Roman"/>
              <w:sz w:val="20"/>
            </w:rPr>
          </w:rPrChange>
        </w:rPr>
        <w:t>equal</w:t>
      </w:r>
      <w:r w:rsidR="006514D0">
        <w:rPr>
          <w:rFonts w:ascii="Times New Roman"/>
          <w:spacing w:val="-9"/>
          <w:sz w:val="20"/>
          <w:rPrChange w:id="7041" w:author="Author" w:date="2015-07-30T15:37:00Z">
            <w:rPr>
              <w:rFonts w:ascii="Times New Roman" w:hAnsi="Times New Roman"/>
              <w:sz w:val="20"/>
            </w:rPr>
          </w:rPrChange>
        </w:rPr>
        <w:t xml:space="preserve"> </w:t>
      </w:r>
      <w:r w:rsidR="006514D0">
        <w:rPr>
          <w:rFonts w:ascii="Times New Roman"/>
          <w:sz w:val="20"/>
          <w:rPrChange w:id="7042" w:author="Author" w:date="2015-07-30T15:37:00Z">
            <w:rPr>
              <w:rFonts w:ascii="Times New Roman" w:hAnsi="Times New Roman"/>
              <w:sz w:val="20"/>
            </w:rPr>
          </w:rPrChange>
        </w:rPr>
        <w:t>value</w:t>
      </w:r>
      <w:del w:id="7043" w:author="Author" w:date="2015-07-30T15:37:00Z">
        <w:r w:rsidRPr="00B93DD0">
          <w:rPr>
            <w:rFonts w:ascii="Times New Roman" w:hAnsi="Times New Roman" w:cs="Times New Roman"/>
            <w:sz w:val="20"/>
            <w:szCs w:val="20"/>
          </w:rPr>
          <w:delText xml:space="preserve"> </w:delText>
        </w:r>
      </w:del>
    </w:p>
    <w:p w14:paraId="7B34F826" w14:textId="169A559B" w:rsidR="00804791" w:rsidRDefault="00B93DD0">
      <w:pPr>
        <w:pStyle w:val="ListParagraph"/>
        <w:numPr>
          <w:ilvl w:val="1"/>
          <w:numId w:val="20"/>
        </w:numPr>
        <w:tabs>
          <w:tab w:val="left" w:pos="528"/>
        </w:tabs>
        <w:spacing w:before="158"/>
        <w:ind w:hanging="427"/>
        <w:rPr>
          <w:rFonts w:ascii="Times New Roman" w:eastAsia="Times New Roman" w:hAnsi="Times New Roman" w:cs="Times New Roman"/>
          <w:sz w:val="20"/>
          <w:szCs w:val="20"/>
        </w:rPr>
        <w:pPrChange w:id="7044" w:author="Author" w:date="2015-07-30T15:37:00Z">
          <w:pPr>
            <w:ind w:right="8"/>
            <w:jc w:val="both"/>
          </w:pPr>
        </w:pPrChange>
      </w:pPr>
      <w:del w:id="7045" w:author="Author" w:date="2015-07-30T15:37:00Z">
        <w:r w:rsidRPr="00B93DD0">
          <w:rPr>
            <w:rFonts w:ascii="Times New Roman" w:hAnsi="Times New Roman" w:cs="Times New Roman"/>
            <w:sz w:val="20"/>
            <w:szCs w:val="20"/>
          </w:rPr>
          <w:delText xml:space="preserve">8.6 </w:delText>
        </w:r>
        <w:r w:rsidRPr="00B93DD0">
          <w:rPr>
            <w:rFonts w:ascii="Times New Roman" w:hAnsi="Times New Roman" w:cs="Times New Roman"/>
            <w:sz w:val="20"/>
            <w:szCs w:val="20"/>
          </w:rPr>
          <w:tab/>
        </w:r>
      </w:del>
      <w:r w:rsidR="006514D0">
        <w:rPr>
          <w:rFonts w:ascii="Times New Roman"/>
          <w:sz w:val="20"/>
          <w:rPrChange w:id="7046" w:author="Author" w:date="2015-07-30T15:37:00Z">
            <w:rPr>
              <w:rFonts w:ascii="Times New Roman" w:hAnsi="Times New Roman"/>
              <w:sz w:val="20"/>
            </w:rPr>
          </w:rPrChange>
        </w:rPr>
        <w:t>By 2020, substantially reduce the proportion of youth not in employment, education or</w:t>
      </w:r>
      <w:r w:rsidR="006514D0">
        <w:rPr>
          <w:rFonts w:ascii="Times New Roman"/>
          <w:spacing w:val="-17"/>
          <w:sz w:val="20"/>
          <w:rPrChange w:id="7047" w:author="Author" w:date="2015-07-30T15:37:00Z">
            <w:rPr>
              <w:rFonts w:ascii="Times New Roman" w:hAnsi="Times New Roman"/>
              <w:sz w:val="20"/>
            </w:rPr>
          </w:rPrChange>
        </w:rPr>
        <w:t xml:space="preserve"> </w:t>
      </w:r>
      <w:r w:rsidR="006514D0">
        <w:rPr>
          <w:rFonts w:ascii="Times New Roman"/>
          <w:sz w:val="20"/>
          <w:rPrChange w:id="7048" w:author="Author" w:date="2015-07-30T15:37:00Z">
            <w:rPr>
              <w:rFonts w:ascii="Times New Roman" w:hAnsi="Times New Roman"/>
              <w:sz w:val="20"/>
            </w:rPr>
          </w:rPrChange>
        </w:rPr>
        <w:t>training</w:t>
      </w:r>
      <w:del w:id="7049" w:author="Author" w:date="2015-07-30T15:37:00Z">
        <w:r w:rsidRPr="00B93DD0">
          <w:rPr>
            <w:rFonts w:ascii="Times New Roman" w:hAnsi="Times New Roman" w:cs="Times New Roman"/>
            <w:sz w:val="20"/>
            <w:szCs w:val="20"/>
          </w:rPr>
          <w:delText xml:space="preserve">  </w:delText>
        </w:r>
      </w:del>
    </w:p>
    <w:p w14:paraId="3A20B122" w14:textId="39D2D89A" w:rsidR="00804791" w:rsidRDefault="00B93DD0">
      <w:pPr>
        <w:rPr>
          <w:ins w:id="7050" w:author="Author" w:date="2015-07-30T15:37:00Z"/>
          <w:rFonts w:ascii="Times New Roman" w:eastAsia="Times New Roman" w:hAnsi="Times New Roman" w:cs="Times New Roman"/>
          <w:sz w:val="20"/>
          <w:szCs w:val="20"/>
        </w:rPr>
        <w:sectPr w:rsidR="00804791">
          <w:pgSz w:w="12240" w:h="15840"/>
          <w:pgMar w:top="1380" w:right="1340" w:bottom="1200" w:left="1340" w:header="0" w:footer="1015" w:gutter="0"/>
          <w:cols w:space="720"/>
        </w:sectPr>
      </w:pPr>
      <w:del w:id="7051" w:author="Author" w:date="2015-07-30T15:37:00Z">
        <w:r w:rsidRPr="00B93DD0">
          <w:rPr>
            <w:rFonts w:ascii="Times New Roman" w:hAnsi="Times New Roman" w:cs="Times New Roman"/>
            <w:sz w:val="20"/>
            <w:szCs w:val="20"/>
          </w:rPr>
          <w:delText xml:space="preserve">8.7 </w:delText>
        </w:r>
        <w:r w:rsidRPr="00B93DD0">
          <w:rPr>
            <w:rFonts w:ascii="Times New Roman" w:hAnsi="Times New Roman" w:cs="Times New Roman"/>
            <w:sz w:val="20"/>
            <w:szCs w:val="20"/>
          </w:rPr>
          <w:tab/>
        </w:r>
      </w:del>
    </w:p>
    <w:p w14:paraId="13382B6A" w14:textId="68CC55BF" w:rsidR="00804791" w:rsidRDefault="006514D0">
      <w:pPr>
        <w:pStyle w:val="ListParagraph"/>
        <w:numPr>
          <w:ilvl w:val="1"/>
          <w:numId w:val="20"/>
        </w:numPr>
        <w:tabs>
          <w:tab w:val="left" w:pos="528"/>
        </w:tabs>
        <w:spacing w:before="53" w:line="259" w:lineRule="auto"/>
        <w:ind w:right="115" w:hanging="427"/>
        <w:jc w:val="both"/>
        <w:rPr>
          <w:rFonts w:ascii="Times New Roman" w:eastAsia="Times New Roman" w:hAnsi="Times New Roman" w:cs="Times New Roman"/>
          <w:sz w:val="20"/>
          <w:szCs w:val="20"/>
        </w:rPr>
        <w:pPrChange w:id="7052" w:author="Author" w:date="2015-07-30T15:37:00Z">
          <w:pPr>
            <w:ind w:right="8"/>
            <w:jc w:val="both"/>
          </w:pPr>
        </w:pPrChange>
      </w:pPr>
      <w:r>
        <w:rPr>
          <w:rFonts w:ascii="Times New Roman"/>
          <w:sz w:val="20"/>
          <w:rPrChange w:id="7053" w:author="Author" w:date="2015-07-30T15:37:00Z">
            <w:rPr>
              <w:rFonts w:ascii="Times New Roman" w:hAnsi="Times New Roman"/>
              <w:sz w:val="20"/>
            </w:rPr>
          </w:rPrChange>
        </w:rPr>
        <w:t>Take</w:t>
      </w:r>
      <w:r>
        <w:rPr>
          <w:rFonts w:ascii="Times New Roman"/>
          <w:spacing w:val="14"/>
          <w:sz w:val="20"/>
          <w:rPrChange w:id="7054" w:author="Author" w:date="2015-07-30T15:37:00Z">
            <w:rPr>
              <w:rFonts w:ascii="Times New Roman" w:hAnsi="Times New Roman"/>
              <w:sz w:val="20"/>
            </w:rPr>
          </w:rPrChange>
        </w:rPr>
        <w:t xml:space="preserve"> </w:t>
      </w:r>
      <w:r>
        <w:rPr>
          <w:rFonts w:ascii="Times New Roman"/>
          <w:sz w:val="20"/>
          <w:rPrChange w:id="7055" w:author="Author" w:date="2015-07-30T15:37:00Z">
            <w:rPr>
              <w:rFonts w:ascii="Times New Roman" w:hAnsi="Times New Roman"/>
              <w:sz w:val="20"/>
            </w:rPr>
          </w:rPrChange>
        </w:rPr>
        <w:t>immediate</w:t>
      </w:r>
      <w:r>
        <w:rPr>
          <w:rFonts w:ascii="Times New Roman"/>
          <w:spacing w:val="14"/>
          <w:sz w:val="20"/>
          <w:rPrChange w:id="7056" w:author="Author" w:date="2015-07-30T15:37:00Z">
            <w:rPr>
              <w:rFonts w:ascii="Times New Roman" w:hAnsi="Times New Roman"/>
              <w:sz w:val="20"/>
            </w:rPr>
          </w:rPrChange>
        </w:rPr>
        <w:t xml:space="preserve"> </w:t>
      </w:r>
      <w:r>
        <w:rPr>
          <w:rFonts w:ascii="Times New Roman"/>
          <w:sz w:val="20"/>
          <w:rPrChange w:id="7057" w:author="Author" w:date="2015-07-30T15:37:00Z">
            <w:rPr>
              <w:rFonts w:ascii="Times New Roman" w:hAnsi="Times New Roman"/>
              <w:sz w:val="20"/>
            </w:rPr>
          </w:rPrChange>
        </w:rPr>
        <w:t>and</w:t>
      </w:r>
      <w:r>
        <w:rPr>
          <w:rFonts w:ascii="Times New Roman"/>
          <w:spacing w:val="14"/>
          <w:sz w:val="20"/>
          <w:rPrChange w:id="7058" w:author="Author" w:date="2015-07-30T15:37:00Z">
            <w:rPr>
              <w:rFonts w:ascii="Times New Roman" w:hAnsi="Times New Roman"/>
              <w:sz w:val="20"/>
            </w:rPr>
          </w:rPrChange>
        </w:rPr>
        <w:t xml:space="preserve"> </w:t>
      </w:r>
      <w:r>
        <w:rPr>
          <w:rFonts w:ascii="Times New Roman"/>
          <w:sz w:val="20"/>
          <w:rPrChange w:id="7059" w:author="Author" w:date="2015-07-30T15:37:00Z">
            <w:rPr>
              <w:rFonts w:ascii="Times New Roman" w:hAnsi="Times New Roman"/>
              <w:sz w:val="20"/>
            </w:rPr>
          </w:rPrChange>
        </w:rPr>
        <w:t>effective</w:t>
      </w:r>
      <w:r>
        <w:rPr>
          <w:rFonts w:ascii="Times New Roman"/>
          <w:spacing w:val="16"/>
          <w:sz w:val="20"/>
          <w:rPrChange w:id="7060" w:author="Author" w:date="2015-07-30T15:37:00Z">
            <w:rPr>
              <w:rFonts w:ascii="Times New Roman" w:hAnsi="Times New Roman"/>
              <w:sz w:val="20"/>
            </w:rPr>
          </w:rPrChange>
        </w:rPr>
        <w:t xml:space="preserve"> </w:t>
      </w:r>
      <w:r>
        <w:rPr>
          <w:rFonts w:ascii="Times New Roman"/>
          <w:sz w:val="20"/>
          <w:rPrChange w:id="7061" w:author="Author" w:date="2015-07-30T15:37:00Z">
            <w:rPr>
              <w:rFonts w:ascii="Times New Roman" w:hAnsi="Times New Roman"/>
              <w:sz w:val="20"/>
            </w:rPr>
          </w:rPrChange>
        </w:rPr>
        <w:t>measures</w:t>
      </w:r>
      <w:r>
        <w:rPr>
          <w:rFonts w:ascii="Times New Roman"/>
          <w:spacing w:val="13"/>
          <w:sz w:val="20"/>
          <w:rPrChange w:id="7062" w:author="Author" w:date="2015-07-30T15:37:00Z">
            <w:rPr>
              <w:rFonts w:ascii="Times New Roman" w:hAnsi="Times New Roman"/>
              <w:sz w:val="20"/>
            </w:rPr>
          </w:rPrChange>
        </w:rPr>
        <w:t xml:space="preserve"> </w:t>
      </w:r>
      <w:r>
        <w:rPr>
          <w:rFonts w:ascii="Times New Roman"/>
          <w:sz w:val="20"/>
          <w:rPrChange w:id="7063" w:author="Author" w:date="2015-07-30T15:37:00Z">
            <w:rPr>
              <w:rFonts w:ascii="Times New Roman" w:hAnsi="Times New Roman"/>
              <w:sz w:val="20"/>
            </w:rPr>
          </w:rPrChange>
        </w:rPr>
        <w:t>to</w:t>
      </w:r>
      <w:r>
        <w:rPr>
          <w:rFonts w:ascii="Times New Roman"/>
          <w:spacing w:val="14"/>
          <w:sz w:val="20"/>
          <w:rPrChange w:id="7064" w:author="Author" w:date="2015-07-30T15:37:00Z">
            <w:rPr>
              <w:rFonts w:ascii="Times New Roman" w:hAnsi="Times New Roman"/>
              <w:sz w:val="20"/>
            </w:rPr>
          </w:rPrChange>
        </w:rPr>
        <w:t xml:space="preserve"> </w:t>
      </w:r>
      <w:r>
        <w:rPr>
          <w:rFonts w:ascii="Times New Roman"/>
          <w:sz w:val="20"/>
          <w:rPrChange w:id="7065" w:author="Author" w:date="2015-07-30T15:37:00Z">
            <w:rPr>
              <w:rFonts w:ascii="Times New Roman" w:hAnsi="Times New Roman"/>
              <w:sz w:val="20"/>
            </w:rPr>
          </w:rPrChange>
        </w:rPr>
        <w:t>secure</w:t>
      </w:r>
      <w:r>
        <w:rPr>
          <w:rFonts w:ascii="Times New Roman"/>
          <w:spacing w:val="14"/>
          <w:sz w:val="20"/>
          <w:rPrChange w:id="7066" w:author="Author" w:date="2015-07-30T15:37:00Z">
            <w:rPr>
              <w:rFonts w:ascii="Times New Roman" w:hAnsi="Times New Roman"/>
              <w:sz w:val="20"/>
            </w:rPr>
          </w:rPrChange>
        </w:rPr>
        <w:t xml:space="preserve"> </w:t>
      </w:r>
      <w:r>
        <w:rPr>
          <w:rFonts w:ascii="Times New Roman"/>
          <w:sz w:val="20"/>
          <w:rPrChange w:id="7067" w:author="Author" w:date="2015-07-30T15:37:00Z">
            <w:rPr>
              <w:rFonts w:ascii="Times New Roman" w:hAnsi="Times New Roman"/>
              <w:sz w:val="20"/>
            </w:rPr>
          </w:rPrChange>
        </w:rPr>
        <w:t>the</w:t>
      </w:r>
      <w:r>
        <w:rPr>
          <w:rFonts w:ascii="Times New Roman"/>
          <w:spacing w:val="14"/>
          <w:sz w:val="20"/>
          <w:rPrChange w:id="7068" w:author="Author" w:date="2015-07-30T15:37:00Z">
            <w:rPr>
              <w:rFonts w:ascii="Times New Roman" w:hAnsi="Times New Roman"/>
              <w:sz w:val="20"/>
            </w:rPr>
          </w:rPrChange>
        </w:rPr>
        <w:t xml:space="preserve"> </w:t>
      </w:r>
      <w:r>
        <w:rPr>
          <w:rFonts w:ascii="Times New Roman"/>
          <w:sz w:val="20"/>
          <w:rPrChange w:id="7069" w:author="Author" w:date="2015-07-30T15:37:00Z">
            <w:rPr>
              <w:rFonts w:ascii="Times New Roman" w:hAnsi="Times New Roman"/>
              <w:sz w:val="20"/>
            </w:rPr>
          </w:rPrChange>
        </w:rPr>
        <w:t>prohibition</w:t>
      </w:r>
      <w:r>
        <w:rPr>
          <w:rFonts w:ascii="Times New Roman"/>
          <w:spacing w:val="12"/>
          <w:sz w:val="20"/>
          <w:rPrChange w:id="7070" w:author="Author" w:date="2015-07-30T15:37:00Z">
            <w:rPr>
              <w:rFonts w:ascii="Times New Roman" w:hAnsi="Times New Roman"/>
              <w:sz w:val="20"/>
            </w:rPr>
          </w:rPrChange>
        </w:rPr>
        <w:t xml:space="preserve"> </w:t>
      </w:r>
      <w:r>
        <w:rPr>
          <w:rFonts w:ascii="Times New Roman"/>
          <w:sz w:val="20"/>
          <w:rPrChange w:id="7071" w:author="Author" w:date="2015-07-30T15:37:00Z">
            <w:rPr>
              <w:rFonts w:ascii="Times New Roman" w:hAnsi="Times New Roman"/>
              <w:sz w:val="20"/>
            </w:rPr>
          </w:rPrChange>
        </w:rPr>
        <w:t>and</w:t>
      </w:r>
      <w:r>
        <w:rPr>
          <w:rFonts w:ascii="Times New Roman"/>
          <w:spacing w:val="14"/>
          <w:sz w:val="20"/>
          <w:rPrChange w:id="7072" w:author="Author" w:date="2015-07-30T15:37:00Z">
            <w:rPr>
              <w:rFonts w:ascii="Times New Roman" w:hAnsi="Times New Roman"/>
              <w:sz w:val="20"/>
            </w:rPr>
          </w:rPrChange>
        </w:rPr>
        <w:t xml:space="preserve"> </w:t>
      </w:r>
      <w:r>
        <w:rPr>
          <w:rFonts w:ascii="Times New Roman"/>
          <w:sz w:val="20"/>
          <w:rPrChange w:id="7073" w:author="Author" w:date="2015-07-30T15:37:00Z">
            <w:rPr>
              <w:rFonts w:ascii="Times New Roman" w:hAnsi="Times New Roman"/>
              <w:sz w:val="20"/>
            </w:rPr>
          </w:rPrChange>
        </w:rPr>
        <w:t>elimination</w:t>
      </w:r>
      <w:r>
        <w:rPr>
          <w:rFonts w:ascii="Times New Roman"/>
          <w:spacing w:val="12"/>
          <w:sz w:val="20"/>
          <w:rPrChange w:id="7074" w:author="Author" w:date="2015-07-30T15:37:00Z">
            <w:rPr>
              <w:rFonts w:ascii="Times New Roman" w:hAnsi="Times New Roman"/>
              <w:sz w:val="20"/>
            </w:rPr>
          </w:rPrChange>
        </w:rPr>
        <w:t xml:space="preserve"> </w:t>
      </w:r>
      <w:r>
        <w:rPr>
          <w:rFonts w:ascii="Times New Roman"/>
          <w:sz w:val="20"/>
          <w:rPrChange w:id="7075" w:author="Author" w:date="2015-07-30T15:37:00Z">
            <w:rPr>
              <w:rFonts w:ascii="Times New Roman" w:hAnsi="Times New Roman"/>
              <w:sz w:val="20"/>
            </w:rPr>
          </w:rPrChange>
        </w:rPr>
        <w:t>of</w:t>
      </w:r>
      <w:r>
        <w:rPr>
          <w:rFonts w:ascii="Times New Roman"/>
          <w:spacing w:val="12"/>
          <w:sz w:val="20"/>
          <w:rPrChange w:id="7076" w:author="Author" w:date="2015-07-30T15:37:00Z">
            <w:rPr>
              <w:rFonts w:ascii="Times New Roman" w:hAnsi="Times New Roman"/>
              <w:sz w:val="20"/>
            </w:rPr>
          </w:rPrChange>
        </w:rPr>
        <w:t xml:space="preserve"> </w:t>
      </w:r>
      <w:r>
        <w:rPr>
          <w:rFonts w:ascii="Times New Roman"/>
          <w:sz w:val="20"/>
          <w:rPrChange w:id="7077" w:author="Author" w:date="2015-07-30T15:37:00Z">
            <w:rPr>
              <w:rFonts w:ascii="Times New Roman" w:hAnsi="Times New Roman"/>
              <w:sz w:val="20"/>
            </w:rPr>
          </w:rPrChange>
        </w:rPr>
        <w:t>the</w:t>
      </w:r>
      <w:r>
        <w:rPr>
          <w:rFonts w:ascii="Times New Roman"/>
          <w:spacing w:val="16"/>
          <w:sz w:val="20"/>
          <w:rPrChange w:id="7078" w:author="Author" w:date="2015-07-30T15:37:00Z">
            <w:rPr>
              <w:rFonts w:ascii="Times New Roman" w:hAnsi="Times New Roman"/>
              <w:sz w:val="20"/>
            </w:rPr>
          </w:rPrChange>
        </w:rPr>
        <w:t xml:space="preserve"> </w:t>
      </w:r>
      <w:r>
        <w:rPr>
          <w:rFonts w:ascii="Times New Roman"/>
          <w:sz w:val="20"/>
          <w:rPrChange w:id="7079" w:author="Author" w:date="2015-07-30T15:37:00Z">
            <w:rPr>
              <w:rFonts w:ascii="Times New Roman" w:hAnsi="Times New Roman"/>
              <w:sz w:val="20"/>
            </w:rPr>
          </w:rPrChange>
        </w:rPr>
        <w:t>worst</w:t>
      </w:r>
      <w:r>
        <w:rPr>
          <w:rFonts w:ascii="Times New Roman"/>
          <w:spacing w:val="16"/>
          <w:sz w:val="20"/>
          <w:rPrChange w:id="7080" w:author="Author" w:date="2015-07-30T15:37:00Z">
            <w:rPr>
              <w:rFonts w:ascii="Times New Roman" w:hAnsi="Times New Roman"/>
              <w:sz w:val="20"/>
            </w:rPr>
          </w:rPrChange>
        </w:rPr>
        <w:t xml:space="preserve"> </w:t>
      </w:r>
      <w:r>
        <w:rPr>
          <w:rFonts w:ascii="Times New Roman"/>
          <w:sz w:val="20"/>
          <w:rPrChange w:id="7081" w:author="Author" w:date="2015-07-30T15:37:00Z">
            <w:rPr>
              <w:rFonts w:ascii="Times New Roman" w:hAnsi="Times New Roman"/>
              <w:sz w:val="20"/>
            </w:rPr>
          </w:rPrChange>
        </w:rPr>
        <w:t>forms</w:t>
      </w:r>
      <w:r>
        <w:rPr>
          <w:rFonts w:ascii="Times New Roman"/>
          <w:spacing w:val="13"/>
          <w:sz w:val="20"/>
          <w:rPrChange w:id="7082" w:author="Author" w:date="2015-07-30T15:37:00Z">
            <w:rPr>
              <w:rFonts w:ascii="Times New Roman" w:hAnsi="Times New Roman"/>
              <w:sz w:val="20"/>
            </w:rPr>
          </w:rPrChange>
        </w:rPr>
        <w:t xml:space="preserve"> </w:t>
      </w:r>
      <w:r>
        <w:rPr>
          <w:rFonts w:ascii="Times New Roman"/>
          <w:sz w:val="20"/>
          <w:rPrChange w:id="7083" w:author="Author" w:date="2015-07-30T15:37:00Z">
            <w:rPr>
              <w:rFonts w:ascii="Times New Roman" w:hAnsi="Times New Roman"/>
              <w:sz w:val="20"/>
            </w:rPr>
          </w:rPrChange>
        </w:rPr>
        <w:t>of</w:t>
      </w:r>
      <w:r>
        <w:rPr>
          <w:rFonts w:ascii="Times New Roman"/>
          <w:spacing w:val="12"/>
          <w:sz w:val="20"/>
          <w:rPrChange w:id="7084" w:author="Author" w:date="2015-07-30T15:37:00Z">
            <w:rPr>
              <w:rFonts w:ascii="Times New Roman" w:hAnsi="Times New Roman"/>
              <w:sz w:val="20"/>
            </w:rPr>
          </w:rPrChange>
        </w:rPr>
        <w:t xml:space="preserve"> </w:t>
      </w:r>
      <w:r>
        <w:rPr>
          <w:rFonts w:ascii="Times New Roman"/>
          <w:sz w:val="20"/>
          <w:rPrChange w:id="7085" w:author="Author" w:date="2015-07-30T15:37:00Z">
            <w:rPr>
              <w:rFonts w:ascii="Times New Roman" w:hAnsi="Times New Roman"/>
              <w:sz w:val="20"/>
            </w:rPr>
          </w:rPrChange>
        </w:rPr>
        <w:t>child</w:t>
      </w:r>
      <w:r>
        <w:rPr>
          <w:rFonts w:ascii="Times New Roman"/>
          <w:w w:val="99"/>
          <w:sz w:val="20"/>
          <w:rPrChange w:id="7086" w:author="Author" w:date="2015-07-30T15:37:00Z">
            <w:rPr>
              <w:rFonts w:ascii="Times New Roman" w:hAnsi="Times New Roman"/>
              <w:sz w:val="20"/>
            </w:rPr>
          </w:rPrChange>
        </w:rPr>
        <w:t xml:space="preserve"> </w:t>
      </w:r>
      <w:r>
        <w:rPr>
          <w:rFonts w:ascii="Times New Roman"/>
          <w:sz w:val="20"/>
          <w:rPrChange w:id="7087" w:author="Author" w:date="2015-07-30T15:37:00Z">
            <w:rPr>
              <w:rFonts w:ascii="Times New Roman" w:hAnsi="Times New Roman"/>
              <w:sz w:val="20"/>
            </w:rPr>
          </w:rPrChange>
        </w:rPr>
        <w:t>labour,</w:t>
      </w:r>
      <w:r>
        <w:rPr>
          <w:rFonts w:ascii="Times New Roman"/>
          <w:spacing w:val="15"/>
          <w:sz w:val="20"/>
          <w:rPrChange w:id="7088" w:author="Author" w:date="2015-07-30T15:37:00Z">
            <w:rPr>
              <w:rFonts w:ascii="Times New Roman" w:hAnsi="Times New Roman"/>
              <w:sz w:val="20"/>
            </w:rPr>
          </w:rPrChange>
        </w:rPr>
        <w:t xml:space="preserve"> </w:t>
      </w:r>
      <w:r>
        <w:rPr>
          <w:rFonts w:ascii="Times New Roman"/>
          <w:sz w:val="20"/>
          <w:rPrChange w:id="7089" w:author="Author" w:date="2015-07-30T15:37:00Z">
            <w:rPr>
              <w:rFonts w:ascii="Times New Roman" w:hAnsi="Times New Roman"/>
              <w:sz w:val="20"/>
            </w:rPr>
          </w:rPrChange>
        </w:rPr>
        <w:t>eradicate</w:t>
      </w:r>
      <w:r>
        <w:rPr>
          <w:rFonts w:ascii="Times New Roman"/>
          <w:spacing w:val="15"/>
          <w:sz w:val="20"/>
          <w:rPrChange w:id="7090" w:author="Author" w:date="2015-07-30T15:37:00Z">
            <w:rPr>
              <w:rFonts w:ascii="Times New Roman" w:hAnsi="Times New Roman"/>
              <w:sz w:val="20"/>
            </w:rPr>
          </w:rPrChange>
        </w:rPr>
        <w:t xml:space="preserve"> </w:t>
      </w:r>
      <w:r>
        <w:rPr>
          <w:rFonts w:ascii="Times New Roman"/>
          <w:sz w:val="20"/>
          <w:rPrChange w:id="7091" w:author="Author" w:date="2015-07-30T15:37:00Z">
            <w:rPr>
              <w:rFonts w:ascii="Times New Roman" w:hAnsi="Times New Roman"/>
              <w:sz w:val="20"/>
            </w:rPr>
          </w:rPrChange>
        </w:rPr>
        <w:t>forced</w:t>
      </w:r>
      <w:r>
        <w:rPr>
          <w:rFonts w:ascii="Times New Roman"/>
          <w:spacing w:val="15"/>
          <w:sz w:val="20"/>
          <w:rPrChange w:id="7092" w:author="Author" w:date="2015-07-30T15:37:00Z">
            <w:rPr>
              <w:rFonts w:ascii="Times New Roman" w:hAnsi="Times New Roman"/>
              <w:sz w:val="20"/>
            </w:rPr>
          </w:rPrChange>
        </w:rPr>
        <w:t xml:space="preserve"> </w:t>
      </w:r>
      <w:r>
        <w:rPr>
          <w:rFonts w:ascii="Times New Roman"/>
          <w:sz w:val="20"/>
          <w:rPrChange w:id="7093" w:author="Author" w:date="2015-07-30T15:37:00Z">
            <w:rPr>
              <w:rFonts w:ascii="Times New Roman" w:hAnsi="Times New Roman"/>
              <w:sz w:val="20"/>
            </w:rPr>
          </w:rPrChange>
        </w:rPr>
        <w:t>labour</w:t>
      </w:r>
      <w:r>
        <w:rPr>
          <w:rFonts w:ascii="Times New Roman"/>
          <w:spacing w:val="15"/>
          <w:sz w:val="20"/>
          <w:rPrChange w:id="7094" w:author="Author" w:date="2015-07-30T15:37:00Z">
            <w:rPr>
              <w:rFonts w:ascii="Times New Roman" w:hAnsi="Times New Roman"/>
              <w:sz w:val="20"/>
            </w:rPr>
          </w:rPrChange>
        </w:rPr>
        <w:t xml:space="preserve"> </w:t>
      </w:r>
      <w:r>
        <w:rPr>
          <w:rFonts w:ascii="Times New Roman"/>
          <w:sz w:val="20"/>
          <w:rPrChange w:id="7095" w:author="Author" w:date="2015-07-30T15:37:00Z">
            <w:rPr>
              <w:rFonts w:ascii="Times New Roman" w:hAnsi="Times New Roman"/>
              <w:sz w:val="20"/>
            </w:rPr>
          </w:rPrChange>
        </w:rPr>
        <w:t>and,</w:t>
      </w:r>
      <w:r>
        <w:rPr>
          <w:rFonts w:ascii="Times New Roman"/>
          <w:spacing w:val="15"/>
          <w:sz w:val="20"/>
          <w:rPrChange w:id="7096" w:author="Author" w:date="2015-07-30T15:37:00Z">
            <w:rPr>
              <w:rFonts w:ascii="Times New Roman" w:hAnsi="Times New Roman"/>
              <w:sz w:val="20"/>
            </w:rPr>
          </w:rPrChange>
        </w:rPr>
        <w:t xml:space="preserve"> </w:t>
      </w:r>
      <w:r>
        <w:rPr>
          <w:rFonts w:ascii="Times New Roman"/>
          <w:sz w:val="20"/>
          <w:rPrChange w:id="7097" w:author="Author" w:date="2015-07-30T15:37:00Z">
            <w:rPr>
              <w:rFonts w:ascii="Times New Roman" w:hAnsi="Times New Roman"/>
              <w:sz w:val="20"/>
            </w:rPr>
          </w:rPrChange>
        </w:rPr>
        <w:t>by</w:t>
      </w:r>
      <w:r>
        <w:rPr>
          <w:rFonts w:ascii="Times New Roman"/>
          <w:spacing w:val="13"/>
          <w:sz w:val="20"/>
          <w:rPrChange w:id="7098" w:author="Author" w:date="2015-07-30T15:37:00Z">
            <w:rPr>
              <w:rFonts w:ascii="Times New Roman" w:hAnsi="Times New Roman"/>
              <w:sz w:val="20"/>
            </w:rPr>
          </w:rPrChange>
        </w:rPr>
        <w:t xml:space="preserve"> </w:t>
      </w:r>
      <w:r>
        <w:rPr>
          <w:rFonts w:ascii="Times New Roman"/>
          <w:sz w:val="20"/>
          <w:rPrChange w:id="7099" w:author="Author" w:date="2015-07-30T15:37:00Z">
            <w:rPr>
              <w:rFonts w:ascii="Times New Roman" w:hAnsi="Times New Roman"/>
              <w:sz w:val="20"/>
            </w:rPr>
          </w:rPrChange>
        </w:rPr>
        <w:t>2025,</w:t>
      </w:r>
      <w:r>
        <w:rPr>
          <w:rFonts w:ascii="Times New Roman"/>
          <w:spacing w:val="15"/>
          <w:sz w:val="20"/>
          <w:rPrChange w:id="7100" w:author="Author" w:date="2015-07-30T15:37:00Z">
            <w:rPr>
              <w:rFonts w:ascii="Times New Roman" w:hAnsi="Times New Roman"/>
              <w:sz w:val="20"/>
            </w:rPr>
          </w:rPrChange>
        </w:rPr>
        <w:t xml:space="preserve"> </w:t>
      </w:r>
      <w:r>
        <w:rPr>
          <w:rFonts w:ascii="Times New Roman"/>
          <w:sz w:val="20"/>
          <w:rPrChange w:id="7101" w:author="Author" w:date="2015-07-30T15:37:00Z">
            <w:rPr>
              <w:rFonts w:ascii="Times New Roman" w:hAnsi="Times New Roman"/>
              <w:sz w:val="20"/>
            </w:rPr>
          </w:rPrChange>
        </w:rPr>
        <w:t>end</w:t>
      </w:r>
      <w:r>
        <w:rPr>
          <w:rFonts w:ascii="Times New Roman"/>
          <w:spacing w:val="15"/>
          <w:sz w:val="20"/>
          <w:rPrChange w:id="7102" w:author="Author" w:date="2015-07-30T15:37:00Z">
            <w:rPr>
              <w:rFonts w:ascii="Times New Roman" w:hAnsi="Times New Roman"/>
              <w:sz w:val="20"/>
            </w:rPr>
          </w:rPrChange>
        </w:rPr>
        <w:t xml:space="preserve"> </w:t>
      </w:r>
      <w:r>
        <w:rPr>
          <w:rFonts w:ascii="Times New Roman"/>
          <w:sz w:val="20"/>
          <w:rPrChange w:id="7103" w:author="Author" w:date="2015-07-30T15:37:00Z">
            <w:rPr>
              <w:rFonts w:ascii="Times New Roman" w:hAnsi="Times New Roman"/>
              <w:sz w:val="20"/>
            </w:rPr>
          </w:rPrChange>
        </w:rPr>
        <w:t>child</w:t>
      </w:r>
      <w:r>
        <w:rPr>
          <w:rFonts w:ascii="Times New Roman"/>
          <w:spacing w:val="17"/>
          <w:sz w:val="20"/>
          <w:rPrChange w:id="7104" w:author="Author" w:date="2015-07-30T15:37:00Z">
            <w:rPr>
              <w:rFonts w:ascii="Times New Roman" w:hAnsi="Times New Roman"/>
              <w:sz w:val="20"/>
            </w:rPr>
          </w:rPrChange>
        </w:rPr>
        <w:t xml:space="preserve"> </w:t>
      </w:r>
      <w:r>
        <w:rPr>
          <w:rFonts w:ascii="Times New Roman"/>
          <w:sz w:val="20"/>
          <w:rPrChange w:id="7105" w:author="Author" w:date="2015-07-30T15:37:00Z">
            <w:rPr>
              <w:rFonts w:ascii="Times New Roman" w:hAnsi="Times New Roman"/>
              <w:sz w:val="20"/>
            </w:rPr>
          </w:rPrChange>
        </w:rPr>
        <w:t>labour</w:t>
      </w:r>
      <w:r>
        <w:rPr>
          <w:rFonts w:ascii="Times New Roman"/>
          <w:spacing w:val="15"/>
          <w:sz w:val="20"/>
          <w:rPrChange w:id="7106" w:author="Author" w:date="2015-07-30T15:37:00Z">
            <w:rPr>
              <w:rFonts w:ascii="Times New Roman" w:hAnsi="Times New Roman"/>
              <w:sz w:val="20"/>
            </w:rPr>
          </w:rPrChange>
        </w:rPr>
        <w:t xml:space="preserve"> </w:t>
      </w:r>
      <w:r>
        <w:rPr>
          <w:rFonts w:ascii="Times New Roman"/>
          <w:sz w:val="20"/>
          <w:rPrChange w:id="7107" w:author="Author" w:date="2015-07-30T15:37:00Z">
            <w:rPr>
              <w:rFonts w:ascii="Times New Roman" w:hAnsi="Times New Roman"/>
              <w:sz w:val="20"/>
            </w:rPr>
          </w:rPrChange>
        </w:rPr>
        <w:t>in</w:t>
      </w:r>
      <w:r>
        <w:rPr>
          <w:rFonts w:ascii="Times New Roman"/>
          <w:spacing w:val="15"/>
          <w:sz w:val="20"/>
          <w:rPrChange w:id="7108" w:author="Author" w:date="2015-07-30T15:37:00Z">
            <w:rPr>
              <w:rFonts w:ascii="Times New Roman" w:hAnsi="Times New Roman"/>
              <w:sz w:val="20"/>
            </w:rPr>
          </w:rPrChange>
        </w:rPr>
        <w:t xml:space="preserve"> </w:t>
      </w:r>
      <w:r>
        <w:rPr>
          <w:rFonts w:ascii="Times New Roman"/>
          <w:sz w:val="20"/>
          <w:rPrChange w:id="7109" w:author="Author" w:date="2015-07-30T15:37:00Z">
            <w:rPr>
              <w:rFonts w:ascii="Times New Roman" w:hAnsi="Times New Roman"/>
              <w:sz w:val="20"/>
            </w:rPr>
          </w:rPrChange>
        </w:rPr>
        <w:t>all</w:t>
      </w:r>
      <w:r>
        <w:rPr>
          <w:rFonts w:ascii="Times New Roman"/>
          <w:spacing w:val="17"/>
          <w:sz w:val="20"/>
          <w:rPrChange w:id="7110" w:author="Author" w:date="2015-07-30T15:37:00Z">
            <w:rPr>
              <w:rFonts w:ascii="Times New Roman" w:hAnsi="Times New Roman"/>
              <w:sz w:val="20"/>
            </w:rPr>
          </w:rPrChange>
        </w:rPr>
        <w:t xml:space="preserve"> </w:t>
      </w:r>
      <w:r>
        <w:rPr>
          <w:rFonts w:ascii="Times New Roman"/>
          <w:sz w:val="20"/>
          <w:rPrChange w:id="7111" w:author="Author" w:date="2015-07-30T15:37:00Z">
            <w:rPr>
              <w:rFonts w:ascii="Times New Roman" w:hAnsi="Times New Roman"/>
              <w:sz w:val="20"/>
            </w:rPr>
          </w:rPrChange>
        </w:rPr>
        <w:t>its</w:t>
      </w:r>
      <w:r>
        <w:rPr>
          <w:rFonts w:ascii="Times New Roman"/>
          <w:spacing w:val="18"/>
          <w:sz w:val="20"/>
          <w:rPrChange w:id="7112" w:author="Author" w:date="2015-07-30T15:37:00Z">
            <w:rPr>
              <w:rFonts w:ascii="Times New Roman" w:hAnsi="Times New Roman"/>
              <w:sz w:val="20"/>
            </w:rPr>
          </w:rPrChange>
        </w:rPr>
        <w:t xml:space="preserve"> </w:t>
      </w:r>
      <w:r>
        <w:rPr>
          <w:rFonts w:ascii="Times New Roman"/>
          <w:sz w:val="20"/>
          <w:rPrChange w:id="7113" w:author="Author" w:date="2015-07-30T15:37:00Z">
            <w:rPr>
              <w:rFonts w:ascii="Times New Roman" w:hAnsi="Times New Roman"/>
              <w:sz w:val="20"/>
            </w:rPr>
          </w:rPrChange>
        </w:rPr>
        <w:t>forms,</w:t>
      </w:r>
      <w:r>
        <w:rPr>
          <w:rFonts w:ascii="Times New Roman"/>
          <w:spacing w:val="17"/>
          <w:sz w:val="20"/>
          <w:rPrChange w:id="7114" w:author="Author" w:date="2015-07-30T15:37:00Z">
            <w:rPr>
              <w:rFonts w:ascii="Times New Roman" w:hAnsi="Times New Roman"/>
              <w:sz w:val="20"/>
            </w:rPr>
          </w:rPrChange>
        </w:rPr>
        <w:t xml:space="preserve"> </w:t>
      </w:r>
      <w:r>
        <w:rPr>
          <w:rFonts w:ascii="Times New Roman"/>
          <w:sz w:val="20"/>
          <w:rPrChange w:id="7115" w:author="Author" w:date="2015-07-30T15:37:00Z">
            <w:rPr>
              <w:rFonts w:ascii="Times New Roman" w:hAnsi="Times New Roman"/>
              <w:sz w:val="20"/>
            </w:rPr>
          </w:rPrChange>
        </w:rPr>
        <w:t>including</w:t>
      </w:r>
      <w:r>
        <w:rPr>
          <w:rFonts w:ascii="Times New Roman"/>
          <w:spacing w:val="15"/>
          <w:sz w:val="20"/>
          <w:rPrChange w:id="7116" w:author="Author" w:date="2015-07-30T15:37:00Z">
            <w:rPr>
              <w:rFonts w:ascii="Times New Roman" w:hAnsi="Times New Roman"/>
              <w:sz w:val="20"/>
            </w:rPr>
          </w:rPrChange>
        </w:rPr>
        <w:t xml:space="preserve"> </w:t>
      </w:r>
      <w:r>
        <w:rPr>
          <w:rFonts w:ascii="Times New Roman"/>
          <w:sz w:val="20"/>
          <w:rPrChange w:id="7117" w:author="Author" w:date="2015-07-30T15:37:00Z">
            <w:rPr>
              <w:rFonts w:ascii="Times New Roman" w:hAnsi="Times New Roman"/>
              <w:sz w:val="20"/>
            </w:rPr>
          </w:rPrChange>
        </w:rPr>
        <w:t>the</w:t>
      </w:r>
      <w:r>
        <w:rPr>
          <w:rFonts w:ascii="Times New Roman"/>
          <w:spacing w:val="17"/>
          <w:sz w:val="20"/>
          <w:rPrChange w:id="7118" w:author="Author" w:date="2015-07-30T15:37:00Z">
            <w:rPr>
              <w:rFonts w:ascii="Times New Roman" w:hAnsi="Times New Roman"/>
              <w:sz w:val="20"/>
            </w:rPr>
          </w:rPrChange>
        </w:rPr>
        <w:t xml:space="preserve"> </w:t>
      </w:r>
      <w:r>
        <w:rPr>
          <w:rFonts w:ascii="Times New Roman"/>
          <w:sz w:val="20"/>
          <w:rPrChange w:id="7119" w:author="Author" w:date="2015-07-30T15:37:00Z">
            <w:rPr>
              <w:rFonts w:ascii="Times New Roman" w:hAnsi="Times New Roman"/>
              <w:sz w:val="20"/>
            </w:rPr>
          </w:rPrChange>
        </w:rPr>
        <w:t>recruitment</w:t>
      </w:r>
      <w:r>
        <w:rPr>
          <w:rFonts w:ascii="Times New Roman"/>
          <w:spacing w:val="14"/>
          <w:sz w:val="20"/>
          <w:rPrChange w:id="7120" w:author="Author" w:date="2015-07-30T15:37:00Z">
            <w:rPr>
              <w:rFonts w:ascii="Times New Roman" w:hAnsi="Times New Roman"/>
              <w:sz w:val="20"/>
            </w:rPr>
          </w:rPrChange>
        </w:rPr>
        <w:t xml:space="preserve"> </w:t>
      </w:r>
      <w:r>
        <w:rPr>
          <w:rFonts w:ascii="Times New Roman"/>
          <w:sz w:val="20"/>
          <w:rPrChange w:id="7121" w:author="Author" w:date="2015-07-30T15:37:00Z">
            <w:rPr>
              <w:rFonts w:ascii="Times New Roman" w:hAnsi="Times New Roman"/>
              <w:sz w:val="20"/>
            </w:rPr>
          </w:rPrChange>
        </w:rPr>
        <w:t>and</w:t>
      </w:r>
      <w:r>
        <w:rPr>
          <w:rFonts w:ascii="Times New Roman"/>
          <w:w w:val="99"/>
          <w:sz w:val="20"/>
          <w:rPrChange w:id="7122" w:author="Author" w:date="2015-07-30T15:37:00Z">
            <w:rPr>
              <w:rFonts w:ascii="Times New Roman" w:hAnsi="Times New Roman"/>
              <w:sz w:val="20"/>
            </w:rPr>
          </w:rPrChange>
        </w:rPr>
        <w:t xml:space="preserve"> </w:t>
      </w:r>
      <w:r>
        <w:rPr>
          <w:rFonts w:ascii="Times New Roman"/>
          <w:sz w:val="20"/>
          <w:rPrChange w:id="7123" w:author="Author" w:date="2015-07-30T15:37:00Z">
            <w:rPr>
              <w:rFonts w:ascii="Times New Roman" w:hAnsi="Times New Roman"/>
              <w:sz w:val="20"/>
            </w:rPr>
          </w:rPrChange>
        </w:rPr>
        <w:t>use of child</w:t>
      </w:r>
      <w:r>
        <w:rPr>
          <w:rFonts w:ascii="Times New Roman"/>
          <w:spacing w:val="-3"/>
          <w:sz w:val="20"/>
          <w:rPrChange w:id="7124" w:author="Author" w:date="2015-07-30T15:37:00Z">
            <w:rPr>
              <w:rFonts w:ascii="Times New Roman" w:hAnsi="Times New Roman"/>
              <w:sz w:val="20"/>
            </w:rPr>
          </w:rPrChange>
        </w:rPr>
        <w:t xml:space="preserve"> </w:t>
      </w:r>
      <w:r>
        <w:rPr>
          <w:rFonts w:ascii="Times New Roman"/>
          <w:sz w:val="20"/>
          <w:rPrChange w:id="7125" w:author="Author" w:date="2015-07-30T15:37:00Z">
            <w:rPr>
              <w:rFonts w:ascii="Times New Roman" w:hAnsi="Times New Roman"/>
              <w:sz w:val="20"/>
            </w:rPr>
          </w:rPrChange>
        </w:rPr>
        <w:t>soldiers</w:t>
      </w:r>
      <w:del w:id="7126" w:author="Author" w:date="2015-07-30T15:37:00Z">
        <w:r w:rsidR="00B93DD0" w:rsidRPr="00B93DD0">
          <w:rPr>
            <w:rFonts w:ascii="Times New Roman" w:hAnsi="Times New Roman" w:cs="Times New Roman"/>
            <w:sz w:val="20"/>
            <w:szCs w:val="20"/>
          </w:rPr>
          <w:delText xml:space="preserve">  </w:delText>
        </w:r>
      </w:del>
    </w:p>
    <w:p w14:paraId="6CE62E9D" w14:textId="34905817" w:rsidR="00804791" w:rsidRDefault="00B93DD0">
      <w:pPr>
        <w:pStyle w:val="ListParagraph"/>
        <w:numPr>
          <w:ilvl w:val="1"/>
          <w:numId w:val="20"/>
        </w:numPr>
        <w:tabs>
          <w:tab w:val="left" w:pos="528"/>
        </w:tabs>
        <w:spacing w:before="160" w:line="256" w:lineRule="auto"/>
        <w:ind w:right="116" w:hanging="427"/>
        <w:jc w:val="both"/>
        <w:rPr>
          <w:rFonts w:ascii="Times New Roman" w:eastAsia="Times New Roman" w:hAnsi="Times New Roman" w:cs="Times New Roman"/>
          <w:sz w:val="20"/>
          <w:szCs w:val="20"/>
        </w:rPr>
        <w:pPrChange w:id="7127" w:author="Author" w:date="2015-07-30T15:37:00Z">
          <w:pPr>
            <w:ind w:right="8"/>
            <w:jc w:val="both"/>
          </w:pPr>
        </w:pPrChange>
      </w:pPr>
      <w:del w:id="7128" w:author="Author" w:date="2015-07-30T15:37:00Z">
        <w:r w:rsidRPr="00B93DD0">
          <w:rPr>
            <w:rFonts w:ascii="Times New Roman" w:hAnsi="Times New Roman" w:cs="Times New Roman"/>
            <w:sz w:val="20"/>
            <w:szCs w:val="20"/>
          </w:rPr>
          <w:delText xml:space="preserve">8.8 </w:delText>
        </w:r>
        <w:r w:rsidRPr="00B93DD0">
          <w:rPr>
            <w:rFonts w:ascii="Times New Roman" w:hAnsi="Times New Roman" w:cs="Times New Roman"/>
            <w:sz w:val="20"/>
            <w:szCs w:val="20"/>
          </w:rPr>
          <w:tab/>
        </w:r>
      </w:del>
      <w:r w:rsidR="006514D0">
        <w:rPr>
          <w:rFonts w:ascii="Times New Roman"/>
          <w:sz w:val="20"/>
          <w:rPrChange w:id="7129" w:author="Author" w:date="2015-07-30T15:37:00Z">
            <w:rPr>
              <w:rFonts w:ascii="Times New Roman" w:hAnsi="Times New Roman"/>
              <w:sz w:val="20"/>
            </w:rPr>
          </w:rPrChange>
        </w:rPr>
        <w:t>Protect</w:t>
      </w:r>
      <w:r w:rsidR="006514D0">
        <w:rPr>
          <w:rFonts w:ascii="Times New Roman"/>
          <w:spacing w:val="21"/>
          <w:sz w:val="20"/>
          <w:rPrChange w:id="7130" w:author="Author" w:date="2015-07-30T15:37:00Z">
            <w:rPr>
              <w:rFonts w:ascii="Times New Roman" w:hAnsi="Times New Roman"/>
              <w:sz w:val="20"/>
            </w:rPr>
          </w:rPrChange>
        </w:rPr>
        <w:t xml:space="preserve"> </w:t>
      </w:r>
      <w:r w:rsidR="006514D0">
        <w:rPr>
          <w:rFonts w:ascii="Times New Roman"/>
          <w:sz w:val="20"/>
          <w:rPrChange w:id="7131" w:author="Author" w:date="2015-07-30T15:37:00Z">
            <w:rPr>
              <w:rFonts w:ascii="Times New Roman" w:hAnsi="Times New Roman"/>
              <w:sz w:val="20"/>
            </w:rPr>
          </w:rPrChange>
        </w:rPr>
        <w:t>labour</w:t>
      </w:r>
      <w:r w:rsidR="006514D0">
        <w:rPr>
          <w:rFonts w:ascii="Times New Roman"/>
          <w:spacing w:val="21"/>
          <w:sz w:val="20"/>
          <w:rPrChange w:id="7132" w:author="Author" w:date="2015-07-30T15:37:00Z">
            <w:rPr>
              <w:rFonts w:ascii="Times New Roman" w:hAnsi="Times New Roman"/>
              <w:sz w:val="20"/>
            </w:rPr>
          </w:rPrChange>
        </w:rPr>
        <w:t xml:space="preserve"> </w:t>
      </w:r>
      <w:r w:rsidR="006514D0">
        <w:rPr>
          <w:rFonts w:ascii="Times New Roman"/>
          <w:sz w:val="20"/>
          <w:rPrChange w:id="7133" w:author="Author" w:date="2015-07-30T15:37:00Z">
            <w:rPr>
              <w:rFonts w:ascii="Times New Roman" w:hAnsi="Times New Roman"/>
              <w:sz w:val="20"/>
            </w:rPr>
          </w:rPrChange>
        </w:rPr>
        <w:t>rights</w:t>
      </w:r>
      <w:r w:rsidR="006514D0">
        <w:rPr>
          <w:rFonts w:ascii="Times New Roman"/>
          <w:spacing w:val="20"/>
          <w:sz w:val="20"/>
          <w:rPrChange w:id="7134" w:author="Author" w:date="2015-07-30T15:37:00Z">
            <w:rPr>
              <w:rFonts w:ascii="Times New Roman" w:hAnsi="Times New Roman"/>
              <w:sz w:val="20"/>
            </w:rPr>
          </w:rPrChange>
        </w:rPr>
        <w:t xml:space="preserve"> </w:t>
      </w:r>
      <w:r w:rsidR="006514D0">
        <w:rPr>
          <w:rFonts w:ascii="Times New Roman"/>
          <w:sz w:val="20"/>
          <w:rPrChange w:id="7135" w:author="Author" w:date="2015-07-30T15:37:00Z">
            <w:rPr>
              <w:rFonts w:ascii="Times New Roman" w:hAnsi="Times New Roman"/>
              <w:sz w:val="20"/>
            </w:rPr>
          </w:rPrChange>
        </w:rPr>
        <w:t>and</w:t>
      </w:r>
      <w:r w:rsidR="006514D0">
        <w:rPr>
          <w:rFonts w:ascii="Times New Roman"/>
          <w:spacing w:val="22"/>
          <w:sz w:val="20"/>
          <w:rPrChange w:id="7136" w:author="Author" w:date="2015-07-30T15:37:00Z">
            <w:rPr>
              <w:rFonts w:ascii="Times New Roman" w:hAnsi="Times New Roman"/>
              <w:sz w:val="20"/>
            </w:rPr>
          </w:rPrChange>
        </w:rPr>
        <w:t xml:space="preserve"> </w:t>
      </w:r>
      <w:r w:rsidR="006514D0">
        <w:rPr>
          <w:rFonts w:ascii="Times New Roman"/>
          <w:sz w:val="20"/>
          <w:rPrChange w:id="7137" w:author="Author" w:date="2015-07-30T15:37:00Z">
            <w:rPr>
              <w:rFonts w:ascii="Times New Roman" w:hAnsi="Times New Roman"/>
              <w:sz w:val="20"/>
            </w:rPr>
          </w:rPrChange>
        </w:rPr>
        <w:t>promote</w:t>
      </w:r>
      <w:r w:rsidR="006514D0">
        <w:rPr>
          <w:rFonts w:ascii="Times New Roman"/>
          <w:spacing w:val="23"/>
          <w:sz w:val="20"/>
          <w:rPrChange w:id="7138" w:author="Author" w:date="2015-07-30T15:37:00Z">
            <w:rPr>
              <w:rFonts w:ascii="Times New Roman" w:hAnsi="Times New Roman"/>
              <w:sz w:val="20"/>
            </w:rPr>
          </w:rPrChange>
        </w:rPr>
        <w:t xml:space="preserve"> </w:t>
      </w:r>
      <w:r w:rsidR="006514D0">
        <w:rPr>
          <w:rFonts w:ascii="Times New Roman"/>
          <w:sz w:val="20"/>
          <w:rPrChange w:id="7139" w:author="Author" w:date="2015-07-30T15:37:00Z">
            <w:rPr>
              <w:rFonts w:ascii="Times New Roman" w:hAnsi="Times New Roman"/>
              <w:sz w:val="20"/>
            </w:rPr>
          </w:rPrChange>
        </w:rPr>
        <w:t>safe</w:t>
      </w:r>
      <w:r w:rsidR="006514D0">
        <w:rPr>
          <w:rFonts w:ascii="Times New Roman"/>
          <w:spacing w:val="23"/>
          <w:sz w:val="20"/>
          <w:rPrChange w:id="7140" w:author="Author" w:date="2015-07-30T15:37:00Z">
            <w:rPr>
              <w:rFonts w:ascii="Times New Roman" w:hAnsi="Times New Roman"/>
              <w:sz w:val="20"/>
            </w:rPr>
          </w:rPrChange>
        </w:rPr>
        <w:t xml:space="preserve"> </w:t>
      </w:r>
      <w:r w:rsidR="006514D0">
        <w:rPr>
          <w:rFonts w:ascii="Times New Roman"/>
          <w:sz w:val="20"/>
          <w:rPrChange w:id="7141" w:author="Author" w:date="2015-07-30T15:37:00Z">
            <w:rPr>
              <w:rFonts w:ascii="Times New Roman" w:hAnsi="Times New Roman"/>
              <w:sz w:val="20"/>
            </w:rPr>
          </w:rPrChange>
        </w:rPr>
        <w:t>and</w:t>
      </w:r>
      <w:r w:rsidR="006514D0">
        <w:rPr>
          <w:rFonts w:ascii="Times New Roman"/>
          <w:spacing w:val="23"/>
          <w:sz w:val="20"/>
          <w:rPrChange w:id="7142" w:author="Author" w:date="2015-07-30T15:37:00Z">
            <w:rPr>
              <w:rFonts w:ascii="Times New Roman" w:hAnsi="Times New Roman"/>
              <w:sz w:val="20"/>
            </w:rPr>
          </w:rPrChange>
        </w:rPr>
        <w:t xml:space="preserve"> </w:t>
      </w:r>
      <w:r w:rsidR="006514D0">
        <w:rPr>
          <w:rFonts w:ascii="Times New Roman"/>
          <w:sz w:val="20"/>
          <w:rPrChange w:id="7143" w:author="Author" w:date="2015-07-30T15:37:00Z">
            <w:rPr>
              <w:rFonts w:ascii="Times New Roman" w:hAnsi="Times New Roman"/>
              <w:sz w:val="20"/>
            </w:rPr>
          </w:rPrChange>
        </w:rPr>
        <w:t>secure</w:t>
      </w:r>
      <w:r w:rsidR="006514D0">
        <w:rPr>
          <w:rFonts w:ascii="Times New Roman"/>
          <w:spacing w:val="23"/>
          <w:sz w:val="20"/>
          <w:rPrChange w:id="7144" w:author="Author" w:date="2015-07-30T15:37:00Z">
            <w:rPr>
              <w:rFonts w:ascii="Times New Roman" w:hAnsi="Times New Roman"/>
              <w:sz w:val="20"/>
            </w:rPr>
          </w:rPrChange>
        </w:rPr>
        <w:t xml:space="preserve"> </w:t>
      </w:r>
      <w:r w:rsidR="006514D0">
        <w:rPr>
          <w:rFonts w:ascii="Times New Roman"/>
          <w:sz w:val="20"/>
          <w:rPrChange w:id="7145" w:author="Author" w:date="2015-07-30T15:37:00Z">
            <w:rPr>
              <w:rFonts w:ascii="Times New Roman" w:hAnsi="Times New Roman"/>
              <w:sz w:val="20"/>
            </w:rPr>
          </w:rPrChange>
        </w:rPr>
        <w:t>working</w:t>
      </w:r>
      <w:r w:rsidR="006514D0">
        <w:rPr>
          <w:rFonts w:ascii="Times New Roman"/>
          <w:spacing w:val="19"/>
          <w:sz w:val="20"/>
          <w:rPrChange w:id="7146" w:author="Author" w:date="2015-07-30T15:37:00Z">
            <w:rPr>
              <w:rFonts w:ascii="Times New Roman" w:hAnsi="Times New Roman"/>
              <w:sz w:val="20"/>
            </w:rPr>
          </w:rPrChange>
        </w:rPr>
        <w:t xml:space="preserve"> </w:t>
      </w:r>
      <w:r w:rsidR="006514D0">
        <w:rPr>
          <w:rFonts w:ascii="Times New Roman"/>
          <w:sz w:val="20"/>
          <w:rPrChange w:id="7147" w:author="Author" w:date="2015-07-30T15:37:00Z">
            <w:rPr>
              <w:rFonts w:ascii="Times New Roman" w:hAnsi="Times New Roman"/>
              <w:sz w:val="20"/>
            </w:rPr>
          </w:rPrChange>
        </w:rPr>
        <w:t>environments</w:t>
      </w:r>
      <w:r w:rsidR="006514D0">
        <w:rPr>
          <w:rFonts w:ascii="Times New Roman"/>
          <w:spacing w:val="23"/>
          <w:sz w:val="20"/>
          <w:rPrChange w:id="7148" w:author="Author" w:date="2015-07-30T15:37:00Z">
            <w:rPr>
              <w:rFonts w:ascii="Times New Roman" w:hAnsi="Times New Roman"/>
              <w:sz w:val="20"/>
            </w:rPr>
          </w:rPrChange>
        </w:rPr>
        <w:t xml:space="preserve"> </w:t>
      </w:r>
      <w:r w:rsidR="006514D0">
        <w:rPr>
          <w:rFonts w:ascii="Times New Roman"/>
          <w:sz w:val="20"/>
          <w:rPrChange w:id="7149" w:author="Author" w:date="2015-07-30T15:37:00Z">
            <w:rPr>
              <w:rFonts w:ascii="Times New Roman" w:hAnsi="Times New Roman"/>
              <w:sz w:val="20"/>
            </w:rPr>
          </w:rPrChange>
        </w:rPr>
        <w:t>for</w:t>
      </w:r>
      <w:r w:rsidR="006514D0">
        <w:rPr>
          <w:rFonts w:ascii="Times New Roman"/>
          <w:spacing w:val="21"/>
          <w:sz w:val="20"/>
          <w:rPrChange w:id="7150" w:author="Author" w:date="2015-07-30T15:37:00Z">
            <w:rPr>
              <w:rFonts w:ascii="Times New Roman" w:hAnsi="Times New Roman"/>
              <w:sz w:val="20"/>
            </w:rPr>
          </w:rPrChange>
        </w:rPr>
        <w:t xml:space="preserve"> </w:t>
      </w:r>
      <w:r w:rsidR="006514D0">
        <w:rPr>
          <w:rFonts w:ascii="Times New Roman"/>
          <w:sz w:val="20"/>
          <w:rPrChange w:id="7151" w:author="Author" w:date="2015-07-30T15:37:00Z">
            <w:rPr>
              <w:rFonts w:ascii="Times New Roman" w:hAnsi="Times New Roman"/>
              <w:sz w:val="20"/>
            </w:rPr>
          </w:rPrChange>
        </w:rPr>
        <w:t>all</w:t>
      </w:r>
      <w:r w:rsidR="006514D0">
        <w:rPr>
          <w:rFonts w:ascii="Times New Roman"/>
          <w:spacing w:val="24"/>
          <w:sz w:val="20"/>
          <w:rPrChange w:id="7152" w:author="Author" w:date="2015-07-30T15:37:00Z">
            <w:rPr>
              <w:rFonts w:ascii="Times New Roman" w:hAnsi="Times New Roman"/>
              <w:sz w:val="20"/>
            </w:rPr>
          </w:rPrChange>
        </w:rPr>
        <w:t xml:space="preserve"> </w:t>
      </w:r>
      <w:r w:rsidR="006514D0">
        <w:rPr>
          <w:rFonts w:ascii="Times New Roman"/>
          <w:sz w:val="20"/>
          <w:rPrChange w:id="7153" w:author="Author" w:date="2015-07-30T15:37:00Z">
            <w:rPr>
              <w:rFonts w:ascii="Times New Roman" w:hAnsi="Times New Roman"/>
              <w:sz w:val="20"/>
            </w:rPr>
          </w:rPrChange>
        </w:rPr>
        <w:t>workers,</w:t>
      </w:r>
      <w:r w:rsidR="006514D0">
        <w:rPr>
          <w:rFonts w:ascii="Times New Roman"/>
          <w:spacing w:val="21"/>
          <w:sz w:val="20"/>
          <w:rPrChange w:id="7154" w:author="Author" w:date="2015-07-30T15:37:00Z">
            <w:rPr>
              <w:rFonts w:ascii="Times New Roman" w:hAnsi="Times New Roman"/>
              <w:sz w:val="20"/>
            </w:rPr>
          </w:rPrChange>
        </w:rPr>
        <w:t xml:space="preserve"> </w:t>
      </w:r>
      <w:r w:rsidR="006514D0">
        <w:rPr>
          <w:rFonts w:ascii="Times New Roman"/>
          <w:sz w:val="20"/>
          <w:rPrChange w:id="7155" w:author="Author" w:date="2015-07-30T15:37:00Z">
            <w:rPr>
              <w:rFonts w:ascii="Times New Roman" w:hAnsi="Times New Roman"/>
              <w:sz w:val="20"/>
            </w:rPr>
          </w:rPrChange>
        </w:rPr>
        <w:t>including</w:t>
      </w:r>
      <w:r w:rsidR="006514D0">
        <w:rPr>
          <w:rFonts w:ascii="Times New Roman"/>
          <w:spacing w:val="23"/>
          <w:sz w:val="20"/>
          <w:rPrChange w:id="7156" w:author="Author" w:date="2015-07-30T15:37:00Z">
            <w:rPr>
              <w:rFonts w:ascii="Times New Roman" w:hAnsi="Times New Roman"/>
              <w:sz w:val="20"/>
            </w:rPr>
          </w:rPrChange>
        </w:rPr>
        <w:t xml:space="preserve"> </w:t>
      </w:r>
      <w:r w:rsidR="006514D0">
        <w:rPr>
          <w:rFonts w:ascii="Times New Roman"/>
          <w:sz w:val="20"/>
          <w:rPrChange w:id="7157" w:author="Author" w:date="2015-07-30T15:37:00Z">
            <w:rPr>
              <w:rFonts w:ascii="Times New Roman" w:hAnsi="Times New Roman"/>
              <w:sz w:val="20"/>
            </w:rPr>
          </w:rPrChange>
        </w:rPr>
        <w:t>migrant</w:t>
      </w:r>
      <w:r w:rsidR="006514D0">
        <w:rPr>
          <w:rFonts w:ascii="Times New Roman"/>
          <w:w w:val="99"/>
          <w:sz w:val="20"/>
          <w:rPrChange w:id="7158" w:author="Author" w:date="2015-07-30T15:37:00Z">
            <w:rPr>
              <w:rFonts w:ascii="Times New Roman" w:hAnsi="Times New Roman"/>
              <w:sz w:val="20"/>
            </w:rPr>
          </w:rPrChange>
        </w:rPr>
        <w:t xml:space="preserve"> </w:t>
      </w:r>
      <w:r w:rsidR="006514D0">
        <w:rPr>
          <w:rFonts w:ascii="Times New Roman"/>
          <w:sz w:val="20"/>
          <w:rPrChange w:id="7159" w:author="Author" w:date="2015-07-30T15:37:00Z">
            <w:rPr>
              <w:rFonts w:ascii="Times New Roman" w:hAnsi="Times New Roman"/>
              <w:sz w:val="20"/>
            </w:rPr>
          </w:rPrChange>
        </w:rPr>
        <w:t>workers, in particular women migrants, and those in precarious</w:t>
      </w:r>
      <w:r w:rsidR="006514D0">
        <w:rPr>
          <w:rFonts w:ascii="Times New Roman"/>
          <w:spacing w:val="-3"/>
          <w:sz w:val="20"/>
          <w:rPrChange w:id="7160" w:author="Author" w:date="2015-07-30T15:37:00Z">
            <w:rPr>
              <w:rFonts w:ascii="Times New Roman" w:hAnsi="Times New Roman"/>
              <w:sz w:val="20"/>
            </w:rPr>
          </w:rPrChange>
        </w:rPr>
        <w:t xml:space="preserve"> </w:t>
      </w:r>
      <w:r w:rsidR="006514D0">
        <w:rPr>
          <w:rFonts w:ascii="Times New Roman"/>
          <w:sz w:val="20"/>
          <w:rPrChange w:id="7161" w:author="Author" w:date="2015-07-30T15:37:00Z">
            <w:rPr>
              <w:rFonts w:ascii="Times New Roman" w:hAnsi="Times New Roman"/>
              <w:sz w:val="20"/>
            </w:rPr>
          </w:rPrChange>
        </w:rPr>
        <w:t>employment</w:t>
      </w:r>
      <w:del w:id="7162" w:author="Author" w:date="2015-07-30T15:37:00Z">
        <w:r w:rsidRPr="00B93DD0">
          <w:rPr>
            <w:rFonts w:ascii="Times New Roman" w:hAnsi="Times New Roman" w:cs="Times New Roman"/>
            <w:sz w:val="20"/>
            <w:szCs w:val="20"/>
          </w:rPr>
          <w:delText xml:space="preserve">  </w:delText>
        </w:r>
      </w:del>
    </w:p>
    <w:p w14:paraId="55972436" w14:textId="575354D5" w:rsidR="00804791" w:rsidRDefault="00B93DD0">
      <w:pPr>
        <w:pStyle w:val="ListParagraph"/>
        <w:numPr>
          <w:ilvl w:val="1"/>
          <w:numId w:val="20"/>
        </w:numPr>
        <w:tabs>
          <w:tab w:val="left" w:pos="528"/>
        </w:tabs>
        <w:spacing w:before="162" w:line="261" w:lineRule="auto"/>
        <w:ind w:right="117" w:hanging="427"/>
        <w:jc w:val="both"/>
        <w:rPr>
          <w:rFonts w:ascii="Times New Roman" w:eastAsia="Times New Roman" w:hAnsi="Times New Roman" w:cs="Times New Roman"/>
          <w:sz w:val="20"/>
          <w:szCs w:val="20"/>
        </w:rPr>
        <w:pPrChange w:id="7163" w:author="Author" w:date="2015-07-30T15:37:00Z">
          <w:pPr>
            <w:ind w:right="8"/>
            <w:jc w:val="both"/>
          </w:pPr>
        </w:pPrChange>
      </w:pPr>
      <w:del w:id="7164" w:author="Author" w:date="2015-07-30T15:37:00Z">
        <w:r w:rsidRPr="00B93DD0">
          <w:rPr>
            <w:rFonts w:ascii="Times New Roman" w:hAnsi="Times New Roman" w:cs="Times New Roman"/>
            <w:sz w:val="20"/>
            <w:szCs w:val="20"/>
          </w:rPr>
          <w:delText xml:space="preserve">8.9 </w:delText>
        </w:r>
        <w:r w:rsidRPr="00B93DD0">
          <w:rPr>
            <w:rFonts w:ascii="Times New Roman" w:hAnsi="Times New Roman" w:cs="Times New Roman"/>
            <w:sz w:val="20"/>
            <w:szCs w:val="20"/>
          </w:rPr>
          <w:tab/>
        </w:r>
      </w:del>
      <w:r w:rsidR="006514D0">
        <w:rPr>
          <w:rFonts w:ascii="Times New Roman"/>
          <w:sz w:val="20"/>
          <w:rPrChange w:id="7165" w:author="Author" w:date="2015-07-30T15:37:00Z">
            <w:rPr>
              <w:rFonts w:ascii="Times New Roman" w:hAnsi="Times New Roman"/>
              <w:sz w:val="20"/>
            </w:rPr>
          </w:rPrChange>
        </w:rPr>
        <w:t>By</w:t>
      </w:r>
      <w:r w:rsidR="006514D0">
        <w:rPr>
          <w:rFonts w:ascii="Times New Roman"/>
          <w:spacing w:val="12"/>
          <w:sz w:val="20"/>
          <w:rPrChange w:id="7166" w:author="Author" w:date="2015-07-30T15:37:00Z">
            <w:rPr>
              <w:rFonts w:ascii="Times New Roman" w:hAnsi="Times New Roman"/>
              <w:sz w:val="20"/>
            </w:rPr>
          </w:rPrChange>
        </w:rPr>
        <w:t xml:space="preserve"> </w:t>
      </w:r>
      <w:r w:rsidR="006514D0">
        <w:rPr>
          <w:rFonts w:ascii="Times New Roman"/>
          <w:sz w:val="20"/>
          <w:rPrChange w:id="7167" w:author="Author" w:date="2015-07-30T15:37:00Z">
            <w:rPr>
              <w:rFonts w:ascii="Times New Roman" w:hAnsi="Times New Roman"/>
              <w:sz w:val="20"/>
            </w:rPr>
          </w:rPrChange>
        </w:rPr>
        <w:t>2030,</w:t>
      </w:r>
      <w:r w:rsidR="006514D0">
        <w:rPr>
          <w:rFonts w:ascii="Times New Roman"/>
          <w:spacing w:val="16"/>
          <w:sz w:val="20"/>
          <w:rPrChange w:id="7168" w:author="Author" w:date="2015-07-30T15:37:00Z">
            <w:rPr>
              <w:rFonts w:ascii="Times New Roman" w:hAnsi="Times New Roman"/>
              <w:sz w:val="20"/>
            </w:rPr>
          </w:rPrChange>
        </w:rPr>
        <w:t xml:space="preserve"> </w:t>
      </w:r>
      <w:r w:rsidR="006514D0">
        <w:rPr>
          <w:rFonts w:ascii="Times New Roman"/>
          <w:sz w:val="20"/>
          <w:rPrChange w:id="7169" w:author="Author" w:date="2015-07-30T15:37:00Z">
            <w:rPr>
              <w:rFonts w:ascii="Times New Roman" w:hAnsi="Times New Roman"/>
              <w:sz w:val="20"/>
            </w:rPr>
          </w:rPrChange>
        </w:rPr>
        <w:t>devise</w:t>
      </w:r>
      <w:r w:rsidR="006514D0">
        <w:rPr>
          <w:rFonts w:ascii="Times New Roman"/>
          <w:spacing w:val="16"/>
          <w:sz w:val="20"/>
          <w:rPrChange w:id="7170" w:author="Author" w:date="2015-07-30T15:37:00Z">
            <w:rPr>
              <w:rFonts w:ascii="Times New Roman" w:hAnsi="Times New Roman"/>
              <w:sz w:val="20"/>
            </w:rPr>
          </w:rPrChange>
        </w:rPr>
        <w:t xml:space="preserve"> </w:t>
      </w:r>
      <w:r w:rsidR="006514D0">
        <w:rPr>
          <w:rFonts w:ascii="Times New Roman"/>
          <w:sz w:val="20"/>
          <w:rPrChange w:id="7171" w:author="Author" w:date="2015-07-30T15:37:00Z">
            <w:rPr>
              <w:rFonts w:ascii="Times New Roman" w:hAnsi="Times New Roman"/>
              <w:sz w:val="20"/>
            </w:rPr>
          </w:rPrChange>
        </w:rPr>
        <w:t>and</w:t>
      </w:r>
      <w:r w:rsidR="006514D0">
        <w:rPr>
          <w:rFonts w:ascii="Times New Roman"/>
          <w:spacing w:val="17"/>
          <w:sz w:val="20"/>
          <w:rPrChange w:id="7172" w:author="Author" w:date="2015-07-30T15:37:00Z">
            <w:rPr>
              <w:rFonts w:ascii="Times New Roman" w:hAnsi="Times New Roman"/>
              <w:sz w:val="20"/>
            </w:rPr>
          </w:rPrChange>
        </w:rPr>
        <w:t xml:space="preserve"> </w:t>
      </w:r>
      <w:r w:rsidR="006514D0">
        <w:rPr>
          <w:rFonts w:ascii="Times New Roman"/>
          <w:sz w:val="20"/>
          <w:rPrChange w:id="7173" w:author="Author" w:date="2015-07-30T15:37:00Z">
            <w:rPr>
              <w:rFonts w:ascii="Times New Roman" w:hAnsi="Times New Roman"/>
              <w:sz w:val="20"/>
            </w:rPr>
          </w:rPrChange>
        </w:rPr>
        <w:t>implement</w:t>
      </w:r>
      <w:r w:rsidR="006514D0">
        <w:rPr>
          <w:rFonts w:ascii="Times New Roman"/>
          <w:spacing w:val="16"/>
          <w:sz w:val="20"/>
          <w:rPrChange w:id="7174" w:author="Author" w:date="2015-07-30T15:37:00Z">
            <w:rPr>
              <w:rFonts w:ascii="Times New Roman" w:hAnsi="Times New Roman"/>
              <w:sz w:val="20"/>
            </w:rPr>
          </w:rPrChange>
        </w:rPr>
        <w:t xml:space="preserve"> </w:t>
      </w:r>
      <w:r w:rsidR="006514D0">
        <w:rPr>
          <w:rFonts w:ascii="Times New Roman"/>
          <w:sz w:val="20"/>
          <w:rPrChange w:id="7175" w:author="Author" w:date="2015-07-30T15:37:00Z">
            <w:rPr>
              <w:rFonts w:ascii="Times New Roman" w:hAnsi="Times New Roman"/>
              <w:sz w:val="20"/>
            </w:rPr>
          </w:rPrChange>
        </w:rPr>
        <w:t>policies</w:t>
      </w:r>
      <w:r w:rsidR="006514D0">
        <w:rPr>
          <w:rFonts w:ascii="Times New Roman"/>
          <w:spacing w:val="15"/>
          <w:sz w:val="20"/>
          <w:rPrChange w:id="7176" w:author="Author" w:date="2015-07-30T15:37:00Z">
            <w:rPr>
              <w:rFonts w:ascii="Times New Roman" w:hAnsi="Times New Roman"/>
              <w:sz w:val="20"/>
            </w:rPr>
          </w:rPrChange>
        </w:rPr>
        <w:t xml:space="preserve"> </w:t>
      </w:r>
      <w:r w:rsidR="006514D0">
        <w:rPr>
          <w:rFonts w:ascii="Times New Roman"/>
          <w:sz w:val="20"/>
          <w:rPrChange w:id="7177" w:author="Author" w:date="2015-07-30T15:37:00Z">
            <w:rPr>
              <w:rFonts w:ascii="Times New Roman" w:hAnsi="Times New Roman"/>
              <w:sz w:val="20"/>
            </w:rPr>
          </w:rPrChange>
        </w:rPr>
        <w:t>to</w:t>
      </w:r>
      <w:r w:rsidR="006514D0">
        <w:rPr>
          <w:rFonts w:ascii="Times New Roman"/>
          <w:spacing w:val="17"/>
          <w:sz w:val="20"/>
          <w:rPrChange w:id="7178" w:author="Author" w:date="2015-07-30T15:37:00Z">
            <w:rPr>
              <w:rFonts w:ascii="Times New Roman" w:hAnsi="Times New Roman"/>
              <w:sz w:val="20"/>
            </w:rPr>
          </w:rPrChange>
        </w:rPr>
        <w:t xml:space="preserve"> </w:t>
      </w:r>
      <w:r w:rsidR="006514D0">
        <w:rPr>
          <w:rFonts w:ascii="Times New Roman"/>
          <w:sz w:val="20"/>
          <w:rPrChange w:id="7179" w:author="Author" w:date="2015-07-30T15:37:00Z">
            <w:rPr>
              <w:rFonts w:ascii="Times New Roman" w:hAnsi="Times New Roman"/>
              <w:sz w:val="20"/>
            </w:rPr>
          </w:rPrChange>
        </w:rPr>
        <w:t>promote</w:t>
      </w:r>
      <w:r w:rsidR="006514D0">
        <w:rPr>
          <w:rFonts w:ascii="Times New Roman"/>
          <w:spacing w:val="16"/>
          <w:sz w:val="20"/>
          <w:rPrChange w:id="7180" w:author="Author" w:date="2015-07-30T15:37:00Z">
            <w:rPr>
              <w:rFonts w:ascii="Times New Roman" w:hAnsi="Times New Roman"/>
              <w:sz w:val="20"/>
            </w:rPr>
          </w:rPrChange>
        </w:rPr>
        <w:t xml:space="preserve"> </w:t>
      </w:r>
      <w:r w:rsidR="006514D0">
        <w:rPr>
          <w:rFonts w:ascii="Times New Roman"/>
          <w:sz w:val="20"/>
          <w:rPrChange w:id="7181" w:author="Author" w:date="2015-07-30T15:37:00Z">
            <w:rPr>
              <w:rFonts w:ascii="Times New Roman" w:hAnsi="Times New Roman"/>
              <w:sz w:val="20"/>
            </w:rPr>
          </w:rPrChange>
        </w:rPr>
        <w:t>sustainable</w:t>
      </w:r>
      <w:r w:rsidR="006514D0">
        <w:rPr>
          <w:rFonts w:ascii="Times New Roman"/>
          <w:spacing w:val="16"/>
          <w:sz w:val="20"/>
          <w:rPrChange w:id="7182" w:author="Author" w:date="2015-07-30T15:37:00Z">
            <w:rPr>
              <w:rFonts w:ascii="Times New Roman" w:hAnsi="Times New Roman"/>
              <w:sz w:val="20"/>
            </w:rPr>
          </w:rPrChange>
        </w:rPr>
        <w:t xml:space="preserve"> </w:t>
      </w:r>
      <w:r w:rsidR="006514D0">
        <w:rPr>
          <w:rFonts w:ascii="Times New Roman"/>
          <w:sz w:val="20"/>
          <w:rPrChange w:id="7183" w:author="Author" w:date="2015-07-30T15:37:00Z">
            <w:rPr>
              <w:rFonts w:ascii="Times New Roman" w:hAnsi="Times New Roman"/>
              <w:sz w:val="20"/>
            </w:rPr>
          </w:rPrChange>
        </w:rPr>
        <w:t>tourism</w:t>
      </w:r>
      <w:r w:rsidR="006514D0">
        <w:rPr>
          <w:rFonts w:ascii="Times New Roman"/>
          <w:spacing w:val="14"/>
          <w:sz w:val="20"/>
          <w:rPrChange w:id="7184" w:author="Author" w:date="2015-07-30T15:37:00Z">
            <w:rPr>
              <w:rFonts w:ascii="Times New Roman" w:hAnsi="Times New Roman"/>
              <w:sz w:val="20"/>
            </w:rPr>
          </w:rPrChange>
        </w:rPr>
        <w:t xml:space="preserve"> </w:t>
      </w:r>
      <w:r w:rsidR="006514D0">
        <w:rPr>
          <w:rFonts w:ascii="Times New Roman"/>
          <w:sz w:val="20"/>
          <w:rPrChange w:id="7185" w:author="Author" w:date="2015-07-30T15:37:00Z">
            <w:rPr>
              <w:rFonts w:ascii="Times New Roman" w:hAnsi="Times New Roman"/>
              <w:sz w:val="20"/>
            </w:rPr>
          </w:rPrChange>
        </w:rPr>
        <w:t>that</w:t>
      </w:r>
      <w:r w:rsidR="006514D0">
        <w:rPr>
          <w:rFonts w:ascii="Times New Roman"/>
          <w:spacing w:val="16"/>
          <w:sz w:val="20"/>
          <w:rPrChange w:id="7186" w:author="Author" w:date="2015-07-30T15:37:00Z">
            <w:rPr>
              <w:rFonts w:ascii="Times New Roman" w:hAnsi="Times New Roman"/>
              <w:sz w:val="20"/>
            </w:rPr>
          </w:rPrChange>
        </w:rPr>
        <w:t xml:space="preserve"> </w:t>
      </w:r>
      <w:r w:rsidR="006514D0">
        <w:rPr>
          <w:rFonts w:ascii="Times New Roman"/>
          <w:sz w:val="20"/>
          <w:rPrChange w:id="7187" w:author="Author" w:date="2015-07-30T15:37:00Z">
            <w:rPr>
              <w:rFonts w:ascii="Times New Roman" w:hAnsi="Times New Roman"/>
              <w:sz w:val="20"/>
            </w:rPr>
          </w:rPrChange>
        </w:rPr>
        <w:t>creates</w:t>
      </w:r>
      <w:r w:rsidR="006514D0">
        <w:rPr>
          <w:rFonts w:ascii="Times New Roman"/>
          <w:spacing w:val="15"/>
          <w:sz w:val="20"/>
          <w:rPrChange w:id="7188" w:author="Author" w:date="2015-07-30T15:37:00Z">
            <w:rPr>
              <w:rFonts w:ascii="Times New Roman" w:hAnsi="Times New Roman"/>
              <w:sz w:val="20"/>
            </w:rPr>
          </w:rPrChange>
        </w:rPr>
        <w:t xml:space="preserve"> </w:t>
      </w:r>
      <w:r w:rsidR="006514D0">
        <w:rPr>
          <w:rFonts w:ascii="Times New Roman"/>
          <w:sz w:val="20"/>
          <w:rPrChange w:id="7189" w:author="Author" w:date="2015-07-30T15:37:00Z">
            <w:rPr>
              <w:rFonts w:ascii="Times New Roman" w:hAnsi="Times New Roman"/>
              <w:sz w:val="20"/>
            </w:rPr>
          </w:rPrChange>
        </w:rPr>
        <w:t>jobs</w:t>
      </w:r>
      <w:r w:rsidR="006514D0">
        <w:rPr>
          <w:rFonts w:ascii="Times New Roman"/>
          <w:spacing w:val="15"/>
          <w:sz w:val="20"/>
          <w:rPrChange w:id="7190" w:author="Author" w:date="2015-07-30T15:37:00Z">
            <w:rPr>
              <w:rFonts w:ascii="Times New Roman" w:hAnsi="Times New Roman"/>
              <w:sz w:val="20"/>
            </w:rPr>
          </w:rPrChange>
        </w:rPr>
        <w:t xml:space="preserve"> </w:t>
      </w:r>
      <w:r w:rsidR="006514D0">
        <w:rPr>
          <w:rFonts w:ascii="Times New Roman"/>
          <w:sz w:val="20"/>
          <w:rPrChange w:id="7191" w:author="Author" w:date="2015-07-30T15:37:00Z">
            <w:rPr>
              <w:rFonts w:ascii="Times New Roman" w:hAnsi="Times New Roman"/>
              <w:sz w:val="20"/>
            </w:rPr>
          </w:rPrChange>
        </w:rPr>
        <w:t>and</w:t>
      </w:r>
      <w:r w:rsidR="006514D0">
        <w:rPr>
          <w:rFonts w:ascii="Times New Roman"/>
          <w:spacing w:val="17"/>
          <w:sz w:val="20"/>
          <w:rPrChange w:id="7192" w:author="Author" w:date="2015-07-30T15:37:00Z">
            <w:rPr>
              <w:rFonts w:ascii="Times New Roman" w:hAnsi="Times New Roman"/>
              <w:sz w:val="20"/>
            </w:rPr>
          </w:rPrChange>
        </w:rPr>
        <w:t xml:space="preserve"> </w:t>
      </w:r>
      <w:r w:rsidR="006514D0">
        <w:rPr>
          <w:rFonts w:ascii="Times New Roman"/>
          <w:sz w:val="20"/>
          <w:rPrChange w:id="7193" w:author="Author" w:date="2015-07-30T15:37:00Z">
            <w:rPr>
              <w:rFonts w:ascii="Times New Roman" w:hAnsi="Times New Roman"/>
              <w:sz w:val="20"/>
            </w:rPr>
          </w:rPrChange>
        </w:rPr>
        <w:t>promotes</w:t>
      </w:r>
      <w:r w:rsidR="006514D0">
        <w:rPr>
          <w:rFonts w:ascii="Times New Roman"/>
          <w:spacing w:val="15"/>
          <w:sz w:val="20"/>
          <w:rPrChange w:id="7194" w:author="Author" w:date="2015-07-30T15:37:00Z">
            <w:rPr>
              <w:rFonts w:ascii="Times New Roman" w:hAnsi="Times New Roman"/>
              <w:sz w:val="20"/>
            </w:rPr>
          </w:rPrChange>
        </w:rPr>
        <w:t xml:space="preserve"> </w:t>
      </w:r>
      <w:r w:rsidR="006514D0">
        <w:rPr>
          <w:rFonts w:ascii="Times New Roman"/>
          <w:sz w:val="20"/>
          <w:rPrChange w:id="7195" w:author="Author" w:date="2015-07-30T15:37:00Z">
            <w:rPr>
              <w:rFonts w:ascii="Times New Roman" w:hAnsi="Times New Roman"/>
              <w:sz w:val="20"/>
            </w:rPr>
          </w:rPrChange>
        </w:rPr>
        <w:t>local</w:t>
      </w:r>
      <w:r w:rsidR="006514D0">
        <w:rPr>
          <w:rFonts w:ascii="Times New Roman"/>
          <w:w w:val="99"/>
          <w:sz w:val="20"/>
          <w:rPrChange w:id="7196" w:author="Author" w:date="2015-07-30T15:37:00Z">
            <w:rPr>
              <w:rFonts w:ascii="Times New Roman" w:hAnsi="Times New Roman"/>
              <w:sz w:val="20"/>
            </w:rPr>
          </w:rPrChange>
        </w:rPr>
        <w:t xml:space="preserve"> </w:t>
      </w:r>
      <w:r w:rsidR="006514D0">
        <w:rPr>
          <w:rFonts w:ascii="Times New Roman"/>
          <w:sz w:val="20"/>
          <w:rPrChange w:id="7197" w:author="Author" w:date="2015-07-30T15:37:00Z">
            <w:rPr>
              <w:rFonts w:ascii="Times New Roman" w:hAnsi="Times New Roman"/>
              <w:sz w:val="20"/>
            </w:rPr>
          </w:rPrChange>
        </w:rPr>
        <w:t>culture and products</w:t>
      </w:r>
      <w:del w:id="7198" w:author="Author" w:date="2015-07-30T15:37:00Z">
        <w:r w:rsidRPr="00B93DD0">
          <w:rPr>
            <w:rFonts w:ascii="Times New Roman" w:hAnsi="Times New Roman" w:cs="Times New Roman"/>
            <w:sz w:val="20"/>
            <w:szCs w:val="20"/>
          </w:rPr>
          <w:delText xml:space="preserve">  </w:delText>
        </w:r>
      </w:del>
    </w:p>
    <w:p w14:paraId="22550A1B" w14:textId="6301A441" w:rsidR="00804791" w:rsidRDefault="00B93DD0">
      <w:pPr>
        <w:pStyle w:val="ListParagraph"/>
        <w:numPr>
          <w:ilvl w:val="1"/>
          <w:numId w:val="20"/>
        </w:numPr>
        <w:tabs>
          <w:tab w:val="left" w:pos="503"/>
        </w:tabs>
        <w:spacing w:before="158" w:line="256" w:lineRule="auto"/>
        <w:ind w:right="109" w:hanging="427"/>
        <w:jc w:val="both"/>
        <w:rPr>
          <w:rFonts w:ascii="Times New Roman" w:eastAsia="Times New Roman" w:hAnsi="Times New Roman" w:cs="Times New Roman"/>
          <w:sz w:val="20"/>
          <w:szCs w:val="20"/>
        </w:rPr>
        <w:pPrChange w:id="7199" w:author="Author" w:date="2015-07-30T15:37:00Z">
          <w:pPr>
            <w:spacing w:after="24"/>
            <w:ind w:right="8"/>
            <w:jc w:val="both"/>
          </w:pPr>
        </w:pPrChange>
      </w:pPr>
      <w:del w:id="7200" w:author="Author" w:date="2015-07-30T15:37:00Z">
        <w:r w:rsidRPr="00B93DD0">
          <w:rPr>
            <w:rFonts w:ascii="Times New Roman" w:hAnsi="Times New Roman" w:cs="Times New Roman"/>
            <w:sz w:val="20"/>
            <w:szCs w:val="20"/>
          </w:rPr>
          <w:delText xml:space="preserve">8.10 </w:delText>
        </w:r>
      </w:del>
      <w:r w:rsidR="006514D0">
        <w:rPr>
          <w:rFonts w:ascii="Times New Roman"/>
          <w:sz w:val="20"/>
          <w:rPrChange w:id="7201" w:author="Author" w:date="2015-07-30T15:37:00Z">
            <w:rPr>
              <w:rFonts w:ascii="Times New Roman" w:hAnsi="Times New Roman"/>
              <w:sz w:val="20"/>
            </w:rPr>
          </w:rPrChange>
        </w:rPr>
        <w:t>Strengthen the capacity of domestic financial institutions to encourage and expand access to banking,</w:t>
      </w:r>
      <w:r w:rsidR="006514D0">
        <w:rPr>
          <w:rFonts w:ascii="Times New Roman"/>
          <w:spacing w:val="-10"/>
          <w:sz w:val="20"/>
          <w:rPrChange w:id="7202" w:author="Author" w:date="2015-07-30T15:37:00Z">
            <w:rPr>
              <w:rFonts w:ascii="Times New Roman" w:hAnsi="Times New Roman"/>
              <w:sz w:val="20"/>
            </w:rPr>
          </w:rPrChange>
        </w:rPr>
        <w:t xml:space="preserve"> </w:t>
      </w:r>
      <w:r w:rsidR="006514D0">
        <w:rPr>
          <w:rFonts w:ascii="Times New Roman"/>
          <w:sz w:val="20"/>
          <w:rPrChange w:id="7203" w:author="Author" w:date="2015-07-30T15:37:00Z">
            <w:rPr>
              <w:rFonts w:ascii="Times New Roman" w:hAnsi="Times New Roman"/>
              <w:sz w:val="20"/>
            </w:rPr>
          </w:rPrChange>
        </w:rPr>
        <w:t>insurance</w:t>
      </w:r>
      <w:r w:rsidR="006514D0">
        <w:rPr>
          <w:rFonts w:ascii="Times New Roman"/>
          <w:w w:val="99"/>
          <w:sz w:val="20"/>
          <w:rPrChange w:id="7204" w:author="Author" w:date="2015-07-30T15:37:00Z">
            <w:rPr>
              <w:rFonts w:ascii="Times New Roman" w:hAnsi="Times New Roman"/>
              <w:sz w:val="20"/>
            </w:rPr>
          </w:rPrChange>
        </w:rPr>
        <w:t xml:space="preserve"> </w:t>
      </w:r>
      <w:r w:rsidR="006514D0">
        <w:rPr>
          <w:rFonts w:ascii="Times New Roman"/>
          <w:sz w:val="20"/>
          <w:rPrChange w:id="7205" w:author="Author" w:date="2015-07-30T15:37:00Z">
            <w:rPr>
              <w:rFonts w:ascii="Times New Roman" w:hAnsi="Times New Roman"/>
              <w:sz w:val="20"/>
            </w:rPr>
          </w:rPrChange>
        </w:rPr>
        <w:t>and financial services for</w:t>
      </w:r>
      <w:r w:rsidR="006514D0">
        <w:rPr>
          <w:rFonts w:ascii="Times New Roman"/>
          <w:spacing w:val="2"/>
          <w:sz w:val="20"/>
          <w:rPrChange w:id="7206" w:author="Author" w:date="2015-07-30T15:37:00Z">
            <w:rPr>
              <w:rFonts w:ascii="Times New Roman" w:hAnsi="Times New Roman"/>
              <w:sz w:val="20"/>
            </w:rPr>
          </w:rPrChange>
        </w:rPr>
        <w:t xml:space="preserve"> </w:t>
      </w:r>
      <w:r w:rsidR="006514D0">
        <w:rPr>
          <w:rFonts w:ascii="Times New Roman"/>
          <w:sz w:val="20"/>
          <w:rPrChange w:id="7207" w:author="Author" w:date="2015-07-30T15:37:00Z">
            <w:rPr>
              <w:rFonts w:ascii="Times New Roman" w:hAnsi="Times New Roman"/>
              <w:sz w:val="20"/>
            </w:rPr>
          </w:rPrChange>
        </w:rPr>
        <w:t>all</w:t>
      </w:r>
      <w:del w:id="7208" w:author="Author" w:date="2015-07-30T15:37:00Z">
        <w:r w:rsidRPr="00B93DD0">
          <w:rPr>
            <w:rFonts w:ascii="Times New Roman" w:hAnsi="Times New Roman" w:cs="Times New Roman"/>
            <w:sz w:val="20"/>
            <w:szCs w:val="20"/>
          </w:rPr>
          <w:delText xml:space="preserve">  </w:delText>
        </w:r>
      </w:del>
    </w:p>
    <w:p w14:paraId="33716329" w14:textId="77777777" w:rsidR="00804791" w:rsidRDefault="00804791">
      <w:pPr>
        <w:rPr>
          <w:rFonts w:ascii="Times New Roman" w:hAnsi="Times New Roman"/>
          <w:sz w:val="26"/>
          <w:rPrChange w:id="7209" w:author="Author" w:date="2015-07-30T15:37:00Z">
            <w:rPr>
              <w:rFonts w:ascii="Times New Roman" w:hAnsi="Times New Roman"/>
              <w:sz w:val="20"/>
            </w:rPr>
          </w:rPrChange>
        </w:rPr>
        <w:pPrChange w:id="7210" w:author="Author" w:date="2015-07-30T15:37:00Z">
          <w:pPr>
            <w:spacing w:after="24"/>
            <w:ind w:left="426" w:right="8" w:hanging="426"/>
            <w:jc w:val="both"/>
          </w:pPr>
        </w:pPrChange>
      </w:pPr>
    </w:p>
    <w:p w14:paraId="1FF5DBF6" w14:textId="1B938D62" w:rsidR="00804791" w:rsidRDefault="00B93DD0">
      <w:pPr>
        <w:pStyle w:val="ListParagraph"/>
        <w:numPr>
          <w:ilvl w:val="1"/>
          <w:numId w:val="19"/>
        </w:numPr>
        <w:tabs>
          <w:tab w:val="left" w:pos="528"/>
        </w:tabs>
        <w:spacing w:line="259" w:lineRule="auto"/>
        <w:ind w:right="104" w:hanging="427"/>
        <w:jc w:val="both"/>
        <w:rPr>
          <w:rFonts w:ascii="Times New Roman" w:eastAsia="Times New Roman" w:hAnsi="Times New Roman" w:cs="Times New Roman"/>
          <w:sz w:val="20"/>
          <w:szCs w:val="20"/>
        </w:rPr>
        <w:pPrChange w:id="7211" w:author="Author" w:date="2015-07-30T15:37:00Z">
          <w:pPr>
            <w:ind w:right="8"/>
            <w:jc w:val="both"/>
          </w:pPr>
        </w:pPrChange>
      </w:pPr>
      <w:del w:id="7212" w:author="Author" w:date="2015-07-30T15:37:00Z">
        <w:r w:rsidRPr="00B93DD0">
          <w:rPr>
            <w:rFonts w:ascii="Times New Roman" w:hAnsi="Times New Roman" w:cs="Times New Roman"/>
            <w:sz w:val="20"/>
            <w:szCs w:val="20"/>
          </w:rPr>
          <w:delText xml:space="preserve">8.a </w:delText>
        </w:r>
        <w:r w:rsidRPr="00B93DD0">
          <w:rPr>
            <w:rFonts w:ascii="Times New Roman" w:hAnsi="Times New Roman" w:cs="Times New Roman"/>
            <w:sz w:val="20"/>
            <w:szCs w:val="20"/>
          </w:rPr>
          <w:tab/>
        </w:r>
      </w:del>
      <w:r w:rsidR="006514D0">
        <w:rPr>
          <w:rFonts w:ascii="Times New Roman"/>
          <w:sz w:val="20"/>
          <w:rPrChange w:id="7213" w:author="Author" w:date="2015-07-30T15:37:00Z">
            <w:rPr>
              <w:rFonts w:ascii="Times New Roman" w:hAnsi="Times New Roman"/>
              <w:sz w:val="20"/>
            </w:rPr>
          </w:rPrChange>
        </w:rPr>
        <w:t>Increase</w:t>
      </w:r>
      <w:r w:rsidR="006514D0">
        <w:rPr>
          <w:rFonts w:ascii="Times New Roman"/>
          <w:spacing w:val="33"/>
          <w:sz w:val="20"/>
          <w:rPrChange w:id="7214" w:author="Author" w:date="2015-07-30T15:37:00Z">
            <w:rPr>
              <w:rFonts w:ascii="Times New Roman" w:hAnsi="Times New Roman"/>
              <w:sz w:val="20"/>
            </w:rPr>
          </w:rPrChange>
        </w:rPr>
        <w:t xml:space="preserve"> </w:t>
      </w:r>
      <w:r w:rsidR="006514D0">
        <w:rPr>
          <w:rFonts w:ascii="Times New Roman"/>
          <w:sz w:val="20"/>
          <w:rPrChange w:id="7215" w:author="Author" w:date="2015-07-30T15:37:00Z">
            <w:rPr>
              <w:rFonts w:ascii="Times New Roman" w:hAnsi="Times New Roman"/>
              <w:sz w:val="20"/>
            </w:rPr>
          </w:rPrChange>
        </w:rPr>
        <w:t>Aid</w:t>
      </w:r>
      <w:r w:rsidR="006514D0">
        <w:rPr>
          <w:rFonts w:ascii="Times New Roman"/>
          <w:spacing w:val="34"/>
          <w:sz w:val="20"/>
          <w:rPrChange w:id="7216" w:author="Author" w:date="2015-07-30T15:37:00Z">
            <w:rPr>
              <w:rFonts w:ascii="Times New Roman" w:hAnsi="Times New Roman"/>
              <w:sz w:val="20"/>
            </w:rPr>
          </w:rPrChange>
        </w:rPr>
        <w:t xml:space="preserve"> </w:t>
      </w:r>
      <w:r w:rsidR="006514D0">
        <w:rPr>
          <w:rFonts w:ascii="Times New Roman"/>
          <w:sz w:val="20"/>
          <w:rPrChange w:id="7217" w:author="Author" w:date="2015-07-30T15:37:00Z">
            <w:rPr>
              <w:rFonts w:ascii="Times New Roman" w:hAnsi="Times New Roman"/>
              <w:sz w:val="20"/>
            </w:rPr>
          </w:rPrChange>
        </w:rPr>
        <w:t>for</w:t>
      </w:r>
      <w:r w:rsidR="006514D0">
        <w:rPr>
          <w:rFonts w:ascii="Times New Roman"/>
          <w:spacing w:val="31"/>
          <w:sz w:val="20"/>
          <w:rPrChange w:id="7218" w:author="Author" w:date="2015-07-30T15:37:00Z">
            <w:rPr>
              <w:rFonts w:ascii="Times New Roman" w:hAnsi="Times New Roman"/>
              <w:sz w:val="20"/>
            </w:rPr>
          </w:rPrChange>
        </w:rPr>
        <w:t xml:space="preserve"> </w:t>
      </w:r>
      <w:r w:rsidR="006514D0">
        <w:rPr>
          <w:rFonts w:ascii="Times New Roman"/>
          <w:sz w:val="20"/>
          <w:rPrChange w:id="7219" w:author="Author" w:date="2015-07-30T15:37:00Z">
            <w:rPr>
              <w:rFonts w:ascii="Times New Roman" w:hAnsi="Times New Roman"/>
              <w:sz w:val="20"/>
            </w:rPr>
          </w:rPrChange>
        </w:rPr>
        <w:t>Trade</w:t>
      </w:r>
      <w:r w:rsidR="006514D0">
        <w:rPr>
          <w:rFonts w:ascii="Times New Roman"/>
          <w:spacing w:val="31"/>
          <w:sz w:val="20"/>
          <w:rPrChange w:id="7220" w:author="Author" w:date="2015-07-30T15:37:00Z">
            <w:rPr>
              <w:rFonts w:ascii="Times New Roman" w:hAnsi="Times New Roman"/>
              <w:sz w:val="20"/>
            </w:rPr>
          </w:rPrChange>
        </w:rPr>
        <w:t xml:space="preserve"> </w:t>
      </w:r>
      <w:r w:rsidR="006514D0">
        <w:rPr>
          <w:rFonts w:ascii="Times New Roman"/>
          <w:sz w:val="20"/>
          <w:rPrChange w:id="7221" w:author="Author" w:date="2015-07-30T15:37:00Z">
            <w:rPr>
              <w:rFonts w:ascii="Times New Roman" w:hAnsi="Times New Roman"/>
              <w:sz w:val="20"/>
            </w:rPr>
          </w:rPrChange>
        </w:rPr>
        <w:t>support</w:t>
      </w:r>
      <w:r w:rsidR="006514D0">
        <w:rPr>
          <w:rFonts w:ascii="Times New Roman"/>
          <w:spacing w:val="30"/>
          <w:sz w:val="20"/>
          <w:rPrChange w:id="7222" w:author="Author" w:date="2015-07-30T15:37:00Z">
            <w:rPr>
              <w:rFonts w:ascii="Times New Roman" w:hAnsi="Times New Roman"/>
              <w:sz w:val="20"/>
            </w:rPr>
          </w:rPrChange>
        </w:rPr>
        <w:t xml:space="preserve"> </w:t>
      </w:r>
      <w:r w:rsidR="006514D0">
        <w:rPr>
          <w:rFonts w:ascii="Times New Roman"/>
          <w:sz w:val="20"/>
          <w:rPrChange w:id="7223" w:author="Author" w:date="2015-07-30T15:37:00Z">
            <w:rPr>
              <w:rFonts w:ascii="Times New Roman" w:hAnsi="Times New Roman"/>
              <w:sz w:val="20"/>
            </w:rPr>
          </w:rPrChange>
        </w:rPr>
        <w:t>for</w:t>
      </w:r>
      <w:r w:rsidR="006514D0">
        <w:rPr>
          <w:rFonts w:ascii="Times New Roman"/>
          <w:spacing w:val="31"/>
          <w:sz w:val="20"/>
          <w:rPrChange w:id="7224" w:author="Author" w:date="2015-07-30T15:37:00Z">
            <w:rPr>
              <w:rFonts w:ascii="Times New Roman" w:hAnsi="Times New Roman"/>
              <w:sz w:val="20"/>
            </w:rPr>
          </w:rPrChange>
        </w:rPr>
        <w:t xml:space="preserve"> </w:t>
      </w:r>
      <w:r w:rsidR="006514D0">
        <w:rPr>
          <w:rFonts w:ascii="Times New Roman"/>
          <w:sz w:val="20"/>
          <w:rPrChange w:id="7225" w:author="Author" w:date="2015-07-30T15:37:00Z">
            <w:rPr>
              <w:rFonts w:ascii="Times New Roman" w:hAnsi="Times New Roman"/>
              <w:sz w:val="20"/>
            </w:rPr>
          </w:rPrChange>
        </w:rPr>
        <w:t>developing</w:t>
      </w:r>
      <w:r w:rsidR="006514D0">
        <w:rPr>
          <w:rFonts w:ascii="Times New Roman"/>
          <w:spacing w:val="29"/>
          <w:sz w:val="20"/>
          <w:rPrChange w:id="7226" w:author="Author" w:date="2015-07-30T15:37:00Z">
            <w:rPr>
              <w:rFonts w:ascii="Times New Roman" w:hAnsi="Times New Roman"/>
              <w:sz w:val="20"/>
            </w:rPr>
          </w:rPrChange>
        </w:rPr>
        <w:t xml:space="preserve"> </w:t>
      </w:r>
      <w:r w:rsidR="006514D0">
        <w:rPr>
          <w:rFonts w:ascii="Times New Roman"/>
          <w:sz w:val="20"/>
          <w:rPrChange w:id="7227" w:author="Author" w:date="2015-07-30T15:37:00Z">
            <w:rPr>
              <w:rFonts w:ascii="Times New Roman" w:hAnsi="Times New Roman"/>
              <w:sz w:val="20"/>
            </w:rPr>
          </w:rPrChange>
        </w:rPr>
        <w:t>countries,</w:t>
      </w:r>
      <w:r w:rsidR="006514D0">
        <w:rPr>
          <w:rFonts w:ascii="Times New Roman"/>
          <w:spacing w:val="33"/>
          <w:sz w:val="20"/>
          <w:rPrChange w:id="7228" w:author="Author" w:date="2015-07-30T15:37:00Z">
            <w:rPr>
              <w:rFonts w:ascii="Times New Roman" w:hAnsi="Times New Roman"/>
              <w:sz w:val="20"/>
            </w:rPr>
          </w:rPrChange>
        </w:rPr>
        <w:t xml:space="preserve"> </w:t>
      </w:r>
      <w:r w:rsidR="006514D0">
        <w:rPr>
          <w:rFonts w:ascii="Times New Roman"/>
          <w:sz w:val="20"/>
          <w:rPrChange w:id="7229" w:author="Author" w:date="2015-07-30T15:37:00Z">
            <w:rPr>
              <w:rFonts w:ascii="Times New Roman" w:hAnsi="Times New Roman"/>
              <w:sz w:val="20"/>
            </w:rPr>
          </w:rPrChange>
        </w:rPr>
        <w:t>in</w:t>
      </w:r>
      <w:r w:rsidR="006514D0">
        <w:rPr>
          <w:rFonts w:ascii="Times New Roman"/>
          <w:spacing w:val="31"/>
          <w:sz w:val="20"/>
          <w:rPrChange w:id="7230" w:author="Author" w:date="2015-07-30T15:37:00Z">
            <w:rPr>
              <w:rFonts w:ascii="Times New Roman" w:hAnsi="Times New Roman"/>
              <w:sz w:val="20"/>
            </w:rPr>
          </w:rPrChange>
        </w:rPr>
        <w:t xml:space="preserve"> </w:t>
      </w:r>
      <w:r w:rsidR="006514D0">
        <w:rPr>
          <w:rFonts w:ascii="Times New Roman"/>
          <w:sz w:val="20"/>
          <w:rPrChange w:id="7231" w:author="Author" w:date="2015-07-30T15:37:00Z">
            <w:rPr>
              <w:rFonts w:ascii="Times New Roman" w:hAnsi="Times New Roman"/>
              <w:sz w:val="20"/>
            </w:rPr>
          </w:rPrChange>
        </w:rPr>
        <w:t>particular</w:t>
      </w:r>
      <w:r w:rsidR="006514D0">
        <w:rPr>
          <w:rFonts w:ascii="Times New Roman"/>
          <w:spacing w:val="34"/>
          <w:sz w:val="20"/>
          <w:rPrChange w:id="7232" w:author="Author" w:date="2015-07-30T15:37:00Z">
            <w:rPr>
              <w:rFonts w:ascii="Times New Roman" w:hAnsi="Times New Roman"/>
              <w:sz w:val="20"/>
            </w:rPr>
          </w:rPrChange>
        </w:rPr>
        <w:t xml:space="preserve"> </w:t>
      </w:r>
      <w:r w:rsidR="006514D0">
        <w:rPr>
          <w:rFonts w:ascii="Times New Roman"/>
          <w:sz w:val="20"/>
          <w:rPrChange w:id="7233" w:author="Author" w:date="2015-07-30T15:37:00Z">
            <w:rPr>
              <w:rFonts w:ascii="Times New Roman" w:hAnsi="Times New Roman"/>
              <w:sz w:val="20"/>
            </w:rPr>
          </w:rPrChange>
        </w:rPr>
        <w:t>least</w:t>
      </w:r>
      <w:r w:rsidR="006514D0">
        <w:rPr>
          <w:rFonts w:ascii="Times New Roman"/>
          <w:spacing w:val="32"/>
          <w:sz w:val="20"/>
          <w:rPrChange w:id="7234" w:author="Author" w:date="2015-07-30T15:37:00Z">
            <w:rPr>
              <w:rFonts w:ascii="Times New Roman" w:hAnsi="Times New Roman"/>
              <w:sz w:val="20"/>
            </w:rPr>
          </w:rPrChange>
        </w:rPr>
        <w:t xml:space="preserve"> </w:t>
      </w:r>
      <w:r w:rsidR="006514D0">
        <w:rPr>
          <w:rFonts w:ascii="Times New Roman"/>
          <w:sz w:val="20"/>
          <w:rPrChange w:id="7235" w:author="Author" w:date="2015-07-30T15:37:00Z">
            <w:rPr>
              <w:rFonts w:ascii="Times New Roman" w:hAnsi="Times New Roman"/>
              <w:sz w:val="20"/>
            </w:rPr>
          </w:rPrChange>
        </w:rPr>
        <w:t>developed</w:t>
      </w:r>
      <w:r w:rsidR="006514D0">
        <w:rPr>
          <w:rFonts w:ascii="Times New Roman"/>
          <w:spacing w:val="32"/>
          <w:sz w:val="20"/>
          <w:rPrChange w:id="7236" w:author="Author" w:date="2015-07-30T15:37:00Z">
            <w:rPr>
              <w:rFonts w:ascii="Times New Roman" w:hAnsi="Times New Roman"/>
              <w:sz w:val="20"/>
            </w:rPr>
          </w:rPrChange>
        </w:rPr>
        <w:t xml:space="preserve"> </w:t>
      </w:r>
      <w:r w:rsidR="006514D0">
        <w:rPr>
          <w:rFonts w:ascii="Times New Roman"/>
          <w:sz w:val="20"/>
          <w:rPrChange w:id="7237" w:author="Author" w:date="2015-07-30T15:37:00Z">
            <w:rPr>
              <w:rFonts w:ascii="Times New Roman" w:hAnsi="Times New Roman"/>
              <w:sz w:val="20"/>
            </w:rPr>
          </w:rPrChange>
        </w:rPr>
        <w:t>countries,</w:t>
      </w:r>
      <w:r w:rsidR="006514D0">
        <w:rPr>
          <w:rFonts w:ascii="Times New Roman"/>
          <w:spacing w:val="30"/>
          <w:sz w:val="20"/>
          <w:rPrChange w:id="7238" w:author="Author" w:date="2015-07-30T15:37:00Z">
            <w:rPr>
              <w:rFonts w:ascii="Times New Roman" w:hAnsi="Times New Roman"/>
              <w:sz w:val="20"/>
            </w:rPr>
          </w:rPrChange>
        </w:rPr>
        <w:t xml:space="preserve"> </w:t>
      </w:r>
      <w:r w:rsidR="006514D0">
        <w:rPr>
          <w:rFonts w:ascii="Times New Roman"/>
          <w:sz w:val="20"/>
          <w:rPrChange w:id="7239" w:author="Author" w:date="2015-07-30T15:37:00Z">
            <w:rPr>
              <w:rFonts w:ascii="Times New Roman" w:hAnsi="Times New Roman"/>
              <w:sz w:val="20"/>
            </w:rPr>
          </w:rPrChange>
        </w:rPr>
        <w:t>including</w:t>
      </w:r>
      <w:r w:rsidR="006514D0">
        <w:rPr>
          <w:rFonts w:ascii="Times New Roman"/>
          <w:w w:val="99"/>
          <w:sz w:val="20"/>
          <w:rPrChange w:id="7240" w:author="Author" w:date="2015-07-30T15:37:00Z">
            <w:rPr>
              <w:rFonts w:ascii="Times New Roman" w:hAnsi="Times New Roman"/>
              <w:sz w:val="20"/>
            </w:rPr>
          </w:rPrChange>
        </w:rPr>
        <w:t xml:space="preserve"> </w:t>
      </w:r>
      <w:r w:rsidR="006514D0">
        <w:rPr>
          <w:rFonts w:ascii="Times New Roman"/>
          <w:sz w:val="20"/>
          <w:rPrChange w:id="7241" w:author="Author" w:date="2015-07-30T15:37:00Z">
            <w:rPr>
              <w:rFonts w:ascii="Times New Roman" w:hAnsi="Times New Roman"/>
              <w:sz w:val="20"/>
            </w:rPr>
          </w:rPrChange>
        </w:rPr>
        <w:t>through the Enhanced Integrated Framework for Trade-Related Technical Assistance to Least</w:t>
      </w:r>
      <w:r w:rsidR="006514D0">
        <w:rPr>
          <w:rFonts w:ascii="Times New Roman"/>
          <w:spacing w:val="-20"/>
          <w:sz w:val="20"/>
          <w:rPrChange w:id="7242" w:author="Author" w:date="2015-07-30T15:37:00Z">
            <w:rPr>
              <w:rFonts w:ascii="Times New Roman" w:hAnsi="Times New Roman"/>
              <w:sz w:val="20"/>
            </w:rPr>
          </w:rPrChange>
        </w:rPr>
        <w:t xml:space="preserve"> </w:t>
      </w:r>
      <w:r w:rsidR="006514D0">
        <w:rPr>
          <w:rFonts w:ascii="Times New Roman"/>
          <w:sz w:val="20"/>
          <w:rPrChange w:id="7243" w:author="Author" w:date="2015-07-30T15:37:00Z">
            <w:rPr>
              <w:rFonts w:ascii="Times New Roman" w:hAnsi="Times New Roman"/>
              <w:sz w:val="20"/>
            </w:rPr>
          </w:rPrChange>
        </w:rPr>
        <w:t>Developed</w:t>
      </w:r>
      <w:r w:rsidR="006514D0">
        <w:rPr>
          <w:rFonts w:ascii="Times New Roman"/>
          <w:w w:val="99"/>
          <w:sz w:val="20"/>
          <w:rPrChange w:id="7244" w:author="Author" w:date="2015-07-30T15:37:00Z">
            <w:rPr>
              <w:rFonts w:ascii="Times New Roman" w:hAnsi="Times New Roman"/>
              <w:sz w:val="20"/>
            </w:rPr>
          </w:rPrChange>
        </w:rPr>
        <w:t xml:space="preserve"> </w:t>
      </w:r>
      <w:r w:rsidR="006514D0">
        <w:rPr>
          <w:rFonts w:ascii="Times New Roman"/>
          <w:sz w:val="20"/>
          <w:rPrChange w:id="7245" w:author="Author" w:date="2015-07-30T15:37:00Z">
            <w:rPr>
              <w:rFonts w:ascii="Times New Roman" w:hAnsi="Times New Roman"/>
              <w:sz w:val="20"/>
            </w:rPr>
          </w:rPrChange>
        </w:rPr>
        <w:t>Countries</w:t>
      </w:r>
      <w:del w:id="7246" w:author="Author" w:date="2015-07-30T15:37:00Z">
        <w:r w:rsidRPr="00B93DD0">
          <w:rPr>
            <w:rFonts w:ascii="Times New Roman" w:hAnsi="Times New Roman" w:cs="Times New Roman"/>
            <w:sz w:val="20"/>
            <w:szCs w:val="20"/>
          </w:rPr>
          <w:delText xml:space="preserve"> </w:delText>
        </w:r>
      </w:del>
    </w:p>
    <w:p w14:paraId="36042B75" w14:textId="5064DD62" w:rsidR="00804791" w:rsidRDefault="00B93DD0">
      <w:pPr>
        <w:pStyle w:val="ListParagraph"/>
        <w:numPr>
          <w:ilvl w:val="1"/>
          <w:numId w:val="19"/>
        </w:numPr>
        <w:tabs>
          <w:tab w:val="left" w:pos="528"/>
        </w:tabs>
        <w:spacing w:before="160" w:line="256" w:lineRule="auto"/>
        <w:ind w:right="115" w:hanging="427"/>
        <w:jc w:val="both"/>
        <w:rPr>
          <w:rFonts w:ascii="Times New Roman" w:eastAsia="Times New Roman" w:hAnsi="Times New Roman" w:cs="Times New Roman"/>
          <w:sz w:val="20"/>
          <w:szCs w:val="20"/>
        </w:rPr>
        <w:pPrChange w:id="7247" w:author="Author" w:date="2015-07-30T15:37:00Z">
          <w:pPr>
            <w:spacing w:after="24"/>
            <w:ind w:right="8"/>
            <w:jc w:val="both"/>
          </w:pPr>
        </w:pPrChange>
      </w:pPr>
      <w:del w:id="7248" w:author="Author" w:date="2015-07-30T15:37:00Z">
        <w:r w:rsidRPr="00B93DD0">
          <w:rPr>
            <w:rFonts w:ascii="Times New Roman" w:hAnsi="Times New Roman" w:cs="Times New Roman"/>
            <w:sz w:val="20"/>
            <w:szCs w:val="20"/>
          </w:rPr>
          <w:delText xml:space="preserve">8.b </w:delText>
        </w:r>
        <w:r w:rsidRPr="00B93DD0">
          <w:rPr>
            <w:rFonts w:ascii="Times New Roman" w:hAnsi="Times New Roman" w:cs="Times New Roman"/>
            <w:sz w:val="20"/>
            <w:szCs w:val="20"/>
          </w:rPr>
          <w:tab/>
        </w:r>
      </w:del>
      <w:r w:rsidR="006514D0">
        <w:rPr>
          <w:rFonts w:ascii="Times New Roman"/>
          <w:sz w:val="20"/>
          <w:rPrChange w:id="7249" w:author="Author" w:date="2015-07-30T15:37:00Z">
            <w:rPr>
              <w:rFonts w:ascii="Times New Roman" w:hAnsi="Times New Roman"/>
              <w:sz w:val="20"/>
            </w:rPr>
          </w:rPrChange>
        </w:rPr>
        <w:t>By</w:t>
      </w:r>
      <w:r w:rsidR="006514D0">
        <w:rPr>
          <w:rFonts w:ascii="Times New Roman"/>
          <w:spacing w:val="11"/>
          <w:sz w:val="20"/>
          <w:rPrChange w:id="7250" w:author="Author" w:date="2015-07-30T15:37:00Z">
            <w:rPr>
              <w:rFonts w:ascii="Times New Roman" w:hAnsi="Times New Roman"/>
              <w:sz w:val="20"/>
            </w:rPr>
          </w:rPrChange>
        </w:rPr>
        <w:t xml:space="preserve"> </w:t>
      </w:r>
      <w:r w:rsidR="006514D0">
        <w:rPr>
          <w:rFonts w:ascii="Times New Roman"/>
          <w:sz w:val="20"/>
          <w:rPrChange w:id="7251" w:author="Author" w:date="2015-07-30T15:37:00Z">
            <w:rPr>
              <w:rFonts w:ascii="Times New Roman" w:hAnsi="Times New Roman"/>
              <w:sz w:val="20"/>
            </w:rPr>
          </w:rPrChange>
        </w:rPr>
        <w:t>2020,</w:t>
      </w:r>
      <w:r w:rsidR="006514D0">
        <w:rPr>
          <w:rFonts w:ascii="Times New Roman"/>
          <w:spacing w:val="12"/>
          <w:sz w:val="20"/>
          <w:rPrChange w:id="7252" w:author="Author" w:date="2015-07-30T15:37:00Z">
            <w:rPr>
              <w:rFonts w:ascii="Times New Roman" w:hAnsi="Times New Roman"/>
              <w:sz w:val="20"/>
            </w:rPr>
          </w:rPrChange>
        </w:rPr>
        <w:t xml:space="preserve"> </w:t>
      </w:r>
      <w:r w:rsidR="006514D0">
        <w:rPr>
          <w:rFonts w:ascii="Times New Roman"/>
          <w:sz w:val="20"/>
          <w:rPrChange w:id="7253" w:author="Author" w:date="2015-07-30T15:37:00Z">
            <w:rPr>
              <w:rFonts w:ascii="Times New Roman" w:hAnsi="Times New Roman"/>
              <w:sz w:val="20"/>
            </w:rPr>
          </w:rPrChange>
        </w:rPr>
        <w:t>develop</w:t>
      </w:r>
      <w:r w:rsidR="006514D0">
        <w:rPr>
          <w:rFonts w:ascii="Times New Roman"/>
          <w:spacing w:val="13"/>
          <w:sz w:val="20"/>
          <w:rPrChange w:id="7254" w:author="Author" w:date="2015-07-30T15:37:00Z">
            <w:rPr>
              <w:rFonts w:ascii="Times New Roman" w:hAnsi="Times New Roman"/>
              <w:sz w:val="20"/>
            </w:rPr>
          </w:rPrChange>
        </w:rPr>
        <w:t xml:space="preserve"> </w:t>
      </w:r>
      <w:r w:rsidR="006514D0">
        <w:rPr>
          <w:rFonts w:ascii="Times New Roman"/>
          <w:sz w:val="20"/>
          <w:rPrChange w:id="7255" w:author="Author" w:date="2015-07-30T15:37:00Z">
            <w:rPr>
              <w:rFonts w:ascii="Times New Roman" w:hAnsi="Times New Roman"/>
              <w:sz w:val="20"/>
            </w:rPr>
          </w:rPrChange>
        </w:rPr>
        <w:t>and</w:t>
      </w:r>
      <w:r w:rsidR="006514D0">
        <w:rPr>
          <w:rFonts w:ascii="Times New Roman"/>
          <w:spacing w:val="13"/>
          <w:sz w:val="20"/>
          <w:rPrChange w:id="7256" w:author="Author" w:date="2015-07-30T15:37:00Z">
            <w:rPr>
              <w:rFonts w:ascii="Times New Roman" w:hAnsi="Times New Roman"/>
              <w:sz w:val="20"/>
            </w:rPr>
          </w:rPrChange>
        </w:rPr>
        <w:t xml:space="preserve"> </w:t>
      </w:r>
      <w:r w:rsidR="006514D0">
        <w:rPr>
          <w:rFonts w:ascii="Times New Roman"/>
          <w:sz w:val="20"/>
          <w:rPrChange w:id="7257" w:author="Author" w:date="2015-07-30T15:37:00Z">
            <w:rPr>
              <w:rFonts w:ascii="Times New Roman" w:hAnsi="Times New Roman"/>
              <w:sz w:val="20"/>
            </w:rPr>
          </w:rPrChange>
        </w:rPr>
        <w:t>operationalize</w:t>
      </w:r>
      <w:r w:rsidR="006514D0">
        <w:rPr>
          <w:rFonts w:ascii="Times New Roman"/>
          <w:spacing w:val="13"/>
          <w:sz w:val="20"/>
          <w:rPrChange w:id="7258" w:author="Author" w:date="2015-07-30T15:37:00Z">
            <w:rPr>
              <w:rFonts w:ascii="Times New Roman" w:hAnsi="Times New Roman"/>
              <w:sz w:val="20"/>
            </w:rPr>
          </w:rPrChange>
        </w:rPr>
        <w:t xml:space="preserve"> </w:t>
      </w:r>
      <w:r w:rsidR="006514D0">
        <w:rPr>
          <w:rFonts w:ascii="Times New Roman"/>
          <w:sz w:val="20"/>
          <w:rPrChange w:id="7259" w:author="Author" w:date="2015-07-30T15:37:00Z">
            <w:rPr>
              <w:rFonts w:ascii="Times New Roman" w:hAnsi="Times New Roman"/>
              <w:sz w:val="20"/>
            </w:rPr>
          </w:rPrChange>
        </w:rPr>
        <w:t>a</w:t>
      </w:r>
      <w:r w:rsidR="006514D0">
        <w:rPr>
          <w:rFonts w:ascii="Times New Roman"/>
          <w:spacing w:val="15"/>
          <w:sz w:val="20"/>
          <w:rPrChange w:id="7260" w:author="Author" w:date="2015-07-30T15:37:00Z">
            <w:rPr>
              <w:rFonts w:ascii="Times New Roman" w:hAnsi="Times New Roman"/>
              <w:sz w:val="20"/>
            </w:rPr>
          </w:rPrChange>
        </w:rPr>
        <w:t xml:space="preserve"> </w:t>
      </w:r>
      <w:r w:rsidR="006514D0">
        <w:rPr>
          <w:rFonts w:ascii="Times New Roman"/>
          <w:sz w:val="20"/>
          <w:rPrChange w:id="7261" w:author="Author" w:date="2015-07-30T15:37:00Z">
            <w:rPr>
              <w:rFonts w:ascii="Times New Roman" w:hAnsi="Times New Roman"/>
              <w:sz w:val="20"/>
            </w:rPr>
          </w:rPrChange>
        </w:rPr>
        <w:t>global</w:t>
      </w:r>
      <w:r w:rsidR="006514D0">
        <w:rPr>
          <w:rFonts w:ascii="Times New Roman"/>
          <w:spacing w:val="15"/>
          <w:sz w:val="20"/>
          <w:rPrChange w:id="7262" w:author="Author" w:date="2015-07-30T15:37:00Z">
            <w:rPr>
              <w:rFonts w:ascii="Times New Roman" w:hAnsi="Times New Roman"/>
              <w:sz w:val="20"/>
            </w:rPr>
          </w:rPrChange>
        </w:rPr>
        <w:t xml:space="preserve"> </w:t>
      </w:r>
      <w:r w:rsidR="006514D0">
        <w:rPr>
          <w:rFonts w:ascii="Times New Roman"/>
          <w:sz w:val="20"/>
          <w:rPrChange w:id="7263" w:author="Author" w:date="2015-07-30T15:37:00Z">
            <w:rPr>
              <w:rFonts w:ascii="Times New Roman" w:hAnsi="Times New Roman"/>
              <w:sz w:val="20"/>
            </w:rPr>
          </w:rPrChange>
        </w:rPr>
        <w:t>strategy</w:t>
      </w:r>
      <w:r w:rsidR="006514D0">
        <w:rPr>
          <w:rFonts w:ascii="Times New Roman"/>
          <w:spacing w:val="11"/>
          <w:sz w:val="20"/>
          <w:rPrChange w:id="7264" w:author="Author" w:date="2015-07-30T15:37:00Z">
            <w:rPr>
              <w:rFonts w:ascii="Times New Roman" w:hAnsi="Times New Roman"/>
              <w:sz w:val="20"/>
            </w:rPr>
          </w:rPrChange>
        </w:rPr>
        <w:t xml:space="preserve"> </w:t>
      </w:r>
      <w:r w:rsidR="006514D0">
        <w:rPr>
          <w:rFonts w:ascii="Times New Roman"/>
          <w:sz w:val="20"/>
          <w:rPrChange w:id="7265" w:author="Author" w:date="2015-07-30T15:37:00Z">
            <w:rPr>
              <w:rFonts w:ascii="Times New Roman" w:hAnsi="Times New Roman"/>
              <w:sz w:val="20"/>
            </w:rPr>
          </w:rPrChange>
        </w:rPr>
        <w:t>for</w:t>
      </w:r>
      <w:r w:rsidR="006514D0">
        <w:rPr>
          <w:rFonts w:ascii="Times New Roman"/>
          <w:spacing w:val="15"/>
          <w:sz w:val="20"/>
          <w:rPrChange w:id="7266" w:author="Author" w:date="2015-07-30T15:37:00Z">
            <w:rPr>
              <w:rFonts w:ascii="Times New Roman" w:hAnsi="Times New Roman"/>
              <w:sz w:val="20"/>
            </w:rPr>
          </w:rPrChange>
        </w:rPr>
        <w:t xml:space="preserve"> </w:t>
      </w:r>
      <w:r w:rsidR="006514D0">
        <w:rPr>
          <w:rFonts w:ascii="Times New Roman"/>
          <w:sz w:val="20"/>
          <w:rPrChange w:id="7267" w:author="Author" w:date="2015-07-30T15:37:00Z">
            <w:rPr>
              <w:rFonts w:ascii="Times New Roman" w:hAnsi="Times New Roman"/>
              <w:sz w:val="20"/>
            </w:rPr>
          </w:rPrChange>
        </w:rPr>
        <w:t>youth</w:t>
      </w:r>
      <w:r w:rsidR="006514D0">
        <w:rPr>
          <w:rFonts w:ascii="Times New Roman"/>
          <w:spacing w:val="11"/>
          <w:sz w:val="20"/>
          <w:rPrChange w:id="7268" w:author="Author" w:date="2015-07-30T15:37:00Z">
            <w:rPr>
              <w:rFonts w:ascii="Times New Roman" w:hAnsi="Times New Roman"/>
              <w:sz w:val="20"/>
            </w:rPr>
          </w:rPrChange>
        </w:rPr>
        <w:t xml:space="preserve"> </w:t>
      </w:r>
      <w:r w:rsidR="006514D0">
        <w:rPr>
          <w:rFonts w:ascii="Times New Roman"/>
          <w:sz w:val="20"/>
          <w:rPrChange w:id="7269" w:author="Author" w:date="2015-07-30T15:37:00Z">
            <w:rPr>
              <w:rFonts w:ascii="Times New Roman" w:hAnsi="Times New Roman"/>
              <w:sz w:val="20"/>
            </w:rPr>
          </w:rPrChange>
        </w:rPr>
        <w:t>employment</w:t>
      </w:r>
      <w:r w:rsidR="006514D0">
        <w:rPr>
          <w:rFonts w:ascii="Times New Roman"/>
          <w:spacing w:val="12"/>
          <w:sz w:val="20"/>
          <w:rPrChange w:id="7270" w:author="Author" w:date="2015-07-30T15:37:00Z">
            <w:rPr>
              <w:rFonts w:ascii="Times New Roman" w:hAnsi="Times New Roman"/>
              <w:sz w:val="20"/>
            </w:rPr>
          </w:rPrChange>
        </w:rPr>
        <w:t xml:space="preserve"> </w:t>
      </w:r>
      <w:r w:rsidR="006514D0">
        <w:rPr>
          <w:rFonts w:ascii="Times New Roman"/>
          <w:sz w:val="20"/>
          <w:rPrChange w:id="7271" w:author="Author" w:date="2015-07-30T15:37:00Z">
            <w:rPr>
              <w:rFonts w:ascii="Times New Roman" w:hAnsi="Times New Roman"/>
              <w:sz w:val="20"/>
            </w:rPr>
          </w:rPrChange>
        </w:rPr>
        <w:t>and</w:t>
      </w:r>
      <w:r w:rsidR="006514D0">
        <w:rPr>
          <w:rFonts w:ascii="Times New Roman"/>
          <w:spacing w:val="13"/>
          <w:sz w:val="20"/>
          <w:rPrChange w:id="7272" w:author="Author" w:date="2015-07-30T15:37:00Z">
            <w:rPr>
              <w:rFonts w:ascii="Times New Roman" w:hAnsi="Times New Roman"/>
              <w:sz w:val="20"/>
            </w:rPr>
          </w:rPrChange>
        </w:rPr>
        <w:t xml:space="preserve"> </w:t>
      </w:r>
      <w:r w:rsidR="006514D0">
        <w:rPr>
          <w:rFonts w:ascii="Times New Roman"/>
          <w:sz w:val="20"/>
          <w:rPrChange w:id="7273" w:author="Author" w:date="2015-07-30T15:37:00Z">
            <w:rPr>
              <w:rFonts w:ascii="Times New Roman" w:hAnsi="Times New Roman"/>
              <w:sz w:val="20"/>
            </w:rPr>
          </w:rPrChange>
        </w:rPr>
        <w:t>implement</w:t>
      </w:r>
      <w:r w:rsidR="006514D0">
        <w:rPr>
          <w:rFonts w:ascii="Times New Roman"/>
          <w:spacing w:val="12"/>
          <w:sz w:val="20"/>
          <w:rPrChange w:id="7274" w:author="Author" w:date="2015-07-30T15:37:00Z">
            <w:rPr>
              <w:rFonts w:ascii="Times New Roman" w:hAnsi="Times New Roman"/>
              <w:sz w:val="20"/>
            </w:rPr>
          </w:rPrChange>
        </w:rPr>
        <w:t xml:space="preserve"> </w:t>
      </w:r>
      <w:r w:rsidR="006514D0">
        <w:rPr>
          <w:rFonts w:ascii="Times New Roman"/>
          <w:sz w:val="20"/>
          <w:rPrChange w:id="7275" w:author="Author" w:date="2015-07-30T15:37:00Z">
            <w:rPr>
              <w:rFonts w:ascii="Times New Roman" w:hAnsi="Times New Roman"/>
              <w:sz w:val="20"/>
            </w:rPr>
          </w:rPrChange>
        </w:rPr>
        <w:t>the</w:t>
      </w:r>
      <w:r w:rsidR="006514D0">
        <w:rPr>
          <w:rFonts w:ascii="Times New Roman"/>
          <w:spacing w:val="15"/>
          <w:sz w:val="20"/>
          <w:rPrChange w:id="7276" w:author="Author" w:date="2015-07-30T15:37:00Z">
            <w:rPr>
              <w:rFonts w:ascii="Times New Roman" w:hAnsi="Times New Roman"/>
              <w:sz w:val="20"/>
            </w:rPr>
          </w:rPrChange>
        </w:rPr>
        <w:t xml:space="preserve"> </w:t>
      </w:r>
      <w:r w:rsidR="006514D0">
        <w:rPr>
          <w:rFonts w:ascii="Times New Roman"/>
          <w:sz w:val="20"/>
          <w:rPrChange w:id="7277" w:author="Author" w:date="2015-07-30T15:37:00Z">
            <w:rPr>
              <w:rFonts w:ascii="Times New Roman" w:hAnsi="Times New Roman"/>
              <w:sz w:val="20"/>
            </w:rPr>
          </w:rPrChange>
        </w:rPr>
        <w:t>Global</w:t>
      </w:r>
      <w:r w:rsidR="006514D0">
        <w:rPr>
          <w:rFonts w:ascii="Times New Roman"/>
          <w:spacing w:val="12"/>
          <w:sz w:val="20"/>
          <w:rPrChange w:id="7278" w:author="Author" w:date="2015-07-30T15:37:00Z">
            <w:rPr>
              <w:rFonts w:ascii="Times New Roman" w:hAnsi="Times New Roman"/>
              <w:sz w:val="20"/>
            </w:rPr>
          </w:rPrChange>
        </w:rPr>
        <w:t xml:space="preserve"> </w:t>
      </w:r>
      <w:r w:rsidR="006514D0">
        <w:rPr>
          <w:rFonts w:ascii="Times New Roman"/>
          <w:sz w:val="20"/>
          <w:rPrChange w:id="7279" w:author="Author" w:date="2015-07-30T15:37:00Z">
            <w:rPr>
              <w:rFonts w:ascii="Times New Roman" w:hAnsi="Times New Roman"/>
              <w:sz w:val="20"/>
            </w:rPr>
          </w:rPrChange>
        </w:rPr>
        <w:t>Jobs</w:t>
      </w:r>
      <w:r w:rsidR="006514D0">
        <w:rPr>
          <w:rFonts w:ascii="Times New Roman"/>
          <w:w w:val="99"/>
          <w:sz w:val="20"/>
          <w:rPrChange w:id="7280" w:author="Author" w:date="2015-07-30T15:37:00Z">
            <w:rPr>
              <w:rFonts w:ascii="Times New Roman" w:hAnsi="Times New Roman"/>
              <w:sz w:val="20"/>
            </w:rPr>
          </w:rPrChange>
        </w:rPr>
        <w:t xml:space="preserve"> </w:t>
      </w:r>
      <w:r w:rsidR="006514D0">
        <w:rPr>
          <w:rFonts w:ascii="Times New Roman"/>
          <w:sz w:val="20"/>
          <w:rPrChange w:id="7281" w:author="Author" w:date="2015-07-30T15:37:00Z">
            <w:rPr>
              <w:rFonts w:ascii="Times New Roman" w:hAnsi="Times New Roman"/>
              <w:sz w:val="20"/>
            </w:rPr>
          </w:rPrChange>
        </w:rPr>
        <w:t>Pact of the International Labour</w:t>
      </w:r>
      <w:r w:rsidR="006514D0">
        <w:rPr>
          <w:rFonts w:ascii="Times New Roman"/>
          <w:spacing w:val="-2"/>
          <w:sz w:val="20"/>
          <w:rPrChange w:id="7282" w:author="Author" w:date="2015-07-30T15:37:00Z">
            <w:rPr>
              <w:rFonts w:ascii="Times New Roman" w:hAnsi="Times New Roman"/>
              <w:sz w:val="20"/>
            </w:rPr>
          </w:rPrChange>
        </w:rPr>
        <w:t xml:space="preserve"> </w:t>
      </w:r>
      <w:r w:rsidR="006514D0">
        <w:rPr>
          <w:rFonts w:ascii="Times New Roman"/>
          <w:sz w:val="20"/>
          <w:rPrChange w:id="7283" w:author="Author" w:date="2015-07-30T15:37:00Z">
            <w:rPr>
              <w:rFonts w:ascii="Times New Roman" w:hAnsi="Times New Roman"/>
              <w:sz w:val="20"/>
            </w:rPr>
          </w:rPrChange>
        </w:rPr>
        <w:t>Organization</w:t>
      </w:r>
      <w:del w:id="7284" w:author="Author" w:date="2015-07-30T15:37:00Z">
        <w:r w:rsidRPr="00B93DD0">
          <w:rPr>
            <w:rFonts w:ascii="Times New Roman" w:hAnsi="Times New Roman" w:cs="Times New Roman"/>
            <w:sz w:val="20"/>
            <w:szCs w:val="20"/>
          </w:rPr>
          <w:delText xml:space="preserve"> </w:delText>
        </w:r>
      </w:del>
    </w:p>
    <w:p w14:paraId="5903FF18" w14:textId="77777777" w:rsidR="00804791" w:rsidRDefault="00804791">
      <w:pPr>
        <w:rPr>
          <w:rFonts w:ascii="Times New Roman" w:hAnsi="Times New Roman"/>
          <w:sz w:val="20"/>
          <w:rPrChange w:id="7285" w:author="Author" w:date="2015-07-30T15:37:00Z">
            <w:rPr>
              <w:rFonts w:ascii="Times New Roman" w:hAnsi="Times New Roman"/>
              <w:b/>
              <w:sz w:val="20"/>
            </w:rPr>
          </w:rPrChange>
        </w:rPr>
        <w:pPrChange w:id="7286" w:author="Author" w:date="2015-07-30T15:37:00Z">
          <w:pPr>
            <w:spacing w:after="120"/>
            <w:ind w:left="426" w:right="70" w:hanging="426"/>
            <w:jc w:val="both"/>
          </w:pPr>
        </w:pPrChange>
      </w:pPr>
    </w:p>
    <w:p w14:paraId="095E2286" w14:textId="488DC9E6" w:rsidR="00804791" w:rsidRDefault="006514D0">
      <w:pPr>
        <w:pStyle w:val="Heading2"/>
        <w:spacing w:before="153"/>
        <w:ind w:left="527" w:right="170" w:hanging="428"/>
        <w:jc w:val="both"/>
        <w:rPr>
          <w:b w:val="0"/>
          <w:rPrChange w:id="7287" w:author="Author" w:date="2015-07-30T15:37:00Z">
            <w:rPr>
              <w:rFonts w:ascii="Times New Roman" w:hAnsi="Times New Roman"/>
              <w:sz w:val="20"/>
            </w:rPr>
          </w:rPrChange>
        </w:rPr>
        <w:pPrChange w:id="7288" w:author="Author" w:date="2015-07-30T15:37:00Z">
          <w:pPr>
            <w:spacing w:after="120"/>
            <w:ind w:left="426" w:right="70" w:hanging="426"/>
            <w:jc w:val="both"/>
          </w:pPr>
        </w:pPrChange>
      </w:pPr>
      <w:r w:rsidRPr="006514D0">
        <w:t xml:space="preserve">Goal 9. Build resilient infrastructure, promote inclusive </w:t>
      </w:r>
      <w:r>
        <w:rPr>
          <w:spacing w:val="2"/>
          <w:rPrChange w:id="7289" w:author="Author" w:date="2015-07-30T15:37:00Z">
            <w:rPr>
              <w:rFonts w:ascii="Times New Roman" w:hAnsi="Times New Roman"/>
              <w:b/>
              <w:sz w:val="20"/>
            </w:rPr>
          </w:rPrChange>
        </w:rPr>
        <w:t xml:space="preserve">and </w:t>
      </w:r>
      <w:r w:rsidRPr="006514D0">
        <w:t>sustainable industrialization and</w:t>
      </w:r>
      <w:r>
        <w:rPr>
          <w:spacing w:val="48"/>
          <w:rPrChange w:id="7290" w:author="Author" w:date="2015-07-30T15:37:00Z">
            <w:rPr>
              <w:rFonts w:ascii="Times New Roman" w:hAnsi="Times New Roman"/>
              <w:b/>
              <w:sz w:val="20"/>
            </w:rPr>
          </w:rPrChange>
        </w:rPr>
        <w:t xml:space="preserve"> </w:t>
      </w:r>
      <w:r w:rsidRPr="006514D0">
        <w:t>foster</w:t>
      </w:r>
      <w:r>
        <w:rPr>
          <w:w w:val="99"/>
          <w:rPrChange w:id="7291" w:author="Author" w:date="2015-07-30T15:37:00Z">
            <w:rPr>
              <w:rFonts w:ascii="Times New Roman" w:hAnsi="Times New Roman"/>
              <w:b/>
              <w:sz w:val="20"/>
            </w:rPr>
          </w:rPrChange>
        </w:rPr>
        <w:t xml:space="preserve"> </w:t>
      </w:r>
      <w:r w:rsidRPr="006514D0">
        <w:t>innovation</w:t>
      </w:r>
      <w:del w:id="7292" w:author="Author" w:date="2015-07-30T15:37:00Z">
        <w:r w:rsidR="00B93DD0" w:rsidRPr="00B93DD0">
          <w:rPr>
            <w:rFonts w:cs="Times New Roman"/>
          </w:rPr>
          <w:delText xml:space="preserve"> </w:delText>
        </w:r>
      </w:del>
    </w:p>
    <w:p w14:paraId="7B5F2A3F" w14:textId="1D800D10" w:rsidR="00804791" w:rsidRDefault="00B93DD0">
      <w:pPr>
        <w:pStyle w:val="ListParagraph"/>
        <w:numPr>
          <w:ilvl w:val="1"/>
          <w:numId w:val="18"/>
        </w:numPr>
        <w:tabs>
          <w:tab w:val="left" w:pos="528"/>
        </w:tabs>
        <w:spacing w:before="115" w:line="259" w:lineRule="auto"/>
        <w:ind w:right="104" w:hanging="427"/>
        <w:jc w:val="both"/>
        <w:rPr>
          <w:rFonts w:ascii="Times New Roman" w:eastAsia="Times New Roman" w:hAnsi="Times New Roman" w:cs="Times New Roman"/>
          <w:sz w:val="20"/>
          <w:szCs w:val="20"/>
        </w:rPr>
        <w:pPrChange w:id="7293" w:author="Author" w:date="2015-07-30T15:37:00Z">
          <w:pPr>
            <w:ind w:right="8"/>
            <w:jc w:val="both"/>
          </w:pPr>
        </w:pPrChange>
      </w:pPr>
      <w:del w:id="7294" w:author="Author" w:date="2015-07-30T15:37:00Z">
        <w:r w:rsidRPr="00B93DD0">
          <w:rPr>
            <w:rFonts w:ascii="Times New Roman" w:hAnsi="Times New Roman" w:cs="Times New Roman"/>
            <w:sz w:val="20"/>
            <w:szCs w:val="20"/>
          </w:rPr>
          <w:delText xml:space="preserve">9.1 </w:delText>
        </w:r>
        <w:r w:rsidRPr="00B93DD0">
          <w:rPr>
            <w:rFonts w:ascii="Times New Roman" w:hAnsi="Times New Roman" w:cs="Times New Roman"/>
            <w:sz w:val="20"/>
            <w:szCs w:val="20"/>
          </w:rPr>
          <w:tab/>
        </w:r>
      </w:del>
      <w:r w:rsidR="006514D0">
        <w:rPr>
          <w:rFonts w:ascii="Times New Roman"/>
          <w:sz w:val="20"/>
          <w:rPrChange w:id="7295" w:author="Author" w:date="2015-07-30T15:37:00Z">
            <w:rPr>
              <w:rFonts w:ascii="Times New Roman" w:hAnsi="Times New Roman"/>
              <w:sz w:val="20"/>
            </w:rPr>
          </w:rPrChange>
        </w:rPr>
        <w:t>Develop quality, reliable, sustainable and resilient infrastructure, including regional and transborder</w:t>
      </w:r>
      <w:r w:rsidR="006514D0">
        <w:rPr>
          <w:rFonts w:ascii="Times New Roman"/>
          <w:w w:val="99"/>
          <w:sz w:val="20"/>
          <w:rPrChange w:id="7296" w:author="Author" w:date="2015-07-30T15:37:00Z">
            <w:rPr>
              <w:rFonts w:ascii="Times New Roman" w:hAnsi="Times New Roman"/>
              <w:sz w:val="20"/>
            </w:rPr>
          </w:rPrChange>
        </w:rPr>
        <w:t xml:space="preserve"> </w:t>
      </w:r>
      <w:r w:rsidR="006514D0">
        <w:rPr>
          <w:rFonts w:ascii="Times New Roman"/>
          <w:sz w:val="20"/>
          <w:rPrChange w:id="7297" w:author="Author" w:date="2015-07-30T15:37:00Z">
            <w:rPr>
              <w:rFonts w:ascii="Times New Roman" w:hAnsi="Times New Roman"/>
              <w:sz w:val="20"/>
            </w:rPr>
          </w:rPrChange>
        </w:rPr>
        <w:t>infrastructure, to support economic development and human well-being, with a focus on affordable</w:t>
      </w:r>
      <w:r w:rsidR="006514D0">
        <w:rPr>
          <w:rFonts w:ascii="Times New Roman"/>
          <w:spacing w:val="28"/>
          <w:sz w:val="20"/>
          <w:rPrChange w:id="7298" w:author="Author" w:date="2015-07-30T15:37:00Z">
            <w:rPr>
              <w:rFonts w:ascii="Times New Roman" w:hAnsi="Times New Roman"/>
              <w:sz w:val="20"/>
            </w:rPr>
          </w:rPrChange>
        </w:rPr>
        <w:t xml:space="preserve"> </w:t>
      </w:r>
      <w:r w:rsidR="006514D0">
        <w:rPr>
          <w:rFonts w:ascii="Times New Roman"/>
          <w:sz w:val="20"/>
          <w:rPrChange w:id="7299" w:author="Author" w:date="2015-07-30T15:37:00Z">
            <w:rPr>
              <w:rFonts w:ascii="Times New Roman" w:hAnsi="Times New Roman"/>
              <w:sz w:val="20"/>
            </w:rPr>
          </w:rPrChange>
        </w:rPr>
        <w:t>and</w:t>
      </w:r>
      <w:r w:rsidR="006514D0">
        <w:rPr>
          <w:rFonts w:ascii="Times New Roman"/>
          <w:w w:val="99"/>
          <w:sz w:val="20"/>
          <w:rPrChange w:id="7300" w:author="Author" w:date="2015-07-30T15:37:00Z">
            <w:rPr>
              <w:rFonts w:ascii="Times New Roman" w:hAnsi="Times New Roman"/>
              <w:sz w:val="20"/>
            </w:rPr>
          </w:rPrChange>
        </w:rPr>
        <w:t xml:space="preserve"> </w:t>
      </w:r>
      <w:r w:rsidR="006514D0">
        <w:rPr>
          <w:rFonts w:ascii="Times New Roman"/>
          <w:sz w:val="20"/>
          <w:rPrChange w:id="7301" w:author="Author" w:date="2015-07-30T15:37:00Z">
            <w:rPr>
              <w:rFonts w:ascii="Times New Roman" w:hAnsi="Times New Roman"/>
              <w:sz w:val="20"/>
            </w:rPr>
          </w:rPrChange>
        </w:rPr>
        <w:t>equitable access for all</w:t>
      </w:r>
      <w:del w:id="7302" w:author="Author" w:date="2015-07-30T15:37:00Z">
        <w:r w:rsidRPr="00B93DD0">
          <w:rPr>
            <w:rFonts w:ascii="Times New Roman" w:hAnsi="Times New Roman" w:cs="Times New Roman"/>
            <w:sz w:val="20"/>
            <w:szCs w:val="20"/>
          </w:rPr>
          <w:delText xml:space="preserve">  </w:delText>
        </w:r>
      </w:del>
    </w:p>
    <w:p w14:paraId="0CE49C3D" w14:textId="16C8C2E4" w:rsidR="00804791" w:rsidRDefault="00B93DD0">
      <w:pPr>
        <w:pStyle w:val="ListParagraph"/>
        <w:numPr>
          <w:ilvl w:val="1"/>
          <w:numId w:val="18"/>
        </w:numPr>
        <w:tabs>
          <w:tab w:val="left" w:pos="528"/>
        </w:tabs>
        <w:spacing w:before="160" w:line="259" w:lineRule="auto"/>
        <w:ind w:right="114" w:hanging="427"/>
        <w:jc w:val="both"/>
        <w:rPr>
          <w:rFonts w:ascii="Times New Roman" w:eastAsia="Times New Roman" w:hAnsi="Times New Roman" w:cs="Times New Roman"/>
          <w:sz w:val="20"/>
          <w:szCs w:val="20"/>
        </w:rPr>
        <w:pPrChange w:id="7303" w:author="Author" w:date="2015-07-30T15:37:00Z">
          <w:pPr>
            <w:ind w:right="8"/>
            <w:jc w:val="both"/>
          </w:pPr>
        </w:pPrChange>
      </w:pPr>
      <w:del w:id="7304" w:author="Author" w:date="2015-07-30T15:37:00Z">
        <w:r w:rsidRPr="00B93DD0">
          <w:rPr>
            <w:rFonts w:ascii="Times New Roman" w:hAnsi="Times New Roman" w:cs="Times New Roman"/>
            <w:sz w:val="20"/>
            <w:szCs w:val="20"/>
          </w:rPr>
          <w:delText xml:space="preserve">9.2 </w:delText>
        </w:r>
        <w:r w:rsidRPr="00B93DD0">
          <w:rPr>
            <w:rFonts w:ascii="Times New Roman" w:hAnsi="Times New Roman" w:cs="Times New Roman"/>
            <w:sz w:val="20"/>
            <w:szCs w:val="20"/>
          </w:rPr>
          <w:tab/>
        </w:r>
      </w:del>
      <w:r w:rsidR="006514D0">
        <w:rPr>
          <w:rFonts w:ascii="Times New Roman" w:eastAsia="Times New Roman" w:hAnsi="Times New Roman" w:cs="Times New Roman"/>
          <w:sz w:val="20"/>
          <w:szCs w:val="20"/>
        </w:rPr>
        <w:t>Promote inclusive and sustainable industrialization and, by 2030, significantly raise industry’s share</w:t>
      </w:r>
      <w:r w:rsidR="006514D0">
        <w:rPr>
          <w:rFonts w:ascii="Times New Roman" w:hAnsi="Times New Roman"/>
          <w:spacing w:val="6"/>
          <w:sz w:val="20"/>
          <w:rPrChange w:id="7305"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of</w:t>
      </w:r>
      <w:r w:rsidR="006514D0">
        <w:rPr>
          <w:rFonts w:ascii="Times New Roman" w:hAnsi="Times New Roman"/>
          <w:w w:val="99"/>
          <w:sz w:val="20"/>
          <w:rPrChange w:id="7306"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employment</w:t>
      </w:r>
      <w:r w:rsidR="006514D0">
        <w:rPr>
          <w:rFonts w:ascii="Times New Roman" w:hAnsi="Times New Roman"/>
          <w:spacing w:val="29"/>
          <w:sz w:val="20"/>
          <w:rPrChange w:id="7307"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and</w:t>
      </w:r>
      <w:r w:rsidR="006514D0">
        <w:rPr>
          <w:rFonts w:ascii="Times New Roman" w:hAnsi="Times New Roman"/>
          <w:spacing w:val="31"/>
          <w:sz w:val="20"/>
          <w:rPrChange w:id="7308"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gross</w:t>
      </w:r>
      <w:r w:rsidR="006514D0">
        <w:rPr>
          <w:rFonts w:ascii="Times New Roman" w:hAnsi="Times New Roman"/>
          <w:spacing w:val="28"/>
          <w:sz w:val="20"/>
          <w:rPrChange w:id="7309"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domestic</w:t>
      </w:r>
      <w:r w:rsidR="006514D0">
        <w:rPr>
          <w:rFonts w:ascii="Times New Roman" w:hAnsi="Times New Roman"/>
          <w:spacing w:val="29"/>
          <w:sz w:val="20"/>
          <w:rPrChange w:id="7310"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product,</w:t>
      </w:r>
      <w:r w:rsidR="006514D0">
        <w:rPr>
          <w:rFonts w:ascii="Times New Roman" w:hAnsi="Times New Roman"/>
          <w:spacing w:val="30"/>
          <w:sz w:val="20"/>
          <w:rPrChange w:id="7311"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in</w:t>
      </w:r>
      <w:r w:rsidR="006514D0">
        <w:rPr>
          <w:rFonts w:ascii="Times New Roman" w:hAnsi="Times New Roman"/>
          <w:spacing w:val="28"/>
          <w:sz w:val="20"/>
          <w:rPrChange w:id="7312"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line</w:t>
      </w:r>
      <w:r w:rsidR="006514D0">
        <w:rPr>
          <w:rFonts w:ascii="Times New Roman" w:hAnsi="Times New Roman"/>
          <w:spacing w:val="33"/>
          <w:sz w:val="20"/>
          <w:rPrChange w:id="7313"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with</w:t>
      </w:r>
      <w:r w:rsidR="006514D0">
        <w:rPr>
          <w:rFonts w:ascii="Times New Roman" w:hAnsi="Times New Roman"/>
          <w:spacing w:val="28"/>
          <w:sz w:val="20"/>
          <w:rPrChange w:id="7314"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national</w:t>
      </w:r>
      <w:r w:rsidR="006514D0">
        <w:rPr>
          <w:rFonts w:ascii="Times New Roman" w:hAnsi="Times New Roman"/>
          <w:spacing w:val="29"/>
          <w:sz w:val="20"/>
          <w:rPrChange w:id="7315"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circumstances,</w:t>
      </w:r>
      <w:r w:rsidR="006514D0">
        <w:rPr>
          <w:rFonts w:ascii="Times New Roman" w:hAnsi="Times New Roman"/>
          <w:spacing w:val="29"/>
          <w:sz w:val="20"/>
          <w:rPrChange w:id="7316"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and</w:t>
      </w:r>
      <w:r w:rsidR="006514D0">
        <w:rPr>
          <w:rFonts w:ascii="Times New Roman" w:hAnsi="Times New Roman"/>
          <w:spacing w:val="30"/>
          <w:sz w:val="20"/>
          <w:rPrChange w:id="7317"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double</w:t>
      </w:r>
      <w:r w:rsidR="006514D0">
        <w:rPr>
          <w:rFonts w:ascii="Times New Roman" w:hAnsi="Times New Roman"/>
          <w:spacing w:val="29"/>
          <w:sz w:val="20"/>
          <w:rPrChange w:id="7318"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its</w:t>
      </w:r>
      <w:r w:rsidR="006514D0">
        <w:rPr>
          <w:rFonts w:ascii="Times New Roman" w:hAnsi="Times New Roman"/>
          <w:spacing w:val="28"/>
          <w:sz w:val="20"/>
          <w:rPrChange w:id="7319"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share</w:t>
      </w:r>
      <w:r w:rsidR="006514D0">
        <w:rPr>
          <w:rFonts w:ascii="Times New Roman" w:hAnsi="Times New Roman"/>
          <w:spacing w:val="29"/>
          <w:sz w:val="20"/>
          <w:rPrChange w:id="7320"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in</w:t>
      </w:r>
      <w:r w:rsidR="006514D0">
        <w:rPr>
          <w:rFonts w:ascii="Times New Roman" w:hAnsi="Times New Roman"/>
          <w:spacing w:val="28"/>
          <w:sz w:val="20"/>
          <w:rPrChange w:id="7321"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least</w:t>
      </w:r>
      <w:r w:rsidR="006514D0">
        <w:rPr>
          <w:rFonts w:ascii="Times New Roman" w:hAnsi="Times New Roman"/>
          <w:w w:val="99"/>
          <w:sz w:val="20"/>
          <w:rPrChange w:id="7322"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developed countries</w:t>
      </w:r>
      <w:del w:id="7323" w:author="Author" w:date="2015-07-30T15:37:00Z">
        <w:r w:rsidRPr="00B93DD0">
          <w:rPr>
            <w:rFonts w:ascii="Times New Roman" w:hAnsi="Times New Roman" w:cs="Times New Roman"/>
            <w:sz w:val="20"/>
            <w:szCs w:val="20"/>
          </w:rPr>
          <w:delText xml:space="preserve"> </w:delText>
        </w:r>
      </w:del>
    </w:p>
    <w:p w14:paraId="394A929F" w14:textId="4C90D01B" w:rsidR="00804791" w:rsidRDefault="00B93DD0">
      <w:pPr>
        <w:pStyle w:val="ListParagraph"/>
        <w:numPr>
          <w:ilvl w:val="1"/>
          <w:numId w:val="18"/>
        </w:numPr>
        <w:tabs>
          <w:tab w:val="left" w:pos="528"/>
        </w:tabs>
        <w:spacing w:before="160" w:line="261" w:lineRule="auto"/>
        <w:ind w:right="110" w:hanging="427"/>
        <w:jc w:val="both"/>
        <w:rPr>
          <w:rFonts w:ascii="Times New Roman" w:eastAsia="Times New Roman" w:hAnsi="Times New Roman" w:cs="Times New Roman"/>
          <w:sz w:val="20"/>
          <w:szCs w:val="20"/>
        </w:rPr>
        <w:pPrChange w:id="7324" w:author="Author" w:date="2015-07-30T15:37:00Z">
          <w:pPr>
            <w:ind w:right="8"/>
            <w:jc w:val="both"/>
          </w:pPr>
        </w:pPrChange>
      </w:pPr>
      <w:del w:id="7325" w:author="Author" w:date="2015-07-30T15:37:00Z">
        <w:r w:rsidRPr="00B93DD0">
          <w:rPr>
            <w:rFonts w:ascii="Times New Roman" w:hAnsi="Times New Roman" w:cs="Times New Roman"/>
            <w:sz w:val="20"/>
            <w:szCs w:val="20"/>
          </w:rPr>
          <w:delText xml:space="preserve">9.3 </w:delText>
        </w:r>
        <w:r w:rsidRPr="00B93DD0">
          <w:rPr>
            <w:rFonts w:ascii="Times New Roman" w:hAnsi="Times New Roman" w:cs="Times New Roman"/>
            <w:sz w:val="20"/>
            <w:szCs w:val="20"/>
          </w:rPr>
          <w:tab/>
        </w:r>
      </w:del>
      <w:r w:rsidR="006514D0">
        <w:rPr>
          <w:rFonts w:ascii="Times New Roman"/>
          <w:sz w:val="20"/>
          <w:rPrChange w:id="7326" w:author="Author" w:date="2015-07-30T15:37:00Z">
            <w:rPr>
              <w:rFonts w:ascii="Times New Roman" w:hAnsi="Times New Roman"/>
              <w:sz w:val="20"/>
            </w:rPr>
          </w:rPrChange>
        </w:rPr>
        <w:t>Increase the access of small-scale industrial and other enterprises, in particular in developing countries,</w:t>
      </w:r>
      <w:r w:rsidR="006514D0">
        <w:rPr>
          <w:rFonts w:ascii="Times New Roman"/>
          <w:spacing w:val="-19"/>
          <w:sz w:val="20"/>
          <w:rPrChange w:id="7327" w:author="Author" w:date="2015-07-30T15:37:00Z">
            <w:rPr>
              <w:rFonts w:ascii="Times New Roman" w:hAnsi="Times New Roman"/>
              <w:sz w:val="20"/>
            </w:rPr>
          </w:rPrChange>
        </w:rPr>
        <w:t xml:space="preserve"> </w:t>
      </w:r>
      <w:r w:rsidR="006514D0">
        <w:rPr>
          <w:rFonts w:ascii="Times New Roman"/>
          <w:sz w:val="20"/>
          <w:rPrChange w:id="7328" w:author="Author" w:date="2015-07-30T15:37:00Z">
            <w:rPr>
              <w:rFonts w:ascii="Times New Roman" w:hAnsi="Times New Roman"/>
              <w:sz w:val="20"/>
            </w:rPr>
          </w:rPrChange>
        </w:rPr>
        <w:t>to</w:t>
      </w:r>
      <w:r w:rsidR="006514D0">
        <w:rPr>
          <w:rFonts w:ascii="Times New Roman"/>
          <w:w w:val="99"/>
          <w:sz w:val="20"/>
          <w:rPrChange w:id="7329" w:author="Author" w:date="2015-07-30T15:37:00Z">
            <w:rPr>
              <w:rFonts w:ascii="Times New Roman" w:hAnsi="Times New Roman"/>
              <w:sz w:val="20"/>
            </w:rPr>
          </w:rPrChange>
        </w:rPr>
        <w:t xml:space="preserve"> </w:t>
      </w:r>
      <w:r w:rsidR="006514D0">
        <w:rPr>
          <w:rFonts w:ascii="Times New Roman"/>
          <w:sz w:val="20"/>
          <w:rPrChange w:id="7330" w:author="Author" w:date="2015-07-30T15:37:00Z">
            <w:rPr>
              <w:rFonts w:ascii="Times New Roman" w:hAnsi="Times New Roman"/>
              <w:sz w:val="20"/>
            </w:rPr>
          </w:rPrChange>
        </w:rPr>
        <w:t>financial services, including affordable credit, and their integration into value chains and</w:t>
      </w:r>
      <w:r w:rsidR="006514D0">
        <w:rPr>
          <w:rFonts w:ascii="Times New Roman"/>
          <w:spacing w:val="-11"/>
          <w:sz w:val="20"/>
          <w:rPrChange w:id="7331" w:author="Author" w:date="2015-07-30T15:37:00Z">
            <w:rPr>
              <w:rFonts w:ascii="Times New Roman" w:hAnsi="Times New Roman"/>
              <w:sz w:val="20"/>
            </w:rPr>
          </w:rPrChange>
        </w:rPr>
        <w:t xml:space="preserve"> </w:t>
      </w:r>
      <w:r w:rsidR="006514D0">
        <w:rPr>
          <w:rFonts w:ascii="Times New Roman"/>
          <w:sz w:val="20"/>
          <w:rPrChange w:id="7332" w:author="Author" w:date="2015-07-30T15:37:00Z">
            <w:rPr>
              <w:rFonts w:ascii="Times New Roman" w:hAnsi="Times New Roman"/>
              <w:sz w:val="20"/>
            </w:rPr>
          </w:rPrChange>
        </w:rPr>
        <w:t>markets</w:t>
      </w:r>
      <w:del w:id="7333" w:author="Author" w:date="2015-07-30T15:37:00Z">
        <w:r w:rsidRPr="00B93DD0">
          <w:rPr>
            <w:rFonts w:ascii="Times New Roman" w:hAnsi="Times New Roman" w:cs="Times New Roman"/>
            <w:sz w:val="20"/>
            <w:szCs w:val="20"/>
          </w:rPr>
          <w:delText xml:space="preserve">  </w:delText>
        </w:r>
      </w:del>
    </w:p>
    <w:p w14:paraId="7CE7BC05" w14:textId="2A9866D2" w:rsidR="00804791" w:rsidRDefault="00B93DD0">
      <w:pPr>
        <w:pStyle w:val="ListParagraph"/>
        <w:numPr>
          <w:ilvl w:val="1"/>
          <w:numId w:val="18"/>
        </w:numPr>
        <w:tabs>
          <w:tab w:val="left" w:pos="528"/>
        </w:tabs>
        <w:spacing w:before="158" w:line="256" w:lineRule="auto"/>
        <w:ind w:right="103" w:hanging="427"/>
        <w:jc w:val="both"/>
        <w:rPr>
          <w:rFonts w:ascii="Times New Roman" w:eastAsia="Times New Roman" w:hAnsi="Times New Roman" w:cs="Times New Roman"/>
          <w:sz w:val="20"/>
          <w:szCs w:val="20"/>
        </w:rPr>
        <w:pPrChange w:id="7334" w:author="Author" w:date="2015-07-30T15:37:00Z">
          <w:pPr>
            <w:ind w:right="8"/>
            <w:jc w:val="both"/>
          </w:pPr>
        </w:pPrChange>
      </w:pPr>
      <w:del w:id="7335" w:author="Author" w:date="2015-07-30T15:37:00Z">
        <w:r w:rsidRPr="00B93DD0">
          <w:rPr>
            <w:rFonts w:ascii="Times New Roman" w:hAnsi="Times New Roman" w:cs="Times New Roman"/>
            <w:sz w:val="20"/>
            <w:szCs w:val="20"/>
          </w:rPr>
          <w:delText xml:space="preserve">9.4 </w:delText>
        </w:r>
        <w:r w:rsidRPr="00B93DD0">
          <w:rPr>
            <w:rFonts w:ascii="Times New Roman" w:hAnsi="Times New Roman" w:cs="Times New Roman"/>
            <w:sz w:val="20"/>
            <w:szCs w:val="20"/>
          </w:rPr>
          <w:tab/>
        </w:r>
      </w:del>
      <w:r w:rsidR="006514D0">
        <w:rPr>
          <w:rFonts w:ascii="Times New Roman"/>
          <w:sz w:val="20"/>
          <w:rPrChange w:id="7336" w:author="Author" w:date="2015-07-30T15:37:00Z">
            <w:rPr>
              <w:rFonts w:ascii="Times New Roman" w:hAnsi="Times New Roman"/>
              <w:sz w:val="20"/>
            </w:rPr>
          </w:rPrChange>
        </w:rPr>
        <w:t>By</w:t>
      </w:r>
      <w:r w:rsidR="006514D0">
        <w:rPr>
          <w:rFonts w:ascii="Times New Roman"/>
          <w:spacing w:val="11"/>
          <w:sz w:val="20"/>
          <w:rPrChange w:id="7337" w:author="Author" w:date="2015-07-30T15:37:00Z">
            <w:rPr>
              <w:rFonts w:ascii="Times New Roman" w:hAnsi="Times New Roman"/>
              <w:sz w:val="20"/>
            </w:rPr>
          </w:rPrChange>
        </w:rPr>
        <w:t xml:space="preserve"> </w:t>
      </w:r>
      <w:r w:rsidR="006514D0">
        <w:rPr>
          <w:rFonts w:ascii="Times New Roman"/>
          <w:sz w:val="20"/>
          <w:rPrChange w:id="7338" w:author="Author" w:date="2015-07-30T15:37:00Z">
            <w:rPr>
              <w:rFonts w:ascii="Times New Roman" w:hAnsi="Times New Roman"/>
              <w:sz w:val="20"/>
            </w:rPr>
          </w:rPrChange>
        </w:rPr>
        <w:t>2030,</w:t>
      </w:r>
      <w:r w:rsidR="006514D0">
        <w:rPr>
          <w:rFonts w:ascii="Times New Roman"/>
          <w:spacing w:val="12"/>
          <w:sz w:val="20"/>
          <w:rPrChange w:id="7339" w:author="Author" w:date="2015-07-30T15:37:00Z">
            <w:rPr>
              <w:rFonts w:ascii="Times New Roman" w:hAnsi="Times New Roman"/>
              <w:sz w:val="20"/>
            </w:rPr>
          </w:rPrChange>
        </w:rPr>
        <w:t xml:space="preserve"> </w:t>
      </w:r>
      <w:r w:rsidR="006514D0">
        <w:rPr>
          <w:rFonts w:ascii="Times New Roman"/>
          <w:sz w:val="20"/>
          <w:rPrChange w:id="7340" w:author="Author" w:date="2015-07-30T15:37:00Z">
            <w:rPr>
              <w:rFonts w:ascii="Times New Roman" w:hAnsi="Times New Roman"/>
              <w:sz w:val="20"/>
            </w:rPr>
          </w:rPrChange>
        </w:rPr>
        <w:t>upgrade</w:t>
      </w:r>
      <w:r w:rsidR="006514D0">
        <w:rPr>
          <w:rFonts w:ascii="Times New Roman"/>
          <w:spacing w:val="12"/>
          <w:sz w:val="20"/>
          <w:rPrChange w:id="7341" w:author="Author" w:date="2015-07-30T15:37:00Z">
            <w:rPr>
              <w:rFonts w:ascii="Times New Roman" w:hAnsi="Times New Roman"/>
              <w:sz w:val="20"/>
            </w:rPr>
          </w:rPrChange>
        </w:rPr>
        <w:t xml:space="preserve"> </w:t>
      </w:r>
      <w:r w:rsidR="006514D0">
        <w:rPr>
          <w:rFonts w:ascii="Times New Roman"/>
          <w:sz w:val="20"/>
          <w:rPrChange w:id="7342" w:author="Author" w:date="2015-07-30T15:37:00Z">
            <w:rPr>
              <w:rFonts w:ascii="Times New Roman" w:hAnsi="Times New Roman"/>
              <w:sz w:val="20"/>
            </w:rPr>
          </w:rPrChange>
        </w:rPr>
        <w:t>infrastructure</w:t>
      </w:r>
      <w:r w:rsidR="006514D0">
        <w:rPr>
          <w:rFonts w:ascii="Times New Roman"/>
          <w:spacing w:val="12"/>
          <w:sz w:val="20"/>
          <w:rPrChange w:id="7343" w:author="Author" w:date="2015-07-30T15:37:00Z">
            <w:rPr>
              <w:rFonts w:ascii="Times New Roman" w:hAnsi="Times New Roman"/>
              <w:sz w:val="20"/>
            </w:rPr>
          </w:rPrChange>
        </w:rPr>
        <w:t xml:space="preserve"> </w:t>
      </w:r>
      <w:r w:rsidR="006514D0">
        <w:rPr>
          <w:rFonts w:ascii="Times New Roman"/>
          <w:sz w:val="20"/>
          <w:rPrChange w:id="7344" w:author="Author" w:date="2015-07-30T15:37:00Z">
            <w:rPr>
              <w:rFonts w:ascii="Times New Roman" w:hAnsi="Times New Roman"/>
              <w:sz w:val="20"/>
            </w:rPr>
          </w:rPrChange>
        </w:rPr>
        <w:t>and</w:t>
      </w:r>
      <w:r w:rsidR="006514D0">
        <w:rPr>
          <w:rFonts w:ascii="Times New Roman"/>
          <w:spacing w:val="13"/>
          <w:sz w:val="20"/>
          <w:rPrChange w:id="7345" w:author="Author" w:date="2015-07-30T15:37:00Z">
            <w:rPr>
              <w:rFonts w:ascii="Times New Roman" w:hAnsi="Times New Roman"/>
              <w:sz w:val="20"/>
            </w:rPr>
          </w:rPrChange>
        </w:rPr>
        <w:t xml:space="preserve"> </w:t>
      </w:r>
      <w:r w:rsidR="006514D0">
        <w:rPr>
          <w:rFonts w:ascii="Times New Roman"/>
          <w:sz w:val="20"/>
          <w:rPrChange w:id="7346" w:author="Author" w:date="2015-07-30T15:37:00Z">
            <w:rPr>
              <w:rFonts w:ascii="Times New Roman" w:hAnsi="Times New Roman"/>
              <w:sz w:val="20"/>
            </w:rPr>
          </w:rPrChange>
        </w:rPr>
        <w:t>retrofit</w:t>
      </w:r>
      <w:r w:rsidR="006514D0">
        <w:rPr>
          <w:rFonts w:ascii="Times New Roman"/>
          <w:spacing w:val="12"/>
          <w:sz w:val="20"/>
          <w:rPrChange w:id="7347" w:author="Author" w:date="2015-07-30T15:37:00Z">
            <w:rPr>
              <w:rFonts w:ascii="Times New Roman" w:hAnsi="Times New Roman"/>
              <w:sz w:val="20"/>
            </w:rPr>
          </w:rPrChange>
        </w:rPr>
        <w:t xml:space="preserve"> </w:t>
      </w:r>
      <w:r w:rsidR="006514D0">
        <w:rPr>
          <w:rFonts w:ascii="Times New Roman"/>
          <w:sz w:val="20"/>
          <w:rPrChange w:id="7348" w:author="Author" w:date="2015-07-30T15:37:00Z">
            <w:rPr>
              <w:rFonts w:ascii="Times New Roman" w:hAnsi="Times New Roman"/>
              <w:sz w:val="20"/>
            </w:rPr>
          </w:rPrChange>
        </w:rPr>
        <w:t>industries</w:t>
      </w:r>
      <w:r w:rsidR="006514D0">
        <w:rPr>
          <w:rFonts w:ascii="Times New Roman"/>
          <w:spacing w:val="14"/>
          <w:sz w:val="20"/>
          <w:rPrChange w:id="7349" w:author="Author" w:date="2015-07-30T15:37:00Z">
            <w:rPr>
              <w:rFonts w:ascii="Times New Roman" w:hAnsi="Times New Roman"/>
              <w:sz w:val="20"/>
            </w:rPr>
          </w:rPrChange>
        </w:rPr>
        <w:t xml:space="preserve"> </w:t>
      </w:r>
      <w:r w:rsidR="006514D0">
        <w:rPr>
          <w:rFonts w:ascii="Times New Roman"/>
          <w:sz w:val="20"/>
          <w:rPrChange w:id="7350" w:author="Author" w:date="2015-07-30T15:37:00Z">
            <w:rPr>
              <w:rFonts w:ascii="Times New Roman" w:hAnsi="Times New Roman"/>
              <w:sz w:val="20"/>
            </w:rPr>
          </w:rPrChange>
        </w:rPr>
        <w:t>to</w:t>
      </w:r>
      <w:r w:rsidR="006514D0">
        <w:rPr>
          <w:rFonts w:ascii="Times New Roman"/>
          <w:spacing w:val="15"/>
          <w:sz w:val="20"/>
          <w:rPrChange w:id="7351" w:author="Author" w:date="2015-07-30T15:37:00Z">
            <w:rPr>
              <w:rFonts w:ascii="Times New Roman" w:hAnsi="Times New Roman"/>
              <w:sz w:val="20"/>
            </w:rPr>
          </w:rPrChange>
        </w:rPr>
        <w:t xml:space="preserve"> </w:t>
      </w:r>
      <w:r w:rsidR="006514D0">
        <w:rPr>
          <w:rFonts w:ascii="Times New Roman"/>
          <w:sz w:val="20"/>
          <w:rPrChange w:id="7352" w:author="Author" w:date="2015-07-30T15:37:00Z">
            <w:rPr>
              <w:rFonts w:ascii="Times New Roman" w:hAnsi="Times New Roman"/>
              <w:sz w:val="20"/>
            </w:rPr>
          </w:rPrChange>
        </w:rPr>
        <w:t>make</w:t>
      </w:r>
      <w:r w:rsidR="006514D0">
        <w:rPr>
          <w:rFonts w:ascii="Times New Roman"/>
          <w:spacing w:val="12"/>
          <w:sz w:val="20"/>
          <w:rPrChange w:id="7353" w:author="Author" w:date="2015-07-30T15:37:00Z">
            <w:rPr>
              <w:rFonts w:ascii="Times New Roman" w:hAnsi="Times New Roman"/>
              <w:sz w:val="20"/>
            </w:rPr>
          </w:rPrChange>
        </w:rPr>
        <w:t xml:space="preserve"> </w:t>
      </w:r>
      <w:r w:rsidR="006514D0">
        <w:rPr>
          <w:rFonts w:ascii="Times New Roman"/>
          <w:sz w:val="20"/>
          <w:rPrChange w:id="7354" w:author="Author" w:date="2015-07-30T15:37:00Z">
            <w:rPr>
              <w:rFonts w:ascii="Times New Roman" w:hAnsi="Times New Roman"/>
              <w:sz w:val="20"/>
            </w:rPr>
          </w:rPrChange>
        </w:rPr>
        <w:t>them</w:t>
      </w:r>
      <w:r w:rsidR="006514D0">
        <w:rPr>
          <w:rFonts w:ascii="Times New Roman"/>
          <w:spacing w:val="11"/>
          <w:sz w:val="20"/>
          <w:rPrChange w:id="7355" w:author="Author" w:date="2015-07-30T15:37:00Z">
            <w:rPr>
              <w:rFonts w:ascii="Times New Roman" w:hAnsi="Times New Roman"/>
              <w:sz w:val="20"/>
            </w:rPr>
          </w:rPrChange>
        </w:rPr>
        <w:t xml:space="preserve"> </w:t>
      </w:r>
      <w:r w:rsidR="006514D0">
        <w:rPr>
          <w:rFonts w:ascii="Times New Roman"/>
          <w:sz w:val="20"/>
          <w:rPrChange w:id="7356" w:author="Author" w:date="2015-07-30T15:37:00Z">
            <w:rPr>
              <w:rFonts w:ascii="Times New Roman" w:hAnsi="Times New Roman"/>
              <w:sz w:val="20"/>
            </w:rPr>
          </w:rPrChange>
        </w:rPr>
        <w:t>sustainable,</w:t>
      </w:r>
      <w:r w:rsidR="006514D0">
        <w:rPr>
          <w:rFonts w:ascii="Times New Roman"/>
          <w:spacing w:val="15"/>
          <w:sz w:val="20"/>
          <w:rPrChange w:id="7357" w:author="Author" w:date="2015-07-30T15:37:00Z">
            <w:rPr>
              <w:rFonts w:ascii="Times New Roman" w:hAnsi="Times New Roman"/>
              <w:sz w:val="20"/>
            </w:rPr>
          </w:rPrChange>
        </w:rPr>
        <w:t xml:space="preserve"> </w:t>
      </w:r>
      <w:r w:rsidR="006514D0">
        <w:rPr>
          <w:rFonts w:ascii="Times New Roman"/>
          <w:sz w:val="20"/>
          <w:rPrChange w:id="7358" w:author="Author" w:date="2015-07-30T15:37:00Z">
            <w:rPr>
              <w:rFonts w:ascii="Times New Roman" w:hAnsi="Times New Roman"/>
              <w:sz w:val="20"/>
            </w:rPr>
          </w:rPrChange>
        </w:rPr>
        <w:t>with</w:t>
      </w:r>
      <w:r w:rsidR="006514D0">
        <w:rPr>
          <w:rFonts w:ascii="Times New Roman"/>
          <w:spacing w:val="13"/>
          <w:sz w:val="20"/>
          <w:rPrChange w:id="7359" w:author="Author" w:date="2015-07-30T15:37:00Z">
            <w:rPr>
              <w:rFonts w:ascii="Times New Roman" w:hAnsi="Times New Roman"/>
              <w:sz w:val="20"/>
            </w:rPr>
          </w:rPrChange>
        </w:rPr>
        <w:t xml:space="preserve"> </w:t>
      </w:r>
      <w:r w:rsidR="006514D0">
        <w:rPr>
          <w:rFonts w:ascii="Times New Roman"/>
          <w:sz w:val="20"/>
          <w:rPrChange w:id="7360" w:author="Author" w:date="2015-07-30T15:37:00Z">
            <w:rPr>
              <w:rFonts w:ascii="Times New Roman" w:hAnsi="Times New Roman"/>
              <w:sz w:val="20"/>
            </w:rPr>
          </w:rPrChange>
        </w:rPr>
        <w:t>increased</w:t>
      </w:r>
      <w:r w:rsidR="006514D0">
        <w:rPr>
          <w:rFonts w:ascii="Times New Roman"/>
          <w:spacing w:val="13"/>
          <w:sz w:val="20"/>
          <w:rPrChange w:id="7361" w:author="Author" w:date="2015-07-30T15:37:00Z">
            <w:rPr>
              <w:rFonts w:ascii="Times New Roman" w:hAnsi="Times New Roman"/>
              <w:sz w:val="20"/>
            </w:rPr>
          </w:rPrChange>
        </w:rPr>
        <w:t xml:space="preserve"> </w:t>
      </w:r>
      <w:r w:rsidR="006514D0">
        <w:rPr>
          <w:rFonts w:ascii="Times New Roman"/>
          <w:sz w:val="20"/>
          <w:rPrChange w:id="7362" w:author="Author" w:date="2015-07-30T15:37:00Z">
            <w:rPr>
              <w:rFonts w:ascii="Times New Roman" w:hAnsi="Times New Roman"/>
              <w:sz w:val="20"/>
            </w:rPr>
          </w:rPrChange>
        </w:rPr>
        <w:t>resource-use</w:t>
      </w:r>
      <w:r w:rsidR="006514D0">
        <w:rPr>
          <w:rFonts w:ascii="Times New Roman"/>
          <w:w w:val="99"/>
          <w:sz w:val="20"/>
          <w:rPrChange w:id="7363" w:author="Author" w:date="2015-07-30T15:37:00Z">
            <w:rPr>
              <w:rFonts w:ascii="Times New Roman" w:hAnsi="Times New Roman"/>
              <w:sz w:val="20"/>
            </w:rPr>
          </w:rPrChange>
        </w:rPr>
        <w:t xml:space="preserve"> </w:t>
      </w:r>
      <w:r w:rsidR="006514D0">
        <w:rPr>
          <w:rFonts w:ascii="Times New Roman"/>
          <w:sz w:val="20"/>
          <w:rPrChange w:id="7364" w:author="Author" w:date="2015-07-30T15:37:00Z">
            <w:rPr>
              <w:rFonts w:ascii="Times New Roman" w:hAnsi="Times New Roman"/>
              <w:sz w:val="20"/>
            </w:rPr>
          </w:rPrChange>
        </w:rPr>
        <w:t>efficiency and greater adoption of clean and environmentally sound technologies and industrial processes,</w:t>
      </w:r>
      <w:r w:rsidR="006514D0">
        <w:rPr>
          <w:rFonts w:ascii="Times New Roman"/>
          <w:spacing w:val="-2"/>
          <w:sz w:val="20"/>
          <w:rPrChange w:id="7365" w:author="Author" w:date="2015-07-30T15:37:00Z">
            <w:rPr>
              <w:rFonts w:ascii="Times New Roman" w:hAnsi="Times New Roman"/>
              <w:sz w:val="20"/>
            </w:rPr>
          </w:rPrChange>
        </w:rPr>
        <w:t xml:space="preserve"> </w:t>
      </w:r>
      <w:r w:rsidR="006514D0">
        <w:rPr>
          <w:rFonts w:ascii="Times New Roman"/>
          <w:sz w:val="20"/>
          <w:rPrChange w:id="7366" w:author="Author" w:date="2015-07-30T15:37:00Z">
            <w:rPr>
              <w:rFonts w:ascii="Times New Roman" w:hAnsi="Times New Roman"/>
              <w:sz w:val="20"/>
            </w:rPr>
          </w:rPrChange>
        </w:rPr>
        <w:t>with</w:t>
      </w:r>
      <w:r w:rsidR="006514D0">
        <w:rPr>
          <w:rFonts w:ascii="Times New Roman"/>
          <w:w w:val="99"/>
          <w:sz w:val="20"/>
          <w:rPrChange w:id="7367" w:author="Author" w:date="2015-07-30T15:37:00Z">
            <w:rPr>
              <w:rFonts w:ascii="Times New Roman" w:hAnsi="Times New Roman"/>
              <w:sz w:val="20"/>
            </w:rPr>
          </w:rPrChange>
        </w:rPr>
        <w:t xml:space="preserve"> </w:t>
      </w:r>
      <w:r w:rsidR="006514D0">
        <w:rPr>
          <w:rFonts w:ascii="Times New Roman"/>
          <w:sz w:val="20"/>
          <w:rPrChange w:id="7368" w:author="Author" w:date="2015-07-30T15:37:00Z">
            <w:rPr>
              <w:rFonts w:ascii="Times New Roman" w:hAnsi="Times New Roman"/>
              <w:sz w:val="20"/>
            </w:rPr>
          </w:rPrChange>
        </w:rPr>
        <w:t>all countries taking action in accordance with their respective</w:t>
      </w:r>
      <w:r w:rsidR="006514D0">
        <w:rPr>
          <w:rFonts w:ascii="Times New Roman"/>
          <w:spacing w:val="-4"/>
          <w:sz w:val="20"/>
          <w:rPrChange w:id="7369" w:author="Author" w:date="2015-07-30T15:37:00Z">
            <w:rPr>
              <w:rFonts w:ascii="Times New Roman" w:hAnsi="Times New Roman"/>
              <w:sz w:val="20"/>
            </w:rPr>
          </w:rPrChange>
        </w:rPr>
        <w:t xml:space="preserve"> </w:t>
      </w:r>
      <w:r w:rsidR="006514D0">
        <w:rPr>
          <w:rFonts w:ascii="Times New Roman"/>
          <w:sz w:val="20"/>
          <w:rPrChange w:id="7370" w:author="Author" w:date="2015-07-30T15:37:00Z">
            <w:rPr>
              <w:rFonts w:ascii="Times New Roman" w:hAnsi="Times New Roman"/>
              <w:sz w:val="20"/>
            </w:rPr>
          </w:rPrChange>
        </w:rPr>
        <w:t>capabilities</w:t>
      </w:r>
      <w:del w:id="7371" w:author="Author" w:date="2015-07-30T15:37:00Z">
        <w:r w:rsidRPr="00B93DD0">
          <w:rPr>
            <w:rFonts w:ascii="Times New Roman" w:hAnsi="Times New Roman" w:cs="Times New Roman"/>
            <w:sz w:val="20"/>
            <w:szCs w:val="20"/>
          </w:rPr>
          <w:delText xml:space="preserve">  </w:delText>
        </w:r>
      </w:del>
    </w:p>
    <w:p w14:paraId="6124F8FC" w14:textId="272539E9" w:rsidR="00804791" w:rsidRDefault="00B93DD0">
      <w:pPr>
        <w:pStyle w:val="Heading2"/>
        <w:numPr>
          <w:ilvl w:val="1"/>
          <w:numId w:val="18"/>
        </w:numPr>
        <w:tabs>
          <w:tab w:val="left" w:pos="528"/>
        </w:tabs>
        <w:spacing w:before="165" w:line="261" w:lineRule="auto"/>
        <w:ind w:right="110" w:hanging="427"/>
        <w:jc w:val="both"/>
        <w:rPr>
          <w:b w:val="0"/>
          <w:rPrChange w:id="7372" w:author="Author" w:date="2015-07-30T15:37:00Z">
            <w:rPr>
              <w:rFonts w:ascii="Times New Roman" w:hAnsi="Times New Roman"/>
              <w:sz w:val="20"/>
            </w:rPr>
          </w:rPrChange>
        </w:rPr>
        <w:pPrChange w:id="7373" w:author="Author" w:date="2015-07-30T15:37:00Z">
          <w:pPr>
            <w:spacing w:after="24"/>
            <w:ind w:right="8"/>
            <w:jc w:val="both"/>
          </w:pPr>
        </w:pPrChange>
      </w:pPr>
      <w:del w:id="7374" w:author="Author" w:date="2015-07-30T15:37:00Z">
        <w:r w:rsidRPr="00B93DD0">
          <w:rPr>
            <w:rFonts w:cs="Times New Roman"/>
          </w:rPr>
          <w:delText xml:space="preserve">9.5 </w:delText>
        </w:r>
        <w:r w:rsidRPr="00B93DD0">
          <w:rPr>
            <w:rFonts w:cs="Times New Roman"/>
          </w:rPr>
          <w:tab/>
        </w:r>
      </w:del>
      <w:r w:rsidR="006514D0" w:rsidRPr="006514D0">
        <w:t>Enhance scientific research, upgrade the technological capabilities of industrial sectors in all</w:t>
      </w:r>
      <w:r w:rsidR="006514D0">
        <w:rPr>
          <w:spacing w:val="31"/>
          <w:rPrChange w:id="7375" w:author="Author" w:date="2015-07-30T15:37:00Z">
            <w:rPr>
              <w:rFonts w:ascii="Times New Roman" w:hAnsi="Times New Roman"/>
              <w:sz w:val="20"/>
            </w:rPr>
          </w:rPrChange>
        </w:rPr>
        <w:t xml:space="preserve"> </w:t>
      </w:r>
      <w:r w:rsidR="006514D0" w:rsidRPr="006514D0">
        <w:t>countries,</w:t>
      </w:r>
      <w:r w:rsidR="006514D0">
        <w:rPr>
          <w:w w:val="99"/>
          <w:rPrChange w:id="7376" w:author="Author" w:date="2015-07-30T15:37:00Z">
            <w:rPr>
              <w:rFonts w:ascii="Times New Roman" w:hAnsi="Times New Roman"/>
              <w:sz w:val="20"/>
            </w:rPr>
          </w:rPrChange>
        </w:rPr>
        <w:t xml:space="preserve"> </w:t>
      </w:r>
      <w:r w:rsidR="006514D0" w:rsidRPr="006514D0">
        <w:t>in particular developing countries, including, by 2030, encouraging innovation and</w:t>
      </w:r>
      <w:r w:rsidR="006514D0">
        <w:rPr>
          <w:spacing w:val="4"/>
          <w:rPrChange w:id="7377" w:author="Author" w:date="2015-07-30T15:37:00Z">
            <w:rPr>
              <w:rFonts w:ascii="Times New Roman" w:hAnsi="Times New Roman"/>
              <w:sz w:val="20"/>
            </w:rPr>
          </w:rPrChange>
        </w:rPr>
        <w:t xml:space="preserve"> </w:t>
      </w:r>
      <w:ins w:id="7378" w:author="Author" w:date="2015-07-30T15:37:00Z">
        <w:r w:rsidR="006514D0">
          <w:t>substantially</w:t>
        </w:r>
        <w:r w:rsidR="006514D0">
          <w:rPr>
            <w:w w:val="99"/>
          </w:rPr>
          <w:t xml:space="preserve"> </w:t>
        </w:r>
      </w:ins>
      <w:r w:rsidR="006514D0" w:rsidRPr="006514D0">
        <w:t xml:space="preserve">increasing the number of research and development workers per 1 million people </w:t>
      </w:r>
      <w:del w:id="7379" w:author="Author" w:date="2015-07-30T15:37:00Z">
        <w:r w:rsidRPr="00B93DD0">
          <w:rPr>
            <w:rFonts w:cs="Times New Roman"/>
          </w:rPr>
          <w:delText xml:space="preserve">by [x] per cent </w:delText>
        </w:r>
      </w:del>
      <w:r w:rsidR="006514D0" w:rsidRPr="006514D0">
        <w:t>and public and</w:t>
      </w:r>
      <w:r w:rsidR="006514D0">
        <w:rPr>
          <w:spacing w:val="-34"/>
          <w:rPrChange w:id="7380" w:author="Author" w:date="2015-07-30T15:37:00Z">
            <w:rPr>
              <w:rFonts w:ascii="Times New Roman" w:hAnsi="Times New Roman"/>
              <w:sz w:val="20"/>
            </w:rPr>
          </w:rPrChange>
        </w:rPr>
        <w:t xml:space="preserve"> </w:t>
      </w:r>
      <w:r w:rsidR="006514D0" w:rsidRPr="006514D0">
        <w:t>private</w:t>
      </w:r>
      <w:r w:rsidR="006514D0">
        <w:rPr>
          <w:w w:val="99"/>
          <w:rPrChange w:id="7381" w:author="Author" w:date="2015-07-30T15:37:00Z">
            <w:rPr>
              <w:rFonts w:ascii="Times New Roman" w:hAnsi="Times New Roman"/>
              <w:sz w:val="20"/>
            </w:rPr>
          </w:rPrChange>
        </w:rPr>
        <w:t xml:space="preserve"> </w:t>
      </w:r>
      <w:r w:rsidR="006514D0" w:rsidRPr="006514D0">
        <w:t>research and development</w:t>
      </w:r>
      <w:r w:rsidR="006514D0">
        <w:rPr>
          <w:spacing w:val="-3"/>
          <w:rPrChange w:id="7382" w:author="Author" w:date="2015-07-30T15:37:00Z">
            <w:rPr>
              <w:rFonts w:ascii="Times New Roman" w:hAnsi="Times New Roman"/>
              <w:sz w:val="20"/>
            </w:rPr>
          </w:rPrChange>
        </w:rPr>
        <w:t xml:space="preserve"> </w:t>
      </w:r>
      <w:r w:rsidR="006514D0" w:rsidRPr="006514D0">
        <w:t>spending</w:t>
      </w:r>
      <w:del w:id="7383" w:author="Author" w:date="2015-07-30T15:37:00Z">
        <w:r w:rsidRPr="00B93DD0">
          <w:rPr>
            <w:rFonts w:cs="Times New Roman"/>
          </w:rPr>
          <w:delText xml:space="preserve"> </w:delText>
        </w:r>
      </w:del>
    </w:p>
    <w:p w14:paraId="6270CE69" w14:textId="77777777" w:rsidR="00804791" w:rsidRDefault="00804791">
      <w:pPr>
        <w:spacing w:before="3"/>
        <w:rPr>
          <w:rFonts w:ascii="Times New Roman" w:hAnsi="Times New Roman"/>
          <w:b/>
          <w:sz w:val="25"/>
          <w:rPrChange w:id="7384" w:author="Author" w:date="2015-07-30T15:37:00Z">
            <w:rPr>
              <w:rFonts w:ascii="Times New Roman" w:hAnsi="Times New Roman"/>
              <w:sz w:val="20"/>
            </w:rPr>
          </w:rPrChange>
        </w:rPr>
        <w:pPrChange w:id="7385" w:author="Author" w:date="2015-07-30T15:37:00Z">
          <w:pPr>
            <w:spacing w:after="24"/>
            <w:ind w:left="426" w:right="8" w:hanging="426"/>
            <w:jc w:val="both"/>
          </w:pPr>
        </w:pPrChange>
      </w:pPr>
    </w:p>
    <w:p w14:paraId="1CAB7D72" w14:textId="4BFDF3FA" w:rsidR="00804791" w:rsidRDefault="00B93DD0">
      <w:pPr>
        <w:pStyle w:val="ListParagraph"/>
        <w:numPr>
          <w:ilvl w:val="1"/>
          <w:numId w:val="17"/>
        </w:numPr>
        <w:tabs>
          <w:tab w:val="left" w:pos="528"/>
        </w:tabs>
        <w:spacing w:line="259" w:lineRule="auto"/>
        <w:ind w:right="110" w:hanging="427"/>
        <w:jc w:val="both"/>
        <w:rPr>
          <w:rFonts w:ascii="Times New Roman" w:eastAsia="Times New Roman" w:hAnsi="Times New Roman" w:cs="Times New Roman"/>
          <w:sz w:val="20"/>
          <w:szCs w:val="20"/>
        </w:rPr>
        <w:pPrChange w:id="7386" w:author="Author" w:date="2015-07-30T15:37:00Z">
          <w:pPr>
            <w:ind w:right="8"/>
            <w:jc w:val="both"/>
          </w:pPr>
        </w:pPrChange>
      </w:pPr>
      <w:del w:id="7387" w:author="Author" w:date="2015-07-30T15:37:00Z">
        <w:r w:rsidRPr="00B93DD0">
          <w:rPr>
            <w:rFonts w:ascii="Times New Roman" w:hAnsi="Times New Roman" w:cs="Times New Roman"/>
            <w:sz w:val="20"/>
            <w:szCs w:val="20"/>
          </w:rPr>
          <w:delText xml:space="preserve">9.a </w:delText>
        </w:r>
        <w:r w:rsidRPr="00B93DD0">
          <w:rPr>
            <w:rFonts w:ascii="Times New Roman" w:hAnsi="Times New Roman" w:cs="Times New Roman"/>
            <w:sz w:val="20"/>
            <w:szCs w:val="20"/>
          </w:rPr>
          <w:tab/>
        </w:r>
      </w:del>
      <w:r w:rsidR="006514D0">
        <w:rPr>
          <w:rFonts w:ascii="Times New Roman"/>
          <w:sz w:val="20"/>
          <w:rPrChange w:id="7388" w:author="Author" w:date="2015-07-30T15:37:00Z">
            <w:rPr>
              <w:rFonts w:ascii="Times New Roman" w:hAnsi="Times New Roman"/>
              <w:sz w:val="20"/>
            </w:rPr>
          </w:rPrChange>
        </w:rPr>
        <w:t>Facilitate sustainable and resilient infrastructure development in developing countries through</w:t>
      </w:r>
      <w:r w:rsidR="006514D0">
        <w:rPr>
          <w:rFonts w:ascii="Times New Roman"/>
          <w:spacing w:val="1"/>
          <w:sz w:val="20"/>
          <w:rPrChange w:id="7389" w:author="Author" w:date="2015-07-30T15:37:00Z">
            <w:rPr>
              <w:rFonts w:ascii="Times New Roman" w:hAnsi="Times New Roman"/>
              <w:sz w:val="20"/>
            </w:rPr>
          </w:rPrChange>
        </w:rPr>
        <w:t xml:space="preserve"> </w:t>
      </w:r>
      <w:r w:rsidR="006514D0">
        <w:rPr>
          <w:rFonts w:ascii="Times New Roman"/>
          <w:sz w:val="20"/>
          <w:rPrChange w:id="7390" w:author="Author" w:date="2015-07-30T15:37:00Z">
            <w:rPr>
              <w:rFonts w:ascii="Times New Roman" w:hAnsi="Times New Roman"/>
              <w:sz w:val="20"/>
            </w:rPr>
          </w:rPrChange>
        </w:rPr>
        <w:t>enhanced</w:t>
      </w:r>
      <w:r w:rsidR="006514D0">
        <w:rPr>
          <w:rFonts w:ascii="Times New Roman"/>
          <w:w w:val="99"/>
          <w:sz w:val="20"/>
          <w:rPrChange w:id="7391" w:author="Author" w:date="2015-07-30T15:37:00Z">
            <w:rPr>
              <w:rFonts w:ascii="Times New Roman" w:hAnsi="Times New Roman"/>
              <w:sz w:val="20"/>
            </w:rPr>
          </w:rPrChange>
        </w:rPr>
        <w:t xml:space="preserve"> </w:t>
      </w:r>
      <w:r w:rsidR="006514D0">
        <w:rPr>
          <w:rFonts w:ascii="Times New Roman"/>
          <w:sz w:val="20"/>
          <w:rPrChange w:id="7392" w:author="Author" w:date="2015-07-30T15:37:00Z">
            <w:rPr>
              <w:rFonts w:ascii="Times New Roman" w:hAnsi="Times New Roman"/>
              <w:sz w:val="20"/>
            </w:rPr>
          </w:rPrChange>
        </w:rPr>
        <w:t>financial, technological and technical support to African countries, least developed countries,</w:t>
      </w:r>
      <w:r w:rsidR="006514D0">
        <w:rPr>
          <w:rFonts w:ascii="Times New Roman"/>
          <w:spacing w:val="7"/>
          <w:sz w:val="20"/>
          <w:rPrChange w:id="7393" w:author="Author" w:date="2015-07-30T15:37:00Z">
            <w:rPr>
              <w:rFonts w:ascii="Times New Roman" w:hAnsi="Times New Roman"/>
              <w:sz w:val="20"/>
            </w:rPr>
          </w:rPrChange>
        </w:rPr>
        <w:t xml:space="preserve"> </w:t>
      </w:r>
      <w:r w:rsidR="006514D0">
        <w:rPr>
          <w:rFonts w:ascii="Times New Roman"/>
          <w:sz w:val="20"/>
          <w:rPrChange w:id="7394" w:author="Author" w:date="2015-07-30T15:37:00Z">
            <w:rPr>
              <w:rFonts w:ascii="Times New Roman" w:hAnsi="Times New Roman"/>
              <w:sz w:val="20"/>
            </w:rPr>
          </w:rPrChange>
        </w:rPr>
        <w:t>landlocked</w:t>
      </w:r>
      <w:r w:rsidR="006514D0">
        <w:rPr>
          <w:rFonts w:ascii="Times New Roman"/>
          <w:w w:val="99"/>
          <w:sz w:val="20"/>
          <w:rPrChange w:id="7395" w:author="Author" w:date="2015-07-30T15:37:00Z">
            <w:rPr>
              <w:rFonts w:ascii="Times New Roman" w:hAnsi="Times New Roman"/>
              <w:sz w:val="20"/>
            </w:rPr>
          </w:rPrChange>
        </w:rPr>
        <w:t xml:space="preserve"> </w:t>
      </w:r>
      <w:r w:rsidR="006514D0">
        <w:rPr>
          <w:rFonts w:ascii="Times New Roman"/>
          <w:sz w:val="20"/>
          <w:rPrChange w:id="7396" w:author="Author" w:date="2015-07-30T15:37:00Z">
            <w:rPr>
              <w:rFonts w:ascii="Times New Roman" w:hAnsi="Times New Roman"/>
              <w:sz w:val="20"/>
            </w:rPr>
          </w:rPrChange>
        </w:rPr>
        <w:t>developing countries and small island developing</w:t>
      </w:r>
      <w:r w:rsidR="006514D0">
        <w:rPr>
          <w:rFonts w:ascii="Times New Roman"/>
          <w:spacing w:val="-3"/>
          <w:sz w:val="20"/>
          <w:rPrChange w:id="7397" w:author="Author" w:date="2015-07-30T15:37:00Z">
            <w:rPr>
              <w:rFonts w:ascii="Times New Roman" w:hAnsi="Times New Roman"/>
              <w:sz w:val="20"/>
            </w:rPr>
          </w:rPrChange>
        </w:rPr>
        <w:t xml:space="preserve"> </w:t>
      </w:r>
      <w:r w:rsidR="006514D0">
        <w:rPr>
          <w:rFonts w:ascii="Times New Roman"/>
          <w:sz w:val="20"/>
          <w:rPrChange w:id="7398" w:author="Author" w:date="2015-07-30T15:37:00Z">
            <w:rPr>
              <w:rFonts w:ascii="Times New Roman" w:hAnsi="Times New Roman"/>
              <w:sz w:val="20"/>
            </w:rPr>
          </w:rPrChange>
        </w:rPr>
        <w:t>States</w:t>
      </w:r>
      <w:del w:id="7399" w:author="Author" w:date="2015-07-30T15:37:00Z">
        <w:r w:rsidRPr="00B93DD0">
          <w:rPr>
            <w:rFonts w:ascii="Times New Roman" w:hAnsi="Times New Roman" w:cs="Times New Roman"/>
            <w:sz w:val="20"/>
            <w:szCs w:val="20"/>
          </w:rPr>
          <w:delText xml:space="preserve"> </w:delText>
        </w:r>
      </w:del>
    </w:p>
    <w:p w14:paraId="79F83615" w14:textId="667732D1" w:rsidR="00804791" w:rsidRDefault="00B93DD0">
      <w:pPr>
        <w:pStyle w:val="ListParagraph"/>
        <w:numPr>
          <w:ilvl w:val="1"/>
          <w:numId w:val="17"/>
        </w:numPr>
        <w:tabs>
          <w:tab w:val="left" w:pos="528"/>
        </w:tabs>
        <w:spacing w:before="160" w:line="259" w:lineRule="auto"/>
        <w:ind w:right="110" w:hanging="427"/>
        <w:jc w:val="both"/>
        <w:rPr>
          <w:rFonts w:ascii="Times New Roman" w:eastAsia="Times New Roman" w:hAnsi="Times New Roman" w:cs="Times New Roman"/>
          <w:sz w:val="20"/>
          <w:szCs w:val="20"/>
        </w:rPr>
        <w:pPrChange w:id="7400" w:author="Author" w:date="2015-07-30T15:37:00Z">
          <w:pPr>
            <w:ind w:right="8"/>
            <w:jc w:val="both"/>
          </w:pPr>
        </w:pPrChange>
      </w:pPr>
      <w:del w:id="7401" w:author="Author" w:date="2015-07-30T15:37:00Z">
        <w:r w:rsidRPr="00B93DD0">
          <w:rPr>
            <w:rFonts w:ascii="Times New Roman" w:hAnsi="Times New Roman" w:cs="Times New Roman"/>
            <w:sz w:val="20"/>
            <w:szCs w:val="20"/>
          </w:rPr>
          <w:delText xml:space="preserve">9.b </w:delText>
        </w:r>
        <w:r w:rsidRPr="00B93DD0">
          <w:rPr>
            <w:rFonts w:ascii="Times New Roman" w:hAnsi="Times New Roman" w:cs="Times New Roman"/>
            <w:sz w:val="20"/>
            <w:szCs w:val="20"/>
          </w:rPr>
          <w:tab/>
        </w:r>
      </w:del>
      <w:r w:rsidR="006514D0">
        <w:rPr>
          <w:rFonts w:ascii="Times New Roman"/>
          <w:sz w:val="20"/>
          <w:rPrChange w:id="7402" w:author="Author" w:date="2015-07-30T15:37:00Z">
            <w:rPr>
              <w:rFonts w:ascii="Times New Roman" w:hAnsi="Times New Roman"/>
              <w:sz w:val="20"/>
            </w:rPr>
          </w:rPrChange>
        </w:rPr>
        <w:t>Support</w:t>
      </w:r>
      <w:r w:rsidR="006514D0">
        <w:rPr>
          <w:rFonts w:ascii="Times New Roman"/>
          <w:spacing w:val="38"/>
          <w:sz w:val="20"/>
          <w:rPrChange w:id="7403" w:author="Author" w:date="2015-07-30T15:37:00Z">
            <w:rPr>
              <w:rFonts w:ascii="Times New Roman" w:hAnsi="Times New Roman"/>
              <w:sz w:val="20"/>
            </w:rPr>
          </w:rPrChange>
        </w:rPr>
        <w:t xml:space="preserve"> </w:t>
      </w:r>
      <w:r w:rsidR="006514D0">
        <w:rPr>
          <w:rFonts w:ascii="Times New Roman"/>
          <w:sz w:val="20"/>
          <w:rPrChange w:id="7404" w:author="Author" w:date="2015-07-30T15:37:00Z">
            <w:rPr>
              <w:rFonts w:ascii="Times New Roman" w:hAnsi="Times New Roman"/>
              <w:sz w:val="20"/>
            </w:rPr>
          </w:rPrChange>
        </w:rPr>
        <w:t>domestic</w:t>
      </w:r>
      <w:r w:rsidR="006514D0">
        <w:rPr>
          <w:rFonts w:ascii="Times New Roman"/>
          <w:spacing w:val="39"/>
          <w:sz w:val="20"/>
          <w:rPrChange w:id="7405" w:author="Author" w:date="2015-07-30T15:37:00Z">
            <w:rPr>
              <w:rFonts w:ascii="Times New Roman" w:hAnsi="Times New Roman"/>
              <w:sz w:val="20"/>
            </w:rPr>
          </w:rPrChange>
        </w:rPr>
        <w:t xml:space="preserve"> </w:t>
      </w:r>
      <w:r w:rsidR="006514D0">
        <w:rPr>
          <w:rFonts w:ascii="Times New Roman"/>
          <w:sz w:val="20"/>
          <w:rPrChange w:id="7406" w:author="Author" w:date="2015-07-30T15:37:00Z">
            <w:rPr>
              <w:rFonts w:ascii="Times New Roman" w:hAnsi="Times New Roman"/>
              <w:sz w:val="20"/>
            </w:rPr>
          </w:rPrChange>
        </w:rPr>
        <w:t>technology</w:t>
      </w:r>
      <w:r w:rsidR="006514D0">
        <w:rPr>
          <w:rFonts w:ascii="Times New Roman"/>
          <w:spacing w:val="37"/>
          <w:sz w:val="20"/>
          <w:rPrChange w:id="7407" w:author="Author" w:date="2015-07-30T15:37:00Z">
            <w:rPr>
              <w:rFonts w:ascii="Times New Roman" w:hAnsi="Times New Roman"/>
              <w:sz w:val="20"/>
            </w:rPr>
          </w:rPrChange>
        </w:rPr>
        <w:t xml:space="preserve"> </w:t>
      </w:r>
      <w:r w:rsidR="006514D0">
        <w:rPr>
          <w:rFonts w:ascii="Times New Roman"/>
          <w:sz w:val="20"/>
          <w:rPrChange w:id="7408" w:author="Author" w:date="2015-07-30T15:37:00Z">
            <w:rPr>
              <w:rFonts w:ascii="Times New Roman" w:hAnsi="Times New Roman"/>
              <w:sz w:val="20"/>
            </w:rPr>
          </w:rPrChange>
        </w:rPr>
        <w:t>development,</w:t>
      </w:r>
      <w:r w:rsidR="006514D0">
        <w:rPr>
          <w:rFonts w:ascii="Times New Roman"/>
          <w:spacing w:val="39"/>
          <w:sz w:val="20"/>
          <w:rPrChange w:id="7409" w:author="Author" w:date="2015-07-30T15:37:00Z">
            <w:rPr>
              <w:rFonts w:ascii="Times New Roman" w:hAnsi="Times New Roman"/>
              <w:sz w:val="20"/>
            </w:rPr>
          </w:rPrChange>
        </w:rPr>
        <w:t xml:space="preserve"> </w:t>
      </w:r>
      <w:r w:rsidR="006514D0">
        <w:rPr>
          <w:rFonts w:ascii="Times New Roman"/>
          <w:sz w:val="20"/>
          <w:rPrChange w:id="7410" w:author="Author" w:date="2015-07-30T15:37:00Z">
            <w:rPr>
              <w:rFonts w:ascii="Times New Roman" w:hAnsi="Times New Roman"/>
              <w:sz w:val="20"/>
            </w:rPr>
          </w:rPrChange>
        </w:rPr>
        <w:t>research</w:t>
      </w:r>
      <w:r w:rsidR="006514D0">
        <w:rPr>
          <w:rFonts w:ascii="Times New Roman"/>
          <w:spacing w:val="38"/>
          <w:sz w:val="20"/>
          <w:rPrChange w:id="7411" w:author="Author" w:date="2015-07-30T15:37:00Z">
            <w:rPr>
              <w:rFonts w:ascii="Times New Roman" w:hAnsi="Times New Roman"/>
              <w:sz w:val="20"/>
            </w:rPr>
          </w:rPrChange>
        </w:rPr>
        <w:t xml:space="preserve"> </w:t>
      </w:r>
      <w:r w:rsidR="006514D0">
        <w:rPr>
          <w:rFonts w:ascii="Times New Roman"/>
          <w:sz w:val="20"/>
          <w:rPrChange w:id="7412" w:author="Author" w:date="2015-07-30T15:37:00Z">
            <w:rPr>
              <w:rFonts w:ascii="Times New Roman" w:hAnsi="Times New Roman"/>
              <w:sz w:val="20"/>
            </w:rPr>
          </w:rPrChange>
        </w:rPr>
        <w:t>and</w:t>
      </w:r>
      <w:r w:rsidR="006514D0">
        <w:rPr>
          <w:rFonts w:ascii="Times New Roman"/>
          <w:spacing w:val="41"/>
          <w:sz w:val="20"/>
          <w:rPrChange w:id="7413" w:author="Author" w:date="2015-07-30T15:37:00Z">
            <w:rPr>
              <w:rFonts w:ascii="Times New Roman" w:hAnsi="Times New Roman"/>
              <w:sz w:val="20"/>
            </w:rPr>
          </w:rPrChange>
        </w:rPr>
        <w:t xml:space="preserve"> </w:t>
      </w:r>
      <w:r w:rsidR="006514D0">
        <w:rPr>
          <w:rFonts w:ascii="Times New Roman"/>
          <w:sz w:val="20"/>
          <w:rPrChange w:id="7414" w:author="Author" w:date="2015-07-30T15:37:00Z">
            <w:rPr>
              <w:rFonts w:ascii="Times New Roman" w:hAnsi="Times New Roman"/>
              <w:sz w:val="20"/>
            </w:rPr>
          </w:rPrChange>
        </w:rPr>
        <w:t>innovation</w:t>
      </w:r>
      <w:r w:rsidR="006514D0">
        <w:rPr>
          <w:rFonts w:ascii="Times New Roman"/>
          <w:spacing w:val="39"/>
          <w:sz w:val="20"/>
          <w:rPrChange w:id="7415" w:author="Author" w:date="2015-07-30T15:37:00Z">
            <w:rPr>
              <w:rFonts w:ascii="Times New Roman" w:hAnsi="Times New Roman"/>
              <w:sz w:val="20"/>
            </w:rPr>
          </w:rPrChange>
        </w:rPr>
        <w:t xml:space="preserve"> </w:t>
      </w:r>
      <w:r w:rsidR="006514D0">
        <w:rPr>
          <w:rFonts w:ascii="Times New Roman"/>
          <w:sz w:val="20"/>
          <w:rPrChange w:id="7416" w:author="Author" w:date="2015-07-30T15:37:00Z">
            <w:rPr>
              <w:rFonts w:ascii="Times New Roman" w:hAnsi="Times New Roman"/>
              <w:sz w:val="20"/>
            </w:rPr>
          </w:rPrChange>
        </w:rPr>
        <w:t>in</w:t>
      </w:r>
      <w:r w:rsidR="006514D0">
        <w:rPr>
          <w:rFonts w:ascii="Times New Roman"/>
          <w:spacing w:val="37"/>
          <w:sz w:val="20"/>
          <w:rPrChange w:id="7417" w:author="Author" w:date="2015-07-30T15:37:00Z">
            <w:rPr>
              <w:rFonts w:ascii="Times New Roman" w:hAnsi="Times New Roman"/>
              <w:sz w:val="20"/>
            </w:rPr>
          </w:rPrChange>
        </w:rPr>
        <w:t xml:space="preserve"> </w:t>
      </w:r>
      <w:r w:rsidR="006514D0">
        <w:rPr>
          <w:rFonts w:ascii="Times New Roman"/>
          <w:sz w:val="20"/>
          <w:rPrChange w:id="7418" w:author="Author" w:date="2015-07-30T15:37:00Z">
            <w:rPr>
              <w:rFonts w:ascii="Times New Roman" w:hAnsi="Times New Roman"/>
              <w:sz w:val="20"/>
            </w:rPr>
          </w:rPrChange>
        </w:rPr>
        <w:t>developing</w:t>
      </w:r>
      <w:r w:rsidR="006514D0">
        <w:rPr>
          <w:rFonts w:ascii="Times New Roman"/>
          <w:spacing w:val="37"/>
          <w:sz w:val="20"/>
          <w:rPrChange w:id="7419" w:author="Author" w:date="2015-07-30T15:37:00Z">
            <w:rPr>
              <w:rFonts w:ascii="Times New Roman" w:hAnsi="Times New Roman"/>
              <w:sz w:val="20"/>
            </w:rPr>
          </w:rPrChange>
        </w:rPr>
        <w:t xml:space="preserve"> </w:t>
      </w:r>
      <w:r w:rsidR="006514D0">
        <w:rPr>
          <w:rFonts w:ascii="Times New Roman"/>
          <w:sz w:val="20"/>
          <w:rPrChange w:id="7420" w:author="Author" w:date="2015-07-30T15:37:00Z">
            <w:rPr>
              <w:rFonts w:ascii="Times New Roman" w:hAnsi="Times New Roman"/>
              <w:sz w:val="20"/>
            </w:rPr>
          </w:rPrChange>
        </w:rPr>
        <w:t>countries,</w:t>
      </w:r>
      <w:r w:rsidR="006514D0">
        <w:rPr>
          <w:rFonts w:ascii="Times New Roman"/>
          <w:spacing w:val="39"/>
          <w:sz w:val="20"/>
          <w:rPrChange w:id="7421" w:author="Author" w:date="2015-07-30T15:37:00Z">
            <w:rPr>
              <w:rFonts w:ascii="Times New Roman" w:hAnsi="Times New Roman"/>
              <w:sz w:val="20"/>
            </w:rPr>
          </w:rPrChange>
        </w:rPr>
        <w:t xml:space="preserve"> </w:t>
      </w:r>
      <w:r w:rsidR="006514D0">
        <w:rPr>
          <w:rFonts w:ascii="Times New Roman"/>
          <w:sz w:val="20"/>
          <w:rPrChange w:id="7422" w:author="Author" w:date="2015-07-30T15:37:00Z">
            <w:rPr>
              <w:rFonts w:ascii="Times New Roman" w:hAnsi="Times New Roman"/>
              <w:sz w:val="20"/>
            </w:rPr>
          </w:rPrChange>
        </w:rPr>
        <w:t>including</w:t>
      </w:r>
      <w:r w:rsidR="006514D0">
        <w:rPr>
          <w:rFonts w:ascii="Times New Roman"/>
          <w:spacing w:val="37"/>
          <w:sz w:val="20"/>
          <w:rPrChange w:id="7423" w:author="Author" w:date="2015-07-30T15:37:00Z">
            <w:rPr>
              <w:rFonts w:ascii="Times New Roman" w:hAnsi="Times New Roman"/>
              <w:sz w:val="20"/>
            </w:rPr>
          </w:rPrChange>
        </w:rPr>
        <w:t xml:space="preserve"> </w:t>
      </w:r>
      <w:r w:rsidR="006514D0">
        <w:rPr>
          <w:rFonts w:ascii="Times New Roman"/>
          <w:sz w:val="20"/>
          <w:rPrChange w:id="7424" w:author="Author" w:date="2015-07-30T15:37:00Z">
            <w:rPr>
              <w:rFonts w:ascii="Times New Roman" w:hAnsi="Times New Roman"/>
              <w:sz w:val="20"/>
            </w:rPr>
          </w:rPrChange>
        </w:rPr>
        <w:t>by</w:t>
      </w:r>
      <w:r w:rsidR="006514D0">
        <w:rPr>
          <w:rFonts w:ascii="Times New Roman"/>
          <w:w w:val="99"/>
          <w:sz w:val="20"/>
          <w:rPrChange w:id="7425" w:author="Author" w:date="2015-07-30T15:37:00Z">
            <w:rPr>
              <w:rFonts w:ascii="Times New Roman" w:hAnsi="Times New Roman"/>
              <w:sz w:val="20"/>
            </w:rPr>
          </w:rPrChange>
        </w:rPr>
        <w:t xml:space="preserve"> </w:t>
      </w:r>
      <w:r w:rsidR="006514D0">
        <w:rPr>
          <w:rFonts w:ascii="Times New Roman"/>
          <w:sz w:val="20"/>
          <w:rPrChange w:id="7426" w:author="Author" w:date="2015-07-30T15:37:00Z">
            <w:rPr>
              <w:rFonts w:ascii="Times New Roman" w:hAnsi="Times New Roman"/>
              <w:sz w:val="20"/>
            </w:rPr>
          </w:rPrChange>
        </w:rPr>
        <w:t>ensuring a conducive policy environment for, inter alia, industrial diversification and value addition</w:t>
      </w:r>
      <w:r w:rsidR="006514D0">
        <w:rPr>
          <w:rFonts w:ascii="Times New Roman"/>
          <w:spacing w:val="48"/>
          <w:sz w:val="20"/>
          <w:rPrChange w:id="7427" w:author="Author" w:date="2015-07-30T15:37:00Z">
            <w:rPr>
              <w:rFonts w:ascii="Times New Roman" w:hAnsi="Times New Roman"/>
              <w:sz w:val="20"/>
            </w:rPr>
          </w:rPrChange>
        </w:rPr>
        <w:t xml:space="preserve"> </w:t>
      </w:r>
      <w:r w:rsidR="006514D0">
        <w:rPr>
          <w:rFonts w:ascii="Times New Roman"/>
          <w:sz w:val="20"/>
          <w:rPrChange w:id="7428" w:author="Author" w:date="2015-07-30T15:37:00Z">
            <w:rPr>
              <w:rFonts w:ascii="Times New Roman" w:hAnsi="Times New Roman"/>
              <w:sz w:val="20"/>
            </w:rPr>
          </w:rPrChange>
        </w:rPr>
        <w:t>to</w:t>
      </w:r>
      <w:r w:rsidR="006514D0">
        <w:rPr>
          <w:rFonts w:ascii="Times New Roman"/>
          <w:w w:val="99"/>
          <w:sz w:val="20"/>
          <w:rPrChange w:id="7429" w:author="Author" w:date="2015-07-30T15:37:00Z">
            <w:rPr>
              <w:rFonts w:ascii="Times New Roman" w:hAnsi="Times New Roman"/>
              <w:sz w:val="20"/>
            </w:rPr>
          </w:rPrChange>
        </w:rPr>
        <w:t xml:space="preserve"> </w:t>
      </w:r>
      <w:r w:rsidR="006514D0">
        <w:rPr>
          <w:rFonts w:ascii="Times New Roman"/>
          <w:sz w:val="20"/>
          <w:rPrChange w:id="7430" w:author="Author" w:date="2015-07-30T15:37:00Z">
            <w:rPr>
              <w:rFonts w:ascii="Times New Roman" w:hAnsi="Times New Roman"/>
              <w:sz w:val="20"/>
            </w:rPr>
          </w:rPrChange>
        </w:rPr>
        <w:t>commodities</w:t>
      </w:r>
      <w:del w:id="7431" w:author="Author" w:date="2015-07-30T15:37:00Z">
        <w:r w:rsidRPr="00B93DD0">
          <w:rPr>
            <w:rFonts w:ascii="Times New Roman" w:hAnsi="Times New Roman" w:cs="Times New Roman"/>
            <w:sz w:val="20"/>
            <w:szCs w:val="20"/>
          </w:rPr>
          <w:delText xml:space="preserve">  </w:delText>
        </w:r>
      </w:del>
    </w:p>
    <w:p w14:paraId="423FC242" w14:textId="4D56CC80" w:rsidR="00804791" w:rsidRDefault="00B93DD0">
      <w:pPr>
        <w:pStyle w:val="ListParagraph"/>
        <w:numPr>
          <w:ilvl w:val="1"/>
          <w:numId w:val="17"/>
        </w:numPr>
        <w:tabs>
          <w:tab w:val="left" w:pos="528"/>
        </w:tabs>
        <w:spacing w:before="160" w:line="261" w:lineRule="auto"/>
        <w:ind w:right="115" w:hanging="427"/>
        <w:jc w:val="both"/>
        <w:rPr>
          <w:rFonts w:ascii="Times New Roman" w:eastAsia="Times New Roman" w:hAnsi="Times New Roman" w:cs="Times New Roman"/>
          <w:sz w:val="20"/>
          <w:szCs w:val="20"/>
        </w:rPr>
        <w:pPrChange w:id="7432" w:author="Author" w:date="2015-07-30T15:37:00Z">
          <w:pPr>
            <w:spacing w:after="24"/>
            <w:ind w:right="8"/>
            <w:jc w:val="both"/>
          </w:pPr>
        </w:pPrChange>
      </w:pPr>
      <w:del w:id="7433" w:author="Author" w:date="2015-07-30T15:37:00Z">
        <w:r w:rsidRPr="00B93DD0">
          <w:rPr>
            <w:rFonts w:ascii="Times New Roman" w:hAnsi="Times New Roman" w:cs="Times New Roman"/>
            <w:sz w:val="20"/>
            <w:szCs w:val="20"/>
          </w:rPr>
          <w:delText xml:space="preserve">9.c </w:delText>
        </w:r>
        <w:r w:rsidRPr="00B93DD0">
          <w:rPr>
            <w:rFonts w:ascii="Times New Roman" w:hAnsi="Times New Roman" w:cs="Times New Roman"/>
            <w:sz w:val="20"/>
            <w:szCs w:val="20"/>
          </w:rPr>
          <w:tab/>
        </w:r>
      </w:del>
      <w:r w:rsidR="006514D0">
        <w:rPr>
          <w:rFonts w:ascii="Times New Roman"/>
          <w:sz w:val="20"/>
          <w:rPrChange w:id="7434" w:author="Author" w:date="2015-07-30T15:37:00Z">
            <w:rPr>
              <w:rFonts w:ascii="Times New Roman" w:hAnsi="Times New Roman"/>
              <w:sz w:val="20"/>
            </w:rPr>
          </w:rPrChange>
        </w:rPr>
        <w:t>Significantly</w:t>
      </w:r>
      <w:r w:rsidR="006514D0">
        <w:rPr>
          <w:rFonts w:ascii="Times New Roman"/>
          <w:spacing w:val="18"/>
          <w:sz w:val="20"/>
          <w:rPrChange w:id="7435" w:author="Author" w:date="2015-07-30T15:37:00Z">
            <w:rPr>
              <w:rFonts w:ascii="Times New Roman" w:hAnsi="Times New Roman"/>
              <w:sz w:val="20"/>
            </w:rPr>
          </w:rPrChange>
        </w:rPr>
        <w:t xml:space="preserve"> </w:t>
      </w:r>
      <w:r w:rsidR="006514D0">
        <w:rPr>
          <w:rFonts w:ascii="Times New Roman"/>
          <w:sz w:val="20"/>
          <w:rPrChange w:id="7436" w:author="Author" w:date="2015-07-30T15:37:00Z">
            <w:rPr>
              <w:rFonts w:ascii="Times New Roman" w:hAnsi="Times New Roman"/>
              <w:sz w:val="20"/>
            </w:rPr>
          </w:rPrChange>
        </w:rPr>
        <w:t>increase</w:t>
      </w:r>
      <w:r w:rsidR="006514D0">
        <w:rPr>
          <w:rFonts w:ascii="Times New Roman"/>
          <w:spacing w:val="20"/>
          <w:sz w:val="20"/>
          <w:rPrChange w:id="7437" w:author="Author" w:date="2015-07-30T15:37:00Z">
            <w:rPr>
              <w:rFonts w:ascii="Times New Roman" w:hAnsi="Times New Roman"/>
              <w:sz w:val="20"/>
            </w:rPr>
          </w:rPrChange>
        </w:rPr>
        <w:t xml:space="preserve"> </w:t>
      </w:r>
      <w:r w:rsidR="006514D0">
        <w:rPr>
          <w:rFonts w:ascii="Times New Roman"/>
          <w:sz w:val="20"/>
          <w:rPrChange w:id="7438" w:author="Author" w:date="2015-07-30T15:37:00Z">
            <w:rPr>
              <w:rFonts w:ascii="Times New Roman" w:hAnsi="Times New Roman"/>
              <w:sz w:val="20"/>
            </w:rPr>
          </w:rPrChange>
        </w:rPr>
        <w:t>access</w:t>
      </w:r>
      <w:r w:rsidR="006514D0">
        <w:rPr>
          <w:rFonts w:ascii="Times New Roman"/>
          <w:spacing w:val="24"/>
          <w:sz w:val="20"/>
          <w:rPrChange w:id="7439" w:author="Author" w:date="2015-07-30T15:37:00Z">
            <w:rPr>
              <w:rFonts w:ascii="Times New Roman" w:hAnsi="Times New Roman"/>
              <w:sz w:val="20"/>
            </w:rPr>
          </w:rPrChange>
        </w:rPr>
        <w:t xml:space="preserve"> </w:t>
      </w:r>
      <w:r w:rsidR="006514D0">
        <w:rPr>
          <w:rFonts w:ascii="Times New Roman"/>
          <w:sz w:val="20"/>
          <w:rPrChange w:id="7440" w:author="Author" w:date="2015-07-30T15:37:00Z">
            <w:rPr>
              <w:rFonts w:ascii="Times New Roman" w:hAnsi="Times New Roman"/>
              <w:sz w:val="20"/>
            </w:rPr>
          </w:rPrChange>
        </w:rPr>
        <w:t>to</w:t>
      </w:r>
      <w:r w:rsidR="006514D0">
        <w:rPr>
          <w:rFonts w:ascii="Times New Roman"/>
          <w:spacing w:val="20"/>
          <w:sz w:val="20"/>
          <w:rPrChange w:id="7441" w:author="Author" w:date="2015-07-30T15:37:00Z">
            <w:rPr>
              <w:rFonts w:ascii="Times New Roman" w:hAnsi="Times New Roman"/>
              <w:sz w:val="20"/>
            </w:rPr>
          </w:rPrChange>
        </w:rPr>
        <w:t xml:space="preserve"> </w:t>
      </w:r>
      <w:r w:rsidR="006514D0">
        <w:rPr>
          <w:rFonts w:ascii="Times New Roman"/>
          <w:sz w:val="20"/>
          <w:rPrChange w:id="7442" w:author="Author" w:date="2015-07-30T15:37:00Z">
            <w:rPr>
              <w:rFonts w:ascii="Times New Roman" w:hAnsi="Times New Roman"/>
              <w:sz w:val="20"/>
            </w:rPr>
          </w:rPrChange>
        </w:rPr>
        <w:t>information</w:t>
      </w:r>
      <w:r w:rsidR="006514D0">
        <w:rPr>
          <w:rFonts w:ascii="Times New Roman"/>
          <w:spacing w:val="18"/>
          <w:sz w:val="20"/>
          <w:rPrChange w:id="7443" w:author="Author" w:date="2015-07-30T15:37:00Z">
            <w:rPr>
              <w:rFonts w:ascii="Times New Roman" w:hAnsi="Times New Roman"/>
              <w:sz w:val="20"/>
            </w:rPr>
          </w:rPrChange>
        </w:rPr>
        <w:t xml:space="preserve"> </w:t>
      </w:r>
      <w:r w:rsidR="006514D0">
        <w:rPr>
          <w:rFonts w:ascii="Times New Roman"/>
          <w:sz w:val="20"/>
          <w:rPrChange w:id="7444" w:author="Author" w:date="2015-07-30T15:37:00Z">
            <w:rPr>
              <w:rFonts w:ascii="Times New Roman" w:hAnsi="Times New Roman"/>
              <w:sz w:val="20"/>
            </w:rPr>
          </w:rPrChange>
        </w:rPr>
        <w:t>and</w:t>
      </w:r>
      <w:r w:rsidR="006514D0">
        <w:rPr>
          <w:rFonts w:ascii="Times New Roman"/>
          <w:spacing w:val="21"/>
          <w:sz w:val="20"/>
          <w:rPrChange w:id="7445" w:author="Author" w:date="2015-07-30T15:37:00Z">
            <w:rPr>
              <w:rFonts w:ascii="Times New Roman" w:hAnsi="Times New Roman"/>
              <w:sz w:val="20"/>
            </w:rPr>
          </w:rPrChange>
        </w:rPr>
        <w:t xml:space="preserve"> </w:t>
      </w:r>
      <w:r w:rsidR="006514D0">
        <w:rPr>
          <w:rFonts w:ascii="Times New Roman"/>
          <w:sz w:val="20"/>
          <w:rPrChange w:id="7446" w:author="Author" w:date="2015-07-30T15:37:00Z">
            <w:rPr>
              <w:rFonts w:ascii="Times New Roman" w:hAnsi="Times New Roman"/>
              <w:sz w:val="20"/>
            </w:rPr>
          </w:rPrChange>
        </w:rPr>
        <w:t>communications</w:t>
      </w:r>
      <w:r w:rsidR="006514D0">
        <w:rPr>
          <w:rFonts w:ascii="Times New Roman"/>
          <w:spacing w:val="19"/>
          <w:sz w:val="20"/>
          <w:rPrChange w:id="7447" w:author="Author" w:date="2015-07-30T15:37:00Z">
            <w:rPr>
              <w:rFonts w:ascii="Times New Roman" w:hAnsi="Times New Roman"/>
              <w:sz w:val="20"/>
            </w:rPr>
          </w:rPrChange>
        </w:rPr>
        <w:t xml:space="preserve"> </w:t>
      </w:r>
      <w:r w:rsidR="006514D0">
        <w:rPr>
          <w:rFonts w:ascii="Times New Roman"/>
          <w:sz w:val="20"/>
          <w:rPrChange w:id="7448" w:author="Author" w:date="2015-07-30T15:37:00Z">
            <w:rPr>
              <w:rFonts w:ascii="Times New Roman" w:hAnsi="Times New Roman"/>
              <w:sz w:val="20"/>
            </w:rPr>
          </w:rPrChange>
        </w:rPr>
        <w:t>technology</w:t>
      </w:r>
      <w:r w:rsidR="006514D0">
        <w:rPr>
          <w:rFonts w:ascii="Times New Roman"/>
          <w:spacing w:val="18"/>
          <w:sz w:val="20"/>
          <w:rPrChange w:id="7449" w:author="Author" w:date="2015-07-30T15:37:00Z">
            <w:rPr>
              <w:rFonts w:ascii="Times New Roman" w:hAnsi="Times New Roman"/>
              <w:sz w:val="20"/>
            </w:rPr>
          </w:rPrChange>
        </w:rPr>
        <w:t xml:space="preserve"> </w:t>
      </w:r>
      <w:r w:rsidR="006514D0">
        <w:rPr>
          <w:rFonts w:ascii="Times New Roman"/>
          <w:sz w:val="20"/>
          <w:rPrChange w:id="7450" w:author="Author" w:date="2015-07-30T15:37:00Z">
            <w:rPr>
              <w:rFonts w:ascii="Times New Roman" w:hAnsi="Times New Roman"/>
              <w:sz w:val="20"/>
            </w:rPr>
          </w:rPrChange>
        </w:rPr>
        <w:t>and</w:t>
      </w:r>
      <w:r w:rsidR="006514D0">
        <w:rPr>
          <w:rFonts w:ascii="Times New Roman"/>
          <w:spacing w:val="21"/>
          <w:sz w:val="20"/>
          <w:rPrChange w:id="7451" w:author="Author" w:date="2015-07-30T15:37:00Z">
            <w:rPr>
              <w:rFonts w:ascii="Times New Roman" w:hAnsi="Times New Roman"/>
              <w:sz w:val="20"/>
            </w:rPr>
          </w:rPrChange>
        </w:rPr>
        <w:t xml:space="preserve"> </w:t>
      </w:r>
      <w:r w:rsidR="006514D0">
        <w:rPr>
          <w:rFonts w:ascii="Times New Roman"/>
          <w:sz w:val="20"/>
          <w:rPrChange w:id="7452" w:author="Author" w:date="2015-07-30T15:37:00Z">
            <w:rPr>
              <w:rFonts w:ascii="Times New Roman" w:hAnsi="Times New Roman"/>
              <w:sz w:val="20"/>
            </w:rPr>
          </w:rPrChange>
        </w:rPr>
        <w:t>strive</w:t>
      </w:r>
      <w:r w:rsidR="006514D0">
        <w:rPr>
          <w:rFonts w:ascii="Times New Roman"/>
          <w:spacing w:val="22"/>
          <w:sz w:val="20"/>
          <w:rPrChange w:id="7453" w:author="Author" w:date="2015-07-30T15:37:00Z">
            <w:rPr>
              <w:rFonts w:ascii="Times New Roman" w:hAnsi="Times New Roman"/>
              <w:sz w:val="20"/>
            </w:rPr>
          </w:rPrChange>
        </w:rPr>
        <w:t xml:space="preserve"> </w:t>
      </w:r>
      <w:r w:rsidR="006514D0">
        <w:rPr>
          <w:rFonts w:ascii="Times New Roman"/>
          <w:sz w:val="20"/>
          <w:rPrChange w:id="7454" w:author="Author" w:date="2015-07-30T15:37:00Z">
            <w:rPr>
              <w:rFonts w:ascii="Times New Roman" w:hAnsi="Times New Roman"/>
              <w:sz w:val="20"/>
            </w:rPr>
          </w:rPrChange>
        </w:rPr>
        <w:t>to</w:t>
      </w:r>
      <w:r w:rsidR="006514D0">
        <w:rPr>
          <w:rFonts w:ascii="Times New Roman"/>
          <w:spacing w:val="20"/>
          <w:sz w:val="20"/>
          <w:rPrChange w:id="7455" w:author="Author" w:date="2015-07-30T15:37:00Z">
            <w:rPr>
              <w:rFonts w:ascii="Times New Roman" w:hAnsi="Times New Roman"/>
              <w:sz w:val="20"/>
            </w:rPr>
          </w:rPrChange>
        </w:rPr>
        <w:t xml:space="preserve"> </w:t>
      </w:r>
      <w:r w:rsidR="006514D0">
        <w:rPr>
          <w:rFonts w:ascii="Times New Roman"/>
          <w:sz w:val="20"/>
          <w:rPrChange w:id="7456" w:author="Author" w:date="2015-07-30T15:37:00Z">
            <w:rPr>
              <w:rFonts w:ascii="Times New Roman" w:hAnsi="Times New Roman"/>
              <w:sz w:val="20"/>
            </w:rPr>
          </w:rPrChange>
        </w:rPr>
        <w:t>provide</w:t>
      </w:r>
      <w:r w:rsidR="006514D0">
        <w:rPr>
          <w:rFonts w:ascii="Times New Roman"/>
          <w:spacing w:val="20"/>
          <w:sz w:val="20"/>
          <w:rPrChange w:id="7457" w:author="Author" w:date="2015-07-30T15:37:00Z">
            <w:rPr>
              <w:rFonts w:ascii="Times New Roman" w:hAnsi="Times New Roman"/>
              <w:sz w:val="20"/>
            </w:rPr>
          </w:rPrChange>
        </w:rPr>
        <w:t xml:space="preserve"> </w:t>
      </w:r>
      <w:r w:rsidR="006514D0">
        <w:rPr>
          <w:rFonts w:ascii="Times New Roman"/>
          <w:sz w:val="20"/>
          <w:rPrChange w:id="7458" w:author="Author" w:date="2015-07-30T15:37:00Z">
            <w:rPr>
              <w:rFonts w:ascii="Times New Roman" w:hAnsi="Times New Roman"/>
              <w:sz w:val="20"/>
            </w:rPr>
          </w:rPrChange>
        </w:rPr>
        <w:t>universal</w:t>
      </w:r>
      <w:r w:rsidR="006514D0">
        <w:rPr>
          <w:rFonts w:ascii="Times New Roman"/>
          <w:w w:val="99"/>
          <w:sz w:val="20"/>
          <w:rPrChange w:id="7459" w:author="Author" w:date="2015-07-30T15:37:00Z">
            <w:rPr>
              <w:rFonts w:ascii="Times New Roman" w:hAnsi="Times New Roman"/>
              <w:sz w:val="20"/>
            </w:rPr>
          </w:rPrChange>
        </w:rPr>
        <w:t xml:space="preserve"> </w:t>
      </w:r>
      <w:r w:rsidR="006514D0">
        <w:rPr>
          <w:rFonts w:ascii="Times New Roman"/>
          <w:sz w:val="20"/>
          <w:rPrChange w:id="7460" w:author="Author" w:date="2015-07-30T15:37:00Z">
            <w:rPr>
              <w:rFonts w:ascii="Times New Roman" w:hAnsi="Times New Roman"/>
              <w:sz w:val="20"/>
            </w:rPr>
          </w:rPrChange>
        </w:rPr>
        <w:t>and affordable access to the Internet in least developed countries by</w:t>
      </w:r>
      <w:r w:rsidR="006514D0">
        <w:rPr>
          <w:rFonts w:ascii="Times New Roman"/>
          <w:spacing w:val="-9"/>
          <w:sz w:val="20"/>
          <w:rPrChange w:id="7461" w:author="Author" w:date="2015-07-30T15:37:00Z">
            <w:rPr>
              <w:rFonts w:ascii="Times New Roman" w:hAnsi="Times New Roman"/>
              <w:sz w:val="20"/>
            </w:rPr>
          </w:rPrChange>
        </w:rPr>
        <w:t xml:space="preserve"> </w:t>
      </w:r>
      <w:r w:rsidR="006514D0">
        <w:rPr>
          <w:rFonts w:ascii="Times New Roman"/>
          <w:sz w:val="20"/>
          <w:rPrChange w:id="7462" w:author="Author" w:date="2015-07-30T15:37:00Z">
            <w:rPr>
              <w:rFonts w:ascii="Times New Roman" w:hAnsi="Times New Roman"/>
              <w:sz w:val="20"/>
            </w:rPr>
          </w:rPrChange>
        </w:rPr>
        <w:t>2020</w:t>
      </w:r>
      <w:del w:id="7463" w:author="Author" w:date="2015-07-30T15:37:00Z">
        <w:r w:rsidRPr="00B93DD0">
          <w:rPr>
            <w:rFonts w:ascii="Times New Roman" w:hAnsi="Times New Roman" w:cs="Times New Roman"/>
            <w:sz w:val="20"/>
            <w:szCs w:val="20"/>
          </w:rPr>
          <w:delText xml:space="preserve">  </w:delText>
        </w:r>
      </w:del>
    </w:p>
    <w:p w14:paraId="230C36EB" w14:textId="77777777" w:rsidR="00804791" w:rsidRDefault="00804791">
      <w:pPr>
        <w:spacing w:before="11"/>
        <w:rPr>
          <w:rFonts w:ascii="Times New Roman" w:hAnsi="Times New Roman"/>
          <w:sz w:val="23"/>
          <w:rPrChange w:id="7464" w:author="Author" w:date="2015-07-30T15:37:00Z">
            <w:rPr>
              <w:rFonts w:ascii="Times New Roman" w:hAnsi="Times New Roman"/>
              <w:sz w:val="20"/>
            </w:rPr>
          </w:rPrChange>
        </w:rPr>
        <w:pPrChange w:id="7465" w:author="Author" w:date="2015-07-30T15:37:00Z">
          <w:pPr>
            <w:ind w:left="426" w:hanging="426"/>
            <w:jc w:val="both"/>
          </w:pPr>
        </w:pPrChange>
      </w:pPr>
    </w:p>
    <w:p w14:paraId="26A3A027" w14:textId="15F0222B" w:rsidR="00804791" w:rsidRDefault="006514D0">
      <w:pPr>
        <w:pStyle w:val="Heading2"/>
        <w:rPr>
          <w:b w:val="0"/>
          <w:rPrChange w:id="7466" w:author="Author" w:date="2015-07-30T15:37:00Z">
            <w:rPr>
              <w:rFonts w:ascii="Times New Roman" w:hAnsi="Times New Roman"/>
              <w:sz w:val="20"/>
            </w:rPr>
          </w:rPrChange>
        </w:rPr>
        <w:pPrChange w:id="7467" w:author="Author" w:date="2015-07-30T15:37:00Z">
          <w:pPr>
            <w:spacing w:after="120"/>
            <w:ind w:left="426" w:right="70" w:hanging="426"/>
            <w:jc w:val="both"/>
          </w:pPr>
        </w:pPrChange>
      </w:pPr>
      <w:r w:rsidRPr="006514D0">
        <w:t>Goal 10. Reduce inequality within and among</w:t>
      </w:r>
      <w:r>
        <w:rPr>
          <w:spacing w:val="-26"/>
          <w:rPrChange w:id="7468" w:author="Author" w:date="2015-07-30T15:37:00Z">
            <w:rPr>
              <w:rFonts w:ascii="Times New Roman" w:hAnsi="Times New Roman"/>
              <w:b/>
              <w:sz w:val="20"/>
            </w:rPr>
          </w:rPrChange>
        </w:rPr>
        <w:t xml:space="preserve"> </w:t>
      </w:r>
      <w:r w:rsidRPr="006514D0">
        <w:t>countries</w:t>
      </w:r>
      <w:del w:id="7469" w:author="Author" w:date="2015-07-30T15:37:00Z">
        <w:r w:rsidR="00B93DD0" w:rsidRPr="00B93DD0">
          <w:rPr>
            <w:rFonts w:cs="Times New Roman"/>
          </w:rPr>
          <w:delText xml:space="preserve"> </w:delText>
        </w:r>
      </w:del>
    </w:p>
    <w:p w14:paraId="6E43B648" w14:textId="385B9307" w:rsidR="00804791" w:rsidRDefault="00B93DD0">
      <w:pPr>
        <w:rPr>
          <w:ins w:id="7470" w:author="Author" w:date="2015-07-30T15:37:00Z"/>
        </w:rPr>
        <w:sectPr w:rsidR="00804791">
          <w:footerReference w:type="default" r:id="rId11"/>
          <w:pgSz w:w="12240" w:h="15840"/>
          <w:pgMar w:top="1380" w:right="1340" w:bottom="1200" w:left="1340" w:header="0" w:footer="1015" w:gutter="0"/>
          <w:pgNumType w:start="1"/>
          <w:cols w:space="720"/>
        </w:sectPr>
      </w:pPr>
      <w:del w:id="7471" w:author="Author" w:date="2015-07-30T15:37:00Z">
        <w:r w:rsidRPr="00B93DD0">
          <w:rPr>
            <w:rFonts w:ascii="Times New Roman" w:hAnsi="Times New Roman" w:cs="Times New Roman"/>
            <w:sz w:val="20"/>
            <w:szCs w:val="20"/>
          </w:rPr>
          <w:delText xml:space="preserve">10.1 </w:delText>
        </w:r>
      </w:del>
    </w:p>
    <w:p w14:paraId="36B4D840" w14:textId="2C24515B" w:rsidR="00804791" w:rsidRDefault="006514D0">
      <w:pPr>
        <w:pStyle w:val="ListParagraph"/>
        <w:numPr>
          <w:ilvl w:val="1"/>
          <w:numId w:val="16"/>
        </w:numPr>
        <w:tabs>
          <w:tab w:val="left" w:pos="506"/>
        </w:tabs>
        <w:spacing w:before="53" w:line="259" w:lineRule="auto"/>
        <w:ind w:right="120" w:hanging="427"/>
        <w:jc w:val="both"/>
        <w:rPr>
          <w:rFonts w:ascii="Times New Roman" w:eastAsia="Times New Roman" w:hAnsi="Times New Roman" w:cs="Times New Roman"/>
          <w:sz w:val="20"/>
          <w:szCs w:val="20"/>
        </w:rPr>
        <w:pPrChange w:id="7472" w:author="Author" w:date="2015-07-30T15:37:00Z">
          <w:pPr>
            <w:ind w:right="8"/>
            <w:jc w:val="both"/>
          </w:pPr>
        </w:pPrChange>
      </w:pPr>
      <w:r>
        <w:rPr>
          <w:rFonts w:ascii="Times New Roman"/>
          <w:sz w:val="20"/>
          <w:rPrChange w:id="7473" w:author="Author" w:date="2015-07-30T15:37:00Z">
            <w:rPr>
              <w:rFonts w:ascii="Times New Roman" w:hAnsi="Times New Roman"/>
              <w:sz w:val="20"/>
            </w:rPr>
          </w:rPrChange>
        </w:rPr>
        <w:t>By 2030, progressively achieve and sustain income growth of the bottom 40 per cent of the population at a</w:t>
      </w:r>
      <w:r>
        <w:rPr>
          <w:rFonts w:ascii="Times New Roman"/>
          <w:spacing w:val="22"/>
          <w:sz w:val="20"/>
          <w:rPrChange w:id="7474" w:author="Author" w:date="2015-07-30T15:37:00Z">
            <w:rPr>
              <w:rFonts w:ascii="Times New Roman" w:hAnsi="Times New Roman"/>
              <w:sz w:val="20"/>
            </w:rPr>
          </w:rPrChange>
        </w:rPr>
        <w:t xml:space="preserve"> </w:t>
      </w:r>
      <w:r>
        <w:rPr>
          <w:rFonts w:ascii="Times New Roman"/>
          <w:sz w:val="20"/>
          <w:rPrChange w:id="7475" w:author="Author" w:date="2015-07-30T15:37:00Z">
            <w:rPr>
              <w:rFonts w:ascii="Times New Roman" w:hAnsi="Times New Roman"/>
              <w:sz w:val="20"/>
            </w:rPr>
          </w:rPrChange>
        </w:rPr>
        <w:t>rate</w:t>
      </w:r>
      <w:r>
        <w:rPr>
          <w:rFonts w:ascii="Times New Roman"/>
          <w:w w:val="99"/>
          <w:sz w:val="20"/>
          <w:rPrChange w:id="7476" w:author="Author" w:date="2015-07-30T15:37:00Z">
            <w:rPr>
              <w:rFonts w:ascii="Times New Roman" w:hAnsi="Times New Roman"/>
              <w:sz w:val="20"/>
            </w:rPr>
          </w:rPrChange>
        </w:rPr>
        <w:t xml:space="preserve"> </w:t>
      </w:r>
      <w:r>
        <w:rPr>
          <w:rFonts w:ascii="Times New Roman"/>
          <w:sz w:val="20"/>
          <w:rPrChange w:id="7477" w:author="Author" w:date="2015-07-30T15:37:00Z">
            <w:rPr>
              <w:rFonts w:ascii="Times New Roman" w:hAnsi="Times New Roman"/>
              <w:sz w:val="20"/>
            </w:rPr>
          </w:rPrChange>
        </w:rPr>
        <w:t>higher than the national</w:t>
      </w:r>
      <w:r>
        <w:rPr>
          <w:rFonts w:ascii="Times New Roman"/>
          <w:spacing w:val="-1"/>
          <w:sz w:val="20"/>
          <w:rPrChange w:id="7478" w:author="Author" w:date="2015-07-30T15:37:00Z">
            <w:rPr>
              <w:rFonts w:ascii="Times New Roman" w:hAnsi="Times New Roman"/>
              <w:sz w:val="20"/>
            </w:rPr>
          </w:rPrChange>
        </w:rPr>
        <w:t xml:space="preserve"> </w:t>
      </w:r>
      <w:r>
        <w:rPr>
          <w:rFonts w:ascii="Times New Roman"/>
          <w:sz w:val="20"/>
          <w:rPrChange w:id="7479" w:author="Author" w:date="2015-07-30T15:37:00Z">
            <w:rPr>
              <w:rFonts w:ascii="Times New Roman" w:hAnsi="Times New Roman"/>
              <w:sz w:val="20"/>
            </w:rPr>
          </w:rPrChange>
        </w:rPr>
        <w:t>average</w:t>
      </w:r>
      <w:del w:id="7480" w:author="Author" w:date="2015-07-30T15:37:00Z">
        <w:r w:rsidR="00B93DD0" w:rsidRPr="00B93DD0">
          <w:rPr>
            <w:rFonts w:ascii="Times New Roman" w:hAnsi="Times New Roman" w:cs="Times New Roman"/>
            <w:sz w:val="20"/>
            <w:szCs w:val="20"/>
          </w:rPr>
          <w:delText xml:space="preserve">  </w:delText>
        </w:r>
      </w:del>
    </w:p>
    <w:p w14:paraId="52D8DEE6" w14:textId="46289506" w:rsidR="00804791" w:rsidRDefault="00B93DD0">
      <w:pPr>
        <w:pStyle w:val="ListParagraph"/>
        <w:numPr>
          <w:ilvl w:val="1"/>
          <w:numId w:val="16"/>
        </w:numPr>
        <w:tabs>
          <w:tab w:val="left" w:pos="526"/>
        </w:tabs>
        <w:spacing w:before="160" w:line="261" w:lineRule="auto"/>
        <w:ind w:right="120" w:hanging="427"/>
        <w:jc w:val="both"/>
        <w:rPr>
          <w:rFonts w:ascii="Times New Roman" w:eastAsia="Times New Roman" w:hAnsi="Times New Roman" w:cs="Times New Roman"/>
          <w:sz w:val="20"/>
          <w:szCs w:val="20"/>
        </w:rPr>
        <w:pPrChange w:id="7481" w:author="Author" w:date="2015-07-30T15:37:00Z">
          <w:pPr>
            <w:ind w:right="8"/>
            <w:jc w:val="both"/>
          </w:pPr>
        </w:pPrChange>
      </w:pPr>
      <w:del w:id="7482" w:author="Author" w:date="2015-07-30T15:37:00Z">
        <w:r w:rsidRPr="00B93DD0">
          <w:rPr>
            <w:rFonts w:ascii="Times New Roman" w:hAnsi="Times New Roman" w:cs="Times New Roman"/>
            <w:sz w:val="20"/>
            <w:szCs w:val="20"/>
          </w:rPr>
          <w:delText xml:space="preserve">10.2 </w:delText>
        </w:r>
      </w:del>
      <w:r w:rsidR="006514D0">
        <w:rPr>
          <w:rFonts w:ascii="Times New Roman"/>
          <w:sz w:val="20"/>
          <w:rPrChange w:id="7483" w:author="Author" w:date="2015-07-30T15:37:00Z">
            <w:rPr>
              <w:rFonts w:ascii="Times New Roman" w:hAnsi="Times New Roman"/>
              <w:sz w:val="20"/>
            </w:rPr>
          </w:rPrChange>
        </w:rPr>
        <w:t>By</w:t>
      </w:r>
      <w:r w:rsidR="006514D0">
        <w:rPr>
          <w:rFonts w:ascii="Times New Roman"/>
          <w:spacing w:val="16"/>
          <w:sz w:val="20"/>
          <w:rPrChange w:id="7484" w:author="Author" w:date="2015-07-30T15:37:00Z">
            <w:rPr>
              <w:rFonts w:ascii="Times New Roman" w:hAnsi="Times New Roman"/>
              <w:sz w:val="20"/>
            </w:rPr>
          </w:rPrChange>
        </w:rPr>
        <w:t xml:space="preserve"> </w:t>
      </w:r>
      <w:r w:rsidR="006514D0">
        <w:rPr>
          <w:rFonts w:ascii="Times New Roman"/>
          <w:sz w:val="20"/>
          <w:rPrChange w:id="7485" w:author="Author" w:date="2015-07-30T15:37:00Z">
            <w:rPr>
              <w:rFonts w:ascii="Times New Roman" w:hAnsi="Times New Roman"/>
              <w:sz w:val="20"/>
            </w:rPr>
          </w:rPrChange>
        </w:rPr>
        <w:t>2030,</w:t>
      </w:r>
      <w:r w:rsidR="006514D0">
        <w:rPr>
          <w:rFonts w:ascii="Times New Roman"/>
          <w:spacing w:val="20"/>
          <w:sz w:val="20"/>
          <w:rPrChange w:id="7486" w:author="Author" w:date="2015-07-30T15:37:00Z">
            <w:rPr>
              <w:rFonts w:ascii="Times New Roman" w:hAnsi="Times New Roman"/>
              <w:sz w:val="20"/>
            </w:rPr>
          </w:rPrChange>
        </w:rPr>
        <w:t xml:space="preserve"> </w:t>
      </w:r>
      <w:r w:rsidR="006514D0">
        <w:rPr>
          <w:rFonts w:ascii="Times New Roman"/>
          <w:sz w:val="20"/>
          <w:rPrChange w:id="7487" w:author="Author" w:date="2015-07-30T15:37:00Z">
            <w:rPr>
              <w:rFonts w:ascii="Times New Roman" w:hAnsi="Times New Roman"/>
              <w:sz w:val="20"/>
            </w:rPr>
          </w:rPrChange>
        </w:rPr>
        <w:t>empower</w:t>
      </w:r>
      <w:r w:rsidR="006514D0">
        <w:rPr>
          <w:rFonts w:ascii="Times New Roman"/>
          <w:spacing w:val="23"/>
          <w:sz w:val="20"/>
          <w:rPrChange w:id="7488" w:author="Author" w:date="2015-07-30T15:37:00Z">
            <w:rPr>
              <w:rFonts w:ascii="Times New Roman" w:hAnsi="Times New Roman"/>
              <w:sz w:val="20"/>
            </w:rPr>
          </w:rPrChange>
        </w:rPr>
        <w:t xml:space="preserve"> </w:t>
      </w:r>
      <w:r w:rsidR="006514D0">
        <w:rPr>
          <w:rFonts w:ascii="Times New Roman"/>
          <w:sz w:val="20"/>
          <w:rPrChange w:id="7489" w:author="Author" w:date="2015-07-30T15:37:00Z">
            <w:rPr>
              <w:rFonts w:ascii="Times New Roman" w:hAnsi="Times New Roman"/>
              <w:sz w:val="20"/>
            </w:rPr>
          </w:rPrChange>
        </w:rPr>
        <w:t>and</w:t>
      </w:r>
      <w:r w:rsidR="006514D0">
        <w:rPr>
          <w:rFonts w:ascii="Times New Roman"/>
          <w:spacing w:val="23"/>
          <w:sz w:val="20"/>
          <w:rPrChange w:id="7490" w:author="Author" w:date="2015-07-30T15:37:00Z">
            <w:rPr>
              <w:rFonts w:ascii="Times New Roman" w:hAnsi="Times New Roman"/>
              <w:sz w:val="20"/>
            </w:rPr>
          </w:rPrChange>
        </w:rPr>
        <w:t xml:space="preserve"> </w:t>
      </w:r>
      <w:r w:rsidR="006514D0">
        <w:rPr>
          <w:rFonts w:ascii="Times New Roman"/>
          <w:sz w:val="20"/>
          <w:rPrChange w:id="7491" w:author="Author" w:date="2015-07-30T15:37:00Z">
            <w:rPr>
              <w:rFonts w:ascii="Times New Roman" w:hAnsi="Times New Roman"/>
              <w:sz w:val="20"/>
            </w:rPr>
          </w:rPrChange>
        </w:rPr>
        <w:t>promote</w:t>
      </w:r>
      <w:r w:rsidR="006514D0">
        <w:rPr>
          <w:rFonts w:ascii="Times New Roman"/>
          <w:spacing w:val="19"/>
          <w:sz w:val="20"/>
          <w:rPrChange w:id="7492" w:author="Author" w:date="2015-07-30T15:37:00Z">
            <w:rPr>
              <w:rFonts w:ascii="Times New Roman" w:hAnsi="Times New Roman"/>
              <w:sz w:val="20"/>
            </w:rPr>
          </w:rPrChange>
        </w:rPr>
        <w:t xml:space="preserve"> </w:t>
      </w:r>
      <w:r w:rsidR="006514D0">
        <w:rPr>
          <w:rFonts w:ascii="Times New Roman"/>
          <w:sz w:val="20"/>
          <w:rPrChange w:id="7493" w:author="Author" w:date="2015-07-30T15:37:00Z">
            <w:rPr>
              <w:rFonts w:ascii="Times New Roman" w:hAnsi="Times New Roman"/>
              <w:sz w:val="20"/>
            </w:rPr>
          </w:rPrChange>
        </w:rPr>
        <w:t>the</w:t>
      </w:r>
      <w:r w:rsidR="006514D0">
        <w:rPr>
          <w:rFonts w:ascii="Times New Roman"/>
          <w:spacing w:val="22"/>
          <w:sz w:val="20"/>
          <w:rPrChange w:id="7494" w:author="Author" w:date="2015-07-30T15:37:00Z">
            <w:rPr>
              <w:rFonts w:ascii="Times New Roman" w:hAnsi="Times New Roman"/>
              <w:sz w:val="20"/>
            </w:rPr>
          </w:rPrChange>
        </w:rPr>
        <w:t xml:space="preserve"> </w:t>
      </w:r>
      <w:r w:rsidR="006514D0">
        <w:rPr>
          <w:rFonts w:ascii="Times New Roman"/>
          <w:sz w:val="20"/>
          <w:rPrChange w:id="7495" w:author="Author" w:date="2015-07-30T15:37:00Z">
            <w:rPr>
              <w:rFonts w:ascii="Times New Roman" w:hAnsi="Times New Roman"/>
              <w:sz w:val="20"/>
            </w:rPr>
          </w:rPrChange>
        </w:rPr>
        <w:t>social,</w:t>
      </w:r>
      <w:r w:rsidR="006514D0">
        <w:rPr>
          <w:rFonts w:ascii="Times New Roman"/>
          <w:spacing w:val="20"/>
          <w:sz w:val="20"/>
          <w:rPrChange w:id="7496" w:author="Author" w:date="2015-07-30T15:37:00Z">
            <w:rPr>
              <w:rFonts w:ascii="Times New Roman" w:hAnsi="Times New Roman"/>
              <w:sz w:val="20"/>
            </w:rPr>
          </w:rPrChange>
        </w:rPr>
        <w:t xml:space="preserve"> </w:t>
      </w:r>
      <w:r w:rsidR="006514D0">
        <w:rPr>
          <w:rFonts w:ascii="Times New Roman"/>
          <w:sz w:val="20"/>
          <w:rPrChange w:id="7497" w:author="Author" w:date="2015-07-30T15:37:00Z">
            <w:rPr>
              <w:rFonts w:ascii="Times New Roman" w:hAnsi="Times New Roman"/>
              <w:sz w:val="20"/>
            </w:rPr>
          </w:rPrChange>
        </w:rPr>
        <w:t>economic</w:t>
      </w:r>
      <w:r w:rsidR="006514D0">
        <w:rPr>
          <w:rFonts w:ascii="Times New Roman"/>
          <w:spacing w:val="22"/>
          <w:sz w:val="20"/>
          <w:rPrChange w:id="7498" w:author="Author" w:date="2015-07-30T15:37:00Z">
            <w:rPr>
              <w:rFonts w:ascii="Times New Roman" w:hAnsi="Times New Roman"/>
              <w:sz w:val="20"/>
            </w:rPr>
          </w:rPrChange>
        </w:rPr>
        <w:t xml:space="preserve"> </w:t>
      </w:r>
      <w:r w:rsidR="006514D0">
        <w:rPr>
          <w:rFonts w:ascii="Times New Roman"/>
          <w:sz w:val="20"/>
          <w:rPrChange w:id="7499" w:author="Author" w:date="2015-07-30T15:37:00Z">
            <w:rPr>
              <w:rFonts w:ascii="Times New Roman" w:hAnsi="Times New Roman"/>
              <w:sz w:val="20"/>
            </w:rPr>
          </w:rPrChange>
        </w:rPr>
        <w:t>and</w:t>
      </w:r>
      <w:r w:rsidR="006514D0">
        <w:rPr>
          <w:rFonts w:ascii="Times New Roman"/>
          <w:spacing w:val="20"/>
          <w:sz w:val="20"/>
          <w:rPrChange w:id="7500" w:author="Author" w:date="2015-07-30T15:37:00Z">
            <w:rPr>
              <w:rFonts w:ascii="Times New Roman" w:hAnsi="Times New Roman"/>
              <w:sz w:val="20"/>
            </w:rPr>
          </w:rPrChange>
        </w:rPr>
        <w:t xml:space="preserve"> </w:t>
      </w:r>
      <w:r w:rsidR="006514D0">
        <w:rPr>
          <w:rFonts w:ascii="Times New Roman"/>
          <w:sz w:val="20"/>
          <w:rPrChange w:id="7501" w:author="Author" w:date="2015-07-30T15:37:00Z">
            <w:rPr>
              <w:rFonts w:ascii="Times New Roman" w:hAnsi="Times New Roman"/>
              <w:sz w:val="20"/>
            </w:rPr>
          </w:rPrChange>
        </w:rPr>
        <w:t>political</w:t>
      </w:r>
      <w:r w:rsidR="006514D0">
        <w:rPr>
          <w:rFonts w:ascii="Times New Roman"/>
          <w:spacing w:val="21"/>
          <w:sz w:val="20"/>
          <w:rPrChange w:id="7502" w:author="Author" w:date="2015-07-30T15:37:00Z">
            <w:rPr>
              <w:rFonts w:ascii="Times New Roman" w:hAnsi="Times New Roman"/>
              <w:sz w:val="20"/>
            </w:rPr>
          </w:rPrChange>
        </w:rPr>
        <w:t xml:space="preserve"> </w:t>
      </w:r>
      <w:r w:rsidR="006514D0">
        <w:rPr>
          <w:rFonts w:ascii="Times New Roman"/>
          <w:sz w:val="20"/>
          <w:rPrChange w:id="7503" w:author="Author" w:date="2015-07-30T15:37:00Z">
            <w:rPr>
              <w:rFonts w:ascii="Times New Roman" w:hAnsi="Times New Roman"/>
              <w:sz w:val="20"/>
            </w:rPr>
          </w:rPrChange>
        </w:rPr>
        <w:t>inclusion</w:t>
      </w:r>
      <w:r w:rsidR="006514D0">
        <w:rPr>
          <w:rFonts w:ascii="Times New Roman"/>
          <w:spacing w:val="20"/>
          <w:sz w:val="20"/>
          <w:rPrChange w:id="7504" w:author="Author" w:date="2015-07-30T15:37:00Z">
            <w:rPr>
              <w:rFonts w:ascii="Times New Roman" w:hAnsi="Times New Roman"/>
              <w:sz w:val="20"/>
            </w:rPr>
          </w:rPrChange>
        </w:rPr>
        <w:t xml:space="preserve"> </w:t>
      </w:r>
      <w:r w:rsidR="006514D0">
        <w:rPr>
          <w:rFonts w:ascii="Times New Roman"/>
          <w:sz w:val="20"/>
          <w:rPrChange w:id="7505" w:author="Author" w:date="2015-07-30T15:37:00Z">
            <w:rPr>
              <w:rFonts w:ascii="Times New Roman" w:hAnsi="Times New Roman"/>
              <w:sz w:val="20"/>
            </w:rPr>
          </w:rPrChange>
        </w:rPr>
        <w:t>of</w:t>
      </w:r>
      <w:r w:rsidR="006514D0">
        <w:rPr>
          <w:rFonts w:ascii="Times New Roman"/>
          <w:spacing w:val="20"/>
          <w:sz w:val="20"/>
          <w:rPrChange w:id="7506" w:author="Author" w:date="2015-07-30T15:37:00Z">
            <w:rPr>
              <w:rFonts w:ascii="Times New Roman" w:hAnsi="Times New Roman"/>
              <w:sz w:val="20"/>
            </w:rPr>
          </w:rPrChange>
        </w:rPr>
        <w:t xml:space="preserve"> </w:t>
      </w:r>
      <w:r w:rsidR="006514D0">
        <w:rPr>
          <w:rFonts w:ascii="Times New Roman"/>
          <w:sz w:val="20"/>
          <w:rPrChange w:id="7507" w:author="Author" w:date="2015-07-30T15:37:00Z">
            <w:rPr>
              <w:rFonts w:ascii="Times New Roman" w:hAnsi="Times New Roman"/>
              <w:sz w:val="20"/>
            </w:rPr>
          </w:rPrChange>
        </w:rPr>
        <w:t>all,</w:t>
      </w:r>
      <w:r w:rsidR="006514D0">
        <w:rPr>
          <w:rFonts w:ascii="Times New Roman"/>
          <w:spacing w:val="20"/>
          <w:sz w:val="20"/>
          <w:rPrChange w:id="7508" w:author="Author" w:date="2015-07-30T15:37:00Z">
            <w:rPr>
              <w:rFonts w:ascii="Times New Roman" w:hAnsi="Times New Roman"/>
              <w:sz w:val="20"/>
            </w:rPr>
          </w:rPrChange>
        </w:rPr>
        <w:t xml:space="preserve"> </w:t>
      </w:r>
      <w:r w:rsidR="006514D0">
        <w:rPr>
          <w:rFonts w:ascii="Times New Roman"/>
          <w:sz w:val="20"/>
          <w:rPrChange w:id="7509" w:author="Author" w:date="2015-07-30T15:37:00Z">
            <w:rPr>
              <w:rFonts w:ascii="Times New Roman" w:hAnsi="Times New Roman"/>
              <w:sz w:val="20"/>
            </w:rPr>
          </w:rPrChange>
        </w:rPr>
        <w:t>irrespective</w:t>
      </w:r>
      <w:r w:rsidR="006514D0">
        <w:rPr>
          <w:rFonts w:ascii="Times New Roman"/>
          <w:spacing w:val="20"/>
          <w:sz w:val="20"/>
          <w:rPrChange w:id="7510" w:author="Author" w:date="2015-07-30T15:37:00Z">
            <w:rPr>
              <w:rFonts w:ascii="Times New Roman" w:hAnsi="Times New Roman"/>
              <w:sz w:val="20"/>
            </w:rPr>
          </w:rPrChange>
        </w:rPr>
        <w:t xml:space="preserve"> </w:t>
      </w:r>
      <w:r w:rsidR="006514D0">
        <w:rPr>
          <w:rFonts w:ascii="Times New Roman"/>
          <w:sz w:val="20"/>
          <w:rPrChange w:id="7511" w:author="Author" w:date="2015-07-30T15:37:00Z">
            <w:rPr>
              <w:rFonts w:ascii="Times New Roman" w:hAnsi="Times New Roman"/>
              <w:sz w:val="20"/>
            </w:rPr>
          </w:rPrChange>
        </w:rPr>
        <w:t>of</w:t>
      </w:r>
      <w:r w:rsidR="006514D0">
        <w:rPr>
          <w:rFonts w:ascii="Times New Roman"/>
          <w:spacing w:val="18"/>
          <w:sz w:val="20"/>
          <w:rPrChange w:id="7512" w:author="Author" w:date="2015-07-30T15:37:00Z">
            <w:rPr>
              <w:rFonts w:ascii="Times New Roman" w:hAnsi="Times New Roman"/>
              <w:sz w:val="20"/>
            </w:rPr>
          </w:rPrChange>
        </w:rPr>
        <w:t xml:space="preserve"> </w:t>
      </w:r>
      <w:r w:rsidR="006514D0">
        <w:rPr>
          <w:rFonts w:ascii="Times New Roman"/>
          <w:sz w:val="20"/>
          <w:rPrChange w:id="7513" w:author="Author" w:date="2015-07-30T15:37:00Z">
            <w:rPr>
              <w:rFonts w:ascii="Times New Roman" w:hAnsi="Times New Roman"/>
              <w:sz w:val="20"/>
            </w:rPr>
          </w:rPrChange>
        </w:rPr>
        <w:t>age,</w:t>
      </w:r>
      <w:r w:rsidR="006514D0">
        <w:rPr>
          <w:rFonts w:ascii="Times New Roman"/>
          <w:spacing w:val="22"/>
          <w:sz w:val="20"/>
          <w:rPrChange w:id="7514" w:author="Author" w:date="2015-07-30T15:37:00Z">
            <w:rPr>
              <w:rFonts w:ascii="Times New Roman" w:hAnsi="Times New Roman"/>
              <w:sz w:val="20"/>
            </w:rPr>
          </w:rPrChange>
        </w:rPr>
        <w:t xml:space="preserve"> </w:t>
      </w:r>
      <w:r w:rsidR="006514D0">
        <w:rPr>
          <w:rFonts w:ascii="Times New Roman"/>
          <w:sz w:val="20"/>
          <w:rPrChange w:id="7515" w:author="Author" w:date="2015-07-30T15:37:00Z">
            <w:rPr>
              <w:rFonts w:ascii="Times New Roman" w:hAnsi="Times New Roman"/>
              <w:sz w:val="20"/>
            </w:rPr>
          </w:rPrChange>
        </w:rPr>
        <w:t>sex,</w:t>
      </w:r>
      <w:r w:rsidR="006514D0">
        <w:rPr>
          <w:rFonts w:ascii="Times New Roman"/>
          <w:w w:val="99"/>
          <w:sz w:val="20"/>
          <w:rPrChange w:id="7516" w:author="Author" w:date="2015-07-30T15:37:00Z">
            <w:rPr>
              <w:rFonts w:ascii="Times New Roman" w:hAnsi="Times New Roman"/>
              <w:sz w:val="20"/>
            </w:rPr>
          </w:rPrChange>
        </w:rPr>
        <w:t xml:space="preserve"> </w:t>
      </w:r>
      <w:r w:rsidR="006514D0">
        <w:rPr>
          <w:rFonts w:ascii="Times New Roman"/>
          <w:sz w:val="20"/>
          <w:rPrChange w:id="7517" w:author="Author" w:date="2015-07-30T15:37:00Z">
            <w:rPr>
              <w:rFonts w:ascii="Times New Roman" w:hAnsi="Times New Roman"/>
              <w:sz w:val="20"/>
            </w:rPr>
          </w:rPrChange>
        </w:rPr>
        <w:t>disability, race, ethnicity, origin, religion or economic or other</w:t>
      </w:r>
      <w:r w:rsidR="006514D0">
        <w:rPr>
          <w:rFonts w:ascii="Times New Roman"/>
          <w:spacing w:val="-3"/>
          <w:sz w:val="20"/>
          <w:rPrChange w:id="7518" w:author="Author" w:date="2015-07-30T15:37:00Z">
            <w:rPr>
              <w:rFonts w:ascii="Times New Roman" w:hAnsi="Times New Roman"/>
              <w:sz w:val="20"/>
            </w:rPr>
          </w:rPrChange>
        </w:rPr>
        <w:t xml:space="preserve"> </w:t>
      </w:r>
      <w:r w:rsidR="006514D0">
        <w:rPr>
          <w:rFonts w:ascii="Times New Roman"/>
          <w:sz w:val="20"/>
          <w:rPrChange w:id="7519" w:author="Author" w:date="2015-07-30T15:37:00Z">
            <w:rPr>
              <w:rFonts w:ascii="Times New Roman" w:hAnsi="Times New Roman"/>
              <w:sz w:val="20"/>
            </w:rPr>
          </w:rPrChange>
        </w:rPr>
        <w:t>status</w:t>
      </w:r>
      <w:del w:id="7520" w:author="Author" w:date="2015-07-30T15:37:00Z">
        <w:r w:rsidRPr="00B93DD0">
          <w:rPr>
            <w:rFonts w:ascii="Times New Roman" w:hAnsi="Times New Roman" w:cs="Times New Roman"/>
            <w:sz w:val="20"/>
            <w:szCs w:val="20"/>
          </w:rPr>
          <w:delText xml:space="preserve">  </w:delText>
        </w:r>
      </w:del>
    </w:p>
    <w:p w14:paraId="64EBFA9D" w14:textId="31A68043" w:rsidR="00804791" w:rsidRDefault="00B93DD0">
      <w:pPr>
        <w:pStyle w:val="ListParagraph"/>
        <w:numPr>
          <w:ilvl w:val="1"/>
          <w:numId w:val="16"/>
        </w:numPr>
        <w:tabs>
          <w:tab w:val="left" w:pos="527"/>
        </w:tabs>
        <w:spacing w:before="158" w:line="256" w:lineRule="auto"/>
        <w:ind w:right="111" w:hanging="427"/>
        <w:jc w:val="both"/>
        <w:rPr>
          <w:rFonts w:ascii="Times New Roman" w:eastAsia="Times New Roman" w:hAnsi="Times New Roman" w:cs="Times New Roman"/>
          <w:sz w:val="20"/>
          <w:szCs w:val="20"/>
        </w:rPr>
        <w:pPrChange w:id="7521" w:author="Author" w:date="2015-07-30T15:37:00Z">
          <w:pPr>
            <w:ind w:right="8"/>
            <w:jc w:val="both"/>
          </w:pPr>
        </w:pPrChange>
      </w:pPr>
      <w:del w:id="7522" w:author="Author" w:date="2015-07-30T15:37:00Z">
        <w:r w:rsidRPr="00B93DD0">
          <w:rPr>
            <w:rFonts w:ascii="Times New Roman" w:hAnsi="Times New Roman" w:cs="Times New Roman"/>
            <w:sz w:val="20"/>
            <w:szCs w:val="20"/>
          </w:rPr>
          <w:delText xml:space="preserve">10.3 </w:delText>
        </w:r>
      </w:del>
      <w:r w:rsidR="006514D0">
        <w:rPr>
          <w:rFonts w:ascii="Times New Roman"/>
          <w:sz w:val="20"/>
          <w:rPrChange w:id="7523" w:author="Author" w:date="2015-07-30T15:37:00Z">
            <w:rPr>
              <w:rFonts w:ascii="Times New Roman" w:hAnsi="Times New Roman"/>
              <w:sz w:val="20"/>
            </w:rPr>
          </w:rPrChange>
        </w:rPr>
        <w:t>Ensure</w:t>
      </w:r>
      <w:r w:rsidR="006514D0">
        <w:rPr>
          <w:rFonts w:ascii="Times New Roman"/>
          <w:spacing w:val="22"/>
          <w:sz w:val="20"/>
          <w:rPrChange w:id="7524" w:author="Author" w:date="2015-07-30T15:37:00Z">
            <w:rPr>
              <w:rFonts w:ascii="Times New Roman" w:hAnsi="Times New Roman"/>
              <w:sz w:val="20"/>
            </w:rPr>
          </w:rPrChange>
        </w:rPr>
        <w:t xml:space="preserve"> </w:t>
      </w:r>
      <w:r w:rsidR="006514D0">
        <w:rPr>
          <w:rFonts w:ascii="Times New Roman"/>
          <w:sz w:val="20"/>
          <w:rPrChange w:id="7525" w:author="Author" w:date="2015-07-30T15:37:00Z">
            <w:rPr>
              <w:rFonts w:ascii="Times New Roman" w:hAnsi="Times New Roman"/>
              <w:sz w:val="20"/>
            </w:rPr>
          </w:rPrChange>
        </w:rPr>
        <w:t>equal</w:t>
      </w:r>
      <w:r w:rsidR="006514D0">
        <w:rPr>
          <w:rFonts w:ascii="Times New Roman"/>
          <w:spacing w:val="22"/>
          <w:sz w:val="20"/>
          <w:rPrChange w:id="7526" w:author="Author" w:date="2015-07-30T15:37:00Z">
            <w:rPr>
              <w:rFonts w:ascii="Times New Roman" w:hAnsi="Times New Roman"/>
              <w:sz w:val="20"/>
            </w:rPr>
          </w:rPrChange>
        </w:rPr>
        <w:t xml:space="preserve"> </w:t>
      </w:r>
      <w:r w:rsidR="006514D0">
        <w:rPr>
          <w:rFonts w:ascii="Times New Roman"/>
          <w:sz w:val="20"/>
          <w:rPrChange w:id="7527" w:author="Author" w:date="2015-07-30T15:37:00Z">
            <w:rPr>
              <w:rFonts w:ascii="Times New Roman" w:hAnsi="Times New Roman"/>
              <w:sz w:val="20"/>
            </w:rPr>
          </w:rPrChange>
        </w:rPr>
        <w:t>opportunity</w:t>
      </w:r>
      <w:r w:rsidR="006514D0">
        <w:rPr>
          <w:rFonts w:ascii="Times New Roman"/>
          <w:spacing w:val="20"/>
          <w:sz w:val="20"/>
          <w:rPrChange w:id="7528" w:author="Author" w:date="2015-07-30T15:37:00Z">
            <w:rPr>
              <w:rFonts w:ascii="Times New Roman" w:hAnsi="Times New Roman"/>
              <w:sz w:val="20"/>
            </w:rPr>
          </w:rPrChange>
        </w:rPr>
        <w:t xml:space="preserve"> </w:t>
      </w:r>
      <w:r w:rsidR="006514D0">
        <w:rPr>
          <w:rFonts w:ascii="Times New Roman"/>
          <w:sz w:val="20"/>
          <w:rPrChange w:id="7529" w:author="Author" w:date="2015-07-30T15:37:00Z">
            <w:rPr>
              <w:rFonts w:ascii="Times New Roman" w:hAnsi="Times New Roman"/>
              <w:sz w:val="20"/>
            </w:rPr>
          </w:rPrChange>
        </w:rPr>
        <w:t>and</w:t>
      </w:r>
      <w:r w:rsidR="006514D0">
        <w:rPr>
          <w:rFonts w:ascii="Times New Roman"/>
          <w:spacing w:val="23"/>
          <w:sz w:val="20"/>
          <w:rPrChange w:id="7530" w:author="Author" w:date="2015-07-30T15:37:00Z">
            <w:rPr>
              <w:rFonts w:ascii="Times New Roman" w:hAnsi="Times New Roman"/>
              <w:sz w:val="20"/>
            </w:rPr>
          </w:rPrChange>
        </w:rPr>
        <w:t xml:space="preserve"> </w:t>
      </w:r>
      <w:r w:rsidR="006514D0">
        <w:rPr>
          <w:rFonts w:ascii="Times New Roman"/>
          <w:sz w:val="20"/>
          <w:rPrChange w:id="7531" w:author="Author" w:date="2015-07-30T15:37:00Z">
            <w:rPr>
              <w:rFonts w:ascii="Times New Roman" w:hAnsi="Times New Roman"/>
              <w:sz w:val="20"/>
            </w:rPr>
          </w:rPrChange>
        </w:rPr>
        <w:t>reduce</w:t>
      </w:r>
      <w:r w:rsidR="006514D0">
        <w:rPr>
          <w:rFonts w:ascii="Times New Roman"/>
          <w:spacing w:val="25"/>
          <w:sz w:val="20"/>
          <w:rPrChange w:id="7532" w:author="Author" w:date="2015-07-30T15:37:00Z">
            <w:rPr>
              <w:rFonts w:ascii="Times New Roman" w:hAnsi="Times New Roman"/>
              <w:sz w:val="20"/>
            </w:rPr>
          </w:rPrChange>
        </w:rPr>
        <w:t xml:space="preserve"> </w:t>
      </w:r>
      <w:r w:rsidR="006514D0">
        <w:rPr>
          <w:rFonts w:ascii="Times New Roman"/>
          <w:sz w:val="20"/>
          <w:rPrChange w:id="7533" w:author="Author" w:date="2015-07-30T15:37:00Z">
            <w:rPr>
              <w:rFonts w:ascii="Times New Roman" w:hAnsi="Times New Roman"/>
              <w:sz w:val="20"/>
            </w:rPr>
          </w:rPrChange>
        </w:rPr>
        <w:t>inequalities</w:t>
      </w:r>
      <w:r w:rsidR="006514D0">
        <w:rPr>
          <w:rFonts w:ascii="Times New Roman"/>
          <w:spacing w:val="21"/>
          <w:sz w:val="20"/>
          <w:rPrChange w:id="7534" w:author="Author" w:date="2015-07-30T15:37:00Z">
            <w:rPr>
              <w:rFonts w:ascii="Times New Roman" w:hAnsi="Times New Roman"/>
              <w:sz w:val="20"/>
            </w:rPr>
          </w:rPrChange>
        </w:rPr>
        <w:t xml:space="preserve"> </w:t>
      </w:r>
      <w:r w:rsidR="006514D0">
        <w:rPr>
          <w:rFonts w:ascii="Times New Roman"/>
          <w:sz w:val="20"/>
          <w:rPrChange w:id="7535" w:author="Author" w:date="2015-07-30T15:37:00Z">
            <w:rPr>
              <w:rFonts w:ascii="Times New Roman" w:hAnsi="Times New Roman"/>
              <w:sz w:val="20"/>
            </w:rPr>
          </w:rPrChange>
        </w:rPr>
        <w:t>of</w:t>
      </w:r>
      <w:r w:rsidR="006514D0">
        <w:rPr>
          <w:rFonts w:ascii="Times New Roman"/>
          <w:spacing w:val="23"/>
          <w:sz w:val="20"/>
          <w:rPrChange w:id="7536" w:author="Author" w:date="2015-07-30T15:37:00Z">
            <w:rPr>
              <w:rFonts w:ascii="Times New Roman" w:hAnsi="Times New Roman"/>
              <w:sz w:val="20"/>
            </w:rPr>
          </w:rPrChange>
        </w:rPr>
        <w:t xml:space="preserve"> </w:t>
      </w:r>
      <w:r w:rsidR="006514D0">
        <w:rPr>
          <w:rFonts w:ascii="Times New Roman"/>
          <w:sz w:val="20"/>
          <w:rPrChange w:id="7537" w:author="Author" w:date="2015-07-30T15:37:00Z">
            <w:rPr>
              <w:rFonts w:ascii="Times New Roman" w:hAnsi="Times New Roman"/>
              <w:sz w:val="20"/>
            </w:rPr>
          </w:rPrChange>
        </w:rPr>
        <w:t>outcome,</w:t>
      </w:r>
      <w:r w:rsidR="006514D0">
        <w:rPr>
          <w:rFonts w:ascii="Times New Roman"/>
          <w:spacing w:val="22"/>
          <w:sz w:val="20"/>
          <w:rPrChange w:id="7538" w:author="Author" w:date="2015-07-30T15:37:00Z">
            <w:rPr>
              <w:rFonts w:ascii="Times New Roman" w:hAnsi="Times New Roman"/>
              <w:sz w:val="20"/>
            </w:rPr>
          </w:rPrChange>
        </w:rPr>
        <w:t xml:space="preserve"> </w:t>
      </w:r>
      <w:r w:rsidR="006514D0">
        <w:rPr>
          <w:rFonts w:ascii="Times New Roman"/>
          <w:sz w:val="20"/>
          <w:rPrChange w:id="7539" w:author="Author" w:date="2015-07-30T15:37:00Z">
            <w:rPr>
              <w:rFonts w:ascii="Times New Roman" w:hAnsi="Times New Roman"/>
              <w:sz w:val="20"/>
            </w:rPr>
          </w:rPrChange>
        </w:rPr>
        <w:t>including</w:t>
      </w:r>
      <w:r w:rsidR="006514D0">
        <w:rPr>
          <w:rFonts w:ascii="Times New Roman"/>
          <w:spacing w:val="23"/>
          <w:sz w:val="20"/>
          <w:rPrChange w:id="7540" w:author="Author" w:date="2015-07-30T15:37:00Z">
            <w:rPr>
              <w:rFonts w:ascii="Times New Roman" w:hAnsi="Times New Roman"/>
              <w:sz w:val="20"/>
            </w:rPr>
          </w:rPrChange>
        </w:rPr>
        <w:t xml:space="preserve"> </w:t>
      </w:r>
      <w:r w:rsidR="006514D0">
        <w:rPr>
          <w:rFonts w:ascii="Times New Roman"/>
          <w:sz w:val="20"/>
          <w:rPrChange w:id="7541" w:author="Author" w:date="2015-07-30T15:37:00Z">
            <w:rPr>
              <w:rFonts w:ascii="Times New Roman" w:hAnsi="Times New Roman"/>
              <w:sz w:val="20"/>
            </w:rPr>
          </w:rPrChange>
        </w:rPr>
        <w:t>by</w:t>
      </w:r>
      <w:r w:rsidR="006514D0">
        <w:rPr>
          <w:rFonts w:ascii="Times New Roman"/>
          <w:spacing w:val="18"/>
          <w:sz w:val="20"/>
          <w:rPrChange w:id="7542" w:author="Author" w:date="2015-07-30T15:37:00Z">
            <w:rPr>
              <w:rFonts w:ascii="Times New Roman" w:hAnsi="Times New Roman"/>
              <w:sz w:val="20"/>
            </w:rPr>
          </w:rPrChange>
        </w:rPr>
        <w:t xml:space="preserve"> </w:t>
      </w:r>
      <w:r w:rsidR="006514D0">
        <w:rPr>
          <w:rFonts w:ascii="Times New Roman"/>
          <w:sz w:val="20"/>
          <w:rPrChange w:id="7543" w:author="Author" w:date="2015-07-30T15:37:00Z">
            <w:rPr>
              <w:rFonts w:ascii="Times New Roman" w:hAnsi="Times New Roman"/>
              <w:sz w:val="20"/>
            </w:rPr>
          </w:rPrChange>
        </w:rPr>
        <w:t>eliminating</w:t>
      </w:r>
      <w:r w:rsidR="006514D0">
        <w:rPr>
          <w:rFonts w:ascii="Times New Roman"/>
          <w:spacing w:val="20"/>
          <w:sz w:val="20"/>
          <w:rPrChange w:id="7544" w:author="Author" w:date="2015-07-30T15:37:00Z">
            <w:rPr>
              <w:rFonts w:ascii="Times New Roman" w:hAnsi="Times New Roman"/>
              <w:sz w:val="20"/>
            </w:rPr>
          </w:rPrChange>
        </w:rPr>
        <w:t xml:space="preserve"> </w:t>
      </w:r>
      <w:r w:rsidR="006514D0">
        <w:rPr>
          <w:rFonts w:ascii="Times New Roman"/>
          <w:sz w:val="20"/>
          <w:rPrChange w:id="7545" w:author="Author" w:date="2015-07-30T15:37:00Z">
            <w:rPr>
              <w:rFonts w:ascii="Times New Roman" w:hAnsi="Times New Roman"/>
              <w:sz w:val="20"/>
            </w:rPr>
          </w:rPrChange>
        </w:rPr>
        <w:t>discriminatory</w:t>
      </w:r>
      <w:r w:rsidR="006514D0">
        <w:rPr>
          <w:rFonts w:ascii="Times New Roman"/>
          <w:spacing w:val="20"/>
          <w:sz w:val="20"/>
          <w:rPrChange w:id="7546" w:author="Author" w:date="2015-07-30T15:37:00Z">
            <w:rPr>
              <w:rFonts w:ascii="Times New Roman" w:hAnsi="Times New Roman"/>
              <w:sz w:val="20"/>
            </w:rPr>
          </w:rPrChange>
        </w:rPr>
        <w:t xml:space="preserve"> </w:t>
      </w:r>
      <w:r w:rsidR="006514D0">
        <w:rPr>
          <w:rFonts w:ascii="Times New Roman"/>
          <w:sz w:val="20"/>
          <w:rPrChange w:id="7547" w:author="Author" w:date="2015-07-30T15:37:00Z">
            <w:rPr>
              <w:rFonts w:ascii="Times New Roman" w:hAnsi="Times New Roman"/>
              <w:sz w:val="20"/>
            </w:rPr>
          </w:rPrChange>
        </w:rPr>
        <w:t>laws,</w:t>
      </w:r>
      <w:r w:rsidR="006514D0">
        <w:rPr>
          <w:rFonts w:ascii="Times New Roman"/>
          <w:w w:val="99"/>
          <w:sz w:val="20"/>
          <w:rPrChange w:id="7548" w:author="Author" w:date="2015-07-30T15:37:00Z">
            <w:rPr>
              <w:rFonts w:ascii="Times New Roman" w:hAnsi="Times New Roman"/>
              <w:sz w:val="20"/>
            </w:rPr>
          </w:rPrChange>
        </w:rPr>
        <w:t xml:space="preserve"> </w:t>
      </w:r>
      <w:r w:rsidR="006514D0">
        <w:rPr>
          <w:rFonts w:ascii="Times New Roman"/>
          <w:sz w:val="20"/>
          <w:rPrChange w:id="7549" w:author="Author" w:date="2015-07-30T15:37:00Z">
            <w:rPr>
              <w:rFonts w:ascii="Times New Roman" w:hAnsi="Times New Roman"/>
              <w:sz w:val="20"/>
            </w:rPr>
          </w:rPrChange>
        </w:rPr>
        <w:t>policies and practices and promoting appropriate legislation, policies and action in this</w:t>
      </w:r>
      <w:r w:rsidR="006514D0">
        <w:rPr>
          <w:rFonts w:ascii="Times New Roman"/>
          <w:spacing w:val="-12"/>
          <w:sz w:val="20"/>
          <w:rPrChange w:id="7550" w:author="Author" w:date="2015-07-30T15:37:00Z">
            <w:rPr>
              <w:rFonts w:ascii="Times New Roman" w:hAnsi="Times New Roman"/>
              <w:sz w:val="20"/>
            </w:rPr>
          </w:rPrChange>
        </w:rPr>
        <w:t xml:space="preserve"> </w:t>
      </w:r>
      <w:r w:rsidR="006514D0">
        <w:rPr>
          <w:rFonts w:ascii="Times New Roman"/>
          <w:sz w:val="20"/>
          <w:rPrChange w:id="7551" w:author="Author" w:date="2015-07-30T15:37:00Z">
            <w:rPr>
              <w:rFonts w:ascii="Times New Roman" w:hAnsi="Times New Roman"/>
              <w:sz w:val="20"/>
            </w:rPr>
          </w:rPrChange>
        </w:rPr>
        <w:t>regard</w:t>
      </w:r>
      <w:del w:id="7552" w:author="Author" w:date="2015-07-30T15:37:00Z">
        <w:r w:rsidRPr="00B93DD0">
          <w:rPr>
            <w:rFonts w:ascii="Times New Roman" w:hAnsi="Times New Roman" w:cs="Times New Roman"/>
            <w:sz w:val="20"/>
            <w:szCs w:val="20"/>
          </w:rPr>
          <w:delText xml:space="preserve">  </w:delText>
        </w:r>
      </w:del>
    </w:p>
    <w:p w14:paraId="4BFA49CD" w14:textId="4173FF01" w:rsidR="00804791" w:rsidRDefault="00B93DD0">
      <w:pPr>
        <w:pStyle w:val="ListParagraph"/>
        <w:numPr>
          <w:ilvl w:val="1"/>
          <w:numId w:val="16"/>
        </w:numPr>
        <w:tabs>
          <w:tab w:val="left" w:pos="503"/>
        </w:tabs>
        <w:spacing w:before="162"/>
        <w:ind w:left="502" w:hanging="402"/>
        <w:rPr>
          <w:rFonts w:ascii="Times New Roman" w:eastAsia="Times New Roman" w:hAnsi="Times New Roman" w:cs="Times New Roman"/>
          <w:sz w:val="20"/>
          <w:szCs w:val="20"/>
        </w:rPr>
        <w:pPrChange w:id="7553" w:author="Author" w:date="2015-07-30T15:37:00Z">
          <w:pPr>
            <w:ind w:right="8"/>
            <w:jc w:val="both"/>
          </w:pPr>
        </w:pPrChange>
      </w:pPr>
      <w:del w:id="7554" w:author="Author" w:date="2015-07-30T15:37:00Z">
        <w:r w:rsidRPr="00B93DD0">
          <w:rPr>
            <w:rFonts w:ascii="Times New Roman" w:hAnsi="Times New Roman" w:cs="Times New Roman"/>
            <w:sz w:val="20"/>
            <w:szCs w:val="20"/>
          </w:rPr>
          <w:delText xml:space="preserve">10.4 </w:delText>
        </w:r>
      </w:del>
      <w:r w:rsidR="006514D0">
        <w:rPr>
          <w:rFonts w:ascii="Times New Roman"/>
          <w:sz w:val="20"/>
          <w:rPrChange w:id="7555" w:author="Author" w:date="2015-07-30T15:37:00Z">
            <w:rPr>
              <w:rFonts w:ascii="Times New Roman" w:hAnsi="Times New Roman"/>
              <w:sz w:val="20"/>
            </w:rPr>
          </w:rPrChange>
        </w:rPr>
        <w:t>Adopt policies, especially fiscal, wage and social protection policies, and progressively achieve greater</w:t>
      </w:r>
      <w:r w:rsidR="006514D0">
        <w:rPr>
          <w:rFonts w:ascii="Times New Roman"/>
          <w:spacing w:val="-23"/>
          <w:sz w:val="20"/>
          <w:rPrChange w:id="7556" w:author="Author" w:date="2015-07-30T15:37:00Z">
            <w:rPr>
              <w:rFonts w:ascii="Times New Roman" w:hAnsi="Times New Roman"/>
              <w:sz w:val="20"/>
            </w:rPr>
          </w:rPrChange>
        </w:rPr>
        <w:t xml:space="preserve"> </w:t>
      </w:r>
      <w:r w:rsidR="006514D0">
        <w:rPr>
          <w:rFonts w:ascii="Times New Roman"/>
          <w:sz w:val="20"/>
          <w:rPrChange w:id="7557" w:author="Author" w:date="2015-07-30T15:37:00Z">
            <w:rPr>
              <w:rFonts w:ascii="Times New Roman" w:hAnsi="Times New Roman"/>
              <w:sz w:val="20"/>
            </w:rPr>
          </w:rPrChange>
        </w:rPr>
        <w:t>equality</w:t>
      </w:r>
      <w:del w:id="7558" w:author="Author" w:date="2015-07-30T15:37:00Z">
        <w:r w:rsidRPr="00B93DD0">
          <w:rPr>
            <w:rFonts w:ascii="Times New Roman" w:hAnsi="Times New Roman" w:cs="Times New Roman"/>
            <w:sz w:val="20"/>
            <w:szCs w:val="20"/>
          </w:rPr>
          <w:delText xml:space="preserve"> </w:delText>
        </w:r>
      </w:del>
    </w:p>
    <w:p w14:paraId="5BEE2579" w14:textId="1A0A915F" w:rsidR="00804791" w:rsidRDefault="00B93DD0">
      <w:pPr>
        <w:spacing w:before="8"/>
        <w:rPr>
          <w:ins w:id="7559" w:author="Author" w:date="2015-07-30T15:37:00Z"/>
          <w:rFonts w:ascii="Times New Roman" w:eastAsia="Times New Roman" w:hAnsi="Times New Roman" w:cs="Times New Roman"/>
          <w:sz w:val="15"/>
          <w:szCs w:val="15"/>
        </w:rPr>
      </w:pPr>
      <w:del w:id="7560" w:author="Author" w:date="2015-07-30T15:37:00Z">
        <w:r w:rsidRPr="00B93DD0">
          <w:rPr>
            <w:rFonts w:ascii="Times New Roman" w:hAnsi="Times New Roman" w:cs="Times New Roman"/>
            <w:sz w:val="20"/>
            <w:szCs w:val="20"/>
          </w:rPr>
          <w:delText xml:space="preserve">10.5 </w:delText>
        </w:r>
      </w:del>
    </w:p>
    <w:p w14:paraId="5A20714A" w14:textId="2277B258" w:rsidR="00804791" w:rsidRDefault="006514D0">
      <w:pPr>
        <w:pStyle w:val="ListParagraph"/>
        <w:numPr>
          <w:ilvl w:val="1"/>
          <w:numId w:val="16"/>
        </w:numPr>
        <w:tabs>
          <w:tab w:val="left" w:pos="563"/>
        </w:tabs>
        <w:spacing w:line="256" w:lineRule="auto"/>
        <w:ind w:right="118" w:hanging="427"/>
        <w:jc w:val="both"/>
        <w:rPr>
          <w:rFonts w:ascii="Times New Roman" w:eastAsia="Times New Roman" w:hAnsi="Times New Roman" w:cs="Times New Roman"/>
          <w:sz w:val="20"/>
          <w:szCs w:val="20"/>
        </w:rPr>
        <w:pPrChange w:id="7561" w:author="Author" w:date="2015-07-30T15:37:00Z">
          <w:pPr>
            <w:ind w:right="8"/>
            <w:jc w:val="both"/>
          </w:pPr>
        </w:pPrChange>
      </w:pPr>
      <w:r>
        <w:rPr>
          <w:rFonts w:ascii="Times New Roman"/>
          <w:sz w:val="20"/>
          <w:rPrChange w:id="7562" w:author="Author" w:date="2015-07-30T15:37:00Z">
            <w:rPr>
              <w:rFonts w:ascii="Times New Roman" w:hAnsi="Times New Roman"/>
              <w:sz w:val="20"/>
            </w:rPr>
          </w:rPrChange>
        </w:rPr>
        <w:t>Improve the regulation and monitoring of global financial markets and institutions and strengthen</w:t>
      </w:r>
      <w:r>
        <w:rPr>
          <w:rFonts w:ascii="Times New Roman"/>
          <w:spacing w:val="38"/>
          <w:sz w:val="20"/>
          <w:rPrChange w:id="7563" w:author="Author" w:date="2015-07-30T15:37:00Z">
            <w:rPr>
              <w:rFonts w:ascii="Times New Roman" w:hAnsi="Times New Roman"/>
              <w:sz w:val="20"/>
            </w:rPr>
          </w:rPrChange>
        </w:rPr>
        <w:t xml:space="preserve"> </w:t>
      </w:r>
      <w:r>
        <w:rPr>
          <w:rFonts w:ascii="Times New Roman"/>
          <w:sz w:val="20"/>
          <w:rPrChange w:id="7564" w:author="Author" w:date="2015-07-30T15:37:00Z">
            <w:rPr>
              <w:rFonts w:ascii="Times New Roman" w:hAnsi="Times New Roman"/>
              <w:sz w:val="20"/>
            </w:rPr>
          </w:rPrChange>
        </w:rPr>
        <w:t>the</w:t>
      </w:r>
      <w:r>
        <w:rPr>
          <w:rFonts w:ascii="Times New Roman"/>
          <w:w w:val="99"/>
          <w:sz w:val="20"/>
          <w:rPrChange w:id="7565" w:author="Author" w:date="2015-07-30T15:37:00Z">
            <w:rPr>
              <w:rFonts w:ascii="Times New Roman" w:hAnsi="Times New Roman"/>
              <w:sz w:val="20"/>
            </w:rPr>
          </w:rPrChange>
        </w:rPr>
        <w:t xml:space="preserve"> </w:t>
      </w:r>
      <w:r>
        <w:rPr>
          <w:rFonts w:ascii="Times New Roman"/>
          <w:sz w:val="20"/>
          <w:rPrChange w:id="7566" w:author="Author" w:date="2015-07-30T15:37:00Z">
            <w:rPr>
              <w:rFonts w:ascii="Times New Roman" w:hAnsi="Times New Roman"/>
              <w:sz w:val="20"/>
            </w:rPr>
          </w:rPrChange>
        </w:rPr>
        <w:t>implementation of such</w:t>
      </w:r>
      <w:r>
        <w:rPr>
          <w:rFonts w:ascii="Times New Roman"/>
          <w:spacing w:val="-2"/>
          <w:sz w:val="20"/>
          <w:rPrChange w:id="7567" w:author="Author" w:date="2015-07-30T15:37:00Z">
            <w:rPr>
              <w:rFonts w:ascii="Times New Roman" w:hAnsi="Times New Roman"/>
              <w:sz w:val="20"/>
            </w:rPr>
          </w:rPrChange>
        </w:rPr>
        <w:t xml:space="preserve"> </w:t>
      </w:r>
      <w:r>
        <w:rPr>
          <w:rFonts w:ascii="Times New Roman"/>
          <w:sz w:val="20"/>
          <w:rPrChange w:id="7568" w:author="Author" w:date="2015-07-30T15:37:00Z">
            <w:rPr>
              <w:rFonts w:ascii="Times New Roman" w:hAnsi="Times New Roman"/>
              <w:sz w:val="20"/>
            </w:rPr>
          </w:rPrChange>
        </w:rPr>
        <w:t>regulations</w:t>
      </w:r>
      <w:del w:id="7569" w:author="Author" w:date="2015-07-30T15:37:00Z">
        <w:r w:rsidR="00B93DD0" w:rsidRPr="00B93DD0">
          <w:rPr>
            <w:rFonts w:ascii="Times New Roman" w:hAnsi="Times New Roman" w:cs="Times New Roman"/>
            <w:sz w:val="20"/>
            <w:szCs w:val="20"/>
          </w:rPr>
          <w:delText xml:space="preserve"> </w:delText>
        </w:r>
      </w:del>
    </w:p>
    <w:p w14:paraId="29A71806" w14:textId="0ACC7B5C" w:rsidR="00804791" w:rsidRDefault="00B93DD0">
      <w:pPr>
        <w:pStyle w:val="ListParagraph"/>
        <w:numPr>
          <w:ilvl w:val="1"/>
          <w:numId w:val="16"/>
        </w:numPr>
        <w:tabs>
          <w:tab w:val="left" w:pos="515"/>
        </w:tabs>
        <w:spacing w:before="162" w:line="259" w:lineRule="auto"/>
        <w:ind w:right="105" w:hanging="427"/>
        <w:jc w:val="both"/>
        <w:rPr>
          <w:rFonts w:ascii="Times New Roman" w:eastAsia="Times New Roman" w:hAnsi="Times New Roman" w:cs="Times New Roman"/>
          <w:sz w:val="20"/>
          <w:szCs w:val="20"/>
        </w:rPr>
        <w:pPrChange w:id="7570" w:author="Author" w:date="2015-07-30T15:37:00Z">
          <w:pPr>
            <w:ind w:right="8"/>
            <w:jc w:val="both"/>
          </w:pPr>
        </w:pPrChange>
      </w:pPr>
      <w:del w:id="7571" w:author="Author" w:date="2015-07-30T15:37:00Z">
        <w:r w:rsidRPr="00B93DD0">
          <w:rPr>
            <w:rFonts w:ascii="Times New Roman" w:hAnsi="Times New Roman" w:cs="Times New Roman"/>
            <w:sz w:val="20"/>
            <w:szCs w:val="20"/>
          </w:rPr>
          <w:delText xml:space="preserve">10.6 </w:delText>
        </w:r>
      </w:del>
      <w:r w:rsidR="006514D0">
        <w:rPr>
          <w:rFonts w:ascii="Times New Roman"/>
          <w:sz w:val="20"/>
          <w:rPrChange w:id="7572" w:author="Author" w:date="2015-07-30T15:37:00Z">
            <w:rPr>
              <w:rFonts w:ascii="Times New Roman" w:hAnsi="Times New Roman"/>
              <w:sz w:val="20"/>
            </w:rPr>
          </w:rPrChange>
        </w:rPr>
        <w:t>Ensure enhanced representation and voice for developing countries in decision-making in global</w:t>
      </w:r>
      <w:r w:rsidR="006514D0">
        <w:rPr>
          <w:rFonts w:ascii="Times New Roman"/>
          <w:spacing w:val="30"/>
          <w:sz w:val="20"/>
          <w:rPrChange w:id="7573" w:author="Author" w:date="2015-07-30T15:37:00Z">
            <w:rPr>
              <w:rFonts w:ascii="Times New Roman" w:hAnsi="Times New Roman"/>
              <w:sz w:val="20"/>
            </w:rPr>
          </w:rPrChange>
        </w:rPr>
        <w:t xml:space="preserve"> </w:t>
      </w:r>
      <w:r w:rsidR="006514D0">
        <w:rPr>
          <w:rFonts w:ascii="Times New Roman"/>
          <w:sz w:val="20"/>
          <w:rPrChange w:id="7574" w:author="Author" w:date="2015-07-30T15:37:00Z">
            <w:rPr>
              <w:rFonts w:ascii="Times New Roman" w:hAnsi="Times New Roman"/>
              <w:sz w:val="20"/>
            </w:rPr>
          </w:rPrChange>
        </w:rPr>
        <w:t>international</w:t>
      </w:r>
      <w:r w:rsidR="006514D0">
        <w:rPr>
          <w:rFonts w:ascii="Times New Roman"/>
          <w:w w:val="99"/>
          <w:sz w:val="20"/>
          <w:rPrChange w:id="7575" w:author="Author" w:date="2015-07-30T15:37:00Z">
            <w:rPr>
              <w:rFonts w:ascii="Times New Roman" w:hAnsi="Times New Roman"/>
              <w:sz w:val="20"/>
            </w:rPr>
          </w:rPrChange>
        </w:rPr>
        <w:t xml:space="preserve"> </w:t>
      </w:r>
      <w:r w:rsidR="006514D0">
        <w:rPr>
          <w:rFonts w:ascii="Times New Roman"/>
          <w:sz w:val="20"/>
          <w:rPrChange w:id="7576" w:author="Author" w:date="2015-07-30T15:37:00Z">
            <w:rPr>
              <w:rFonts w:ascii="Times New Roman" w:hAnsi="Times New Roman"/>
              <w:sz w:val="20"/>
            </w:rPr>
          </w:rPrChange>
        </w:rPr>
        <w:t>economic</w:t>
      </w:r>
      <w:r w:rsidR="006514D0">
        <w:rPr>
          <w:rFonts w:ascii="Times New Roman"/>
          <w:spacing w:val="30"/>
          <w:sz w:val="20"/>
          <w:rPrChange w:id="7577" w:author="Author" w:date="2015-07-30T15:37:00Z">
            <w:rPr>
              <w:rFonts w:ascii="Times New Roman" w:hAnsi="Times New Roman"/>
              <w:sz w:val="20"/>
            </w:rPr>
          </w:rPrChange>
        </w:rPr>
        <w:t xml:space="preserve"> </w:t>
      </w:r>
      <w:r w:rsidR="006514D0">
        <w:rPr>
          <w:rFonts w:ascii="Times New Roman"/>
          <w:sz w:val="20"/>
          <w:rPrChange w:id="7578" w:author="Author" w:date="2015-07-30T15:37:00Z">
            <w:rPr>
              <w:rFonts w:ascii="Times New Roman" w:hAnsi="Times New Roman"/>
              <w:sz w:val="20"/>
            </w:rPr>
          </w:rPrChange>
        </w:rPr>
        <w:t>and</w:t>
      </w:r>
      <w:r w:rsidR="006514D0">
        <w:rPr>
          <w:rFonts w:ascii="Times New Roman"/>
          <w:spacing w:val="33"/>
          <w:sz w:val="20"/>
          <w:rPrChange w:id="7579" w:author="Author" w:date="2015-07-30T15:37:00Z">
            <w:rPr>
              <w:rFonts w:ascii="Times New Roman" w:hAnsi="Times New Roman"/>
              <w:sz w:val="20"/>
            </w:rPr>
          </w:rPrChange>
        </w:rPr>
        <w:t xml:space="preserve"> </w:t>
      </w:r>
      <w:r w:rsidR="006514D0">
        <w:rPr>
          <w:rFonts w:ascii="Times New Roman"/>
          <w:sz w:val="20"/>
          <w:rPrChange w:id="7580" w:author="Author" w:date="2015-07-30T15:37:00Z">
            <w:rPr>
              <w:rFonts w:ascii="Times New Roman" w:hAnsi="Times New Roman"/>
              <w:sz w:val="20"/>
            </w:rPr>
          </w:rPrChange>
        </w:rPr>
        <w:t>financial</w:t>
      </w:r>
      <w:r w:rsidR="006514D0">
        <w:rPr>
          <w:rFonts w:ascii="Times New Roman"/>
          <w:spacing w:val="30"/>
          <w:sz w:val="20"/>
          <w:rPrChange w:id="7581" w:author="Author" w:date="2015-07-30T15:37:00Z">
            <w:rPr>
              <w:rFonts w:ascii="Times New Roman" w:hAnsi="Times New Roman"/>
              <w:sz w:val="20"/>
            </w:rPr>
          </w:rPrChange>
        </w:rPr>
        <w:t xml:space="preserve"> </w:t>
      </w:r>
      <w:r w:rsidR="006514D0">
        <w:rPr>
          <w:rFonts w:ascii="Times New Roman"/>
          <w:sz w:val="20"/>
          <w:rPrChange w:id="7582" w:author="Author" w:date="2015-07-30T15:37:00Z">
            <w:rPr>
              <w:rFonts w:ascii="Times New Roman" w:hAnsi="Times New Roman"/>
              <w:sz w:val="20"/>
            </w:rPr>
          </w:rPrChange>
        </w:rPr>
        <w:t>institutions</w:t>
      </w:r>
      <w:r w:rsidR="006514D0">
        <w:rPr>
          <w:rFonts w:ascii="Times New Roman"/>
          <w:spacing w:val="29"/>
          <w:sz w:val="20"/>
          <w:rPrChange w:id="7583" w:author="Author" w:date="2015-07-30T15:37:00Z">
            <w:rPr>
              <w:rFonts w:ascii="Times New Roman" w:hAnsi="Times New Roman"/>
              <w:sz w:val="20"/>
            </w:rPr>
          </w:rPrChange>
        </w:rPr>
        <w:t xml:space="preserve"> </w:t>
      </w:r>
      <w:r w:rsidR="006514D0">
        <w:rPr>
          <w:rFonts w:ascii="Times New Roman"/>
          <w:sz w:val="20"/>
          <w:rPrChange w:id="7584" w:author="Author" w:date="2015-07-30T15:37:00Z">
            <w:rPr>
              <w:rFonts w:ascii="Times New Roman" w:hAnsi="Times New Roman"/>
              <w:sz w:val="20"/>
            </w:rPr>
          </w:rPrChange>
        </w:rPr>
        <w:t>in</w:t>
      </w:r>
      <w:r w:rsidR="006514D0">
        <w:rPr>
          <w:rFonts w:ascii="Times New Roman"/>
          <w:spacing w:val="28"/>
          <w:sz w:val="20"/>
          <w:rPrChange w:id="7585" w:author="Author" w:date="2015-07-30T15:37:00Z">
            <w:rPr>
              <w:rFonts w:ascii="Times New Roman" w:hAnsi="Times New Roman"/>
              <w:sz w:val="20"/>
            </w:rPr>
          </w:rPrChange>
        </w:rPr>
        <w:t xml:space="preserve"> </w:t>
      </w:r>
      <w:r w:rsidR="006514D0">
        <w:rPr>
          <w:rFonts w:ascii="Times New Roman"/>
          <w:sz w:val="20"/>
          <w:rPrChange w:id="7586" w:author="Author" w:date="2015-07-30T15:37:00Z">
            <w:rPr>
              <w:rFonts w:ascii="Times New Roman" w:hAnsi="Times New Roman"/>
              <w:sz w:val="20"/>
            </w:rPr>
          </w:rPrChange>
        </w:rPr>
        <w:t>order</w:t>
      </w:r>
      <w:r w:rsidR="006514D0">
        <w:rPr>
          <w:rFonts w:ascii="Times New Roman"/>
          <w:spacing w:val="30"/>
          <w:sz w:val="20"/>
          <w:rPrChange w:id="7587" w:author="Author" w:date="2015-07-30T15:37:00Z">
            <w:rPr>
              <w:rFonts w:ascii="Times New Roman" w:hAnsi="Times New Roman"/>
              <w:sz w:val="20"/>
            </w:rPr>
          </w:rPrChange>
        </w:rPr>
        <w:t xml:space="preserve"> </w:t>
      </w:r>
      <w:r w:rsidR="006514D0">
        <w:rPr>
          <w:rFonts w:ascii="Times New Roman"/>
          <w:sz w:val="20"/>
          <w:rPrChange w:id="7588" w:author="Author" w:date="2015-07-30T15:37:00Z">
            <w:rPr>
              <w:rFonts w:ascii="Times New Roman" w:hAnsi="Times New Roman"/>
              <w:sz w:val="20"/>
            </w:rPr>
          </w:rPrChange>
        </w:rPr>
        <w:t>to</w:t>
      </w:r>
      <w:r w:rsidR="006514D0">
        <w:rPr>
          <w:rFonts w:ascii="Times New Roman"/>
          <w:spacing w:val="30"/>
          <w:sz w:val="20"/>
          <w:rPrChange w:id="7589" w:author="Author" w:date="2015-07-30T15:37:00Z">
            <w:rPr>
              <w:rFonts w:ascii="Times New Roman" w:hAnsi="Times New Roman"/>
              <w:sz w:val="20"/>
            </w:rPr>
          </w:rPrChange>
        </w:rPr>
        <w:t xml:space="preserve"> </w:t>
      </w:r>
      <w:r w:rsidR="006514D0">
        <w:rPr>
          <w:rFonts w:ascii="Times New Roman"/>
          <w:sz w:val="20"/>
          <w:rPrChange w:id="7590" w:author="Author" w:date="2015-07-30T15:37:00Z">
            <w:rPr>
              <w:rFonts w:ascii="Times New Roman" w:hAnsi="Times New Roman"/>
              <w:sz w:val="20"/>
            </w:rPr>
          </w:rPrChange>
        </w:rPr>
        <w:t>deliver</w:t>
      </w:r>
      <w:r w:rsidR="006514D0">
        <w:rPr>
          <w:rFonts w:ascii="Times New Roman"/>
          <w:spacing w:val="30"/>
          <w:sz w:val="20"/>
          <w:rPrChange w:id="7591" w:author="Author" w:date="2015-07-30T15:37:00Z">
            <w:rPr>
              <w:rFonts w:ascii="Times New Roman" w:hAnsi="Times New Roman"/>
              <w:sz w:val="20"/>
            </w:rPr>
          </w:rPrChange>
        </w:rPr>
        <w:t xml:space="preserve"> </w:t>
      </w:r>
      <w:r w:rsidR="006514D0">
        <w:rPr>
          <w:rFonts w:ascii="Times New Roman"/>
          <w:sz w:val="20"/>
          <w:rPrChange w:id="7592" w:author="Author" w:date="2015-07-30T15:37:00Z">
            <w:rPr>
              <w:rFonts w:ascii="Times New Roman" w:hAnsi="Times New Roman"/>
              <w:sz w:val="20"/>
            </w:rPr>
          </w:rPrChange>
        </w:rPr>
        <w:t>more</w:t>
      </w:r>
      <w:r w:rsidR="006514D0">
        <w:rPr>
          <w:rFonts w:ascii="Times New Roman"/>
          <w:spacing w:val="30"/>
          <w:sz w:val="20"/>
          <w:rPrChange w:id="7593" w:author="Author" w:date="2015-07-30T15:37:00Z">
            <w:rPr>
              <w:rFonts w:ascii="Times New Roman" w:hAnsi="Times New Roman"/>
              <w:sz w:val="20"/>
            </w:rPr>
          </w:rPrChange>
        </w:rPr>
        <w:t xml:space="preserve"> </w:t>
      </w:r>
      <w:r w:rsidR="006514D0">
        <w:rPr>
          <w:rFonts w:ascii="Times New Roman"/>
          <w:sz w:val="20"/>
          <w:rPrChange w:id="7594" w:author="Author" w:date="2015-07-30T15:37:00Z">
            <w:rPr>
              <w:rFonts w:ascii="Times New Roman" w:hAnsi="Times New Roman"/>
              <w:sz w:val="20"/>
            </w:rPr>
          </w:rPrChange>
        </w:rPr>
        <w:t>effective,</w:t>
      </w:r>
      <w:r w:rsidR="006514D0">
        <w:rPr>
          <w:rFonts w:ascii="Times New Roman"/>
          <w:spacing w:val="30"/>
          <w:sz w:val="20"/>
          <w:rPrChange w:id="7595" w:author="Author" w:date="2015-07-30T15:37:00Z">
            <w:rPr>
              <w:rFonts w:ascii="Times New Roman" w:hAnsi="Times New Roman"/>
              <w:sz w:val="20"/>
            </w:rPr>
          </w:rPrChange>
        </w:rPr>
        <w:t xml:space="preserve"> </w:t>
      </w:r>
      <w:r w:rsidR="006514D0">
        <w:rPr>
          <w:rFonts w:ascii="Times New Roman"/>
          <w:sz w:val="20"/>
          <w:rPrChange w:id="7596" w:author="Author" w:date="2015-07-30T15:37:00Z">
            <w:rPr>
              <w:rFonts w:ascii="Times New Roman" w:hAnsi="Times New Roman"/>
              <w:sz w:val="20"/>
            </w:rPr>
          </w:rPrChange>
        </w:rPr>
        <w:t>credible,</w:t>
      </w:r>
      <w:r w:rsidR="006514D0">
        <w:rPr>
          <w:rFonts w:ascii="Times New Roman"/>
          <w:spacing w:val="30"/>
          <w:sz w:val="20"/>
          <w:rPrChange w:id="7597" w:author="Author" w:date="2015-07-30T15:37:00Z">
            <w:rPr>
              <w:rFonts w:ascii="Times New Roman" w:hAnsi="Times New Roman"/>
              <w:sz w:val="20"/>
            </w:rPr>
          </w:rPrChange>
        </w:rPr>
        <w:t xml:space="preserve"> </w:t>
      </w:r>
      <w:r w:rsidR="006514D0">
        <w:rPr>
          <w:rFonts w:ascii="Times New Roman"/>
          <w:sz w:val="20"/>
          <w:rPrChange w:id="7598" w:author="Author" w:date="2015-07-30T15:37:00Z">
            <w:rPr>
              <w:rFonts w:ascii="Times New Roman" w:hAnsi="Times New Roman"/>
              <w:sz w:val="20"/>
            </w:rPr>
          </w:rPrChange>
        </w:rPr>
        <w:t>accountable</w:t>
      </w:r>
      <w:r w:rsidR="006514D0">
        <w:rPr>
          <w:rFonts w:ascii="Times New Roman"/>
          <w:spacing w:val="30"/>
          <w:sz w:val="20"/>
          <w:rPrChange w:id="7599" w:author="Author" w:date="2015-07-30T15:37:00Z">
            <w:rPr>
              <w:rFonts w:ascii="Times New Roman" w:hAnsi="Times New Roman"/>
              <w:sz w:val="20"/>
            </w:rPr>
          </w:rPrChange>
        </w:rPr>
        <w:t xml:space="preserve"> </w:t>
      </w:r>
      <w:r w:rsidR="006514D0">
        <w:rPr>
          <w:rFonts w:ascii="Times New Roman"/>
          <w:sz w:val="20"/>
          <w:rPrChange w:id="7600" w:author="Author" w:date="2015-07-30T15:37:00Z">
            <w:rPr>
              <w:rFonts w:ascii="Times New Roman" w:hAnsi="Times New Roman"/>
              <w:sz w:val="20"/>
            </w:rPr>
          </w:rPrChange>
        </w:rPr>
        <w:t>and</w:t>
      </w:r>
      <w:r w:rsidR="006514D0">
        <w:rPr>
          <w:rFonts w:ascii="Times New Roman"/>
          <w:spacing w:val="30"/>
          <w:sz w:val="20"/>
          <w:rPrChange w:id="7601" w:author="Author" w:date="2015-07-30T15:37:00Z">
            <w:rPr>
              <w:rFonts w:ascii="Times New Roman" w:hAnsi="Times New Roman"/>
              <w:sz w:val="20"/>
            </w:rPr>
          </w:rPrChange>
        </w:rPr>
        <w:t xml:space="preserve"> </w:t>
      </w:r>
      <w:r w:rsidR="006514D0">
        <w:rPr>
          <w:rFonts w:ascii="Times New Roman"/>
          <w:sz w:val="20"/>
          <w:rPrChange w:id="7602" w:author="Author" w:date="2015-07-30T15:37:00Z">
            <w:rPr>
              <w:rFonts w:ascii="Times New Roman" w:hAnsi="Times New Roman"/>
              <w:sz w:val="20"/>
            </w:rPr>
          </w:rPrChange>
        </w:rPr>
        <w:t>legitimate</w:t>
      </w:r>
      <w:r w:rsidR="006514D0">
        <w:rPr>
          <w:rFonts w:ascii="Times New Roman"/>
          <w:w w:val="99"/>
          <w:sz w:val="20"/>
          <w:rPrChange w:id="7603" w:author="Author" w:date="2015-07-30T15:37:00Z">
            <w:rPr>
              <w:rFonts w:ascii="Times New Roman" w:hAnsi="Times New Roman"/>
              <w:sz w:val="20"/>
            </w:rPr>
          </w:rPrChange>
        </w:rPr>
        <w:t xml:space="preserve"> </w:t>
      </w:r>
      <w:r w:rsidR="006514D0">
        <w:rPr>
          <w:rFonts w:ascii="Times New Roman"/>
          <w:sz w:val="20"/>
          <w:rPrChange w:id="7604" w:author="Author" w:date="2015-07-30T15:37:00Z">
            <w:rPr>
              <w:rFonts w:ascii="Times New Roman" w:hAnsi="Times New Roman"/>
              <w:sz w:val="20"/>
            </w:rPr>
          </w:rPrChange>
        </w:rPr>
        <w:t>institutions</w:t>
      </w:r>
      <w:del w:id="7605" w:author="Author" w:date="2015-07-30T15:37:00Z">
        <w:r w:rsidRPr="00B93DD0">
          <w:rPr>
            <w:rFonts w:ascii="Times New Roman" w:hAnsi="Times New Roman" w:cs="Times New Roman"/>
            <w:sz w:val="20"/>
            <w:szCs w:val="20"/>
          </w:rPr>
          <w:delText xml:space="preserve">  </w:delText>
        </w:r>
      </w:del>
    </w:p>
    <w:p w14:paraId="0A51667D" w14:textId="1B55086A" w:rsidR="00804791" w:rsidRDefault="00B93DD0">
      <w:pPr>
        <w:pStyle w:val="ListParagraph"/>
        <w:numPr>
          <w:ilvl w:val="1"/>
          <w:numId w:val="16"/>
        </w:numPr>
        <w:tabs>
          <w:tab w:val="left" w:pos="551"/>
        </w:tabs>
        <w:spacing w:before="160" w:line="256" w:lineRule="auto"/>
        <w:ind w:right="118" w:hanging="427"/>
        <w:jc w:val="both"/>
        <w:rPr>
          <w:rFonts w:ascii="Times New Roman" w:eastAsia="Times New Roman" w:hAnsi="Times New Roman" w:cs="Times New Roman"/>
          <w:sz w:val="20"/>
          <w:szCs w:val="20"/>
        </w:rPr>
        <w:pPrChange w:id="7606" w:author="Author" w:date="2015-07-30T15:37:00Z">
          <w:pPr>
            <w:spacing w:after="24"/>
            <w:ind w:right="8"/>
            <w:jc w:val="both"/>
          </w:pPr>
        </w:pPrChange>
      </w:pPr>
      <w:del w:id="7607" w:author="Author" w:date="2015-07-30T15:37:00Z">
        <w:r w:rsidRPr="00B93DD0">
          <w:rPr>
            <w:rFonts w:ascii="Times New Roman" w:hAnsi="Times New Roman" w:cs="Times New Roman"/>
            <w:sz w:val="20"/>
            <w:szCs w:val="20"/>
          </w:rPr>
          <w:delText xml:space="preserve">10.7 </w:delText>
        </w:r>
      </w:del>
      <w:r w:rsidR="006514D0">
        <w:rPr>
          <w:rFonts w:ascii="Times New Roman"/>
          <w:sz w:val="20"/>
          <w:rPrChange w:id="7608" w:author="Author" w:date="2015-07-30T15:37:00Z">
            <w:rPr>
              <w:rFonts w:ascii="Times New Roman" w:hAnsi="Times New Roman"/>
              <w:sz w:val="20"/>
            </w:rPr>
          </w:rPrChange>
        </w:rPr>
        <w:t>Facilitate orderly, safe, regular and responsible migration and mobility of people, including through</w:t>
      </w:r>
      <w:r w:rsidR="006514D0">
        <w:rPr>
          <w:rFonts w:ascii="Times New Roman"/>
          <w:spacing w:val="-17"/>
          <w:sz w:val="20"/>
          <w:rPrChange w:id="7609" w:author="Author" w:date="2015-07-30T15:37:00Z">
            <w:rPr>
              <w:rFonts w:ascii="Times New Roman" w:hAnsi="Times New Roman"/>
              <w:sz w:val="20"/>
            </w:rPr>
          </w:rPrChange>
        </w:rPr>
        <w:t xml:space="preserve"> </w:t>
      </w:r>
      <w:r w:rsidR="006514D0">
        <w:rPr>
          <w:rFonts w:ascii="Times New Roman"/>
          <w:sz w:val="20"/>
          <w:rPrChange w:id="7610" w:author="Author" w:date="2015-07-30T15:37:00Z">
            <w:rPr>
              <w:rFonts w:ascii="Times New Roman" w:hAnsi="Times New Roman"/>
              <w:sz w:val="20"/>
            </w:rPr>
          </w:rPrChange>
        </w:rPr>
        <w:t>the</w:t>
      </w:r>
      <w:r w:rsidR="006514D0">
        <w:rPr>
          <w:rFonts w:ascii="Times New Roman"/>
          <w:w w:val="99"/>
          <w:sz w:val="20"/>
          <w:rPrChange w:id="7611" w:author="Author" w:date="2015-07-30T15:37:00Z">
            <w:rPr>
              <w:rFonts w:ascii="Times New Roman" w:hAnsi="Times New Roman"/>
              <w:sz w:val="20"/>
            </w:rPr>
          </w:rPrChange>
        </w:rPr>
        <w:t xml:space="preserve"> </w:t>
      </w:r>
      <w:r w:rsidR="006514D0">
        <w:rPr>
          <w:rFonts w:ascii="Times New Roman"/>
          <w:sz w:val="20"/>
          <w:rPrChange w:id="7612" w:author="Author" w:date="2015-07-30T15:37:00Z">
            <w:rPr>
              <w:rFonts w:ascii="Times New Roman" w:hAnsi="Times New Roman"/>
              <w:sz w:val="20"/>
            </w:rPr>
          </w:rPrChange>
        </w:rPr>
        <w:t>implementation of planned and well-managed migration</w:t>
      </w:r>
      <w:r w:rsidR="006514D0">
        <w:rPr>
          <w:rFonts w:ascii="Times New Roman"/>
          <w:spacing w:val="2"/>
          <w:sz w:val="20"/>
          <w:rPrChange w:id="7613" w:author="Author" w:date="2015-07-30T15:37:00Z">
            <w:rPr>
              <w:rFonts w:ascii="Times New Roman" w:hAnsi="Times New Roman"/>
              <w:sz w:val="20"/>
            </w:rPr>
          </w:rPrChange>
        </w:rPr>
        <w:t xml:space="preserve"> </w:t>
      </w:r>
      <w:r w:rsidR="006514D0">
        <w:rPr>
          <w:rFonts w:ascii="Times New Roman"/>
          <w:sz w:val="20"/>
          <w:rPrChange w:id="7614" w:author="Author" w:date="2015-07-30T15:37:00Z">
            <w:rPr>
              <w:rFonts w:ascii="Times New Roman" w:hAnsi="Times New Roman"/>
              <w:sz w:val="20"/>
            </w:rPr>
          </w:rPrChange>
        </w:rPr>
        <w:t>policies</w:t>
      </w:r>
      <w:del w:id="7615" w:author="Author" w:date="2015-07-30T15:37:00Z">
        <w:r w:rsidRPr="00B93DD0">
          <w:rPr>
            <w:rFonts w:ascii="Times New Roman" w:hAnsi="Times New Roman" w:cs="Times New Roman"/>
            <w:sz w:val="20"/>
            <w:szCs w:val="20"/>
          </w:rPr>
          <w:delText xml:space="preserve">  </w:delText>
        </w:r>
      </w:del>
    </w:p>
    <w:p w14:paraId="6FD587BF" w14:textId="77777777" w:rsidR="00804791" w:rsidRDefault="00804791">
      <w:pPr>
        <w:rPr>
          <w:rFonts w:ascii="Times New Roman" w:hAnsi="Times New Roman"/>
          <w:sz w:val="26"/>
          <w:rPrChange w:id="7616" w:author="Author" w:date="2015-07-30T15:37:00Z">
            <w:rPr>
              <w:rFonts w:ascii="Times New Roman" w:hAnsi="Times New Roman"/>
              <w:sz w:val="20"/>
            </w:rPr>
          </w:rPrChange>
        </w:rPr>
        <w:pPrChange w:id="7617" w:author="Author" w:date="2015-07-30T15:37:00Z">
          <w:pPr>
            <w:spacing w:after="24"/>
            <w:ind w:left="426" w:right="8" w:hanging="426"/>
            <w:jc w:val="both"/>
          </w:pPr>
        </w:pPrChange>
      </w:pPr>
    </w:p>
    <w:p w14:paraId="6DC5AF62" w14:textId="6A99D8F8" w:rsidR="00804791" w:rsidRDefault="00B93DD0">
      <w:pPr>
        <w:pStyle w:val="ListParagraph"/>
        <w:numPr>
          <w:ilvl w:val="1"/>
          <w:numId w:val="15"/>
        </w:numPr>
        <w:tabs>
          <w:tab w:val="left" w:pos="537"/>
        </w:tabs>
        <w:spacing w:line="261" w:lineRule="auto"/>
        <w:ind w:right="117" w:hanging="427"/>
        <w:jc w:val="both"/>
        <w:rPr>
          <w:rFonts w:ascii="Times New Roman" w:eastAsia="Times New Roman" w:hAnsi="Times New Roman" w:cs="Times New Roman"/>
          <w:sz w:val="20"/>
          <w:szCs w:val="20"/>
        </w:rPr>
        <w:pPrChange w:id="7618" w:author="Author" w:date="2015-07-30T15:37:00Z">
          <w:pPr>
            <w:ind w:right="8"/>
            <w:jc w:val="both"/>
          </w:pPr>
        </w:pPrChange>
      </w:pPr>
      <w:del w:id="7619" w:author="Author" w:date="2015-07-30T15:37:00Z">
        <w:r w:rsidRPr="00B93DD0">
          <w:rPr>
            <w:rFonts w:ascii="Times New Roman" w:hAnsi="Times New Roman" w:cs="Times New Roman"/>
            <w:sz w:val="20"/>
            <w:szCs w:val="20"/>
          </w:rPr>
          <w:delText xml:space="preserve">10.a </w:delText>
        </w:r>
      </w:del>
      <w:r w:rsidR="006514D0">
        <w:rPr>
          <w:rFonts w:ascii="Times New Roman"/>
          <w:sz w:val="20"/>
          <w:rPrChange w:id="7620" w:author="Author" w:date="2015-07-30T15:37:00Z">
            <w:rPr>
              <w:rFonts w:ascii="Times New Roman" w:hAnsi="Times New Roman"/>
              <w:sz w:val="20"/>
            </w:rPr>
          </w:rPrChange>
        </w:rPr>
        <w:t>Implement</w:t>
      </w:r>
      <w:r w:rsidR="006514D0">
        <w:rPr>
          <w:rFonts w:ascii="Times New Roman"/>
          <w:spacing w:val="42"/>
          <w:sz w:val="20"/>
          <w:rPrChange w:id="7621" w:author="Author" w:date="2015-07-30T15:37:00Z">
            <w:rPr>
              <w:rFonts w:ascii="Times New Roman" w:hAnsi="Times New Roman"/>
              <w:sz w:val="20"/>
            </w:rPr>
          </w:rPrChange>
        </w:rPr>
        <w:t xml:space="preserve"> </w:t>
      </w:r>
      <w:r w:rsidR="006514D0">
        <w:rPr>
          <w:rFonts w:ascii="Times New Roman"/>
          <w:sz w:val="20"/>
          <w:rPrChange w:id="7622" w:author="Author" w:date="2015-07-30T15:37:00Z">
            <w:rPr>
              <w:rFonts w:ascii="Times New Roman" w:hAnsi="Times New Roman"/>
              <w:sz w:val="20"/>
            </w:rPr>
          </w:rPrChange>
        </w:rPr>
        <w:t>the</w:t>
      </w:r>
      <w:r w:rsidR="006514D0">
        <w:rPr>
          <w:rFonts w:ascii="Times New Roman"/>
          <w:spacing w:val="43"/>
          <w:sz w:val="20"/>
          <w:rPrChange w:id="7623" w:author="Author" w:date="2015-07-30T15:37:00Z">
            <w:rPr>
              <w:rFonts w:ascii="Times New Roman" w:hAnsi="Times New Roman"/>
              <w:sz w:val="20"/>
            </w:rPr>
          </w:rPrChange>
        </w:rPr>
        <w:t xml:space="preserve"> </w:t>
      </w:r>
      <w:r w:rsidR="006514D0">
        <w:rPr>
          <w:rFonts w:ascii="Times New Roman"/>
          <w:sz w:val="20"/>
          <w:rPrChange w:id="7624" w:author="Author" w:date="2015-07-30T15:37:00Z">
            <w:rPr>
              <w:rFonts w:ascii="Times New Roman" w:hAnsi="Times New Roman"/>
              <w:sz w:val="20"/>
            </w:rPr>
          </w:rPrChange>
        </w:rPr>
        <w:t>principle</w:t>
      </w:r>
      <w:r w:rsidR="006514D0">
        <w:rPr>
          <w:rFonts w:ascii="Times New Roman"/>
          <w:spacing w:val="45"/>
          <w:sz w:val="20"/>
          <w:rPrChange w:id="7625" w:author="Author" w:date="2015-07-30T15:37:00Z">
            <w:rPr>
              <w:rFonts w:ascii="Times New Roman" w:hAnsi="Times New Roman"/>
              <w:sz w:val="20"/>
            </w:rPr>
          </w:rPrChange>
        </w:rPr>
        <w:t xml:space="preserve"> </w:t>
      </w:r>
      <w:r w:rsidR="006514D0">
        <w:rPr>
          <w:rFonts w:ascii="Times New Roman"/>
          <w:sz w:val="20"/>
          <w:rPrChange w:id="7626" w:author="Author" w:date="2015-07-30T15:37:00Z">
            <w:rPr>
              <w:rFonts w:ascii="Times New Roman" w:hAnsi="Times New Roman"/>
              <w:sz w:val="20"/>
            </w:rPr>
          </w:rPrChange>
        </w:rPr>
        <w:t>of</w:t>
      </w:r>
      <w:r w:rsidR="006514D0">
        <w:rPr>
          <w:rFonts w:ascii="Times New Roman"/>
          <w:spacing w:val="41"/>
          <w:sz w:val="20"/>
          <w:rPrChange w:id="7627" w:author="Author" w:date="2015-07-30T15:37:00Z">
            <w:rPr>
              <w:rFonts w:ascii="Times New Roman" w:hAnsi="Times New Roman"/>
              <w:sz w:val="20"/>
            </w:rPr>
          </w:rPrChange>
        </w:rPr>
        <w:t xml:space="preserve"> </w:t>
      </w:r>
      <w:r w:rsidR="006514D0">
        <w:rPr>
          <w:rFonts w:ascii="Times New Roman"/>
          <w:sz w:val="20"/>
          <w:rPrChange w:id="7628" w:author="Author" w:date="2015-07-30T15:37:00Z">
            <w:rPr>
              <w:rFonts w:ascii="Times New Roman" w:hAnsi="Times New Roman"/>
              <w:sz w:val="20"/>
            </w:rPr>
          </w:rPrChange>
        </w:rPr>
        <w:t>special</w:t>
      </w:r>
      <w:r w:rsidR="006514D0">
        <w:rPr>
          <w:rFonts w:ascii="Times New Roman"/>
          <w:spacing w:val="42"/>
          <w:sz w:val="20"/>
          <w:rPrChange w:id="7629" w:author="Author" w:date="2015-07-30T15:37:00Z">
            <w:rPr>
              <w:rFonts w:ascii="Times New Roman" w:hAnsi="Times New Roman"/>
              <w:sz w:val="20"/>
            </w:rPr>
          </w:rPrChange>
        </w:rPr>
        <w:t xml:space="preserve"> </w:t>
      </w:r>
      <w:r w:rsidR="006514D0">
        <w:rPr>
          <w:rFonts w:ascii="Times New Roman"/>
          <w:sz w:val="20"/>
          <w:rPrChange w:id="7630" w:author="Author" w:date="2015-07-30T15:37:00Z">
            <w:rPr>
              <w:rFonts w:ascii="Times New Roman" w:hAnsi="Times New Roman"/>
              <w:sz w:val="20"/>
            </w:rPr>
          </w:rPrChange>
        </w:rPr>
        <w:t>and</w:t>
      </w:r>
      <w:r w:rsidR="006514D0">
        <w:rPr>
          <w:rFonts w:ascii="Times New Roman"/>
          <w:spacing w:val="43"/>
          <w:sz w:val="20"/>
          <w:rPrChange w:id="7631" w:author="Author" w:date="2015-07-30T15:37:00Z">
            <w:rPr>
              <w:rFonts w:ascii="Times New Roman" w:hAnsi="Times New Roman"/>
              <w:sz w:val="20"/>
            </w:rPr>
          </w:rPrChange>
        </w:rPr>
        <w:t xml:space="preserve"> </w:t>
      </w:r>
      <w:r w:rsidR="006514D0">
        <w:rPr>
          <w:rFonts w:ascii="Times New Roman"/>
          <w:sz w:val="20"/>
          <w:rPrChange w:id="7632" w:author="Author" w:date="2015-07-30T15:37:00Z">
            <w:rPr>
              <w:rFonts w:ascii="Times New Roman" w:hAnsi="Times New Roman"/>
              <w:sz w:val="20"/>
            </w:rPr>
          </w:rPrChange>
        </w:rPr>
        <w:t>differential</w:t>
      </w:r>
      <w:r w:rsidR="006514D0">
        <w:rPr>
          <w:rFonts w:ascii="Times New Roman"/>
          <w:spacing w:val="44"/>
          <w:sz w:val="20"/>
          <w:rPrChange w:id="7633" w:author="Author" w:date="2015-07-30T15:37:00Z">
            <w:rPr>
              <w:rFonts w:ascii="Times New Roman" w:hAnsi="Times New Roman"/>
              <w:sz w:val="20"/>
            </w:rPr>
          </w:rPrChange>
        </w:rPr>
        <w:t xml:space="preserve"> </w:t>
      </w:r>
      <w:r w:rsidR="006514D0">
        <w:rPr>
          <w:rFonts w:ascii="Times New Roman"/>
          <w:sz w:val="20"/>
          <w:rPrChange w:id="7634" w:author="Author" w:date="2015-07-30T15:37:00Z">
            <w:rPr>
              <w:rFonts w:ascii="Times New Roman" w:hAnsi="Times New Roman"/>
              <w:sz w:val="20"/>
            </w:rPr>
          </w:rPrChange>
        </w:rPr>
        <w:t>treatment</w:t>
      </w:r>
      <w:r w:rsidR="006514D0">
        <w:rPr>
          <w:rFonts w:ascii="Times New Roman"/>
          <w:spacing w:val="42"/>
          <w:sz w:val="20"/>
          <w:rPrChange w:id="7635" w:author="Author" w:date="2015-07-30T15:37:00Z">
            <w:rPr>
              <w:rFonts w:ascii="Times New Roman" w:hAnsi="Times New Roman"/>
              <w:sz w:val="20"/>
            </w:rPr>
          </w:rPrChange>
        </w:rPr>
        <w:t xml:space="preserve"> </w:t>
      </w:r>
      <w:r w:rsidR="006514D0">
        <w:rPr>
          <w:rFonts w:ascii="Times New Roman"/>
          <w:sz w:val="20"/>
          <w:rPrChange w:id="7636" w:author="Author" w:date="2015-07-30T15:37:00Z">
            <w:rPr>
              <w:rFonts w:ascii="Times New Roman" w:hAnsi="Times New Roman"/>
              <w:sz w:val="20"/>
            </w:rPr>
          </w:rPrChange>
        </w:rPr>
        <w:t>for</w:t>
      </w:r>
      <w:r w:rsidR="006514D0">
        <w:rPr>
          <w:rFonts w:ascii="Times New Roman"/>
          <w:spacing w:val="43"/>
          <w:sz w:val="20"/>
          <w:rPrChange w:id="7637" w:author="Author" w:date="2015-07-30T15:37:00Z">
            <w:rPr>
              <w:rFonts w:ascii="Times New Roman" w:hAnsi="Times New Roman"/>
              <w:sz w:val="20"/>
            </w:rPr>
          </w:rPrChange>
        </w:rPr>
        <w:t xml:space="preserve"> </w:t>
      </w:r>
      <w:r w:rsidR="006514D0">
        <w:rPr>
          <w:rFonts w:ascii="Times New Roman"/>
          <w:sz w:val="20"/>
          <w:rPrChange w:id="7638" w:author="Author" w:date="2015-07-30T15:37:00Z">
            <w:rPr>
              <w:rFonts w:ascii="Times New Roman" w:hAnsi="Times New Roman"/>
              <w:sz w:val="20"/>
            </w:rPr>
          </w:rPrChange>
        </w:rPr>
        <w:t>developing</w:t>
      </w:r>
      <w:r w:rsidR="006514D0">
        <w:rPr>
          <w:rFonts w:ascii="Times New Roman"/>
          <w:spacing w:val="41"/>
          <w:sz w:val="20"/>
          <w:rPrChange w:id="7639" w:author="Author" w:date="2015-07-30T15:37:00Z">
            <w:rPr>
              <w:rFonts w:ascii="Times New Roman" w:hAnsi="Times New Roman"/>
              <w:sz w:val="20"/>
            </w:rPr>
          </w:rPrChange>
        </w:rPr>
        <w:t xml:space="preserve"> </w:t>
      </w:r>
      <w:r w:rsidR="006514D0">
        <w:rPr>
          <w:rFonts w:ascii="Times New Roman"/>
          <w:sz w:val="20"/>
          <w:rPrChange w:id="7640" w:author="Author" w:date="2015-07-30T15:37:00Z">
            <w:rPr>
              <w:rFonts w:ascii="Times New Roman" w:hAnsi="Times New Roman"/>
              <w:sz w:val="20"/>
            </w:rPr>
          </w:rPrChange>
        </w:rPr>
        <w:t>countries,</w:t>
      </w:r>
      <w:r w:rsidR="006514D0">
        <w:rPr>
          <w:rFonts w:ascii="Times New Roman"/>
          <w:spacing w:val="42"/>
          <w:sz w:val="20"/>
          <w:rPrChange w:id="7641" w:author="Author" w:date="2015-07-30T15:37:00Z">
            <w:rPr>
              <w:rFonts w:ascii="Times New Roman" w:hAnsi="Times New Roman"/>
              <w:sz w:val="20"/>
            </w:rPr>
          </w:rPrChange>
        </w:rPr>
        <w:t xml:space="preserve"> </w:t>
      </w:r>
      <w:r w:rsidR="006514D0">
        <w:rPr>
          <w:rFonts w:ascii="Times New Roman"/>
          <w:sz w:val="20"/>
          <w:rPrChange w:id="7642" w:author="Author" w:date="2015-07-30T15:37:00Z">
            <w:rPr>
              <w:rFonts w:ascii="Times New Roman" w:hAnsi="Times New Roman"/>
              <w:sz w:val="20"/>
            </w:rPr>
          </w:rPrChange>
        </w:rPr>
        <w:t>in</w:t>
      </w:r>
      <w:r w:rsidR="006514D0">
        <w:rPr>
          <w:rFonts w:ascii="Times New Roman"/>
          <w:spacing w:val="41"/>
          <w:sz w:val="20"/>
          <w:rPrChange w:id="7643" w:author="Author" w:date="2015-07-30T15:37:00Z">
            <w:rPr>
              <w:rFonts w:ascii="Times New Roman" w:hAnsi="Times New Roman"/>
              <w:sz w:val="20"/>
            </w:rPr>
          </w:rPrChange>
        </w:rPr>
        <w:t xml:space="preserve"> </w:t>
      </w:r>
      <w:r w:rsidR="006514D0">
        <w:rPr>
          <w:rFonts w:ascii="Times New Roman"/>
          <w:sz w:val="20"/>
          <w:rPrChange w:id="7644" w:author="Author" w:date="2015-07-30T15:37:00Z">
            <w:rPr>
              <w:rFonts w:ascii="Times New Roman" w:hAnsi="Times New Roman"/>
              <w:sz w:val="20"/>
            </w:rPr>
          </w:rPrChange>
        </w:rPr>
        <w:t>particular</w:t>
      </w:r>
      <w:r w:rsidR="006514D0">
        <w:rPr>
          <w:rFonts w:ascii="Times New Roman"/>
          <w:spacing w:val="43"/>
          <w:sz w:val="20"/>
          <w:rPrChange w:id="7645" w:author="Author" w:date="2015-07-30T15:37:00Z">
            <w:rPr>
              <w:rFonts w:ascii="Times New Roman" w:hAnsi="Times New Roman"/>
              <w:sz w:val="20"/>
            </w:rPr>
          </w:rPrChange>
        </w:rPr>
        <w:t xml:space="preserve"> </w:t>
      </w:r>
      <w:r w:rsidR="006514D0">
        <w:rPr>
          <w:rFonts w:ascii="Times New Roman"/>
          <w:sz w:val="20"/>
          <w:rPrChange w:id="7646" w:author="Author" w:date="2015-07-30T15:37:00Z">
            <w:rPr>
              <w:rFonts w:ascii="Times New Roman" w:hAnsi="Times New Roman"/>
              <w:sz w:val="20"/>
            </w:rPr>
          </w:rPrChange>
        </w:rPr>
        <w:t>least</w:t>
      </w:r>
      <w:r w:rsidR="006514D0">
        <w:rPr>
          <w:rFonts w:ascii="Times New Roman"/>
          <w:w w:val="99"/>
          <w:sz w:val="20"/>
          <w:rPrChange w:id="7647" w:author="Author" w:date="2015-07-30T15:37:00Z">
            <w:rPr>
              <w:rFonts w:ascii="Times New Roman" w:hAnsi="Times New Roman"/>
              <w:sz w:val="20"/>
            </w:rPr>
          </w:rPrChange>
        </w:rPr>
        <w:t xml:space="preserve"> </w:t>
      </w:r>
      <w:r w:rsidR="006514D0">
        <w:rPr>
          <w:rFonts w:ascii="Times New Roman"/>
          <w:sz w:val="20"/>
          <w:rPrChange w:id="7648" w:author="Author" w:date="2015-07-30T15:37:00Z">
            <w:rPr>
              <w:rFonts w:ascii="Times New Roman" w:hAnsi="Times New Roman"/>
              <w:sz w:val="20"/>
            </w:rPr>
          </w:rPrChange>
        </w:rPr>
        <w:t>developed countries, in accordance with World Trade Organization</w:t>
      </w:r>
      <w:r w:rsidR="006514D0">
        <w:rPr>
          <w:rFonts w:ascii="Times New Roman"/>
          <w:spacing w:val="-7"/>
          <w:sz w:val="20"/>
          <w:rPrChange w:id="7649" w:author="Author" w:date="2015-07-30T15:37:00Z">
            <w:rPr>
              <w:rFonts w:ascii="Times New Roman" w:hAnsi="Times New Roman"/>
              <w:sz w:val="20"/>
            </w:rPr>
          </w:rPrChange>
        </w:rPr>
        <w:t xml:space="preserve"> </w:t>
      </w:r>
      <w:r w:rsidR="006514D0">
        <w:rPr>
          <w:rFonts w:ascii="Times New Roman"/>
          <w:sz w:val="20"/>
          <w:rPrChange w:id="7650" w:author="Author" w:date="2015-07-30T15:37:00Z">
            <w:rPr>
              <w:rFonts w:ascii="Times New Roman" w:hAnsi="Times New Roman"/>
              <w:sz w:val="20"/>
            </w:rPr>
          </w:rPrChange>
        </w:rPr>
        <w:t>agreements</w:t>
      </w:r>
      <w:del w:id="7651" w:author="Author" w:date="2015-07-30T15:37:00Z">
        <w:r w:rsidRPr="00B93DD0">
          <w:rPr>
            <w:rFonts w:ascii="Times New Roman" w:hAnsi="Times New Roman" w:cs="Times New Roman"/>
            <w:sz w:val="20"/>
            <w:szCs w:val="20"/>
          </w:rPr>
          <w:delText xml:space="preserve">  </w:delText>
        </w:r>
      </w:del>
    </w:p>
    <w:p w14:paraId="53E62C53" w14:textId="5E1ACBEB" w:rsidR="00804791" w:rsidRDefault="00B93DD0">
      <w:pPr>
        <w:pStyle w:val="ListParagraph"/>
        <w:numPr>
          <w:ilvl w:val="1"/>
          <w:numId w:val="15"/>
        </w:numPr>
        <w:tabs>
          <w:tab w:val="left" w:pos="522"/>
        </w:tabs>
        <w:spacing w:before="158" w:line="256" w:lineRule="auto"/>
        <w:ind w:right="114" w:hanging="427"/>
        <w:jc w:val="both"/>
        <w:rPr>
          <w:rFonts w:ascii="Times New Roman" w:eastAsia="Times New Roman" w:hAnsi="Times New Roman" w:cs="Times New Roman"/>
          <w:sz w:val="20"/>
          <w:szCs w:val="20"/>
        </w:rPr>
        <w:pPrChange w:id="7652" w:author="Author" w:date="2015-07-30T15:37:00Z">
          <w:pPr>
            <w:ind w:right="8"/>
            <w:jc w:val="both"/>
          </w:pPr>
        </w:pPrChange>
      </w:pPr>
      <w:del w:id="7653" w:author="Author" w:date="2015-07-30T15:37:00Z">
        <w:r w:rsidRPr="00B93DD0">
          <w:rPr>
            <w:rFonts w:ascii="Times New Roman" w:hAnsi="Times New Roman" w:cs="Times New Roman"/>
            <w:sz w:val="20"/>
            <w:szCs w:val="20"/>
          </w:rPr>
          <w:delText xml:space="preserve">10.b </w:delText>
        </w:r>
      </w:del>
      <w:r w:rsidR="006514D0">
        <w:rPr>
          <w:rFonts w:ascii="Times New Roman"/>
          <w:sz w:val="20"/>
          <w:rPrChange w:id="7654" w:author="Author" w:date="2015-07-30T15:37:00Z">
            <w:rPr>
              <w:rFonts w:ascii="Times New Roman" w:hAnsi="Times New Roman"/>
              <w:sz w:val="20"/>
            </w:rPr>
          </w:rPrChange>
        </w:rPr>
        <w:t>Encourage</w:t>
      </w:r>
      <w:r w:rsidR="006514D0">
        <w:rPr>
          <w:rFonts w:ascii="Times New Roman"/>
          <w:spacing w:val="15"/>
          <w:sz w:val="20"/>
          <w:rPrChange w:id="7655" w:author="Author" w:date="2015-07-30T15:37:00Z">
            <w:rPr>
              <w:rFonts w:ascii="Times New Roman" w:hAnsi="Times New Roman"/>
              <w:sz w:val="20"/>
            </w:rPr>
          </w:rPrChange>
        </w:rPr>
        <w:t xml:space="preserve"> </w:t>
      </w:r>
      <w:r w:rsidR="006514D0">
        <w:rPr>
          <w:rFonts w:ascii="Times New Roman"/>
          <w:sz w:val="20"/>
          <w:rPrChange w:id="7656" w:author="Author" w:date="2015-07-30T15:37:00Z">
            <w:rPr>
              <w:rFonts w:ascii="Times New Roman" w:hAnsi="Times New Roman"/>
              <w:sz w:val="20"/>
            </w:rPr>
          </w:rPrChange>
        </w:rPr>
        <w:t>official</w:t>
      </w:r>
      <w:r w:rsidR="006514D0">
        <w:rPr>
          <w:rFonts w:ascii="Times New Roman"/>
          <w:spacing w:val="15"/>
          <w:sz w:val="20"/>
          <w:rPrChange w:id="7657" w:author="Author" w:date="2015-07-30T15:37:00Z">
            <w:rPr>
              <w:rFonts w:ascii="Times New Roman" w:hAnsi="Times New Roman"/>
              <w:sz w:val="20"/>
            </w:rPr>
          </w:rPrChange>
        </w:rPr>
        <w:t xml:space="preserve"> </w:t>
      </w:r>
      <w:r w:rsidR="006514D0">
        <w:rPr>
          <w:rFonts w:ascii="Times New Roman"/>
          <w:sz w:val="20"/>
          <w:rPrChange w:id="7658" w:author="Author" w:date="2015-07-30T15:37:00Z">
            <w:rPr>
              <w:rFonts w:ascii="Times New Roman" w:hAnsi="Times New Roman"/>
              <w:sz w:val="20"/>
            </w:rPr>
          </w:rPrChange>
        </w:rPr>
        <w:t>development</w:t>
      </w:r>
      <w:r w:rsidR="006514D0">
        <w:rPr>
          <w:rFonts w:ascii="Times New Roman"/>
          <w:spacing w:val="15"/>
          <w:sz w:val="20"/>
          <w:rPrChange w:id="7659" w:author="Author" w:date="2015-07-30T15:37:00Z">
            <w:rPr>
              <w:rFonts w:ascii="Times New Roman" w:hAnsi="Times New Roman"/>
              <w:sz w:val="20"/>
            </w:rPr>
          </w:rPrChange>
        </w:rPr>
        <w:t xml:space="preserve"> </w:t>
      </w:r>
      <w:r w:rsidR="006514D0">
        <w:rPr>
          <w:rFonts w:ascii="Times New Roman"/>
          <w:sz w:val="20"/>
          <w:rPrChange w:id="7660" w:author="Author" w:date="2015-07-30T15:37:00Z">
            <w:rPr>
              <w:rFonts w:ascii="Times New Roman" w:hAnsi="Times New Roman"/>
              <w:sz w:val="20"/>
            </w:rPr>
          </w:rPrChange>
        </w:rPr>
        <w:t>assistance</w:t>
      </w:r>
      <w:r w:rsidR="006514D0">
        <w:rPr>
          <w:rFonts w:ascii="Times New Roman"/>
          <w:spacing w:val="15"/>
          <w:sz w:val="20"/>
          <w:rPrChange w:id="7661" w:author="Author" w:date="2015-07-30T15:37:00Z">
            <w:rPr>
              <w:rFonts w:ascii="Times New Roman" w:hAnsi="Times New Roman"/>
              <w:sz w:val="20"/>
            </w:rPr>
          </w:rPrChange>
        </w:rPr>
        <w:t xml:space="preserve"> </w:t>
      </w:r>
      <w:r w:rsidR="006514D0">
        <w:rPr>
          <w:rFonts w:ascii="Times New Roman"/>
          <w:sz w:val="20"/>
          <w:rPrChange w:id="7662" w:author="Author" w:date="2015-07-30T15:37:00Z">
            <w:rPr>
              <w:rFonts w:ascii="Times New Roman" w:hAnsi="Times New Roman"/>
              <w:sz w:val="20"/>
            </w:rPr>
          </w:rPrChange>
        </w:rPr>
        <w:t>and</w:t>
      </w:r>
      <w:r w:rsidR="006514D0">
        <w:rPr>
          <w:rFonts w:ascii="Times New Roman"/>
          <w:spacing w:val="16"/>
          <w:sz w:val="20"/>
          <w:rPrChange w:id="7663" w:author="Author" w:date="2015-07-30T15:37:00Z">
            <w:rPr>
              <w:rFonts w:ascii="Times New Roman" w:hAnsi="Times New Roman"/>
              <w:sz w:val="20"/>
            </w:rPr>
          </w:rPrChange>
        </w:rPr>
        <w:t xml:space="preserve"> </w:t>
      </w:r>
      <w:r w:rsidR="006514D0">
        <w:rPr>
          <w:rFonts w:ascii="Times New Roman"/>
          <w:sz w:val="20"/>
          <w:rPrChange w:id="7664" w:author="Author" w:date="2015-07-30T15:37:00Z">
            <w:rPr>
              <w:rFonts w:ascii="Times New Roman" w:hAnsi="Times New Roman"/>
              <w:sz w:val="20"/>
            </w:rPr>
          </w:rPrChange>
        </w:rPr>
        <w:t>financial</w:t>
      </w:r>
      <w:r w:rsidR="006514D0">
        <w:rPr>
          <w:rFonts w:ascii="Times New Roman"/>
          <w:spacing w:val="15"/>
          <w:sz w:val="20"/>
          <w:rPrChange w:id="7665" w:author="Author" w:date="2015-07-30T15:37:00Z">
            <w:rPr>
              <w:rFonts w:ascii="Times New Roman" w:hAnsi="Times New Roman"/>
              <w:sz w:val="20"/>
            </w:rPr>
          </w:rPrChange>
        </w:rPr>
        <w:t xml:space="preserve"> </w:t>
      </w:r>
      <w:r w:rsidR="006514D0">
        <w:rPr>
          <w:rFonts w:ascii="Times New Roman"/>
          <w:sz w:val="20"/>
          <w:rPrChange w:id="7666" w:author="Author" w:date="2015-07-30T15:37:00Z">
            <w:rPr>
              <w:rFonts w:ascii="Times New Roman" w:hAnsi="Times New Roman"/>
              <w:sz w:val="20"/>
            </w:rPr>
          </w:rPrChange>
        </w:rPr>
        <w:t>flows,</w:t>
      </w:r>
      <w:r w:rsidR="006514D0">
        <w:rPr>
          <w:rFonts w:ascii="Times New Roman"/>
          <w:spacing w:val="15"/>
          <w:sz w:val="20"/>
          <w:rPrChange w:id="7667" w:author="Author" w:date="2015-07-30T15:37:00Z">
            <w:rPr>
              <w:rFonts w:ascii="Times New Roman" w:hAnsi="Times New Roman"/>
              <w:sz w:val="20"/>
            </w:rPr>
          </w:rPrChange>
        </w:rPr>
        <w:t xml:space="preserve"> </w:t>
      </w:r>
      <w:r w:rsidR="006514D0">
        <w:rPr>
          <w:rFonts w:ascii="Times New Roman"/>
          <w:sz w:val="20"/>
          <w:rPrChange w:id="7668" w:author="Author" w:date="2015-07-30T15:37:00Z">
            <w:rPr>
              <w:rFonts w:ascii="Times New Roman" w:hAnsi="Times New Roman"/>
              <w:sz w:val="20"/>
            </w:rPr>
          </w:rPrChange>
        </w:rPr>
        <w:t>including</w:t>
      </w:r>
      <w:r w:rsidR="006514D0">
        <w:rPr>
          <w:rFonts w:ascii="Times New Roman"/>
          <w:spacing w:val="16"/>
          <w:sz w:val="20"/>
          <w:rPrChange w:id="7669" w:author="Author" w:date="2015-07-30T15:37:00Z">
            <w:rPr>
              <w:rFonts w:ascii="Times New Roman" w:hAnsi="Times New Roman"/>
              <w:sz w:val="20"/>
            </w:rPr>
          </w:rPrChange>
        </w:rPr>
        <w:t xml:space="preserve"> </w:t>
      </w:r>
      <w:r w:rsidR="006514D0">
        <w:rPr>
          <w:rFonts w:ascii="Times New Roman"/>
          <w:sz w:val="20"/>
          <w:rPrChange w:id="7670" w:author="Author" w:date="2015-07-30T15:37:00Z">
            <w:rPr>
              <w:rFonts w:ascii="Times New Roman" w:hAnsi="Times New Roman"/>
              <w:sz w:val="20"/>
            </w:rPr>
          </w:rPrChange>
        </w:rPr>
        <w:t>foreign</w:t>
      </w:r>
      <w:r w:rsidR="006514D0">
        <w:rPr>
          <w:rFonts w:ascii="Times New Roman"/>
          <w:spacing w:val="14"/>
          <w:sz w:val="20"/>
          <w:rPrChange w:id="7671" w:author="Author" w:date="2015-07-30T15:37:00Z">
            <w:rPr>
              <w:rFonts w:ascii="Times New Roman" w:hAnsi="Times New Roman"/>
              <w:sz w:val="20"/>
            </w:rPr>
          </w:rPrChange>
        </w:rPr>
        <w:t xml:space="preserve"> </w:t>
      </w:r>
      <w:r w:rsidR="006514D0">
        <w:rPr>
          <w:rFonts w:ascii="Times New Roman"/>
          <w:sz w:val="20"/>
          <w:rPrChange w:id="7672" w:author="Author" w:date="2015-07-30T15:37:00Z">
            <w:rPr>
              <w:rFonts w:ascii="Times New Roman" w:hAnsi="Times New Roman"/>
              <w:sz w:val="20"/>
            </w:rPr>
          </w:rPrChange>
        </w:rPr>
        <w:t>direct</w:t>
      </w:r>
      <w:r w:rsidR="006514D0">
        <w:rPr>
          <w:rFonts w:ascii="Times New Roman"/>
          <w:spacing w:val="15"/>
          <w:sz w:val="20"/>
          <w:rPrChange w:id="7673" w:author="Author" w:date="2015-07-30T15:37:00Z">
            <w:rPr>
              <w:rFonts w:ascii="Times New Roman" w:hAnsi="Times New Roman"/>
              <w:sz w:val="20"/>
            </w:rPr>
          </w:rPrChange>
        </w:rPr>
        <w:t xml:space="preserve"> </w:t>
      </w:r>
      <w:r w:rsidR="006514D0">
        <w:rPr>
          <w:rFonts w:ascii="Times New Roman"/>
          <w:sz w:val="20"/>
          <w:rPrChange w:id="7674" w:author="Author" w:date="2015-07-30T15:37:00Z">
            <w:rPr>
              <w:rFonts w:ascii="Times New Roman" w:hAnsi="Times New Roman"/>
              <w:sz w:val="20"/>
            </w:rPr>
          </w:rPrChange>
        </w:rPr>
        <w:t>investment,</w:t>
      </w:r>
      <w:r w:rsidR="006514D0">
        <w:rPr>
          <w:rFonts w:ascii="Times New Roman"/>
          <w:spacing w:val="15"/>
          <w:sz w:val="20"/>
          <w:rPrChange w:id="7675" w:author="Author" w:date="2015-07-30T15:37:00Z">
            <w:rPr>
              <w:rFonts w:ascii="Times New Roman" w:hAnsi="Times New Roman"/>
              <w:sz w:val="20"/>
            </w:rPr>
          </w:rPrChange>
        </w:rPr>
        <w:t xml:space="preserve"> </w:t>
      </w:r>
      <w:r w:rsidR="006514D0">
        <w:rPr>
          <w:rFonts w:ascii="Times New Roman"/>
          <w:sz w:val="20"/>
          <w:rPrChange w:id="7676" w:author="Author" w:date="2015-07-30T15:37:00Z">
            <w:rPr>
              <w:rFonts w:ascii="Times New Roman" w:hAnsi="Times New Roman"/>
              <w:sz w:val="20"/>
            </w:rPr>
          </w:rPrChange>
        </w:rPr>
        <w:t>to</w:t>
      </w:r>
      <w:r w:rsidR="006514D0">
        <w:rPr>
          <w:rFonts w:ascii="Times New Roman"/>
          <w:spacing w:val="16"/>
          <w:sz w:val="20"/>
          <w:rPrChange w:id="7677" w:author="Author" w:date="2015-07-30T15:37:00Z">
            <w:rPr>
              <w:rFonts w:ascii="Times New Roman" w:hAnsi="Times New Roman"/>
              <w:sz w:val="20"/>
            </w:rPr>
          </w:rPrChange>
        </w:rPr>
        <w:t xml:space="preserve"> </w:t>
      </w:r>
      <w:r w:rsidR="006514D0">
        <w:rPr>
          <w:rFonts w:ascii="Times New Roman"/>
          <w:sz w:val="20"/>
          <w:rPrChange w:id="7678" w:author="Author" w:date="2015-07-30T15:37:00Z">
            <w:rPr>
              <w:rFonts w:ascii="Times New Roman" w:hAnsi="Times New Roman"/>
              <w:sz w:val="20"/>
            </w:rPr>
          </w:rPrChange>
        </w:rPr>
        <w:t>States</w:t>
      </w:r>
      <w:r w:rsidR="006514D0">
        <w:rPr>
          <w:rFonts w:ascii="Times New Roman"/>
          <w:w w:val="99"/>
          <w:sz w:val="20"/>
          <w:rPrChange w:id="7679" w:author="Author" w:date="2015-07-30T15:37:00Z">
            <w:rPr>
              <w:rFonts w:ascii="Times New Roman" w:hAnsi="Times New Roman"/>
              <w:sz w:val="20"/>
            </w:rPr>
          </w:rPrChange>
        </w:rPr>
        <w:t xml:space="preserve"> </w:t>
      </w:r>
      <w:r w:rsidR="006514D0">
        <w:rPr>
          <w:rFonts w:ascii="Times New Roman"/>
          <w:sz w:val="20"/>
          <w:rPrChange w:id="7680" w:author="Author" w:date="2015-07-30T15:37:00Z">
            <w:rPr>
              <w:rFonts w:ascii="Times New Roman" w:hAnsi="Times New Roman"/>
              <w:sz w:val="20"/>
            </w:rPr>
          </w:rPrChange>
        </w:rPr>
        <w:t>where</w:t>
      </w:r>
      <w:r w:rsidR="006514D0">
        <w:rPr>
          <w:rFonts w:ascii="Times New Roman"/>
          <w:spacing w:val="12"/>
          <w:sz w:val="20"/>
          <w:rPrChange w:id="7681" w:author="Author" w:date="2015-07-30T15:37:00Z">
            <w:rPr>
              <w:rFonts w:ascii="Times New Roman" w:hAnsi="Times New Roman"/>
              <w:sz w:val="20"/>
            </w:rPr>
          </w:rPrChange>
        </w:rPr>
        <w:t xml:space="preserve"> </w:t>
      </w:r>
      <w:r w:rsidR="006514D0">
        <w:rPr>
          <w:rFonts w:ascii="Times New Roman"/>
          <w:sz w:val="20"/>
          <w:rPrChange w:id="7682" w:author="Author" w:date="2015-07-30T15:37:00Z">
            <w:rPr>
              <w:rFonts w:ascii="Times New Roman" w:hAnsi="Times New Roman"/>
              <w:sz w:val="20"/>
            </w:rPr>
          </w:rPrChange>
        </w:rPr>
        <w:t>the</w:t>
      </w:r>
      <w:r w:rsidR="006514D0">
        <w:rPr>
          <w:rFonts w:ascii="Times New Roman"/>
          <w:spacing w:val="14"/>
          <w:sz w:val="20"/>
          <w:rPrChange w:id="7683" w:author="Author" w:date="2015-07-30T15:37:00Z">
            <w:rPr>
              <w:rFonts w:ascii="Times New Roman" w:hAnsi="Times New Roman"/>
              <w:sz w:val="20"/>
            </w:rPr>
          </w:rPrChange>
        </w:rPr>
        <w:t xml:space="preserve"> </w:t>
      </w:r>
      <w:r w:rsidR="006514D0">
        <w:rPr>
          <w:rFonts w:ascii="Times New Roman"/>
          <w:sz w:val="20"/>
          <w:rPrChange w:id="7684" w:author="Author" w:date="2015-07-30T15:37:00Z">
            <w:rPr>
              <w:rFonts w:ascii="Times New Roman" w:hAnsi="Times New Roman"/>
              <w:sz w:val="20"/>
            </w:rPr>
          </w:rPrChange>
        </w:rPr>
        <w:t>need</w:t>
      </w:r>
      <w:r w:rsidR="006514D0">
        <w:rPr>
          <w:rFonts w:ascii="Times New Roman"/>
          <w:spacing w:val="12"/>
          <w:sz w:val="20"/>
          <w:rPrChange w:id="7685" w:author="Author" w:date="2015-07-30T15:37:00Z">
            <w:rPr>
              <w:rFonts w:ascii="Times New Roman" w:hAnsi="Times New Roman"/>
              <w:sz w:val="20"/>
            </w:rPr>
          </w:rPrChange>
        </w:rPr>
        <w:t xml:space="preserve"> </w:t>
      </w:r>
      <w:r w:rsidR="006514D0">
        <w:rPr>
          <w:rFonts w:ascii="Times New Roman"/>
          <w:sz w:val="20"/>
          <w:rPrChange w:id="7686" w:author="Author" w:date="2015-07-30T15:37:00Z">
            <w:rPr>
              <w:rFonts w:ascii="Times New Roman" w:hAnsi="Times New Roman"/>
              <w:sz w:val="20"/>
            </w:rPr>
          </w:rPrChange>
        </w:rPr>
        <w:t>is</w:t>
      </w:r>
      <w:r w:rsidR="006514D0">
        <w:rPr>
          <w:rFonts w:ascii="Times New Roman"/>
          <w:spacing w:val="13"/>
          <w:sz w:val="20"/>
          <w:rPrChange w:id="7687" w:author="Author" w:date="2015-07-30T15:37:00Z">
            <w:rPr>
              <w:rFonts w:ascii="Times New Roman" w:hAnsi="Times New Roman"/>
              <w:sz w:val="20"/>
            </w:rPr>
          </w:rPrChange>
        </w:rPr>
        <w:t xml:space="preserve"> </w:t>
      </w:r>
      <w:r w:rsidR="006514D0">
        <w:rPr>
          <w:rFonts w:ascii="Times New Roman"/>
          <w:sz w:val="20"/>
          <w:rPrChange w:id="7688" w:author="Author" w:date="2015-07-30T15:37:00Z">
            <w:rPr>
              <w:rFonts w:ascii="Times New Roman" w:hAnsi="Times New Roman"/>
              <w:sz w:val="20"/>
            </w:rPr>
          </w:rPrChange>
        </w:rPr>
        <w:t>greatest,</w:t>
      </w:r>
      <w:r w:rsidR="006514D0">
        <w:rPr>
          <w:rFonts w:ascii="Times New Roman"/>
          <w:spacing w:val="14"/>
          <w:sz w:val="20"/>
          <w:rPrChange w:id="7689" w:author="Author" w:date="2015-07-30T15:37:00Z">
            <w:rPr>
              <w:rFonts w:ascii="Times New Roman" w:hAnsi="Times New Roman"/>
              <w:sz w:val="20"/>
            </w:rPr>
          </w:rPrChange>
        </w:rPr>
        <w:t xml:space="preserve"> </w:t>
      </w:r>
      <w:r w:rsidR="006514D0">
        <w:rPr>
          <w:rFonts w:ascii="Times New Roman"/>
          <w:sz w:val="20"/>
          <w:rPrChange w:id="7690" w:author="Author" w:date="2015-07-30T15:37:00Z">
            <w:rPr>
              <w:rFonts w:ascii="Times New Roman" w:hAnsi="Times New Roman"/>
              <w:sz w:val="20"/>
            </w:rPr>
          </w:rPrChange>
        </w:rPr>
        <w:t>in</w:t>
      </w:r>
      <w:r w:rsidR="006514D0">
        <w:rPr>
          <w:rFonts w:ascii="Times New Roman"/>
          <w:spacing w:val="12"/>
          <w:sz w:val="20"/>
          <w:rPrChange w:id="7691" w:author="Author" w:date="2015-07-30T15:37:00Z">
            <w:rPr>
              <w:rFonts w:ascii="Times New Roman" w:hAnsi="Times New Roman"/>
              <w:sz w:val="20"/>
            </w:rPr>
          </w:rPrChange>
        </w:rPr>
        <w:t xml:space="preserve"> </w:t>
      </w:r>
      <w:r w:rsidR="006514D0">
        <w:rPr>
          <w:rFonts w:ascii="Times New Roman"/>
          <w:sz w:val="20"/>
          <w:rPrChange w:id="7692" w:author="Author" w:date="2015-07-30T15:37:00Z">
            <w:rPr>
              <w:rFonts w:ascii="Times New Roman" w:hAnsi="Times New Roman"/>
              <w:sz w:val="20"/>
            </w:rPr>
          </w:rPrChange>
        </w:rPr>
        <w:t>particular</w:t>
      </w:r>
      <w:r w:rsidR="006514D0">
        <w:rPr>
          <w:rFonts w:ascii="Times New Roman"/>
          <w:spacing w:val="12"/>
          <w:sz w:val="20"/>
          <w:rPrChange w:id="7693" w:author="Author" w:date="2015-07-30T15:37:00Z">
            <w:rPr>
              <w:rFonts w:ascii="Times New Roman" w:hAnsi="Times New Roman"/>
              <w:sz w:val="20"/>
            </w:rPr>
          </w:rPrChange>
        </w:rPr>
        <w:t xml:space="preserve"> </w:t>
      </w:r>
      <w:r w:rsidR="006514D0">
        <w:rPr>
          <w:rFonts w:ascii="Times New Roman"/>
          <w:sz w:val="20"/>
          <w:rPrChange w:id="7694" w:author="Author" w:date="2015-07-30T15:37:00Z">
            <w:rPr>
              <w:rFonts w:ascii="Times New Roman" w:hAnsi="Times New Roman"/>
              <w:sz w:val="20"/>
            </w:rPr>
          </w:rPrChange>
        </w:rPr>
        <w:t>least</w:t>
      </w:r>
      <w:r w:rsidR="006514D0">
        <w:rPr>
          <w:rFonts w:ascii="Times New Roman"/>
          <w:spacing w:val="12"/>
          <w:sz w:val="20"/>
          <w:rPrChange w:id="7695" w:author="Author" w:date="2015-07-30T15:37:00Z">
            <w:rPr>
              <w:rFonts w:ascii="Times New Roman" w:hAnsi="Times New Roman"/>
              <w:sz w:val="20"/>
            </w:rPr>
          </w:rPrChange>
        </w:rPr>
        <w:t xml:space="preserve"> </w:t>
      </w:r>
      <w:r w:rsidR="006514D0">
        <w:rPr>
          <w:rFonts w:ascii="Times New Roman"/>
          <w:sz w:val="20"/>
          <w:rPrChange w:id="7696" w:author="Author" w:date="2015-07-30T15:37:00Z">
            <w:rPr>
              <w:rFonts w:ascii="Times New Roman" w:hAnsi="Times New Roman"/>
              <w:sz w:val="20"/>
            </w:rPr>
          </w:rPrChange>
        </w:rPr>
        <w:t>developed</w:t>
      </w:r>
      <w:r w:rsidR="006514D0">
        <w:rPr>
          <w:rFonts w:ascii="Times New Roman"/>
          <w:spacing w:val="12"/>
          <w:sz w:val="20"/>
          <w:rPrChange w:id="7697" w:author="Author" w:date="2015-07-30T15:37:00Z">
            <w:rPr>
              <w:rFonts w:ascii="Times New Roman" w:hAnsi="Times New Roman"/>
              <w:sz w:val="20"/>
            </w:rPr>
          </w:rPrChange>
        </w:rPr>
        <w:t xml:space="preserve"> </w:t>
      </w:r>
      <w:r w:rsidR="006514D0">
        <w:rPr>
          <w:rFonts w:ascii="Times New Roman"/>
          <w:sz w:val="20"/>
          <w:rPrChange w:id="7698" w:author="Author" w:date="2015-07-30T15:37:00Z">
            <w:rPr>
              <w:rFonts w:ascii="Times New Roman" w:hAnsi="Times New Roman"/>
              <w:sz w:val="20"/>
            </w:rPr>
          </w:rPrChange>
        </w:rPr>
        <w:t>countries,</w:t>
      </w:r>
      <w:r w:rsidR="006514D0">
        <w:rPr>
          <w:rFonts w:ascii="Times New Roman"/>
          <w:spacing w:val="14"/>
          <w:sz w:val="20"/>
          <w:rPrChange w:id="7699" w:author="Author" w:date="2015-07-30T15:37:00Z">
            <w:rPr>
              <w:rFonts w:ascii="Times New Roman" w:hAnsi="Times New Roman"/>
              <w:sz w:val="20"/>
            </w:rPr>
          </w:rPrChange>
        </w:rPr>
        <w:t xml:space="preserve"> </w:t>
      </w:r>
      <w:r w:rsidR="006514D0">
        <w:rPr>
          <w:rFonts w:ascii="Times New Roman"/>
          <w:sz w:val="20"/>
          <w:rPrChange w:id="7700" w:author="Author" w:date="2015-07-30T15:37:00Z">
            <w:rPr>
              <w:rFonts w:ascii="Times New Roman" w:hAnsi="Times New Roman"/>
              <w:sz w:val="20"/>
            </w:rPr>
          </w:rPrChange>
        </w:rPr>
        <w:t>African</w:t>
      </w:r>
      <w:r w:rsidR="006514D0">
        <w:rPr>
          <w:rFonts w:ascii="Times New Roman"/>
          <w:spacing w:val="11"/>
          <w:sz w:val="20"/>
          <w:rPrChange w:id="7701" w:author="Author" w:date="2015-07-30T15:37:00Z">
            <w:rPr>
              <w:rFonts w:ascii="Times New Roman" w:hAnsi="Times New Roman"/>
              <w:sz w:val="20"/>
            </w:rPr>
          </w:rPrChange>
        </w:rPr>
        <w:t xml:space="preserve"> </w:t>
      </w:r>
      <w:r w:rsidR="006514D0">
        <w:rPr>
          <w:rFonts w:ascii="Times New Roman"/>
          <w:sz w:val="20"/>
          <w:rPrChange w:id="7702" w:author="Author" w:date="2015-07-30T15:37:00Z">
            <w:rPr>
              <w:rFonts w:ascii="Times New Roman" w:hAnsi="Times New Roman"/>
              <w:sz w:val="20"/>
            </w:rPr>
          </w:rPrChange>
        </w:rPr>
        <w:t>countries,</w:t>
      </w:r>
      <w:r w:rsidR="006514D0">
        <w:rPr>
          <w:rFonts w:ascii="Times New Roman"/>
          <w:spacing w:val="12"/>
          <w:sz w:val="20"/>
          <w:rPrChange w:id="7703" w:author="Author" w:date="2015-07-30T15:37:00Z">
            <w:rPr>
              <w:rFonts w:ascii="Times New Roman" w:hAnsi="Times New Roman"/>
              <w:sz w:val="20"/>
            </w:rPr>
          </w:rPrChange>
        </w:rPr>
        <w:t xml:space="preserve"> </w:t>
      </w:r>
      <w:r w:rsidR="006514D0">
        <w:rPr>
          <w:rFonts w:ascii="Times New Roman"/>
          <w:sz w:val="20"/>
          <w:rPrChange w:id="7704" w:author="Author" w:date="2015-07-30T15:37:00Z">
            <w:rPr>
              <w:rFonts w:ascii="Times New Roman" w:hAnsi="Times New Roman"/>
              <w:sz w:val="20"/>
            </w:rPr>
          </w:rPrChange>
        </w:rPr>
        <w:t>small</w:t>
      </w:r>
      <w:r w:rsidR="006514D0">
        <w:rPr>
          <w:rFonts w:ascii="Times New Roman"/>
          <w:spacing w:val="12"/>
          <w:sz w:val="20"/>
          <w:rPrChange w:id="7705" w:author="Author" w:date="2015-07-30T15:37:00Z">
            <w:rPr>
              <w:rFonts w:ascii="Times New Roman" w:hAnsi="Times New Roman"/>
              <w:sz w:val="20"/>
            </w:rPr>
          </w:rPrChange>
        </w:rPr>
        <w:t xml:space="preserve"> </w:t>
      </w:r>
      <w:r w:rsidR="006514D0">
        <w:rPr>
          <w:rFonts w:ascii="Times New Roman"/>
          <w:sz w:val="20"/>
          <w:rPrChange w:id="7706" w:author="Author" w:date="2015-07-30T15:37:00Z">
            <w:rPr>
              <w:rFonts w:ascii="Times New Roman" w:hAnsi="Times New Roman"/>
              <w:sz w:val="20"/>
            </w:rPr>
          </w:rPrChange>
        </w:rPr>
        <w:t>island</w:t>
      </w:r>
      <w:r w:rsidR="006514D0">
        <w:rPr>
          <w:rFonts w:ascii="Times New Roman"/>
          <w:spacing w:val="12"/>
          <w:sz w:val="20"/>
          <w:rPrChange w:id="7707" w:author="Author" w:date="2015-07-30T15:37:00Z">
            <w:rPr>
              <w:rFonts w:ascii="Times New Roman" w:hAnsi="Times New Roman"/>
              <w:sz w:val="20"/>
            </w:rPr>
          </w:rPrChange>
        </w:rPr>
        <w:t xml:space="preserve"> </w:t>
      </w:r>
      <w:r w:rsidR="006514D0">
        <w:rPr>
          <w:rFonts w:ascii="Times New Roman"/>
          <w:sz w:val="20"/>
          <w:rPrChange w:id="7708" w:author="Author" w:date="2015-07-30T15:37:00Z">
            <w:rPr>
              <w:rFonts w:ascii="Times New Roman" w:hAnsi="Times New Roman"/>
              <w:sz w:val="20"/>
            </w:rPr>
          </w:rPrChange>
        </w:rPr>
        <w:t>developing</w:t>
      </w:r>
      <w:r w:rsidR="006514D0">
        <w:rPr>
          <w:rFonts w:ascii="Times New Roman"/>
          <w:w w:val="99"/>
          <w:sz w:val="20"/>
          <w:rPrChange w:id="7709" w:author="Author" w:date="2015-07-30T15:37:00Z">
            <w:rPr>
              <w:rFonts w:ascii="Times New Roman" w:hAnsi="Times New Roman"/>
              <w:sz w:val="20"/>
            </w:rPr>
          </w:rPrChange>
        </w:rPr>
        <w:t xml:space="preserve"> </w:t>
      </w:r>
      <w:r w:rsidR="006514D0">
        <w:rPr>
          <w:rFonts w:ascii="Times New Roman"/>
          <w:sz w:val="20"/>
          <w:rPrChange w:id="7710" w:author="Author" w:date="2015-07-30T15:37:00Z">
            <w:rPr>
              <w:rFonts w:ascii="Times New Roman" w:hAnsi="Times New Roman"/>
              <w:sz w:val="20"/>
            </w:rPr>
          </w:rPrChange>
        </w:rPr>
        <w:t>States and landlocked developing countries, in accordance with their national plans and</w:t>
      </w:r>
      <w:r w:rsidR="006514D0">
        <w:rPr>
          <w:rFonts w:ascii="Times New Roman"/>
          <w:spacing w:val="-15"/>
          <w:sz w:val="20"/>
          <w:rPrChange w:id="7711" w:author="Author" w:date="2015-07-30T15:37:00Z">
            <w:rPr>
              <w:rFonts w:ascii="Times New Roman" w:hAnsi="Times New Roman"/>
              <w:sz w:val="20"/>
            </w:rPr>
          </w:rPrChange>
        </w:rPr>
        <w:t xml:space="preserve"> </w:t>
      </w:r>
      <w:r w:rsidR="006514D0">
        <w:rPr>
          <w:rFonts w:ascii="Times New Roman"/>
          <w:sz w:val="20"/>
          <w:rPrChange w:id="7712" w:author="Author" w:date="2015-07-30T15:37:00Z">
            <w:rPr>
              <w:rFonts w:ascii="Times New Roman" w:hAnsi="Times New Roman"/>
              <w:sz w:val="20"/>
            </w:rPr>
          </w:rPrChange>
        </w:rPr>
        <w:t>programmes</w:t>
      </w:r>
      <w:del w:id="7713" w:author="Author" w:date="2015-07-30T15:37:00Z">
        <w:r w:rsidRPr="00B93DD0">
          <w:rPr>
            <w:rFonts w:ascii="Times New Roman" w:hAnsi="Times New Roman" w:cs="Times New Roman"/>
            <w:sz w:val="20"/>
            <w:szCs w:val="20"/>
          </w:rPr>
          <w:delText xml:space="preserve">  </w:delText>
        </w:r>
      </w:del>
    </w:p>
    <w:p w14:paraId="403F5161" w14:textId="3F18EC5B" w:rsidR="00804791" w:rsidRDefault="00B93DD0">
      <w:pPr>
        <w:pStyle w:val="ListParagraph"/>
        <w:numPr>
          <w:ilvl w:val="1"/>
          <w:numId w:val="15"/>
        </w:numPr>
        <w:tabs>
          <w:tab w:val="left" w:pos="508"/>
        </w:tabs>
        <w:spacing w:before="165" w:line="256" w:lineRule="auto"/>
        <w:ind w:right="118" w:hanging="427"/>
        <w:jc w:val="both"/>
        <w:rPr>
          <w:rFonts w:ascii="Times New Roman" w:eastAsia="Times New Roman" w:hAnsi="Times New Roman" w:cs="Times New Roman"/>
          <w:sz w:val="20"/>
          <w:szCs w:val="20"/>
        </w:rPr>
        <w:pPrChange w:id="7714" w:author="Author" w:date="2015-07-30T15:37:00Z">
          <w:pPr>
            <w:spacing w:after="24"/>
            <w:ind w:right="8"/>
            <w:jc w:val="both"/>
          </w:pPr>
        </w:pPrChange>
      </w:pPr>
      <w:del w:id="7715" w:author="Author" w:date="2015-07-30T15:37:00Z">
        <w:r w:rsidRPr="00B93DD0">
          <w:rPr>
            <w:rFonts w:ascii="Times New Roman" w:hAnsi="Times New Roman" w:cs="Times New Roman"/>
            <w:sz w:val="20"/>
            <w:szCs w:val="20"/>
          </w:rPr>
          <w:delText xml:space="preserve">10.c </w:delText>
        </w:r>
      </w:del>
      <w:r w:rsidR="006514D0">
        <w:rPr>
          <w:rFonts w:ascii="Times New Roman"/>
          <w:sz w:val="20"/>
          <w:rPrChange w:id="7716" w:author="Author" w:date="2015-07-30T15:37:00Z">
            <w:rPr>
              <w:rFonts w:ascii="Times New Roman" w:hAnsi="Times New Roman"/>
              <w:sz w:val="20"/>
            </w:rPr>
          </w:rPrChange>
        </w:rPr>
        <w:t>By</w:t>
      </w:r>
      <w:r w:rsidR="006514D0">
        <w:rPr>
          <w:rFonts w:ascii="Times New Roman"/>
          <w:spacing w:val="11"/>
          <w:sz w:val="20"/>
          <w:rPrChange w:id="7717" w:author="Author" w:date="2015-07-30T15:37:00Z">
            <w:rPr>
              <w:rFonts w:ascii="Times New Roman" w:hAnsi="Times New Roman"/>
              <w:sz w:val="20"/>
            </w:rPr>
          </w:rPrChange>
        </w:rPr>
        <w:t xml:space="preserve"> </w:t>
      </w:r>
      <w:r w:rsidR="006514D0">
        <w:rPr>
          <w:rFonts w:ascii="Times New Roman"/>
          <w:sz w:val="20"/>
          <w:rPrChange w:id="7718" w:author="Author" w:date="2015-07-30T15:37:00Z">
            <w:rPr>
              <w:rFonts w:ascii="Times New Roman" w:hAnsi="Times New Roman"/>
              <w:sz w:val="20"/>
            </w:rPr>
          </w:rPrChange>
        </w:rPr>
        <w:t>2030,</w:t>
      </w:r>
      <w:r w:rsidR="006514D0">
        <w:rPr>
          <w:rFonts w:ascii="Times New Roman"/>
          <w:spacing w:val="14"/>
          <w:sz w:val="20"/>
          <w:rPrChange w:id="7719" w:author="Author" w:date="2015-07-30T15:37:00Z">
            <w:rPr>
              <w:rFonts w:ascii="Times New Roman" w:hAnsi="Times New Roman"/>
              <w:sz w:val="20"/>
            </w:rPr>
          </w:rPrChange>
        </w:rPr>
        <w:t xml:space="preserve"> </w:t>
      </w:r>
      <w:r w:rsidR="006514D0">
        <w:rPr>
          <w:rFonts w:ascii="Times New Roman"/>
          <w:sz w:val="20"/>
          <w:rPrChange w:id="7720" w:author="Author" w:date="2015-07-30T15:37:00Z">
            <w:rPr>
              <w:rFonts w:ascii="Times New Roman" w:hAnsi="Times New Roman"/>
              <w:sz w:val="20"/>
            </w:rPr>
          </w:rPrChange>
        </w:rPr>
        <w:t>reduce</w:t>
      </w:r>
      <w:r w:rsidR="006514D0">
        <w:rPr>
          <w:rFonts w:ascii="Times New Roman"/>
          <w:spacing w:val="14"/>
          <w:sz w:val="20"/>
          <w:rPrChange w:id="7721" w:author="Author" w:date="2015-07-30T15:37:00Z">
            <w:rPr>
              <w:rFonts w:ascii="Times New Roman" w:hAnsi="Times New Roman"/>
              <w:sz w:val="20"/>
            </w:rPr>
          </w:rPrChange>
        </w:rPr>
        <w:t xml:space="preserve"> </w:t>
      </w:r>
      <w:r w:rsidR="006514D0">
        <w:rPr>
          <w:rFonts w:ascii="Times New Roman"/>
          <w:sz w:val="20"/>
          <w:rPrChange w:id="7722" w:author="Author" w:date="2015-07-30T15:37:00Z">
            <w:rPr>
              <w:rFonts w:ascii="Times New Roman" w:hAnsi="Times New Roman"/>
              <w:sz w:val="20"/>
            </w:rPr>
          </w:rPrChange>
        </w:rPr>
        <w:t>to</w:t>
      </w:r>
      <w:r w:rsidR="006514D0">
        <w:rPr>
          <w:rFonts w:ascii="Times New Roman"/>
          <w:spacing w:val="14"/>
          <w:sz w:val="20"/>
          <w:rPrChange w:id="7723" w:author="Author" w:date="2015-07-30T15:37:00Z">
            <w:rPr>
              <w:rFonts w:ascii="Times New Roman" w:hAnsi="Times New Roman"/>
              <w:sz w:val="20"/>
            </w:rPr>
          </w:rPrChange>
        </w:rPr>
        <w:t xml:space="preserve"> </w:t>
      </w:r>
      <w:r w:rsidR="006514D0">
        <w:rPr>
          <w:rFonts w:ascii="Times New Roman"/>
          <w:sz w:val="20"/>
          <w:rPrChange w:id="7724" w:author="Author" w:date="2015-07-30T15:37:00Z">
            <w:rPr>
              <w:rFonts w:ascii="Times New Roman" w:hAnsi="Times New Roman"/>
              <w:sz w:val="20"/>
            </w:rPr>
          </w:rPrChange>
        </w:rPr>
        <w:t>less</w:t>
      </w:r>
      <w:r w:rsidR="006514D0">
        <w:rPr>
          <w:rFonts w:ascii="Times New Roman"/>
          <w:spacing w:val="11"/>
          <w:sz w:val="20"/>
          <w:rPrChange w:id="7725" w:author="Author" w:date="2015-07-30T15:37:00Z">
            <w:rPr>
              <w:rFonts w:ascii="Times New Roman" w:hAnsi="Times New Roman"/>
              <w:sz w:val="20"/>
            </w:rPr>
          </w:rPrChange>
        </w:rPr>
        <w:t xml:space="preserve"> </w:t>
      </w:r>
      <w:r w:rsidR="006514D0">
        <w:rPr>
          <w:rFonts w:ascii="Times New Roman"/>
          <w:sz w:val="20"/>
          <w:rPrChange w:id="7726" w:author="Author" w:date="2015-07-30T15:37:00Z">
            <w:rPr>
              <w:rFonts w:ascii="Times New Roman" w:hAnsi="Times New Roman"/>
              <w:sz w:val="20"/>
            </w:rPr>
          </w:rPrChange>
        </w:rPr>
        <w:t>than</w:t>
      </w:r>
      <w:r w:rsidR="006514D0">
        <w:rPr>
          <w:rFonts w:ascii="Times New Roman"/>
          <w:spacing w:val="13"/>
          <w:sz w:val="20"/>
          <w:rPrChange w:id="7727" w:author="Author" w:date="2015-07-30T15:37:00Z">
            <w:rPr>
              <w:rFonts w:ascii="Times New Roman" w:hAnsi="Times New Roman"/>
              <w:sz w:val="20"/>
            </w:rPr>
          </w:rPrChange>
        </w:rPr>
        <w:t xml:space="preserve"> </w:t>
      </w:r>
      <w:r w:rsidR="006514D0">
        <w:rPr>
          <w:rFonts w:ascii="Times New Roman"/>
          <w:sz w:val="20"/>
          <w:rPrChange w:id="7728" w:author="Author" w:date="2015-07-30T15:37:00Z">
            <w:rPr>
              <w:rFonts w:ascii="Times New Roman" w:hAnsi="Times New Roman"/>
              <w:sz w:val="20"/>
            </w:rPr>
          </w:rPrChange>
        </w:rPr>
        <w:t>3</w:t>
      </w:r>
      <w:r w:rsidR="006514D0">
        <w:rPr>
          <w:rFonts w:ascii="Times New Roman"/>
          <w:spacing w:val="14"/>
          <w:sz w:val="20"/>
          <w:rPrChange w:id="7729" w:author="Author" w:date="2015-07-30T15:37:00Z">
            <w:rPr>
              <w:rFonts w:ascii="Times New Roman" w:hAnsi="Times New Roman"/>
              <w:sz w:val="20"/>
            </w:rPr>
          </w:rPrChange>
        </w:rPr>
        <w:t xml:space="preserve"> </w:t>
      </w:r>
      <w:r w:rsidR="006514D0">
        <w:rPr>
          <w:rFonts w:ascii="Times New Roman"/>
          <w:sz w:val="20"/>
          <w:rPrChange w:id="7730" w:author="Author" w:date="2015-07-30T15:37:00Z">
            <w:rPr>
              <w:rFonts w:ascii="Times New Roman" w:hAnsi="Times New Roman"/>
              <w:sz w:val="20"/>
            </w:rPr>
          </w:rPrChange>
        </w:rPr>
        <w:t>per</w:t>
      </w:r>
      <w:r w:rsidR="006514D0">
        <w:rPr>
          <w:rFonts w:ascii="Times New Roman"/>
          <w:spacing w:val="14"/>
          <w:sz w:val="20"/>
          <w:rPrChange w:id="7731" w:author="Author" w:date="2015-07-30T15:37:00Z">
            <w:rPr>
              <w:rFonts w:ascii="Times New Roman" w:hAnsi="Times New Roman"/>
              <w:sz w:val="20"/>
            </w:rPr>
          </w:rPrChange>
        </w:rPr>
        <w:t xml:space="preserve"> </w:t>
      </w:r>
      <w:r w:rsidR="006514D0">
        <w:rPr>
          <w:rFonts w:ascii="Times New Roman"/>
          <w:sz w:val="20"/>
          <w:rPrChange w:id="7732" w:author="Author" w:date="2015-07-30T15:37:00Z">
            <w:rPr>
              <w:rFonts w:ascii="Times New Roman" w:hAnsi="Times New Roman"/>
              <w:sz w:val="20"/>
            </w:rPr>
          </w:rPrChange>
        </w:rPr>
        <w:t>cent</w:t>
      </w:r>
      <w:r w:rsidR="006514D0">
        <w:rPr>
          <w:rFonts w:ascii="Times New Roman"/>
          <w:spacing w:val="13"/>
          <w:sz w:val="20"/>
          <w:rPrChange w:id="7733" w:author="Author" w:date="2015-07-30T15:37:00Z">
            <w:rPr>
              <w:rFonts w:ascii="Times New Roman" w:hAnsi="Times New Roman"/>
              <w:sz w:val="20"/>
            </w:rPr>
          </w:rPrChange>
        </w:rPr>
        <w:t xml:space="preserve"> </w:t>
      </w:r>
      <w:r w:rsidR="006514D0">
        <w:rPr>
          <w:rFonts w:ascii="Times New Roman"/>
          <w:sz w:val="20"/>
          <w:rPrChange w:id="7734" w:author="Author" w:date="2015-07-30T15:37:00Z">
            <w:rPr>
              <w:rFonts w:ascii="Times New Roman" w:hAnsi="Times New Roman"/>
              <w:sz w:val="20"/>
            </w:rPr>
          </w:rPrChange>
        </w:rPr>
        <w:t>the</w:t>
      </w:r>
      <w:r w:rsidR="006514D0">
        <w:rPr>
          <w:rFonts w:ascii="Times New Roman"/>
          <w:spacing w:val="14"/>
          <w:sz w:val="20"/>
          <w:rPrChange w:id="7735" w:author="Author" w:date="2015-07-30T15:37:00Z">
            <w:rPr>
              <w:rFonts w:ascii="Times New Roman" w:hAnsi="Times New Roman"/>
              <w:sz w:val="20"/>
            </w:rPr>
          </w:rPrChange>
        </w:rPr>
        <w:t xml:space="preserve"> </w:t>
      </w:r>
      <w:r w:rsidR="006514D0">
        <w:rPr>
          <w:rFonts w:ascii="Times New Roman"/>
          <w:sz w:val="20"/>
          <w:rPrChange w:id="7736" w:author="Author" w:date="2015-07-30T15:37:00Z">
            <w:rPr>
              <w:rFonts w:ascii="Times New Roman" w:hAnsi="Times New Roman"/>
              <w:sz w:val="20"/>
            </w:rPr>
          </w:rPrChange>
        </w:rPr>
        <w:t>transaction</w:t>
      </w:r>
      <w:r w:rsidR="006514D0">
        <w:rPr>
          <w:rFonts w:ascii="Times New Roman"/>
          <w:spacing w:val="12"/>
          <w:sz w:val="20"/>
          <w:rPrChange w:id="7737" w:author="Author" w:date="2015-07-30T15:37:00Z">
            <w:rPr>
              <w:rFonts w:ascii="Times New Roman" w:hAnsi="Times New Roman"/>
              <w:sz w:val="20"/>
            </w:rPr>
          </w:rPrChange>
        </w:rPr>
        <w:t xml:space="preserve"> </w:t>
      </w:r>
      <w:r w:rsidR="006514D0">
        <w:rPr>
          <w:rFonts w:ascii="Times New Roman"/>
          <w:sz w:val="20"/>
          <w:rPrChange w:id="7738" w:author="Author" w:date="2015-07-30T15:37:00Z">
            <w:rPr>
              <w:rFonts w:ascii="Times New Roman" w:hAnsi="Times New Roman"/>
              <w:sz w:val="20"/>
            </w:rPr>
          </w:rPrChange>
        </w:rPr>
        <w:t>costs</w:t>
      </w:r>
      <w:r w:rsidR="006514D0">
        <w:rPr>
          <w:rFonts w:ascii="Times New Roman"/>
          <w:spacing w:val="13"/>
          <w:sz w:val="20"/>
          <w:rPrChange w:id="7739" w:author="Author" w:date="2015-07-30T15:37:00Z">
            <w:rPr>
              <w:rFonts w:ascii="Times New Roman" w:hAnsi="Times New Roman"/>
              <w:sz w:val="20"/>
            </w:rPr>
          </w:rPrChange>
        </w:rPr>
        <w:t xml:space="preserve"> </w:t>
      </w:r>
      <w:r w:rsidR="006514D0">
        <w:rPr>
          <w:rFonts w:ascii="Times New Roman"/>
          <w:sz w:val="20"/>
          <w:rPrChange w:id="7740" w:author="Author" w:date="2015-07-30T15:37:00Z">
            <w:rPr>
              <w:rFonts w:ascii="Times New Roman" w:hAnsi="Times New Roman"/>
              <w:sz w:val="20"/>
            </w:rPr>
          </w:rPrChange>
        </w:rPr>
        <w:t>of</w:t>
      </w:r>
      <w:r w:rsidR="006514D0">
        <w:rPr>
          <w:rFonts w:ascii="Times New Roman"/>
          <w:spacing w:val="14"/>
          <w:sz w:val="20"/>
          <w:rPrChange w:id="7741" w:author="Author" w:date="2015-07-30T15:37:00Z">
            <w:rPr>
              <w:rFonts w:ascii="Times New Roman" w:hAnsi="Times New Roman"/>
              <w:sz w:val="20"/>
            </w:rPr>
          </w:rPrChange>
        </w:rPr>
        <w:t xml:space="preserve"> </w:t>
      </w:r>
      <w:r w:rsidR="006514D0">
        <w:rPr>
          <w:rFonts w:ascii="Times New Roman"/>
          <w:sz w:val="20"/>
          <w:rPrChange w:id="7742" w:author="Author" w:date="2015-07-30T15:37:00Z">
            <w:rPr>
              <w:rFonts w:ascii="Times New Roman" w:hAnsi="Times New Roman"/>
              <w:sz w:val="20"/>
            </w:rPr>
          </w:rPrChange>
        </w:rPr>
        <w:t>migrant</w:t>
      </w:r>
      <w:r w:rsidR="006514D0">
        <w:rPr>
          <w:rFonts w:ascii="Times New Roman"/>
          <w:spacing w:val="13"/>
          <w:sz w:val="20"/>
          <w:rPrChange w:id="7743" w:author="Author" w:date="2015-07-30T15:37:00Z">
            <w:rPr>
              <w:rFonts w:ascii="Times New Roman" w:hAnsi="Times New Roman"/>
              <w:sz w:val="20"/>
            </w:rPr>
          </w:rPrChange>
        </w:rPr>
        <w:t xml:space="preserve"> </w:t>
      </w:r>
      <w:r w:rsidR="006514D0">
        <w:rPr>
          <w:rFonts w:ascii="Times New Roman"/>
          <w:sz w:val="20"/>
          <w:rPrChange w:id="7744" w:author="Author" w:date="2015-07-30T15:37:00Z">
            <w:rPr>
              <w:rFonts w:ascii="Times New Roman" w:hAnsi="Times New Roman"/>
              <w:sz w:val="20"/>
            </w:rPr>
          </w:rPrChange>
        </w:rPr>
        <w:t>remittances</w:t>
      </w:r>
      <w:r w:rsidR="006514D0">
        <w:rPr>
          <w:rFonts w:ascii="Times New Roman"/>
          <w:spacing w:val="13"/>
          <w:sz w:val="20"/>
          <w:rPrChange w:id="7745" w:author="Author" w:date="2015-07-30T15:37:00Z">
            <w:rPr>
              <w:rFonts w:ascii="Times New Roman" w:hAnsi="Times New Roman"/>
              <w:sz w:val="20"/>
            </w:rPr>
          </w:rPrChange>
        </w:rPr>
        <w:t xml:space="preserve"> </w:t>
      </w:r>
      <w:r w:rsidR="006514D0">
        <w:rPr>
          <w:rFonts w:ascii="Times New Roman"/>
          <w:sz w:val="20"/>
          <w:rPrChange w:id="7746" w:author="Author" w:date="2015-07-30T15:37:00Z">
            <w:rPr>
              <w:rFonts w:ascii="Times New Roman" w:hAnsi="Times New Roman"/>
              <w:sz w:val="20"/>
            </w:rPr>
          </w:rPrChange>
        </w:rPr>
        <w:t>and</w:t>
      </w:r>
      <w:r w:rsidR="006514D0">
        <w:rPr>
          <w:rFonts w:ascii="Times New Roman"/>
          <w:spacing w:val="14"/>
          <w:sz w:val="20"/>
          <w:rPrChange w:id="7747" w:author="Author" w:date="2015-07-30T15:37:00Z">
            <w:rPr>
              <w:rFonts w:ascii="Times New Roman" w:hAnsi="Times New Roman"/>
              <w:sz w:val="20"/>
            </w:rPr>
          </w:rPrChange>
        </w:rPr>
        <w:t xml:space="preserve"> </w:t>
      </w:r>
      <w:r w:rsidR="006514D0">
        <w:rPr>
          <w:rFonts w:ascii="Times New Roman"/>
          <w:sz w:val="20"/>
          <w:rPrChange w:id="7748" w:author="Author" w:date="2015-07-30T15:37:00Z">
            <w:rPr>
              <w:rFonts w:ascii="Times New Roman" w:hAnsi="Times New Roman"/>
              <w:sz w:val="20"/>
            </w:rPr>
          </w:rPrChange>
        </w:rPr>
        <w:t>eliminate</w:t>
      </w:r>
      <w:r w:rsidR="006514D0">
        <w:rPr>
          <w:rFonts w:ascii="Times New Roman"/>
          <w:spacing w:val="14"/>
          <w:sz w:val="20"/>
          <w:rPrChange w:id="7749" w:author="Author" w:date="2015-07-30T15:37:00Z">
            <w:rPr>
              <w:rFonts w:ascii="Times New Roman" w:hAnsi="Times New Roman"/>
              <w:sz w:val="20"/>
            </w:rPr>
          </w:rPrChange>
        </w:rPr>
        <w:t xml:space="preserve"> </w:t>
      </w:r>
      <w:r w:rsidR="006514D0">
        <w:rPr>
          <w:rFonts w:ascii="Times New Roman"/>
          <w:sz w:val="20"/>
          <w:rPrChange w:id="7750" w:author="Author" w:date="2015-07-30T15:37:00Z">
            <w:rPr>
              <w:rFonts w:ascii="Times New Roman" w:hAnsi="Times New Roman"/>
              <w:sz w:val="20"/>
            </w:rPr>
          </w:rPrChange>
        </w:rPr>
        <w:t>remittance</w:t>
      </w:r>
      <w:r w:rsidR="006514D0">
        <w:rPr>
          <w:rFonts w:ascii="Times New Roman"/>
          <w:w w:val="99"/>
          <w:sz w:val="20"/>
          <w:rPrChange w:id="7751" w:author="Author" w:date="2015-07-30T15:37:00Z">
            <w:rPr>
              <w:rFonts w:ascii="Times New Roman" w:hAnsi="Times New Roman"/>
              <w:sz w:val="20"/>
            </w:rPr>
          </w:rPrChange>
        </w:rPr>
        <w:t xml:space="preserve"> </w:t>
      </w:r>
      <w:r w:rsidR="006514D0">
        <w:rPr>
          <w:rFonts w:ascii="Times New Roman"/>
          <w:sz w:val="20"/>
          <w:rPrChange w:id="7752" w:author="Author" w:date="2015-07-30T15:37:00Z">
            <w:rPr>
              <w:rFonts w:ascii="Times New Roman" w:hAnsi="Times New Roman"/>
              <w:sz w:val="20"/>
            </w:rPr>
          </w:rPrChange>
        </w:rPr>
        <w:t>corridors with costs higher than 5 per</w:t>
      </w:r>
      <w:r w:rsidR="006514D0">
        <w:rPr>
          <w:rFonts w:ascii="Times New Roman"/>
          <w:spacing w:val="1"/>
          <w:sz w:val="20"/>
          <w:rPrChange w:id="7753" w:author="Author" w:date="2015-07-30T15:37:00Z">
            <w:rPr>
              <w:rFonts w:ascii="Times New Roman" w:hAnsi="Times New Roman"/>
              <w:sz w:val="20"/>
            </w:rPr>
          </w:rPrChange>
        </w:rPr>
        <w:t xml:space="preserve"> </w:t>
      </w:r>
      <w:r w:rsidR="006514D0">
        <w:rPr>
          <w:rFonts w:ascii="Times New Roman"/>
          <w:sz w:val="20"/>
          <w:rPrChange w:id="7754" w:author="Author" w:date="2015-07-30T15:37:00Z">
            <w:rPr>
              <w:rFonts w:ascii="Times New Roman" w:hAnsi="Times New Roman"/>
              <w:sz w:val="20"/>
            </w:rPr>
          </w:rPrChange>
        </w:rPr>
        <w:t>cent</w:t>
      </w:r>
      <w:del w:id="7755" w:author="Author" w:date="2015-07-30T15:37:00Z">
        <w:r w:rsidRPr="00B93DD0">
          <w:rPr>
            <w:rFonts w:ascii="Times New Roman" w:hAnsi="Times New Roman" w:cs="Times New Roman"/>
            <w:sz w:val="20"/>
            <w:szCs w:val="20"/>
          </w:rPr>
          <w:delText xml:space="preserve"> </w:delText>
        </w:r>
      </w:del>
    </w:p>
    <w:p w14:paraId="5821DF49" w14:textId="77777777" w:rsidR="00804791" w:rsidRDefault="00804791">
      <w:pPr>
        <w:rPr>
          <w:rFonts w:ascii="Times New Roman" w:eastAsia="Times New Roman" w:hAnsi="Times New Roman" w:cs="Times New Roman"/>
          <w:sz w:val="20"/>
          <w:szCs w:val="20"/>
        </w:rPr>
        <w:pPrChange w:id="7756" w:author="Author" w:date="2015-07-30T15:37:00Z">
          <w:pPr>
            <w:spacing w:after="90"/>
            <w:ind w:left="426" w:hanging="426"/>
            <w:jc w:val="both"/>
          </w:pPr>
        </w:pPrChange>
      </w:pPr>
    </w:p>
    <w:p w14:paraId="267FE6B0" w14:textId="3A304257" w:rsidR="00804791" w:rsidRDefault="006514D0">
      <w:pPr>
        <w:pStyle w:val="Heading2"/>
        <w:spacing w:before="139"/>
        <w:rPr>
          <w:b w:val="0"/>
          <w:rPrChange w:id="7757" w:author="Author" w:date="2015-07-30T15:37:00Z">
            <w:rPr>
              <w:rFonts w:ascii="Times New Roman" w:hAnsi="Times New Roman"/>
              <w:b/>
              <w:sz w:val="20"/>
            </w:rPr>
          </w:rPrChange>
        </w:rPr>
        <w:pPrChange w:id="7758" w:author="Author" w:date="2015-07-30T15:37:00Z">
          <w:pPr>
            <w:spacing w:after="120"/>
            <w:ind w:left="426" w:right="70" w:hanging="426"/>
            <w:jc w:val="both"/>
          </w:pPr>
        </w:pPrChange>
      </w:pPr>
      <w:r w:rsidRPr="006514D0">
        <w:t>Goal 11. Make cities and human settlements inclusive, safe, resilient and</w:t>
      </w:r>
      <w:r>
        <w:rPr>
          <w:spacing w:val="-33"/>
          <w:rPrChange w:id="7759" w:author="Author" w:date="2015-07-30T15:37:00Z">
            <w:rPr>
              <w:rFonts w:ascii="Times New Roman" w:hAnsi="Times New Roman"/>
              <w:b/>
              <w:sz w:val="20"/>
            </w:rPr>
          </w:rPrChange>
        </w:rPr>
        <w:t xml:space="preserve"> </w:t>
      </w:r>
      <w:r w:rsidRPr="006514D0">
        <w:t>sustainable</w:t>
      </w:r>
      <w:del w:id="7760" w:author="Author" w:date="2015-07-30T15:37:00Z">
        <w:r w:rsidR="00B93DD0" w:rsidRPr="00B93DD0">
          <w:rPr>
            <w:rFonts w:cs="Times New Roman"/>
          </w:rPr>
          <w:delText xml:space="preserve">  </w:delText>
        </w:r>
      </w:del>
    </w:p>
    <w:p w14:paraId="13C1A862" w14:textId="57F525AF" w:rsidR="00804791" w:rsidRDefault="00B93DD0">
      <w:pPr>
        <w:pStyle w:val="ListParagraph"/>
        <w:numPr>
          <w:ilvl w:val="1"/>
          <w:numId w:val="14"/>
        </w:numPr>
        <w:tabs>
          <w:tab w:val="left" w:pos="501"/>
        </w:tabs>
        <w:spacing w:before="115"/>
        <w:ind w:hanging="427"/>
        <w:rPr>
          <w:rFonts w:ascii="Times New Roman" w:eastAsia="Times New Roman" w:hAnsi="Times New Roman" w:cs="Times New Roman"/>
          <w:sz w:val="20"/>
          <w:szCs w:val="20"/>
        </w:rPr>
        <w:pPrChange w:id="7761" w:author="Author" w:date="2015-07-30T15:37:00Z">
          <w:pPr>
            <w:ind w:right="8"/>
            <w:jc w:val="both"/>
          </w:pPr>
        </w:pPrChange>
      </w:pPr>
      <w:del w:id="7762" w:author="Author" w:date="2015-07-30T15:37:00Z">
        <w:r w:rsidRPr="00B93DD0">
          <w:rPr>
            <w:rFonts w:ascii="Times New Roman" w:hAnsi="Times New Roman" w:cs="Times New Roman"/>
            <w:sz w:val="20"/>
            <w:szCs w:val="20"/>
          </w:rPr>
          <w:delText xml:space="preserve">11.1 </w:delText>
        </w:r>
      </w:del>
      <w:r w:rsidR="006514D0">
        <w:rPr>
          <w:rFonts w:ascii="Times New Roman"/>
          <w:sz w:val="20"/>
          <w:rPrChange w:id="7763" w:author="Author" w:date="2015-07-30T15:37:00Z">
            <w:rPr>
              <w:rFonts w:ascii="Times New Roman" w:hAnsi="Times New Roman"/>
              <w:sz w:val="20"/>
            </w:rPr>
          </w:rPrChange>
        </w:rPr>
        <w:t>By 2030, ensure access for all to adequate, safe and affordable housing and basic services and upgrade</w:t>
      </w:r>
      <w:r w:rsidR="006514D0">
        <w:rPr>
          <w:rFonts w:ascii="Times New Roman"/>
          <w:spacing w:val="-28"/>
          <w:sz w:val="20"/>
          <w:rPrChange w:id="7764" w:author="Author" w:date="2015-07-30T15:37:00Z">
            <w:rPr>
              <w:rFonts w:ascii="Times New Roman" w:hAnsi="Times New Roman"/>
              <w:sz w:val="20"/>
            </w:rPr>
          </w:rPrChange>
        </w:rPr>
        <w:t xml:space="preserve"> </w:t>
      </w:r>
      <w:r w:rsidR="006514D0">
        <w:rPr>
          <w:rFonts w:ascii="Times New Roman"/>
          <w:sz w:val="20"/>
          <w:rPrChange w:id="7765" w:author="Author" w:date="2015-07-30T15:37:00Z">
            <w:rPr>
              <w:rFonts w:ascii="Times New Roman" w:hAnsi="Times New Roman"/>
              <w:sz w:val="20"/>
            </w:rPr>
          </w:rPrChange>
        </w:rPr>
        <w:t>slums</w:t>
      </w:r>
      <w:del w:id="7766" w:author="Author" w:date="2015-07-30T15:37:00Z">
        <w:r w:rsidRPr="00B93DD0">
          <w:rPr>
            <w:rFonts w:ascii="Times New Roman" w:hAnsi="Times New Roman" w:cs="Times New Roman"/>
            <w:sz w:val="20"/>
            <w:szCs w:val="20"/>
          </w:rPr>
          <w:delText xml:space="preserve">  </w:delText>
        </w:r>
      </w:del>
    </w:p>
    <w:p w14:paraId="07658528" w14:textId="6B814CF6" w:rsidR="00804791" w:rsidRDefault="00B93DD0">
      <w:pPr>
        <w:pStyle w:val="ListParagraph"/>
        <w:numPr>
          <w:ilvl w:val="1"/>
          <w:numId w:val="14"/>
        </w:numPr>
        <w:tabs>
          <w:tab w:val="left" w:pos="527"/>
        </w:tabs>
        <w:spacing w:before="178" w:line="259" w:lineRule="auto"/>
        <w:ind w:right="107" w:hanging="427"/>
        <w:jc w:val="both"/>
        <w:rPr>
          <w:rFonts w:ascii="Times New Roman" w:eastAsia="Times New Roman" w:hAnsi="Times New Roman" w:cs="Times New Roman"/>
          <w:sz w:val="20"/>
          <w:szCs w:val="20"/>
        </w:rPr>
        <w:pPrChange w:id="7767" w:author="Author" w:date="2015-07-30T15:37:00Z">
          <w:pPr>
            <w:ind w:right="8"/>
            <w:jc w:val="both"/>
          </w:pPr>
        </w:pPrChange>
      </w:pPr>
      <w:del w:id="7768" w:author="Author" w:date="2015-07-30T15:37:00Z">
        <w:r w:rsidRPr="00B93DD0">
          <w:rPr>
            <w:rFonts w:ascii="Times New Roman" w:hAnsi="Times New Roman" w:cs="Times New Roman"/>
            <w:sz w:val="20"/>
            <w:szCs w:val="20"/>
          </w:rPr>
          <w:delText xml:space="preserve">11.2 </w:delText>
        </w:r>
      </w:del>
      <w:r w:rsidR="006514D0">
        <w:rPr>
          <w:rFonts w:ascii="Times New Roman"/>
          <w:sz w:val="20"/>
          <w:rPrChange w:id="7769" w:author="Author" w:date="2015-07-30T15:37:00Z">
            <w:rPr>
              <w:rFonts w:ascii="Times New Roman" w:hAnsi="Times New Roman"/>
              <w:sz w:val="20"/>
            </w:rPr>
          </w:rPrChange>
        </w:rPr>
        <w:t>By 2030, provide access to safe, affordable, accessible and sustainable transport systems for</w:t>
      </w:r>
      <w:ins w:id="7770" w:author="Author" w:date="2015-07-30T15:37:00Z">
        <w:r w:rsidR="006514D0">
          <w:rPr>
            <w:rFonts w:ascii="Times New Roman"/>
            <w:sz w:val="20"/>
          </w:rPr>
          <w:t xml:space="preserve"> </w:t>
        </w:r>
      </w:ins>
      <w:r w:rsidR="006514D0">
        <w:rPr>
          <w:rFonts w:ascii="Times New Roman"/>
          <w:sz w:val="20"/>
          <w:rPrChange w:id="7771" w:author="Author" w:date="2015-07-30T15:37:00Z">
            <w:rPr>
              <w:rFonts w:ascii="Times New Roman" w:hAnsi="Times New Roman"/>
              <w:sz w:val="20"/>
            </w:rPr>
          </w:rPrChange>
        </w:rPr>
        <w:t xml:space="preserve"> all,</w:t>
      </w:r>
      <w:r w:rsidR="006514D0">
        <w:rPr>
          <w:rFonts w:ascii="Times New Roman"/>
          <w:spacing w:val="-7"/>
          <w:sz w:val="20"/>
          <w:rPrChange w:id="7772" w:author="Author" w:date="2015-07-30T15:37:00Z">
            <w:rPr>
              <w:rFonts w:ascii="Times New Roman" w:hAnsi="Times New Roman"/>
              <w:sz w:val="20"/>
            </w:rPr>
          </w:rPrChange>
        </w:rPr>
        <w:t xml:space="preserve"> </w:t>
      </w:r>
      <w:r w:rsidR="006514D0">
        <w:rPr>
          <w:rFonts w:ascii="Times New Roman"/>
          <w:sz w:val="20"/>
          <w:rPrChange w:id="7773" w:author="Author" w:date="2015-07-30T15:37:00Z">
            <w:rPr>
              <w:rFonts w:ascii="Times New Roman" w:hAnsi="Times New Roman"/>
              <w:sz w:val="20"/>
            </w:rPr>
          </w:rPrChange>
        </w:rPr>
        <w:t>improving</w:t>
      </w:r>
      <w:r w:rsidR="006514D0">
        <w:rPr>
          <w:rFonts w:ascii="Times New Roman"/>
          <w:w w:val="99"/>
          <w:sz w:val="20"/>
          <w:rPrChange w:id="7774" w:author="Author" w:date="2015-07-30T15:37:00Z">
            <w:rPr>
              <w:rFonts w:ascii="Times New Roman" w:hAnsi="Times New Roman"/>
              <w:sz w:val="20"/>
            </w:rPr>
          </w:rPrChange>
        </w:rPr>
        <w:t xml:space="preserve"> </w:t>
      </w:r>
      <w:r w:rsidR="006514D0">
        <w:rPr>
          <w:rFonts w:ascii="Times New Roman"/>
          <w:sz w:val="20"/>
          <w:rPrChange w:id="7775" w:author="Author" w:date="2015-07-30T15:37:00Z">
            <w:rPr>
              <w:rFonts w:ascii="Times New Roman" w:hAnsi="Times New Roman"/>
              <w:sz w:val="20"/>
            </w:rPr>
          </w:rPrChange>
        </w:rPr>
        <w:t>road</w:t>
      </w:r>
      <w:r w:rsidR="006514D0">
        <w:rPr>
          <w:rFonts w:ascii="Times New Roman"/>
          <w:spacing w:val="17"/>
          <w:sz w:val="20"/>
          <w:rPrChange w:id="7776" w:author="Author" w:date="2015-07-30T15:37:00Z">
            <w:rPr>
              <w:rFonts w:ascii="Times New Roman" w:hAnsi="Times New Roman"/>
              <w:sz w:val="20"/>
            </w:rPr>
          </w:rPrChange>
        </w:rPr>
        <w:t xml:space="preserve"> </w:t>
      </w:r>
      <w:r w:rsidR="006514D0">
        <w:rPr>
          <w:rFonts w:ascii="Times New Roman"/>
          <w:sz w:val="20"/>
          <w:rPrChange w:id="7777" w:author="Author" w:date="2015-07-30T15:37:00Z">
            <w:rPr>
              <w:rFonts w:ascii="Times New Roman" w:hAnsi="Times New Roman"/>
              <w:sz w:val="20"/>
            </w:rPr>
          </w:rPrChange>
        </w:rPr>
        <w:t>safety,</w:t>
      </w:r>
      <w:r w:rsidR="006514D0">
        <w:rPr>
          <w:rFonts w:ascii="Times New Roman"/>
          <w:spacing w:val="16"/>
          <w:sz w:val="20"/>
          <w:rPrChange w:id="7778" w:author="Author" w:date="2015-07-30T15:37:00Z">
            <w:rPr>
              <w:rFonts w:ascii="Times New Roman" w:hAnsi="Times New Roman"/>
              <w:sz w:val="20"/>
            </w:rPr>
          </w:rPrChange>
        </w:rPr>
        <w:t xml:space="preserve"> </w:t>
      </w:r>
      <w:r w:rsidR="006514D0">
        <w:rPr>
          <w:rFonts w:ascii="Times New Roman"/>
          <w:sz w:val="20"/>
          <w:rPrChange w:id="7779" w:author="Author" w:date="2015-07-30T15:37:00Z">
            <w:rPr>
              <w:rFonts w:ascii="Times New Roman" w:hAnsi="Times New Roman"/>
              <w:sz w:val="20"/>
            </w:rPr>
          </w:rPrChange>
        </w:rPr>
        <w:t>notably</w:t>
      </w:r>
      <w:r w:rsidR="006514D0">
        <w:rPr>
          <w:rFonts w:ascii="Times New Roman"/>
          <w:spacing w:val="12"/>
          <w:sz w:val="20"/>
          <w:rPrChange w:id="7780" w:author="Author" w:date="2015-07-30T15:37:00Z">
            <w:rPr>
              <w:rFonts w:ascii="Times New Roman" w:hAnsi="Times New Roman"/>
              <w:sz w:val="20"/>
            </w:rPr>
          </w:rPrChange>
        </w:rPr>
        <w:t xml:space="preserve"> </w:t>
      </w:r>
      <w:r w:rsidR="006514D0">
        <w:rPr>
          <w:rFonts w:ascii="Times New Roman"/>
          <w:sz w:val="20"/>
          <w:rPrChange w:id="7781" w:author="Author" w:date="2015-07-30T15:37:00Z">
            <w:rPr>
              <w:rFonts w:ascii="Times New Roman" w:hAnsi="Times New Roman"/>
              <w:sz w:val="20"/>
            </w:rPr>
          </w:rPrChange>
        </w:rPr>
        <w:t>by</w:t>
      </w:r>
      <w:r w:rsidR="006514D0">
        <w:rPr>
          <w:rFonts w:ascii="Times New Roman"/>
          <w:spacing w:val="12"/>
          <w:sz w:val="20"/>
          <w:rPrChange w:id="7782" w:author="Author" w:date="2015-07-30T15:37:00Z">
            <w:rPr>
              <w:rFonts w:ascii="Times New Roman" w:hAnsi="Times New Roman"/>
              <w:sz w:val="20"/>
            </w:rPr>
          </w:rPrChange>
        </w:rPr>
        <w:t xml:space="preserve"> </w:t>
      </w:r>
      <w:r w:rsidR="006514D0">
        <w:rPr>
          <w:rFonts w:ascii="Times New Roman"/>
          <w:sz w:val="20"/>
          <w:rPrChange w:id="7783" w:author="Author" w:date="2015-07-30T15:37:00Z">
            <w:rPr>
              <w:rFonts w:ascii="Times New Roman" w:hAnsi="Times New Roman"/>
              <w:sz w:val="20"/>
            </w:rPr>
          </w:rPrChange>
        </w:rPr>
        <w:t>expanding</w:t>
      </w:r>
      <w:r w:rsidR="006514D0">
        <w:rPr>
          <w:rFonts w:ascii="Times New Roman"/>
          <w:spacing w:val="15"/>
          <w:sz w:val="20"/>
          <w:rPrChange w:id="7784" w:author="Author" w:date="2015-07-30T15:37:00Z">
            <w:rPr>
              <w:rFonts w:ascii="Times New Roman" w:hAnsi="Times New Roman"/>
              <w:sz w:val="20"/>
            </w:rPr>
          </w:rPrChange>
        </w:rPr>
        <w:t xml:space="preserve"> </w:t>
      </w:r>
      <w:r w:rsidR="006514D0">
        <w:rPr>
          <w:rFonts w:ascii="Times New Roman"/>
          <w:sz w:val="20"/>
          <w:rPrChange w:id="7785" w:author="Author" w:date="2015-07-30T15:37:00Z">
            <w:rPr>
              <w:rFonts w:ascii="Times New Roman" w:hAnsi="Times New Roman"/>
              <w:sz w:val="20"/>
            </w:rPr>
          </w:rPrChange>
        </w:rPr>
        <w:t>public</w:t>
      </w:r>
      <w:r w:rsidR="006514D0">
        <w:rPr>
          <w:rFonts w:ascii="Times New Roman"/>
          <w:spacing w:val="16"/>
          <w:sz w:val="20"/>
          <w:rPrChange w:id="7786" w:author="Author" w:date="2015-07-30T15:37:00Z">
            <w:rPr>
              <w:rFonts w:ascii="Times New Roman" w:hAnsi="Times New Roman"/>
              <w:sz w:val="20"/>
            </w:rPr>
          </w:rPrChange>
        </w:rPr>
        <w:t xml:space="preserve"> </w:t>
      </w:r>
      <w:r w:rsidR="006514D0">
        <w:rPr>
          <w:rFonts w:ascii="Times New Roman"/>
          <w:sz w:val="20"/>
          <w:rPrChange w:id="7787" w:author="Author" w:date="2015-07-30T15:37:00Z">
            <w:rPr>
              <w:rFonts w:ascii="Times New Roman" w:hAnsi="Times New Roman"/>
              <w:sz w:val="20"/>
            </w:rPr>
          </w:rPrChange>
        </w:rPr>
        <w:t>transport,</w:t>
      </w:r>
      <w:r w:rsidR="006514D0">
        <w:rPr>
          <w:rFonts w:ascii="Times New Roman"/>
          <w:spacing w:val="16"/>
          <w:sz w:val="20"/>
          <w:rPrChange w:id="7788" w:author="Author" w:date="2015-07-30T15:37:00Z">
            <w:rPr>
              <w:rFonts w:ascii="Times New Roman" w:hAnsi="Times New Roman"/>
              <w:sz w:val="20"/>
            </w:rPr>
          </w:rPrChange>
        </w:rPr>
        <w:t xml:space="preserve"> </w:t>
      </w:r>
      <w:r w:rsidR="006514D0">
        <w:rPr>
          <w:rFonts w:ascii="Times New Roman"/>
          <w:sz w:val="20"/>
          <w:rPrChange w:id="7789" w:author="Author" w:date="2015-07-30T15:37:00Z">
            <w:rPr>
              <w:rFonts w:ascii="Times New Roman" w:hAnsi="Times New Roman"/>
              <w:sz w:val="20"/>
            </w:rPr>
          </w:rPrChange>
        </w:rPr>
        <w:t>with</w:t>
      </w:r>
      <w:r w:rsidR="006514D0">
        <w:rPr>
          <w:rFonts w:ascii="Times New Roman"/>
          <w:spacing w:val="14"/>
          <w:sz w:val="20"/>
          <w:rPrChange w:id="7790" w:author="Author" w:date="2015-07-30T15:37:00Z">
            <w:rPr>
              <w:rFonts w:ascii="Times New Roman" w:hAnsi="Times New Roman"/>
              <w:sz w:val="20"/>
            </w:rPr>
          </w:rPrChange>
        </w:rPr>
        <w:t xml:space="preserve"> </w:t>
      </w:r>
      <w:r w:rsidR="006514D0">
        <w:rPr>
          <w:rFonts w:ascii="Times New Roman"/>
          <w:sz w:val="20"/>
          <w:rPrChange w:id="7791" w:author="Author" w:date="2015-07-30T15:37:00Z">
            <w:rPr>
              <w:rFonts w:ascii="Times New Roman" w:hAnsi="Times New Roman"/>
              <w:sz w:val="20"/>
            </w:rPr>
          </w:rPrChange>
        </w:rPr>
        <w:t>special</w:t>
      </w:r>
      <w:r w:rsidR="006514D0">
        <w:rPr>
          <w:rFonts w:ascii="Times New Roman"/>
          <w:spacing w:val="16"/>
          <w:sz w:val="20"/>
          <w:rPrChange w:id="7792" w:author="Author" w:date="2015-07-30T15:37:00Z">
            <w:rPr>
              <w:rFonts w:ascii="Times New Roman" w:hAnsi="Times New Roman"/>
              <w:sz w:val="20"/>
            </w:rPr>
          </w:rPrChange>
        </w:rPr>
        <w:t xml:space="preserve"> </w:t>
      </w:r>
      <w:r w:rsidR="006514D0">
        <w:rPr>
          <w:rFonts w:ascii="Times New Roman"/>
          <w:sz w:val="20"/>
          <w:rPrChange w:id="7793" w:author="Author" w:date="2015-07-30T15:37:00Z">
            <w:rPr>
              <w:rFonts w:ascii="Times New Roman" w:hAnsi="Times New Roman"/>
              <w:sz w:val="20"/>
            </w:rPr>
          </w:rPrChange>
        </w:rPr>
        <w:t>attention</w:t>
      </w:r>
      <w:r w:rsidR="006514D0">
        <w:rPr>
          <w:rFonts w:ascii="Times New Roman"/>
          <w:spacing w:val="15"/>
          <w:sz w:val="20"/>
          <w:rPrChange w:id="7794" w:author="Author" w:date="2015-07-30T15:37:00Z">
            <w:rPr>
              <w:rFonts w:ascii="Times New Roman" w:hAnsi="Times New Roman"/>
              <w:sz w:val="20"/>
            </w:rPr>
          </w:rPrChange>
        </w:rPr>
        <w:t xml:space="preserve"> </w:t>
      </w:r>
      <w:r w:rsidR="006514D0">
        <w:rPr>
          <w:rFonts w:ascii="Times New Roman"/>
          <w:sz w:val="20"/>
          <w:rPrChange w:id="7795" w:author="Author" w:date="2015-07-30T15:37:00Z">
            <w:rPr>
              <w:rFonts w:ascii="Times New Roman" w:hAnsi="Times New Roman"/>
              <w:sz w:val="20"/>
            </w:rPr>
          </w:rPrChange>
        </w:rPr>
        <w:t>to</w:t>
      </w:r>
      <w:r w:rsidR="006514D0">
        <w:rPr>
          <w:rFonts w:ascii="Times New Roman"/>
          <w:spacing w:val="17"/>
          <w:sz w:val="20"/>
          <w:rPrChange w:id="7796" w:author="Author" w:date="2015-07-30T15:37:00Z">
            <w:rPr>
              <w:rFonts w:ascii="Times New Roman" w:hAnsi="Times New Roman"/>
              <w:sz w:val="20"/>
            </w:rPr>
          </w:rPrChange>
        </w:rPr>
        <w:t xml:space="preserve"> </w:t>
      </w:r>
      <w:r w:rsidR="006514D0">
        <w:rPr>
          <w:rFonts w:ascii="Times New Roman"/>
          <w:sz w:val="20"/>
          <w:rPrChange w:id="7797" w:author="Author" w:date="2015-07-30T15:37:00Z">
            <w:rPr>
              <w:rFonts w:ascii="Times New Roman" w:hAnsi="Times New Roman"/>
              <w:sz w:val="20"/>
            </w:rPr>
          </w:rPrChange>
        </w:rPr>
        <w:t>the</w:t>
      </w:r>
      <w:r w:rsidR="006514D0">
        <w:rPr>
          <w:rFonts w:ascii="Times New Roman"/>
          <w:spacing w:val="16"/>
          <w:sz w:val="20"/>
          <w:rPrChange w:id="7798" w:author="Author" w:date="2015-07-30T15:37:00Z">
            <w:rPr>
              <w:rFonts w:ascii="Times New Roman" w:hAnsi="Times New Roman"/>
              <w:sz w:val="20"/>
            </w:rPr>
          </w:rPrChange>
        </w:rPr>
        <w:t xml:space="preserve"> </w:t>
      </w:r>
      <w:r w:rsidR="006514D0">
        <w:rPr>
          <w:rFonts w:ascii="Times New Roman"/>
          <w:sz w:val="20"/>
          <w:rPrChange w:id="7799" w:author="Author" w:date="2015-07-30T15:37:00Z">
            <w:rPr>
              <w:rFonts w:ascii="Times New Roman" w:hAnsi="Times New Roman"/>
              <w:sz w:val="20"/>
            </w:rPr>
          </w:rPrChange>
        </w:rPr>
        <w:t>needs</w:t>
      </w:r>
      <w:r w:rsidR="006514D0">
        <w:rPr>
          <w:rFonts w:ascii="Times New Roman"/>
          <w:spacing w:val="15"/>
          <w:sz w:val="20"/>
          <w:rPrChange w:id="7800" w:author="Author" w:date="2015-07-30T15:37:00Z">
            <w:rPr>
              <w:rFonts w:ascii="Times New Roman" w:hAnsi="Times New Roman"/>
              <w:sz w:val="20"/>
            </w:rPr>
          </w:rPrChange>
        </w:rPr>
        <w:t xml:space="preserve"> </w:t>
      </w:r>
      <w:r w:rsidR="006514D0">
        <w:rPr>
          <w:rFonts w:ascii="Times New Roman"/>
          <w:sz w:val="20"/>
          <w:rPrChange w:id="7801" w:author="Author" w:date="2015-07-30T15:37:00Z">
            <w:rPr>
              <w:rFonts w:ascii="Times New Roman" w:hAnsi="Times New Roman"/>
              <w:sz w:val="20"/>
            </w:rPr>
          </w:rPrChange>
        </w:rPr>
        <w:t>of</w:t>
      </w:r>
      <w:r w:rsidR="006514D0">
        <w:rPr>
          <w:rFonts w:ascii="Times New Roman"/>
          <w:spacing w:val="16"/>
          <w:sz w:val="20"/>
          <w:rPrChange w:id="7802" w:author="Author" w:date="2015-07-30T15:37:00Z">
            <w:rPr>
              <w:rFonts w:ascii="Times New Roman" w:hAnsi="Times New Roman"/>
              <w:sz w:val="20"/>
            </w:rPr>
          </w:rPrChange>
        </w:rPr>
        <w:t xml:space="preserve"> </w:t>
      </w:r>
      <w:r w:rsidR="006514D0">
        <w:rPr>
          <w:rFonts w:ascii="Times New Roman"/>
          <w:sz w:val="20"/>
          <w:rPrChange w:id="7803" w:author="Author" w:date="2015-07-30T15:37:00Z">
            <w:rPr>
              <w:rFonts w:ascii="Times New Roman" w:hAnsi="Times New Roman"/>
              <w:sz w:val="20"/>
            </w:rPr>
          </w:rPrChange>
        </w:rPr>
        <w:t>those</w:t>
      </w:r>
      <w:r w:rsidR="006514D0">
        <w:rPr>
          <w:rFonts w:ascii="Times New Roman"/>
          <w:spacing w:val="16"/>
          <w:sz w:val="20"/>
          <w:rPrChange w:id="7804" w:author="Author" w:date="2015-07-30T15:37:00Z">
            <w:rPr>
              <w:rFonts w:ascii="Times New Roman" w:hAnsi="Times New Roman"/>
              <w:sz w:val="20"/>
            </w:rPr>
          </w:rPrChange>
        </w:rPr>
        <w:t xml:space="preserve"> </w:t>
      </w:r>
      <w:r w:rsidR="006514D0">
        <w:rPr>
          <w:rFonts w:ascii="Times New Roman"/>
          <w:sz w:val="20"/>
          <w:rPrChange w:id="7805" w:author="Author" w:date="2015-07-30T15:37:00Z">
            <w:rPr>
              <w:rFonts w:ascii="Times New Roman" w:hAnsi="Times New Roman"/>
              <w:sz w:val="20"/>
            </w:rPr>
          </w:rPrChange>
        </w:rPr>
        <w:t>in</w:t>
      </w:r>
      <w:r w:rsidR="006514D0">
        <w:rPr>
          <w:rFonts w:ascii="Times New Roman"/>
          <w:spacing w:val="14"/>
          <w:sz w:val="20"/>
          <w:rPrChange w:id="7806" w:author="Author" w:date="2015-07-30T15:37:00Z">
            <w:rPr>
              <w:rFonts w:ascii="Times New Roman" w:hAnsi="Times New Roman"/>
              <w:sz w:val="20"/>
            </w:rPr>
          </w:rPrChange>
        </w:rPr>
        <w:t xml:space="preserve"> </w:t>
      </w:r>
      <w:r w:rsidR="006514D0">
        <w:rPr>
          <w:rFonts w:ascii="Times New Roman"/>
          <w:sz w:val="20"/>
          <w:rPrChange w:id="7807" w:author="Author" w:date="2015-07-30T15:37:00Z">
            <w:rPr>
              <w:rFonts w:ascii="Times New Roman" w:hAnsi="Times New Roman"/>
              <w:sz w:val="20"/>
            </w:rPr>
          </w:rPrChange>
        </w:rPr>
        <w:t>vulnerable</w:t>
      </w:r>
      <w:r w:rsidR="006514D0">
        <w:rPr>
          <w:rFonts w:ascii="Times New Roman"/>
          <w:w w:val="99"/>
          <w:sz w:val="20"/>
          <w:rPrChange w:id="7808" w:author="Author" w:date="2015-07-30T15:37:00Z">
            <w:rPr>
              <w:rFonts w:ascii="Times New Roman" w:hAnsi="Times New Roman"/>
              <w:sz w:val="20"/>
            </w:rPr>
          </w:rPrChange>
        </w:rPr>
        <w:t xml:space="preserve"> </w:t>
      </w:r>
      <w:r w:rsidR="006514D0">
        <w:rPr>
          <w:rFonts w:ascii="Times New Roman"/>
          <w:sz w:val="20"/>
          <w:rPrChange w:id="7809" w:author="Author" w:date="2015-07-30T15:37:00Z">
            <w:rPr>
              <w:rFonts w:ascii="Times New Roman" w:hAnsi="Times New Roman"/>
              <w:sz w:val="20"/>
            </w:rPr>
          </w:rPrChange>
        </w:rPr>
        <w:t>situations, women, children, persons with disabilities and older</w:t>
      </w:r>
      <w:r w:rsidR="006514D0">
        <w:rPr>
          <w:rFonts w:ascii="Times New Roman"/>
          <w:spacing w:val="1"/>
          <w:sz w:val="20"/>
          <w:rPrChange w:id="7810" w:author="Author" w:date="2015-07-30T15:37:00Z">
            <w:rPr>
              <w:rFonts w:ascii="Times New Roman" w:hAnsi="Times New Roman"/>
              <w:sz w:val="20"/>
            </w:rPr>
          </w:rPrChange>
        </w:rPr>
        <w:t xml:space="preserve"> </w:t>
      </w:r>
      <w:r w:rsidR="006514D0">
        <w:rPr>
          <w:rFonts w:ascii="Times New Roman"/>
          <w:sz w:val="20"/>
          <w:rPrChange w:id="7811" w:author="Author" w:date="2015-07-30T15:37:00Z">
            <w:rPr>
              <w:rFonts w:ascii="Times New Roman" w:hAnsi="Times New Roman"/>
              <w:sz w:val="20"/>
            </w:rPr>
          </w:rPrChange>
        </w:rPr>
        <w:t>persons</w:t>
      </w:r>
      <w:del w:id="7812" w:author="Author" w:date="2015-07-30T15:37:00Z">
        <w:r w:rsidRPr="00B93DD0">
          <w:rPr>
            <w:rFonts w:ascii="Times New Roman" w:hAnsi="Times New Roman" w:cs="Times New Roman"/>
            <w:sz w:val="20"/>
            <w:szCs w:val="20"/>
          </w:rPr>
          <w:delText xml:space="preserve"> </w:delText>
        </w:r>
      </w:del>
    </w:p>
    <w:p w14:paraId="5CB202EE" w14:textId="747AEA1C" w:rsidR="00804791" w:rsidRDefault="00B93DD0">
      <w:pPr>
        <w:pStyle w:val="ListParagraph"/>
        <w:numPr>
          <w:ilvl w:val="1"/>
          <w:numId w:val="14"/>
        </w:numPr>
        <w:tabs>
          <w:tab w:val="left" w:pos="561"/>
        </w:tabs>
        <w:spacing w:before="160" w:line="261" w:lineRule="auto"/>
        <w:ind w:right="111" w:hanging="427"/>
        <w:jc w:val="both"/>
        <w:rPr>
          <w:rFonts w:ascii="Times New Roman" w:eastAsia="Times New Roman" w:hAnsi="Times New Roman" w:cs="Times New Roman"/>
          <w:sz w:val="20"/>
          <w:szCs w:val="20"/>
        </w:rPr>
        <w:pPrChange w:id="7813" w:author="Author" w:date="2015-07-30T15:37:00Z">
          <w:pPr>
            <w:spacing w:after="157"/>
            <w:ind w:right="8"/>
            <w:jc w:val="both"/>
          </w:pPr>
        </w:pPrChange>
      </w:pPr>
      <w:del w:id="7814" w:author="Author" w:date="2015-07-30T15:37:00Z">
        <w:r w:rsidRPr="00B93DD0">
          <w:rPr>
            <w:rFonts w:ascii="Times New Roman" w:hAnsi="Times New Roman" w:cs="Times New Roman"/>
            <w:sz w:val="20"/>
            <w:szCs w:val="20"/>
          </w:rPr>
          <w:delText xml:space="preserve">11.3 </w:delText>
        </w:r>
      </w:del>
      <w:r w:rsidR="006514D0">
        <w:rPr>
          <w:rFonts w:ascii="Times New Roman"/>
          <w:sz w:val="20"/>
          <w:rPrChange w:id="7815" w:author="Author" w:date="2015-07-30T15:37:00Z">
            <w:rPr>
              <w:rFonts w:ascii="Times New Roman" w:hAnsi="Times New Roman"/>
              <w:sz w:val="20"/>
            </w:rPr>
          </w:rPrChange>
        </w:rPr>
        <w:t>By 2030, enhance inclusive and sustainable urbanization and capacity for participatory, integrated</w:t>
      </w:r>
      <w:r w:rsidR="006514D0">
        <w:rPr>
          <w:rFonts w:ascii="Times New Roman"/>
          <w:spacing w:val="20"/>
          <w:sz w:val="20"/>
          <w:rPrChange w:id="7816" w:author="Author" w:date="2015-07-30T15:37:00Z">
            <w:rPr>
              <w:rFonts w:ascii="Times New Roman" w:hAnsi="Times New Roman"/>
              <w:sz w:val="20"/>
            </w:rPr>
          </w:rPrChange>
        </w:rPr>
        <w:t xml:space="preserve"> </w:t>
      </w:r>
      <w:r w:rsidR="006514D0">
        <w:rPr>
          <w:rFonts w:ascii="Times New Roman"/>
          <w:sz w:val="20"/>
          <w:rPrChange w:id="7817" w:author="Author" w:date="2015-07-30T15:37:00Z">
            <w:rPr>
              <w:rFonts w:ascii="Times New Roman" w:hAnsi="Times New Roman"/>
              <w:sz w:val="20"/>
            </w:rPr>
          </w:rPrChange>
        </w:rPr>
        <w:t>and</w:t>
      </w:r>
      <w:r w:rsidR="006514D0">
        <w:rPr>
          <w:rFonts w:ascii="Times New Roman"/>
          <w:w w:val="99"/>
          <w:sz w:val="20"/>
          <w:rPrChange w:id="7818" w:author="Author" w:date="2015-07-30T15:37:00Z">
            <w:rPr>
              <w:rFonts w:ascii="Times New Roman" w:hAnsi="Times New Roman"/>
              <w:sz w:val="20"/>
            </w:rPr>
          </w:rPrChange>
        </w:rPr>
        <w:t xml:space="preserve"> </w:t>
      </w:r>
      <w:r w:rsidR="006514D0">
        <w:rPr>
          <w:rFonts w:ascii="Times New Roman"/>
          <w:sz w:val="20"/>
          <w:rPrChange w:id="7819" w:author="Author" w:date="2015-07-30T15:37:00Z">
            <w:rPr>
              <w:rFonts w:ascii="Times New Roman" w:hAnsi="Times New Roman"/>
              <w:sz w:val="20"/>
            </w:rPr>
          </w:rPrChange>
        </w:rPr>
        <w:t>sustainable human settlement planning and management in all</w:t>
      </w:r>
      <w:r w:rsidR="006514D0">
        <w:rPr>
          <w:rFonts w:ascii="Times New Roman"/>
          <w:spacing w:val="-3"/>
          <w:sz w:val="20"/>
          <w:rPrChange w:id="7820" w:author="Author" w:date="2015-07-30T15:37:00Z">
            <w:rPr>
              <w:rFonts w:ascii="Times New Roman" w:hAnsi="Times New Roman"/>
              <w:sz w:val="20"/>
            </w:rPr>
          </w:rPrChange>
        </w:rPr>
        <w:t xml:space="preserve"> </w:t>
      </w:r>
      <w:r w:rsidR="006514D0">
        <w:rPr>
          <w:rFonts w:ascii="Times New Roman"/>
          <w:sz w:val="20"/>
          <w:rPrChange w:id="7821" w:author="Author" w:date="2015-07-30T15:37:00Z">
            <w:rPr>
              <w:rFonts w:ascii="Times New Roman" w:hAnsi="Times New Roman"/>
              <w:sz w:val="20"/>
            </w:rPr>
          </w:rPrChange>
        </w:rPr>
        <w:t>countries</w:t>
      </w:r>
      <w:del w:id="7822" w:author="Author" w:date="2015-07-30T15:37:00Z">
        <w:r w:rsidRPr="00B93DD0">
          <w:rPr>
            <w:rFonts w:ascii="Times New Roman" w:hAnsi="Times New Roman" w:cs="Times New Roman"/>
            <w:sz w:val="20"/>
            <w:szCs w:val="20"/>
          </w:rPr>
          <w:delText xml:space="preserve">  </w:delText>
        </w:r>
      </w:del>
    </w:p>
    <w:p w14:paraId="34275587" w14:textId="47A271B1" w:rsidR="00804791" w:rsidRDefault="00B93DD0">
      <w:pPr>
        <w:pStyle w:val="ListParagraph"/>
        <w:numPr>
          <w:ilvl w:val="1"/>
          <w:numId w:val="14"/>
        </w:numPr>
        <w:tabs>
          <w:tab w:val="left" w:pos="503"/>
        </w:tabs>
        <w:spacing w:before="153"/>
        <w:ind w:left="502" w:hanging="402"/>
        <w:rPr>
          <w:rFonts w:ascii="Times New Roman" w:eastAsia="Times New Roman" w:hAnsi="Times New Roman" w:cs="Times New Roman"/>
          <w:sz w:val="20"/>
          <w:szCs w:val="20"/>
        </w:rPr>
        <w:pPrChange w:id="7823" w:author="Author" w:date="2015-07-30T15:37:00Z">
          <w:pPr>
            <w:ind w:right="8"/>
            <w:jc w:val="both"/>
          </w:pPr>
        </w:pPrChange>
      </w:pPr>
      <w:del w:id="7824" w:author="Author" w:date="2015-07-30T15:37:00Z">
        <w:r w:rsidRPr="00B93DD0">
          <w:rPr>
            <w:rFonts w:ascii="Times New Roman" w:hAnsi="Times New Roman" w:cs="Times New Roman"/>
            <w:sz w:val="20"/>
            <w:szCs w:val="20"/>
          </w:rPr>
          <w:delText xml:space="preserve">11.4 </w:delText>
        </w:r>
      </w:del>
      <w:r w:rsidR="006514D0">
        <w:rPr>
          <w:rFonts w:ascii="Times New Roman" w:eastAsia="Times New Roman" w:hAnsi="Times New Roman" w:cs="Times New Roman"/>
          <w:sz w:val="20"/>
          <w:szCs w:val="20"/>
        </w:rPr>
        <w:t>Strengthen efforts to protect and safeguard the world’s cultural and natural</w:t>
      </w:r>
      <w:r w:rsidR="006514D0">
        <w:rPr>
          <w:rFonts w:ascii="Times New Roman" w:hAnsi="Times New Roman"/>
          <w:spacing w:val="-1"/>
          <w:sz w:val="20"/>
          <w:rPrChange w:id="7825"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heritage</w:t>
      </w:r>
      <w:del w:id="7826" w:author="Author" w:date="2015-07-30T15:37:00Z">
        <w:r w:rsidRPr="00B93DD0">
          <w:rPr>
            <w:rFonts w:ascii="Times New Roman" w:hAnsi="Times New Roman" w:cs="Times New Roman"/>
            <w:sz w:val="20"/>
            <w:szCs w:val="20"/>
          </w:rPr>
          <w:delText xml:space="preserve"> </w:delText>
        </w:r>
      </w:del>
    </w:p>
    <w:p w14:paraId="6408F98D" w14:textId="259247A2" w:rsidR="00804791" w:rsidRDefault="00B93DD0">
      <w:pPr>
        <w:pStyle w:val="Heading2"/>
        <w:numPr>
          <w:ilvl w:val="1"/>
          <w:numId w:val="14"/>
        </w:numPr>
        <w:tabs>
          <w:tab w:val="left" w:pos="511"/>
        </w:tabs>
        <w:spacing w:before="178" w:line="261" w:lineRule="auto"/>
        <w:ind w:right="99" w:hanging="427"/>
        <w:jc w:val="both"/>
        <w:rPr>
          <w:b w:val="0"/>
          <w:rPrChange w:id="7827" w:author="Author" w:date="2015-07-30T15:37:00Z">
            <w:rPr>
              <w:rFonts w:ascii="Times New Roman" w:hAnsi="Times New Roman"/>
              <w:sz w:val="20"/>
            </w:rPr>
          </w:rPrChange>
        </w:rPr>
        <w:pPrChange w:id="7828" w:author="Author" w:date="2015-07-30T15:37:00Z">
          <w:pPr>
            <w:ind w:right="8"/>
            <w:jc w:val="both"/>
          </w:pPr>
        </w:pPrChange>
      </w:pPr>
      <w:del w:id="7829" w:author="Author" w:date="2015-07-30T15:37:00Z">
        <w:r w:rsidRPr="00B93DD0">
          <w:rPr>
            <w:rFonts w:cs="Times New Roman"/>
          </w:rPr>
          <w:delText xml:space="preserve">11.5 </w:delText>
        </w:r>
      </w:del>
      <w:r w:rsidR="006514D0" w:rsidRPr="006514D0">
        <w:t>By 2030, significantly reduce the number of deaths and the number of people affected and</w:t>
      </w:r>
      <w:r w:rsidR="006514D0">
        <w:rPr>
          <w:spacing w:val="38"/>
          <w:rPrChange w:id="7830" w:author="Author" w:date="2015-07-30T15:37:00Z">
            <w:rPr>
              <w:rFonts w:ascii="Times New Roman" w:hAnsi="Times New Roman"/>
              <w:sz w:val="20"/>
            </w:rPr>
          </w:rPrChange>
        </w:rPr>
        <w:t xml:space="preserve"> </w:t>
      </w:r>
      <w:ins w:id="7831" w:author="Author" w:date="2015-07-30T15:37:00Z">
        <w:r w:rsidR="006514D0">
          <w:t>substantially</w:t>
        </w:r>
        <w:r w:rsidR="006514D0">
          <w:rPr>
            <w:w w:val="99"/>
          </w:rPr>
          <w:t xml:space="preserve"> </w:t>
        </w:r>
      </w:ins>
      <w:r w:rsidR="006514D0" w:rsidRPr="006514D0">
        <w:t>decrease</w:t>
      </w:r>
      <w:r w:rsidR="006514D0">
        <w:rPr>
          <w:spacing w:val="25"/>
          <w:rPrChange w:id="7832" w:author="Author" w:date="2015-07-30T15:37:00Z">
            <w:rPr>
              <w:rFonts w:ascii="Times New Roman" w:hAnsi="Times New Roman"/>
              <w:sz w:val="20"/>
            </w:rPr>
          </w:rPrChange>
        </w:rPr>
        <w:t xml:space="preserve"> </w:t>
      </w:r>
      <w:del w:id="7833" w:author="Author" w:date="2015-07-30T15:37:00Z">
        <w:r w:rsidRPr="00B93DD0">
          <w:rPr>
            <w:rFonts w:cs="Times New Roman"/>
          </w:rPr>
          <w:delText xml:space="preserve">by [x] per cent </w:delText>
        </w:r>
      </w:del>
      <w:r w:rsidR="006514D0" w:rsidRPr="006514D0">
        <w:t>the</w:t>
      </w:r>
      <w:r w:rsidR="006514D0">
        <w:rPr>
          <w:spacing w:val="25"/>
          <w:rPrChange w:id="7834" w:author="Author" w:date="2015-07-30T15:37:00Z">
            <w:rPr>
              <w:rFonts w:ascii="Times New Roman" w:hAnsi="Times New Roman"/>
              <w:sz w:val="20"/>
            </w:rPr>
          </w:rPrChange>
        </w:rPr>
        <w:t xml:space="preserve"> </w:t>
      </w:r>
      <w:r w:rsidR="006514D0" w:rsidRPr="006514D0">
        <w:t>economic</w:t>
      </w:r>
      <w:r w:rsidR="006514D0">
        <w:rPr>
          <w:spacing w:val="25"/>
          <w:rPrChange w:id="7835" w:author="Author" w:date="2015-07-30T15:37:00Z">
            <w:rPr>
              <w:rFonts w:ascii="Times New Roman" w:hAnsi="Times New Roman"/>
              <w:sz w:val="20"/>
            </w:rPr>
          </w:rPrChange>
        </w:rPr>
        <w:t xml:space="preserve"> </w:t>
      </w:r>
      <w:r w:rsidR="006514D0" w:rsidRPr="006514D0">
        <w:t>losses</w:t>
      </w:r>
      <w:r w:rsidR="006514D0">
        <w:rPr>
          <w:spacing w:val="24"/>
          <w:rPrChange w:id="7836" w:author="Author" w:date="2015-07-30T15:37:00Z">
            <w:rPr>
              <w:rFonts w:ascii="Times New Roman" w:hAnsi="Times New Roman"/>
              <w:sz w:val="20"/>
            </w:rPr>
          </w:rPrChange>
        </w:rPr>
        <w:t xml:space="preserve"> </w:t>
      </w:r>
      <w:r w:rsidR="006514D0" w:rsidRPr="006514D0">
        <w:t>relative</w:t>
      </w:r>
      <w:r w:rsidR="006514D0">
        <w:rPr>
          <w:spacing w:val="25"/>
          <w:rPrChange w:id="7837" w:author="Author" w:date="2015-07-30T15:37:00Z">
            <w:rPr>
              <w:rFonts w:ascii="Times New Roman" w:hAnsi="Times New Roman"/>
              <w:sz w:val="20"/>
            </w:rPr>
          </w:rPrChange>
        </w:rPr>
        <w:t xml:space="preserve"> </w:t>
      </w:r>
      <w:r w:rsidR="006514D0" w:rsidRPr="006514D0">
        <w:t>to</w:t>
      </w:r>
      <w:r w:rsidR="006514D0">
        <w:rPr>
          <w:spacing w:val="23"/>
          <w:rPrChange w:id="7838" w:author="Author" w:date="2015-07-30T15:37:00Z">
            <w:rPr>
              <w:rFonts w:ascii="Times New Roman" w:hAnsi="Times New Roman"/>
              <w:sz w:val="20"/>
            </w:rPr>
          </w:rPrChange>
        </w:rPr>
        <w:t xml:space="preserve"> </w:t>
      </w:r>
      <w:r w:rsidR="006514D0" w:rsidRPr="006514D0">
        <w:t>gross</w:t>
      </w:r>
      <w:r w:rsidR="006514D0">
        <w:rPr>
          <w:spacing w:val="24"/>
          <w:rPrChange w:id="7839" w:author="Author" w:date="2015-07-30T15:37:00Z">
            <w:rPr>
              <w:rFonts w:ascii="Times New Roman" w:hAnsi="Times New Roman"/>
              <w:sz w:val="20"/>
            </w:rPr>
          </w:rPrChange>
        </w:rPr>
        <w:t xml:space="preserve"> </w:t>
      </w:r>
      <w:r w:rsidR="006514D0" w:rsidRPr="006514D0">
        <w:t>domestic</w:t>
      </w:r>
      <w:r w:rsidR="006514D0">
        <w:rPr>
          <w:spacing w:val="28"/>
          <w:rPrChange w:id="7840" w:author="Author" w:date="2015-07-30T15:37:00Z">
            <w:rPr>
              <w:rFonts w:ascii="Times New Roman" w:hAnsi="Times New Roman"/>
              <w:sz w:val="20"/>
            </w:rPr>
          </w:rPrChange>
        </w:rPr>
        <w:t xml:space="preserve"> </w:t>
      </w:r>
      <w:r w:rsidR="006514D0" w:rsidRPr="006514D0">
        <w:t>product</w:t>
      </w:r>
      <w:r w:rsidR="006514D0">
        <w:rPr>
          <w:spacing w:val="26"/>
          <w:rPrChange w:id="7841" w:author="Author" w:date="2015-07-30T15:37:00Z">
            <w:rPr>
              <w:rFonts w:ascii="Times New Roman" w:hAnsi="Times New Roman"/>
              <w:sz w:val="20"/>
            </w:rPr>
          </w:rPrChange>
        </w:rPr>
        <w:t xml:space="preserve"> </w:t>
      </w:r>
      <w:r w:rsidR="006514D0" w:rsidRPr="006514D0">
        <w:t>caused</w:t>
      </w:r>
      <w:r w:rsidR="006514D0">
        <w:rPr>
          <w:spacing w:val="25"/>
          <w:rPrChange w:id="7842" w:author="Author" w:date="2015-07-30T15:37:00Z">
            <w:rPr>
              <w:rFonts w:ascii="Times New Roman" w:hAnsi="Times New Roman"/>
              <w:sz w:val="20"/>
            </w:rPr>
          </w:rPrChange>
        </w:rPr>
        <w:t xml:space="preserve"> </w:t>
      </w:r>
      <w:r w:rsidR="006514D0" w:rsidRPr="006514D0">
        <w:t>by</w:t>
      </w:r>
      <w:r w:rsidR="006514D0">
        <w:rPr>
          <w:spacing w:val="25"/>
          <w:rPrChange w:id="7843" w:author="Author" w:date="2015-07-30T15:37:00Z">
            <w:rPr>
              <w:rFonts w:ascii="Times New Roman" w:hAnsi="Times New Roman"/>
              <w:sz w:val="20"/>
            </w:rPr>
          </w:rPrChange>
        </w:rPr>
        <w:t xml:space="preserve"> </w:t>
      </w:r>
      <w:r w:rsidR="006514D0" w:rsidRPr="006514D0">
        <w:t>disasters,</w:t>
      </w:r>
      <w:r w:rsidR="006514D0">
        <w:rPr>
          <w:spacing w:val="25"/>
          <w:rPrChange w:id="7844" w:author="Author" w:date="2015-07-30T15:37:00Z">
            <w:rPr>
              <w:rFonts w:ascii="Times New Roman" w:hAnsi="Times New Roman"/>
              <w:sz w:val="20"/>
            </w:rPr>
          </w:rPrChange>
        </w:rPr>
        <w:t xml:space="preserve"> </w:t>
      </w:r>
      <w:r w:rsidR="006514D0" w:rsidRPr="006514D0">
        <w:t>including</w:t>
      </w:r>
      <w:r w:rsidR="006514D0">
        <w:rPr>
          <w:spacing w:val="25"/>
          <w:rPrChange w:id="7845" w:author="Author" w:date="2015-07-30T15:37:00Z">
            <w:rPr>
              <w:rFonts w:ascii="Times New Roman" w:hAnsi="Times New Roman"/>
              <w:sz w:val="20"/>
            </w:rPr>
          </w:rPrChange>
        </w:rPr>
        <w:t xml:space="preserve"> </w:t>
      </w:r>
      <w:r w:rsidR="006514D0">
        <w:rPr>
          <w:spacing w:val="2"/>
          <w:rPrChange w:id="7846" w:author="Author" w:date="2015-07-30T15:37:00Z">
            <w:rPr>
              <w:rFonts w:ascii="Times New Roman" w:hAnsi="Times New Roman"/>
              <w:sz w:val="20"/>
            </w:rPr>
          </w:rPrChange>
        </w:rPr>
        <w:t>water-</w:t>
      </w:r>
      <w:ins w:id="7847" w:author="Author" w:date="2015-07-30T15:37:00Z">
        <w:r w:rsidR="006514D0">
          <w:rPr>
            <w:w w:val="99"/>
          </w:rPr>
          <w:t xml:space="preserve"> </w:t>
        </w:r>
      </w:ins>
      <w:r w:rsidR="006514D0" w:rsidRPr="006514D0">
        <w:t>related disasters, with a focus on protecting the poor and people in vulnerable</w:t>
      </w:r>
      <w:r w:rsidR="006514D0">
        <w:rPr>
          <w:spacing w:val="-11"/>
          <w:rPrChange w:id="7848" w:author="Author" w:date="2015-07-30T15:37:00Z">
            <w:rPr>
              <w:rFonts w:ascii="Times New Roman" w:hAnsi="Times New Roman"/>
              <w:sz w:val="20"/>
            </w:rPr>
          </w:rPrChange>
        </w:rPr>
        <w:t xml:space="preserve"> </w:t>
      </w:r>
      <w:r w:rsidR="006514D0" w:rsidRPr="006514D0">
        <w:t>situations</w:t>
      </w:r>
      <w:del w:id="7849" w:author="Author" w:date="2015-07-30T15:37:00Z">
        <w:r w:rsidRPr="00B93DD0">
          <w:rPr>
            <w:rFonts w:cs="Times New Roman"/>
          </w:rPr>
          <w:delText xml:space="preserve"> </w:delText>
        </w:r>
      </w:del>
    </w:p>
    <w:p w14:paraId="475A8A70" w14:textId="6CE5EDCE" w:rsidR="00804791" w:rsidRDefault="00B93DD0">
      <w:pPr>
        <w:pStyle w:val="ListParagraph"/>
        <w:numPr>
          <w:ilvl w:val="1"/>
          <w:numId w:val="14"/>
        </w:numPr>
        <w:tabs>
          <w:tab w:val="left" w:pos="508"/>
        </w:tabs>
        <w:spacing w:before="153" w:line="261" w:lineRule="auto"/>
        <w:ind w:right="120" w:hanging="427"/>
        <w:jc w:val="both"/>
        <w:rPr>
          <w:rFonts w:ascii="Times New Roman" w:eastAsia="Times New Roman" w:hAnsi="Times New Roman" w:cs="Times New Roman"/>
          <w:sz w:val="20"/>
          <w:szCs w:val="20"/>
        </w:rPr>
        <w:pPrChange w:id="7850" w:author="Author" w:date="2015-07-30T15:37:00Z">
          <w:pPr>
            <w:ind w:right="8"/>
            <w:jc w:val="both"/>
          </w:pPr>
        </w:pPrChange>
      </w:pPr>
      <w:del w:id="7851" w:author="Author" w:date="2015-07-30T15:37:00Z">
        <w:r w:rsidRPr="00B93DD0">
          <w:rPr>
            <w:rFonts w:ascii="Times New Roman" w:hAnsi="Times New Roman" w:cs="Times New Roman"/>
            <w:sz w:val="20"/>
            <w:szCs w:val="20"/>
          </w:rPr>
          <w:delText xml:space="preserve">11.6 </w:delText>
        </w:r>
      </w:del>
      <w:r w:rsidR="006514D0">
        <w:rPr>
          <w:rFonts w:ascii="Times New Roman"/>
          <w:sz w:val="20"/>
          <w:rPrChange w:id="7852" w:author="Author" w:date="2015-07-30T15:37:00Z">
            <w:rPr>
              <w:rFonts w:ascii="Times New Roman" w:hAnsi="Times New Roman"/>
              <w:sz w:val="20"/>
            </w:rPr>
          </w:rPrChange>
        </w:rPr>
        <w:t>By 2030, reduce the adverse per capita environmental impact of cities, including by paying special attention</w:t>
      </w:r>
      <w:r w:rsidR="006514D0">
        <w:rPr>
          <w:rFonts w:ascii="Times New Roman"/>
          <w:spacing w:val="1"/>
          <w:sz w:val="20"/>
          <w:rPrChange w:id="7853" w:author="Author" w:date="2015-07-30T15:37:00Z">
            <w:rPr>
              <w:rFonts w:ascii="Times New Roman" w:hAnsi="Times New Roman"/>
              <w:sz w:val="20"/>
            </w:rPr>
          </w:rPrChange>
        </w:rPr>
        <w:t xml:space="preserve"> </w:t>
      </w:r>
      <w:r w:rsidR="006514D0">
        <w:rPr>
          <w:rFonts w:ascii="Times New Roman"/>
          <w:sz w:val="20"/>
          <w:rPrChange w:id="7854" w:author="Author" w:date="2015-07-30T15:37:00Z">
            <w:rPr>
              <w:rFonts w:ascii="Times New Roman" w:hAnsi="Times New Roman"/>
              <w:sz w:val="20"/>
            </w:rPr>
          </w:rPrChange>
        </w:rPr>
        <w:t>to</w:t>
      </w:r>
      <w:r w:rsidR="006514D0">
        <w:rPr>
          <w:rFonts w:ascii="Times New Roman"/>
          <w:w w:val="99"/>
          <w:sz w:val="20"/>
          <w:rPrChange w:id="7855" w:author="Author" w:date="2015-07-30T15:37:00Z">
            <w:rPr>
              <w:rFonts w:ascii="Times New Roman" w:hAnsi="Times New Roman"/>
              <w:sz w:val="20"/>
            </w:rPr>
          </w:rPrChange>
        </w:rPr>
        <w:t xml:space="preserve"> </w:t>
      </w:r>
      <w:r w:rsidR="006514D0">
        <w:rPr>
          <w:rFonts w:ascii="Times New Roman"/>
          <w:sz w:val="20"/>
          <w:rPrChange w:id="7856" w:author="Author" w:date="2015-07-30T15:37:00Z">
            <w:rPr>
              <w:rFonts w:ascii="Times New Roman" w:hAnsi="Times New Roman"/>
              <w:sz w:val="20"/>
            </w:rPr>
          </w:rPrChange>
        </w:rPr>
        <w:t>air quality and municipal and other waste</w:t>
      </w:r>
      <w:r w:rsidR="006514D0">
        <w:rPr>
          <w:rFonts w:ascii="Times New Roman"/>
          <w:spacing w:val="3"/>
          <w:sz w:val="20"/>
          <w:rPrChange w:id="7857" w:author="Author" w:date="2015-07-30T15:37:00Z">
            <w:rPr>
              <w:rFonts w:ascii="Times New Roman" w:hAnsi="Times New Roman"/>
              <w:sz w:val="20"/>
            </w:rPr>
          </w:rPrChange>
        </w:rPr>
        <w:t xml:space="preserve"> </w:t>
      </w:r>
      <w:r w:rsidR="006514D0">
        <w:rPr>
          <w:rFonts w:ascii="Times New Roman"/>
          <w:sz w:val="20"/>
          <w:rPrChange w:id="7858" w:author="Author" w:date="2015-07-30T15:37:00Z">
            <w:rPr>
              <w:rFonts w:ascii="Times New Roman" w:hAnsi="Times New Roman"/>
              <w:sz w:val="20"/>
            </w:rPr>
          </w:rPrChange>
        </w:rPr>
        <w:t>management</w:t>
      </w:r>
      <w:del w:id="7859" w:author="Author" w:date="2015-07-30T15:37:00Z">
        <w:r w:rsidRPr="00B93DD0">
          <w:rPr>
            <w:rFonts w:ascii="Times New Roman" w:hAnsi="Times New Roman" w:cs="Times New Roman"/>
            <w:sz w:val="20"/>
            <w:szCs w:val="20"/>
          </w:rPr>
          <w:delText xml:space="preserve">  </w:delText>
        </w:r>
      </w:del>
    </w:p>
    <w:p w14:paraId="777DB9F5" w14:textId="0DF207E7" w:rsidR="00804791" w:rsidRDefault="00B93DD0">
      <w:pPr>
        <w:pStyle w:val="ListParagraph"/>
        <w:numPr>
          <w:ilvl w:val="1"/>
          <w:numId w:val="14"/>
        </w:numPr>
        <w:tabs>
          <w:tab w:val="left" w:pos="517"/>
        </w:tabs>
        <w:spacing w:before="160" w:line="247" w:lineRule="auto"/>
        <w:ind w:right="102" w:hanging="427"/>
        <w:jc w:val="both"/>
        <w:rPr>
          <w:rFonts w:ascii="Times New Roman" w:eastAsia="Times New Roman" w:hAnsi="Times New Roman" w:cs="Times New Roman"/>
          <w:sz w:val="20"/>
          <w:szCs w:val="20"/>
        </w:rPr>
        <w:pPrChange w:id="7860" w:author="Author" w:date="2015-07-30T15:37:00Z">
          <w:pPr>
            <w:spacing w:after="23" w:line="251" w:lineRule="auto"/>
            <w:jc w:val="both"/>
          </w:pPr>
        </w:pPrChange>
      </w:pPr>
      <w:del w:id="7861" w:author="Author" w:date="2015-07-30T15:37:00Z">
        <w:r w:rsidRPr="00B93DD0">
          <w:rPr>
            <w:rFonts w:ascii="Times New Roman" w:hAnsi="Times New Roman" w:cs="Times New Roman"/>
            <w:sz w:val="20"/>
            <w:szCs w:val="20"/>
          </w:rPr>
          <w:delText xml:space="preserve">11.7 </w:delText>
        </w:r>
      </w:del>
      <w:r w:rsidR="006514D0">
        <w:rPr>
          <w:rFonts w:ascii="Times New Roman"/>
          <w:sz w:val="20"/>
          <w:rPrChange w:id="7862" w:author="Author" w:date="2015-07-30T15:37:00Z">
            <w:rPr>
              <w:rFonts w:ascii="Times New Roman" w:hAnsi="Times New Roman"/>
              <w:sz w:val="20"/>
            </w:rPr>
          </w:rPrChange>
        </w:rPr>
        <w:t>By</w:t>
      </w:r>
      <w:r w:rsidR="006514D0">
        <w:rPr>
          <w:rFonts w:ascii="Times New Roman"/>
          <w:spacing w:val="8"/>
          <w:sz w:val="20"/>
          <w:rPrChange w:id="7863" w:author="Author" w:date="2015-07-30T15:37:00Z">
            <w:rPr>
              <w:rFonts w:ascii="Times New Roman" w:hAnsi="Times New Roman"/>
              <w:sz w:val="20"/>
            </w:rPr>
          </w:rPrChange>
        </w:rPr>
        <w:t xml:space="preserve"> </w:t>
      </w:r>
      <w:r w:rsidR="006514D0">
        <w:rPr>
          <w:rFonts w:ascii="Times New Roman"/>
          <w:sz w:val="20"/>
          <w:rPrChange w:id="7864" w:author="Author" w:date="2015-07-30T15:37:00Z">
            <w:rPr>
              <w:rFonts w:ascii="Times New Roman" w:hAnsi="Times New Roman"/>
              <w:sz w:val="20"/>
            </w:rPr>
          </w:rPrChange>
        </w:rPr>
        <w:t>2030,</w:t>
      </w:r>
      <w:r w:rsidR="006514D0">
        <w:rPr>
          <w:rFonts w:ascii="Times New Roman"/>
          <w:spacing w:val="12"/>
          <w:sz w:val="20"/>
          <w:rPrChange w:id="7865" w:author="Author" w:date="2015-07-30T15:37:00Z">
            <w:rPr>
              <w:rFonts w:ascii="Times New Roman" w:hAnsi="Times New Roman"/>
              <w:sz w:val="20"/>
            </w:rPr>
          </w:rPrChange>
        </w:rPr>
        <w:t xml:space="preserve"> </w:t>
      </w:r>
      <w:r w:rsidR="006514D0">
        <w:rPr>
          <w:rFonts w:ascii="Times New Roman"/>
          <w:sz w:val="20"/>
          <w:rPrChange w:id="7866" w:author="Author" w:date="2015-07-30T15:37:00Z">
            <w:rPr>
              <w:rFonts w:ascii="Times New Roman" w:hAnsi="Times New Roman"/>
              <w:sz w:val="20"/>
            </w:rPr>
          </w:rPrChange>
        </w:rPr>
        <w:t>provide</w:t>
      </w:r>
      <w:r w:rsidR="006514D0">
        <w:rPr>
          <w:rFonts w:ascii="Times New Roman"/>
          <w:spacing w:val="12"/>
          <w:sz w:val="20"/>
          <w:rPrChange w:id="7867" w:author="Author" w:date="2015-07-30T15:37:00Z">
            <w:rPr>
              <w:rFonts w:ascii="Times New Roman" w:hAnsi="Times New Roman"/>
              <w:sz w:val="20"/>
            </w:rPr>
          </w:rPrChange>
        </w:rPr>
        <w:t xml:space="preserve"> </w:t>
      </w:r>
      <w:r w:rsidR="006514D0">
        <w:rPr>
          <w:rFonts w:ascii="Times New Roman"/>
          <w:sz w:val="20"/>
          <w:rPrChange w:id="7868" w:author="Author" w:date="2015-07-30T15:37:00Z">
            <w:rPr>
              <w:rFonts w:ascii="Times New Roman" w:hAnsi="Times New Roman"/>
              <w:sz w:val="20"/>
            </w:rPr>
          </w:rPrChange>
        </w:rPr>
        <w:t>universal</w:t>
      </w:r>
      <w:r w:rsidR="006514D0">
        <w:rPr>
          <w:rFonts w:ascii="Times New Roman"/>
          <w:spacing w:val="12"/>
          <w:sz w:val="20"/>
          <w:rPrChange w:id="7869" w:author="Author" w:date="2015-07-30T15:37:00Z">
            <w:rPr>
              <w:rFonts w:ascii="Times New Roman" w:hAnsi="Times New Roman"/>
              <w:sz w:val="20"/>
            </w:rPr>
          </w:rPrChange>
        </w:rPr>
        <w:t xml:space="preserve"> </w:t>
      </w:r>
      <w:r w:rsidR="006514D0">
        <w:rPr>
          <w:rFonts w:ascii="Times New Roman"/>
          <w:sz w:val="20"/>
          <w:rPrChange w:id="7870" w:author="Author" w:date="2015-07-30T15:37:00Z">
            <w:rPr>
              <w:rFonts w:ascii="Times New Roman" w:hAnsi="Times New Roman"/>
              <w:sz w:val="20"/>
            </w:rPr>
          </w:rPrChange>
        </w:rPr>
        <w:t>access</w:t>
      </w:r>
      <w:r w:rsidR="006514D0">
        <w:rPr>
          <w:rFonts w:ascii="Times New Roman"/>
          <w:spacing w:val="11"/>
          <w:sz w:val="20"/>
          <w:rPrChange w:id="7871" w:author="Author" w:date="2015-07-30T15:37:00Z">
            <w:rPr>
              <w:rFonts w:ascii="Times New Roman" w:hAnsi="Times New Roman"/>
              <w:sz w:val="20"/>
            </w:rPr>
          </w:rPrChange>
        </w:rPr>
        <w:t xml:space="preserve"> </w:t>
      </w:r>
      <w:r w:rsidR="006514D0">
        <w:rPr>
          <w:rFonts w:ascii="Times New Roman"/>
          <w:sz w:val="20"/>
          <w:rPrChange w:id="7872" w:author="Author" w:date="2015-07-30T15:37:00Z">
            <w:rPr>
              <w:rFonts w:ascii="Times New Roman" w:hAnsi="Times New Roman"/>
              <w:sz w:val="20"/>
            </w:rPr>
          </w:rPrChange>
        </w:rPr>
        <w:t>to</w:t>
      </w:r>
      <w:r w:rsidR="006514D0">
        <w:rPr>
          <w:rFonts w:ascii="Times New Roman"/>
          <w:spacing w:val="15"/>
          <w:sz w:val="20"/>
          <w:rPrChange w:id="7873" w:author="Author" w:date="2015-07-30T15:37:00Z">
            <w:rPr>
              <w:rFonts w:ascii="Times New Roman" w:hAnsi="Times New Roman"/>
              <w:sz w:val="20"/>
            </w:rPr>
          </w:rPrChange>
        </w:rPr>
        <w:t xml:space="preserve"> </w:t>
      </w:r>
      <w:r w:rsidR="006514D0">
        <w:rPr>
          <w:rFonts w:ascii="Times New Roman"/>
          <w:sz w:val="20"/>
          <w:rPrChange w:id="7874" w:author="Author" w:date="2015-07-30T15:37:00Z">
            <w:rPr>
              <w:rFonts w:ascii="Times New Roman" w:hAnsi="Times New Roman"/>
              <w:sz w:val="20"/>
            </w:rPr>
          </w:rPrChange>
        </w:rPr>
        <w:t>safe,</w:t>
      </w:r>
      <w:r w:rsidR="006514D0">
        <w:rPr>
          <w:rFonts w:ascii="Times New Roman"/>
          <w:spacing w:val="15"/>
          <w:sz w:val="20"/>
          <w:rPrChange w:id="7875" w:author="Author" w:date="2015-07-30T15:37:00Z">
            <w:rPr>
              <w:rFonts w:ascii="Times New Roman" w:hAnsi="Times New Roman"/>
              <w:sz w:val="20"/>
            </w:rPr>
          </w:rPrChange>
        </w:rPr>
        <w:t xml:space="preserve"> </w:t>
      </w:r>
      <w:r w:rsidR="006514D0">
        <w:rPr>
          <w:rFonts w:ascii="Times New Roman"/>
          <w:sz w:val="20"/>
          <w:rPrChange w:id="7876" w:author="Author" w:date="2015-07-30T15:37:00Z">
            <w:rPr>
              <w:rFonts w:ascii="Times New Roman" w:hAnsi="Times New Roman"/>
              <w:sz w:val="20"/>
            </w:rPr>
          </w:rPrChange>
        </w:rPr>
        <w:t>inclusive</w:t>
      </w:r>
      <w:r w:rsidR="006514D0">
        <w:rPr>
          <w:rFonts w:ascii="Times New Roman"/>
          <w:spacing w:val="15"/>
          <w:sz w:val="20"/>
          <w:rPrChange w:id="7877" w:author="Author" w:date="2015-07-30T15:37:00Z">
            <w:rPr>
              <w:rFonts w:ascii="Times New Roman" w:hAnsi="Times New Roman"/>
              <w:sz w:val="20"/>
            </w:rPr>
          </w:rPrChange>
        </w:rPr>
        <w:t xml:space="preserve"> </w:t>
      </w:r>
      <w:r w:rsidR="006514D0">
        <w:rPr>
          <w:rFonts w:ascii="Times New Roman"/>
          <w:sz w:val="20"/>
          <w:rPrChange w:id="7878" w:author="Author" w:date="2015-07-30T15:37:00Z">
            <w:rPr>
              <w:rFonts w:ascii="Times New Roman" w:hAnsi="Times New Roman"/>
              <w:sz w:val="20"/>
            </w:rPr>
          </w:rPrChange>
        </w:rPr>
        <w:t>and</w:t>
      </w:r>
      <w:r w:rsidR="006514D0">
        <w:rPr>
          <w:rFonts w:ascii="Times New Roman"/>
          <w:spacing w:val="13"/>
          <w:sz w:val="20"/>
          <w:rPrChange w:id="7879" w:author="Author" w:date="2015-07-30T15:37:00Z">
            <w:rPr>
              <w:rFonts w:ascii="Times New Roman" w:hAnsi="Times New Roman"/>
              <w:sz w:val="20"/>
            </w:rPr>
          </w:rPrChange>
        </w:rPr>
        <w:t xml:space="preserve"> </w:t>
      </w:r>
      <w:r w:rsidR="006514D0">
        <w:rPr>
          <w:rFonts w:ascii="Times New Roman"/>
          <w:sz w:val="20"/>
          <w:rPrChange w:id="7880" w:author="Author" w:date="2015-07-30T15:37:00Z">
            <w:rPr>
              <w:rFonts w:ascii="Times New Roman" w:hAnsi="Times New Roman"/>
              <w:sz w:val="20"/>
            </w:rPr>
          </w:rPrChange>
        </w:rPr>
        <w:t>accessible,</w:t>
      </w:r>
      <w:r w:rsidR="006514D0">
        <w:rPr>
          <w:rFonts w:ascii="Times New Roman"/>
          <w:spacing w:val="12"/>
          <w:sz w:val="20"/>
          <w:rPrChange w:id="7881" w:author="Author" w:date="2015-07-30T15:37:00Z">
            <w:rPr>
              <w:rFonts w:ascii="Times New Roman" w:hAnsi="Times New Roman"/>
              <w:sz w:val="20"/>
            </w:rPr>
          </w:rPrChange>
        </w:rPr>
        <w:t xml:space="preserve"> </w:t>
      </w:r>
      <w:r w:rsidR="006514D0">
        <w:rPr>
          <w:rFonts w:ascii="Times New Roman"/>
          <w:sz w:val="20"/>
          <w:rPrChange w:id="7882" w:author="Author" w:date="2015-07-30T15:37:00Z">
            <w:rPr>
              <w:rFonts w:ascii="Times New Roman" w:hAnsi="Times New Roman"/>
              <w:sz w:val="20"/>
            </w:rPr>
          </w:rPrChange>
        </w:rPr>
        <w:t>green</w:t>
      </w:r>
      <w:r w:rsidR="006514D0">
        <w:rPr>
          <w:rFonts w:ascii="Times New Roman"/>
          <w:spacing w:val="11"/>
          <w:sz w:val="20"/>
          <w:rPrChange w:id="7883" w:author="Author" w:date="2015-07-30T15:37:00Z">
            <w:rPr>
              <w:rFonts w:ascii="Times New Roman" w:hAnsi="Times New Roman"/>
              <w:sz w:val="20"/>
            </w:rPr>
          </w:rPrChange>
        </w:rPr>
        <w:t xml:space="preserve"> </w:t>
      </w:r>
      <w:r w:rsidR="006514D0">
        <w:rPr>
          <w:rFonts w:ascii="Times New Roman"/>
          <w:sz w:val="20"/>
          <w:rPrChange w:id="7884" w:author="Author" w:date="2015-07-30T15:37:00Z">
            <w:rPr>
              <w:rFonts w:ascii="Times New Roman" w:hAnsi="Times New Roman"/>
              <w:sz w:val="20"/>
            </w:rPr>
          </w:rPrChange>
        </w:rPr>
        <w:t>and</w:t>
      </w:r>
      <w:r w:rsidR="006514D0">
        <w:rPr>
          <w:rFonts w:ascii="Times New Roman"/>
          <w:spacing w:val="13"/>
          <w:sz w:val="20"/>
          <w:rPrChange w:id="7885" w:author="Author" w:date="2015-07-30T15:37:00Z">
            <w:rPr>
              <w:rFonts w:ascii="Times New Roman" w:hAnsi="Times New Roman"/>
              <w:sz w:val="20"/>
            </w:rPr>
          </w:rPrChange>
        </w:rPr>
        <w:t xml:space="preserve"> </w:t>
      </w:r>
      <w:r w:rsidR="006514D0">
        <w:rPr>
          <w:rFonts w:ascii="Times New Roman"/>
          <w:sz w:val="20"/>
          <w:rPrChange w:id="7886" w:author="Author" w:date="2015-07-30T15:37:00Z">
            <w:rPr>
              <w:rFonts w:ascii="Times New Roman" w:hAnsi="Times New Roman"/>
              <w:sz w:val="20"/>
            </w:rPr>
          </w:rPrChange>
        </w:rPr>
        <w:t>public</w:t>
      </w:r>
      <w:r w:rsidR="006514D0">
        <w:rPr>
          <w:rFonts w:ascii="Times New Roman"/>
          <w:spacing w:val="12"/>
          <w:sz w:val="20"/>
          <w:rPrChange w:id="7887" w:author="Author" w:date="2015-07-30T15:37:00Z">
            <w:rPr>
              <w:rFonts w:ascii="Times New Roman" w:hAnsi="Times New Roman"/>
              <w:sz w:val="20"/>
            </w:rPr>
          </w:rPrChange>
        </w:rPr>
        <w:t xml:space="preserve"> </w:t>
      </w:r>
      <w:r w:rsidR="006514D0">
        <w:rPr>
          <w:rFonts w:ascii="Times New Roman"/>
          <w:sz w:val="20"/>
          <w:rPrChange w:id="7888" w:author="Author" w:date="2015-07-30T15:37:00Z">
            <w:rPr>
              <w:rFonts w:ascii="Times New Roman" w:hAnsi="Times New Roman"/>
              <w:sz w:val="20"/>
            </w:rPr>
          </w:rPrChange>
        </w:rPr>
        <w:t>spaces,</w:t>
      </w:r>
      <w:r w:rsidR="006514D0">
        <w:rPr>
          <w:rFonts w:ascii="Times New Roman"/>
          <w:spacing w:val="12"/>
          <w:sz w:val="20"/>
          <w:rPrChange w:id="7889" w:author="Author" w:date="2015-07-30T15:37:00Z">
            <w:rPr>
              <w:rFonts w:ascii="Times New Roman" w:hAnsi="Times New Roman"/>
              <w:sz w:val="20"/>
            </w:rPr>
          </w:rPrChange>
        </w:rPr>
        <w:t xml:space="preserve"> </w:t>
      </w:r>
      <w:r w:rsidR="006514D0">
        <w:rPr>
          <w:rFonts w:ascii="Times New Roman"/>
          <w:sz w:val="20"/>
          <w:rPrChange w:id="7890" w:author="Author" w:date="2015-07-30T15:37:00Z">
            <w:rPr>
              <w:rFonts w:ascii="Times New Roman" w:hAnsi="Times New Roman"/>
              <w:sz w:val="20"/>
            </w:rPr>
          </w:rPrChange>
        </w:rPr>
        <w:t>in</w:t>
      </w:r>
      <w:r w:rsidR="006514D0">
        <w:rPr>
          <w:rFonts w:ascii="Times New Roman"/>
          <w:spacing w:val="11"/>
          <w:sz w:val="20"/>
          <w:rPrChange w:id="7891" w:author="Author" w:date="2015-07-30T15:37:00Z">
            <w:rPr>
              <w:rFonts w:ascii="Times New Roman" w:hAnsi="Times New Roman"/>
              <w:sz w:val="20"/>
            </w:rPr>
          </w:rPrChange>
        </w:rPr>
        <w:t xml:space="preserve"> </w:t>
      </w:r>
      <w:r w:rsidR="006514D0">
        <w:rPr>
          <w:rFonts w:ascii="Times New Roman"/>
          <w:sz w:val="20"/>
          <w:rPrChange w:id="7892" w:author="Author" w:date="2015-07-30T15:37:00Z">
            <w:rPr>
              <w:rFonts w:ascii="Times New Roman" w:hAnsi="Times New Roman"/>
              <w:sz w:val="20"/>
            </w:rPr>
          </w:rPrChange>
        </w:rPr>
        <w:t>particular</w:t>
      </w:r>
      <w:r w:rsidR="006514D0">
        <w:rPr>
          <w:rFonts w:ascii="Times New Roman"/>
          <w:spacing w:val="13"/>
          <w:sz w:val="20"/>
          <w:rPrChange w:id="7893" w:author="Author" w:date="2015-07-30T15:37:00Z">
            <w:rPr>
              <w:rFonts w:ascii="Times New Roman" w:hAnsi="Times New Roman"/>
              <w:sz w:val="20"/>
            </w:rPr>
          </w:rPrChange>
        </w:rPr>
        <w:t xml:space="preserve"> </w:t>
      </w:r>
      <w:r w:rsidR="006514D0">
        <w:rPr>
          <w:rFonts w:ascii="Times New Roman"/>
          <w:sz w:val="20"/>
          <w:rPrChange w:id="7894" w:author="Author" w:date="2015-07-30T15:37:00Z">
            <w:rPr>
              <w:rFonts w:ascii="Times New Roman" w:hAnsi="Times New Roman"/>
              <w:sz w:val="20"/>
            </w:rPr>
          </w:rPrChange>
        </w:rPr>
        <w:t>for</w:t>
      </w:r>
      <w:r w:rsidR="006514D0">
        <w:rPr>
          <w:rFonts w:ascii="Times New Roman"/>
          <w:w w:val="99"/>
          <w:sz w:val="20"/>
          <w:rPrChange w:id="7895" w:author="Author" w:date="2015-07-30T15:37:00Z">
            <w:rPr>
              <w:rFonts w:ascii="Times New Roman" w:hAnsi="Times New Roman"/>
              <w:sz w:val="20"/>
            </w:rPr>
          </w:rPrChange>
        </w:rPr>
        <w:t xml:space="preserve"> </w:t>
      </w:r>
      <w:r w:rsidR="006514D0">
        <w:rPr>
          <w:rFonts w:ascii="Times New Roman"/>
          <w:sz w:val="20"/>
          <w:rPrChange w:id="7896" w:author="Author" w:date="2015-07-30T15:37:00Z">
            <w:rPr>
              <w:rFonts w:ascii="Times New Roman" w:hAnsi="Times New Roman"/>
              <w:sz w:val="20"/>
            </w:rPr>
          </w:rPrChange>
        </w:rPr>
        <w:t>women and children, older persons and persons with</w:t>
      </w:r>
      <w:r w:rsidR="006514D0">
        <w:rPr>
          <w:rFonts w:ascii="Times New Roman"/>
          <w:spacing w:val="-2"/>
          <w:sz w:val="20"/>
          <w:rPrChange w:id="7897" w:author="Author" w:date="2015-07-30T15:37:00Z">
            <w:rPr>
              <w:rFonts w:ascii="Times New Roman" w:hAnsi="Times New Roman"/>
              <w:sz w:val="20"/>
            </w:rPr>
          </w:rPrChange>
        </w:rPr>
        <w:t xml:space="preserve"> </w:t>
      </w:r>
      <w:r w:rsidR="006514D0">
        <w:rPr>
          <w:rFonts w:ascii="Times New Roman"/>
          <w:sz w:val="20"/>
          <w:rPrChange w:id="7898" w:author="Author" w:date="2015-07-30T15:37:00Z">
            <w:rPr>
              <w:rFonts w:ascii="Times New Roman" w:hAnsi="Times New Roman"/>
              <w:sz w:val="20"/>
            </w:rPr>
          </w:rPrChange>
        </w:rPr>
        <w:t>disabilities</w:t>
      </w:r>
      <w:del w:id="7899" w:author="Author" w:date="2015-07-30T15:37:00Z">
        <w:r w:rsidRPr="00B93DD0">
          <w:rPr>
            <w:rFonts w:ascii="Times New Roman" w:hAnsi="Times New Roman" w:cs="Times New Roman"/>
            <w:sz w:val="20"/>
            <w:szCs w:val="20"/>
          </w:rPr>
          <w:delText xml:space="preserve"> </w:delText>
        </w:r>
      </w:del>
    </w:p>
    <w:p w14:paraId="2D53F2F4" w14:textId="77777777" w:rsidR="00804791" w:rsidRDefault="00804791">
      <w:pPr>
        <w:spacing w:before="4"/>
        <w:rPr>
          <w:rFonts w:ascii="Times New Roman" w:hAnsi="Times New Roman"/>
          <w:sz w:val="25"/>
          <w:rPrChange w:id="7900" w:author="Author" w:date="2015-07-30T15:37:00Z">
            <w:rPr>
              <w:rFonts w:ascii="Times New Roman" w:hAnsi="Times New Roman"/>
              <w:sz w:val="20"/>
            </w:rPr>
          </w:rPrChange>
        </w:rPr>
        <w:pPrChange w:id="7901" w:author="Author" w:date="2015-07-30T15:37:00Z">
          <w:pPr>
            <w:spacing w:after="23" w:line="251" w:lineRule="auto"/>
            <w:ind w:left="426" w:hanging="426"/>
            <w:jc w:val="both"/>
          </w:pPr>
        </w:pPrChange>
      </w:pPr>
    </w:p>
    <w:p w14:paraId="089C335D" w14:textId="5F845DD5" w:rsidR="00804791" w:rsidRDefault="00B93DD0">
      <w:pPr>
        <w:pStyle w:val="ListParagraph"/>
        <w:numPr>
          <w:ilvl w:val="1"/>
          <w:numId w:val="13"/>
        </w:numPr>
        <w:tabs>
          <w:tab w:val="left" w:pos="537"/>
        </w:tabs>
        <w:spacing w:line="256" w:lineRule="auto"/>
        <w:ind w:right="105" w:hanging="427"/>
        <w:jc w:val="both"/>
        <w:rPr>
          <w:rFonts w:ascii="Times New Roman" w:eastAsia="Times New Roman" w:hAnsi="Times New Roman" w:cs="Times New Roman"/>
          <w:sz w:val="20"/>
          <w:szCs w:val="20"/>
        </w:rPr>
        <w:pPrChange w:id="7902" w:author="Author" w:date="2015-07-30T15:37:00Z">
          <w:pPr>
            <w:ind w:right="8"/>
            <w:jc w:val="both"/>
          </w:pPr>
        </w:pPrChange>
      </w:pPr>
      <w:del w:id="7903" w:author="Author" w:date="2015-07-30T15:37:00Z">
        <w:r w:rsidRPr="00B93DD0">
          <w:rPr>
            <w:rFonts w:ascii="Times New Roman" w:hAnsi="Times New Roman" w:cs="Times New Roman"/>
            <w:sz w:val="20"/>
            <w:szCs w:val="20"/>
          </w:rPr>
          <w:delText xml:space="preserve">11.a </w:delText>
        </w:r>
      </w:del>
      <w:r w:rsidR="006514D0">
        <w:rPr>
          <w:rFonts w:ascii="Times New Roman"/>
          <w:sz w:val="20"/>
          <w:rPrChange w:id="7904" w:author="Author" w:date="2015-07-30T15:37:00Z">
            <w:rPr>
              <w:rFonts w:ascii="Times New Roman" w:hAnsi="Times New Roman"/>
              <w:sz w:val="20"/>
            </w:rPr>
          </w:rPrChange>
        </w:rPr>
        <w:t>Support</w:t>
      </w:r>
      <w:r w:rsidR="006514D0">
        <w:rPr>
          <w:rFonts w:ascii="Times New Roman"/>
          <w:spacing w:val="40"/>
          <w:sz w:val="20"/>
          <w:rPrChange w:id="7905" w:author="Author" w:date="2015-07-30T15:37:00Z">
            <w:rPr>
              <w:rFonts w:ascii="Times New Roman" w:hAnsi="Times New Roman"/>
              <w:sz w:val="20"/>
            </w:rPr>
          </w:rPrChange>
        </w:rPr>
        <w:t xml:space="preserve"> </w:t>
      </w:r>
      <w:r w:rsidR="006514D0">
        <w:rPr>
          <w:rFonts w:ascii="Times New Roman"/>
          <w:sz w:val="20"/>
          <w:rPrChange w:id="7906" w:author="Author" w:date="2015-07-30T15:37:00Z">
            <w:rPr>
              <w:rFonts w:ascii="Times New Roman" w:hAnsi="Times New Roman"/>
              <w:sz w:val="20"/>
            </w:rPr>
          </w:rPrChange>
        </w:rPr>
        <w:t>positive</w:t>
      </w:r>
      <w:r w:rsidR="006514D0">
        <w:rPr>
          <w:rFonts w:ascii="Times New Roman"/>
          <w:spacing w:val="43"/>
          <w:sz w:val="20"/>
          <w:rPrChange w:id="7907" w:author="Author" w:date="2015-07-30T15:37:00Z">
            <w:rPr>
              <w:rFonts w:ascii="Times New Roman" w:hAnsi="Times New Roman"/>
              <w:sz w:val="20"/>
            </w:rPr>
          </w:rPrChange>
        </w:rPr>
        <w:t xml:space="preserve"> </w:t>
      </w:r>
      <w:r w:rsidR="006514D0">
        <w:rPr>
          <w:rFonts w:ascii="Times New Roman"/>
          <w:sz w:val="20"/>
          <w:rPrChange w:id="7908" w:author="Author" w:date="2015-07-30T15:37:00Z">
            <w:rPr>
              <w:rFonts w:ascii="Times New Roman" w:hAnsi="Times New Roman"/>
              <w:sz w:val="20"/>
            </w:rPr>
          </w:rPrChange>
        </w:rPr>
        <w:t>economic,</w:t>
      </w:r>
      <w:r w:rsidR="006514D0">
        <w:rPr>
          <w:rFonts w:ascii="Times New Roman"/>
          <w:spacing w:val="43"/>
          <w:sz w:val="20"/>
          <w:rPrChange w:id="7909" w:author="Author" w:date="2015-07-30T15:37:00Z">
            <w:rPr>
              <w:rFonts w:ascii="Times New Roman" w:hAnsi="Times New Roman"/>
              <w:sz w:val="20"/>
            </w:rPr>
          </w:rPrChange>
        </w:rPr>
        <w:t xml:space="preserve"> </w:t>
      </w:r>
      <w:r w:rsidR="006514D0">
        <w:rPr>
          <w:rFonts w:ascii="Times New Roman"/>
          <w:sz w:val="20"/>
          <w:rPrChange w:id="7910" w:author="Author" w:date="2015-07-30T15:37:00Z">
            <w:rPr>
              <w:rFonts w:ascii="Times New Roman" w:hAnsi="Times New Roman"/>
              <w:sz w:val="20"/>
            </w:rPr>
          </w:rPrChange>
        </w:rPr>
        <w:t>social</w:t>
      </w:r>
      <w:r w:rsidR="006514D0">
        <w:rPr>
          <w:rFonts w:ascii="Times New Roman"/>
          <w:spacing w:val="43"/>
          <w:sz w:val="20"/>
          <w:rPrChange w:id="7911" w:author="Author" w:date="2015-07-30T15:37:00Z">
            <w:rPr>
              <w:rFonts w:ascii="Times New Roman" w:hAnsi="Times New Roman"/>
              <w:sz w:val="20"/>
            </w:rPr>
          </w:rPrChange>
        </w:rPr>
        <w:t xml:space="preserve"> </w:t>
      </w:r>
      <w:r w:rsidR="006514D0">
        <w:rPr>
          <w:rFonts w:ascii="Times New Roman"/>
          <w:sz w:val="20"/>
          <w:rPrChange w:id="7912" w:author="Author" w:date="2015-07-30T15:37:00Z">
            <w:rPr>
              <w:rFonts w:ascii="Times New Roman" w:hAnsi="Times New Roman"/>
              <w:sz w:val="20"/>
            </w:rPr>
          </w:rPrChange>
        </w:rPr>
        <w:t>and</w:t>
      </w:r>
      <w:r w:rsidR="006514D0">
        <w:rPr>
          <w:rFonts w:ascii="Times New Roman"/>
          <w:spacing w:val="43"/>
          <w:sz w:val="20"/>
          <w:rPrChange w:id="7913" w:author="Author" w:date="2015-07-30T15:37:00Z">
            <w:rPr>
              <w:rFonts w:ascii="Times New Roman" w:hAnsi="Times New Roman"/>
              <w:sz w:val="20"/>
            </w:rPr>
          </w:rPrChange>
        </w:rPr>
        <w:t xml:space="preserve"> </w:t>
      </w:r>
      <w:r w:rsidR="006514D0">
        <w:rPr>
          <w:rFonts w:ascii="Times New Roman"/>
          <w:sz w:val="20"/>
          <w:rPrChange w:id="7914" w:author="Author" w:date="2015-07-30T15:37:00Z">
            <w:rPr>
              <w:rFonts w:ascii="Times New Roman" w:hAnsi="Times New Roman"/>
              <w:sz w:val="20"/>
            </w:rPr>
          </w:rPrChange>
        </w:rPr>
        <w:t>environmental</w:t>
      </w:r>
      <w:r w:rsidR="006514D0">
        <w:rPr>
          <w:rFonts w:ascii="Times New Roman"/>
          <w:spacing w:val="43"/>
          <w:sz w:val="20"/>
          <w:rPrChange w:id="7915" w:author="Author" w:date="2015-07-30T15:37:00Z">
            <w:rPr>
              <w:rFonts w:ascii="Times New Roman" w:hAnsi="Times New Roman"/>
              <w:sz w:val="20"/>
            </w:rPr>
          </w:rPrChange>
        </w:rPr>
        <w:t xml:space="preserve"> </w:t>
      </w:r>
      <w:r w:rsidR="006514D0">
        <w:rPr>
          <w:rFonts w:ascii="Times New Roman"/>
          <w:sz w:val="20"/>
          <w:rPrChange w:id="7916" w:author="Author" w:date="2015-07-30T15:37:00Z">
            <w:rPr>
              <w:rFonts w:ascii="Times New Roman" w:hAnsi="Times New Roman"/>
              <w:sz w:val="20"/>
            </w:rPr>
          </w:rPrChange>
        </w:rPr>
        <w:t>links</w:t>
      </w:r>
      <w:r w:rsidR="006514D0">
        <w:rPr>
          <w:rFonts w:ascii="Times New Roman"/>
          <w:spacing w:val="42"/>
          <w:sz w:val="20"/>
          <w:rPrChange w:id="7917" w:author="Author" w:date="2015-07-30T15:37:00Z">
            <w:rPr>
              <w:rFonts w:ascii="Times New Roman" w:hAnsi="Times New Roman"/>
              <w:sz w:val="20"/>
            </w:rPr>
          </w:rPrChange>
        </w:rPr>
        <w:t xml:space="preserve"> </w:t>
      </w:r>
      <w:r w:rsidR="006514D0">
        <w:rPr>
          <w:rFonts w:ascii="Times New Roman"/>
          <w:sz w:val="20"/>
          <w:rPrChange w:id="7918" w:author="Author" w:date="2015-07-30T15:37:00Z">
            <w:rPr>
              <w:rFonts w:ascii="Times New Roman" w:hAnsi="Times New Roman"/>
              <w:sz w:val="20"/>
            </w:rPr>
          </w:rPrChange>
        </w:rPr>
        <w:t>between</w:t>
      </w:r>
      <w:r w:rsidR="006514D0">
        <w:rPr>
          <w:rFonts w:ascii="Times New Roman"/>
          <w:spacing w:val="41"/>
          <w:sz w:val="20"/>
          <w:rPrChange w:id="7919" w:author="Author" w:date="2015-07-30T15:37:00Z">
            <w:rPr>
              <w:rFonts w:ascii="Times New Roman" w:hAnsi="Times New Roman"/>
              <w:sz w:val="20"/>
            </w:rPr>
          </w:rPrChange>
        </w:rPr>
        <w:t xml:space="preserve"> </w:t>
      </w:r>
      <w:r w:rsidR="006514D0">
        <w:rPr>
          <w:rFonts w:ascii="Times New Roman"/>
          <w:sz w:val="20"/>
          <w:rPrChange w:id="7920" w:author="Author" w:date="2015-07-30T15:37:00Z">
            <w:rPr>
              <w:rFonts w:ascii="Times New Roman" w:hAnsi="Times New Roman"/>
              <w:sz w:val="20"/>
            </w:rPr>
          </w:rPrChange>
        </w:rPr>
        <w:t>urban,</w:t>
      </w:r>
      <w:r w:rsidR="006514D0">
        <w:rPr>
          <w:rFonts w:ascii="Times New Roman"/>
          <w:spacing w:val="43"/>
          <w:sz w:val="20"/>
          <w:rPrChange w:id="7921" w:author="Author" w:date="2015-07-30T15:37:00Z">
            <w:rPr>
              <w:rFonts w:ascii="Times New Roman" w:hAnsi="Times New Roman"/>
              <w:sz w:val="20"/>
            </w:rPr>
          </w:rPrChange>
        </w:rPr>
        <w:t xml:space="preserve"> </w:t>
      </w:r>
      <w:r w:rsidR="006514D0">
        <w:rPr>
          <w:rFonts w:ascii="Times New Roman"/>
          <w:sz w:val="20"/>
          <w:rPrChange w:id="7922" w:author="Author" w:date="2015-07-30T15:37:00Z">
            <w:rPr>
              <w:rFonts w:ascii="Times New Roman" w:hAnsi="Times New Roman"/>
              <w:sz w:val="20"/>
            </w:rPr>
          </w:rPrChange>
        </w:rPr>
        <w:t>peri-urban</w:t>
      </w:r>
      <w:r w:rsidR="006514D0">
        <w:rPr>
          <w:rFonts w:ascii="Times New Roman"/>
          <w:spacing w:val="41"/>
          <w:sz w:val="20"/>
          <w:rPrChange w:id="7923" w:author="Author" w:date="2015-07-30T15:37:00Z">
            <w:rPr>
              <w:rFonts w:ascii="Times New Roman" w:hAnsi="Times New Roman"/>
              <w:sz w:val="20"/>
            </w:rPr>
          </w:rPrChange>
        </w:rPr>
        <w:t xml:space="preserve"> </w:t>
      </w:r>
      <w:r w:rsidR="006514D0">
        <w:rPr>
          <w:rFonts w:ascii="Times New Roman"/>
          <w:sz w:val="20"/>
          <w:rPrChange w:id="7924" w:author="Author" w:date="2015-07-30T15:37:00Z">
            <w:rPr>
              <w:rFonts w:ascii="Times New Roman" w:hAnsi="Times New Roman"/>
              <w:sz w:val="20"/>
            </w:rPr>
          </w:rPrChange>
        </w:rPr>
        <w:t>and</w:t>
      </w:r>
      <w:r w:rsidR="006514D0">
        <w:rPr>
          <w:rFonts w:ascii="Times New Roman"/>
          <w:spacing w:val="43"/>
          <w:sz w:val="20"/>
          <w:rPrChange w:id="7925" w:author="Author" w:date="2015-07-30T15:37:00Z">
            <w:rPr>
              <w:rFonts w:ascii="Times New Roman" w:hAnsi="Times New Roman"/>
              <w:sz w:val="20"/>
            </w:rPr>
          </w:rPrChange>
        </w:rPr>
        <w:t xml:space="preserve"> </w:t>
      </w:r>
      <w:r w:rsidR="006514D0">
        <w:rPr>
          <w:rFonts w:ascii="Times New Roman"/>
          <w:sz w:val="20"/>
          <w:rPrChange w:id="7926" w:author="Author" w:date="2015-07-30T15:37:00Z">
            <w:rPr>
              <w:rFonts w:ascii="Times New Roman" w:hAnsi="Times New Roman"/>
              <w:sz w:val="20"/>
            </w:rPr>
          </w:rPrChange>
        </w:rPr>
        <w:t>rural</w:t>
      </w:r>
      <w:r w:rsidR="006514D0">
        <w:rPr>
          <w:rFonts w:ascii="Times New Roman"/>
          <w:spacing w:val="43"/>
          <w:sz w:val="20"/>
          <w:rPrChange w:id="7927" w:author="Author" w:date="2015-07-30T15:37:00Z">
            <w:rPr>
              <w:rFonts w:ascii="Times New Roman" w:hAnsi="Times New Roman"/>
              <w:sz w:val="20"/>
            </w:rPr>
          </w:rPrChange>
        </w:rPr>
        <w:t xml:space="preserve"> </w:t>
      </w:r>
      <w:r w:rsidR="006514D0">
        <w:rPr>
          <w:rFonts w:ascii="Times New Roman"/>
          <w:sz w:val="20"/>
          <w:rPrChange w:id="7928" w:author="Author" w:date="2015-07-30T15:37:00Z">
            <w:rPr>
              <w:rFonts w:ascii="Times New Roman" w:hAnsi="Times New Roman"/>
              <w:sz w:val="20"/>
            </w:rPr>
          </w:rPrChange>
        </w:rPr>
        <w:t>areas</w:t>
      </w:r>
      <w:r w:rsidR="006514D0">
        <w:rPr>
          <w:rFonts w:ascii="Times New Roman"/>
          <w:spacing w:val="42"/>
          <w:sz w:val="20"/>
          <w:rPrChange w:id="7929" w:author="Author" w:date="2015-07-30T15:37:00Z">
            <w:rPr>
              <w:rFonts w:ascii="Times New Roman" w:hAnsi="Times New Roman"/>
              <w:sz w:val="20"/>
            </w:rPr>
          </w:rPrChange>
        </w:rPr>
        <w:t xml:space="preserve"> </w:t>
      </w:r>
      <w:r w:rsidR="006514D0">
        <w:rPr>
          <w:rFonts w:ascii="Times New Roman"/>
          <w:spacing w:val="2"/>
          <w:sz w:val="20"/>
          <w:rPrChange w:id="7930" w:author="Author" w:date="2015-07-30T15:37:00Z">
            <w:rPr>
              <w:rFonts w:ascii="Times New Roman" w:hAnsi="Times New Roman"/>
              <w:sz w:val="20"/>
            </w:rPr>
          </w:rPrChange>
        </w:rPr>
        <w:t>by</w:t>
      </w:r>
      <w:r w:rsidR="006514D0">
        <w:rPr>
          <w:rFonts w:ascii="Times New Roman"/>
          <w:w w:val="99"/>
          <w:sz w:val="20"/>
          <w:rPrChange w:id="7931" w:author="Author" w:date="2015-07-30T15:37:00Z">
            <w:rPr>
              <w:rFonts w:ascii="Times New Roman" w:hAnsi="Times New Roman"/>
              <w:sz w:val="20"/>
            </w:rPr>
          </w:rPrChange>
        </w:rPr>
        <w:t xml:space="preserve"> </w:t>
      </w:r>
      <w:r w:rsidR="006514D0">
        <w:rPr>
          <w:rFonts w:ascii="Times New Roman"/>
          <w:sz w:val="20"/>
          <w:rPrChange w:id="7932" w:author="Author" w:date="2015-07-30T15:37:00Z">
            <w:rPr>
              <w:rFonts w:ascii="Times New Roman" w:hAnsi="Times New Roman"/>
              <w:sz w:val="20"/>
            </w:rPr>
          </w:rPrChange>
        </w:rPr>
        <w:t>strengthening national and regional development</w:t>
      </w:r>
      <w:r w:rsidR="006514D0">
        <w:rPr>
          <w:rFonts w:ascii="Times New Roman"/>
          <w:spacing w:val="-3"/>
          <w:sz w:val="20"/>
          <w:rPrChange w:id="7933" w:author="Author" w:date="2015-07-30T15:37:00Z">
            <w:rPr>
              <w:rFonts w:ascii="Times New Roman" w:hAnsi="Times New Roman"/>
              <w:sz w:val="20"/>
            </w:rPr>
          </w:rPrChange>
        </w:rPr>
        <w:t xml:space="preserve"> </w:t>
      </w:r>
      <w:r w:rsidR="006514D0">
        <w:rPr>
          <w:rFonts w:ascii="Times New Roman"/>
          <w:sz w:val="20"/>
          <w:rPrChange w:id="7934" w:author="Author" w:date="2015-07-30T15:37:00Z">
            <w:rPr>
              <w:rFonts w:ascii="Times New Roman" w:hAnsi="Times New Roman"/>
              <w:sz w:val="20"/>
            </w:rPr>
          </w:rPrChange>
        </w:rPr>
        <w:t>planning</w:t>
      </w:r>
      <w:del w:id="7935" w:author="Author" w:date="2015-07-30T15:37:00Z">
        <w:r w:rsidRPr="00B93DD0">
          <w:rPr>
            <w:rFonts w:ascii="Times New Roman" w:hAnsi="Times New Roman" w:cs="Times New Roman"/>
            <w:sz w:val="20"/>
            <w:szCs w:val="20"/>
          </w:rPr>
          <w:delText xml:space="preserve">  </w:delText>
        </w:r>
      </w:del>
    </w:p>
    <w:p w14:paraId="6B6B3D84" w14:textId="741099FB" w:rsidR="00804791" w:rsidRDefault="00B93DD0">
      <w:pPr>
        <w:spacing w:line="256" w:lineRule="auto"/>
        <w:jc w:val="both"/>
        <w:rPr>
          <w:ins w:id="7936" w:author="Author" w:date="2015-07-30T15:37:00Z"/>
          <w:rFonts w:ascii="Times New Roman" w:eastAsia="Times New Roman" w:hAnsi="Times New Roman" w:cs="Times New Roman"/>
          <w:sz w:val="20"/>
          <w:szCs w:val="20"/>
        </w:rPr>
        <w:sectPr w:rsidR="00804791">
          <w:pgSz w:w="12240" w:h="15840"/>
          <w:pgMar w:top="1380" w:right="1340" w:bottom="1200" w:left="1340" w:header="0" w:footer="1015" w:gutter="0"/>
          <w:cols w:space="720"/>
        </w:sectPr>
      </w:pPr>
      <w:del w:id="7937" w:author="Author" w:date="2015-07-30T15:37:00Z">
        <w:r w:rsidRPr="00B93DD0">
          <w:rPr>
            <w:rFonts w:ascii="Times New Roman" w:hAnsi="Times New Roman" w:cs="Times New Roman"/>
            <w:sz w:val="20"/>
            <w:szCs w:val="20"/>
          </w:rPr>
          <w:delText xml:space="preserve">11.b </w:delText>
        </w:r>
      </w:del>
    </w:p>
    <w:p w14:paraId="0C23DCC7" w14:textId="6793D266" w:rsidR="00804791" w:rsidRDefault="006514D0">
      <w:pPr>
        <w:pStyle w:val="Heading2"/>
        <w:numPr>
          <w:ilvl w:val="1"/>
          <w:numId w:val="13"/>
        </w:numPr>
        <w:tabs>
          <w:tab w:val="left" w:pos="514"/>
        </w:tabs>
        <w:spacing w:before="53" w:line="261" w:lineRule="auto"/>
        <w:ind w:right="115" w:hanging="427"/>
        <w:jc w:val="both"/>
        <w:rPr>
          <w:b w:val="0"/>
          <w:rPrChange w:id="7938" w:author="Author" w:date="2015-07-30T15:37:00Z">
            <w:rPr>
              <w:rFonts w:ascii="Times New Roman" w:hAnsi="Times New Roman"/>
              <w:sz w:val="20"/>
            </w:rPr>
          </w:rPrChange>
        </w:rPr>
        <w:pPrChange w:id="7939" w:author="Author" w:date="2015-07-30T15:37:00Z">
          <w:pPr>
            <w:ind w:right="8"/>
            <w:jc w:val="both"/>
          </w:pPr>
        </w:pPrChange>
      </w:pPr>
      <w:r w:rsidRPr="006514D0">
        <w:t xml:space="preserve">By 2020, </w:t>
      </w:r>
      <w:ins w:id="7940" w:author="Author" w:date="2015-07-30T15:37:00Z">
        <w:r>
          <w:t xml:space="preserve">substantially </w:t>
        </w:r>
      </w:ins>
      <w:r w:rsidRPr="006514D0">
        <w:t>increase</w:t>
      </w:r>
      <w:del w:id="7941" w:author="Author" w:date="2015-07-30T15:37:00Z">
        <w:r w:rsidR="00B93DD0" w:rsidRPr="00B93DD0">
          <w:rPr>
            <w:rFonts w:cs="Times New Roman"/>
          </w:rPr>
          <w:delText xml:space="preserve"> by [x] per cent</w:delText>
        </w:r>
      </w:del>
      <w:r w:rsidRPr="006514D0">
        <w:t xml:space="preserve"> the number of cities and human settlements adopting and</w:t>
      </w:r>
      <w:r>
        <w:rPr>
          <w:spacing w:val="40"/>
          <w:rPrChange w:id="7942" w:author="Author" w:date="2015-07-30T15:37:00Z">
            <w:rPr>
              <w:rFonts w:ascii="Times New Roman" w:hAnsi="Times New Roman"/>
              <w:sz w:val="20"/>
            </w:rPr>
          </w:rPrChange>
        </w:rPr>
        <w:t xml:space="preserve"> </w:t>
      </w:r>
      <w:r w:rsidRPr="006514D0">
        <w:t>implementing</w:t>
      </w:r>
      <w:r>
        <w:rPr>
          <w:w w:val="99"/>
          <w:rPrChange w:id="7943" w:author="Author" w:date="2015-07-30T15:37:00Z">
            <w:rPr>
              <w:rFonts w:ascii="Times New Roman" w:hAnsi="Times New Roman"/>
              <w:sz w:val="20"/>
            </w:rPr>
          </w:rPrChange>
        </w:rPr>
        <w:t xml:space="preserve"> </w:t>
      </w:r>
      <w:r w:rsidRPr="006514D0">
        <w:t>integrated policies and plans towards inclusion, resource efficiency, mitigation and adaptation to</w:t>
      </w:r>
      <w:r>
        <w:rPr>
          <w:spacing w:val="-19"/>
          <w:rPrChange w:id="7944" w:author="Author" w:date="2015-07-30T15:37:00Z">
            <w:rPr>
              <w:rFonts w:ascii="Times New Roman" w:hAnsi="Times New Roman"/>
              <w:sz w:val="20"/>
            </w:rPr>
          </w:rPrChange>
        </w:rPr>
        <w:t xml:space="preserve"> </w:t>
      </w:r>
      <w:r w:rsidRPr="006514D0">
        <w:t>climate</w:t>
      </w:r>
      <w:r>
        <w:rPr>
          <w:w w:val="99"/>
          <w:rPrChange w:id="7945" w:author="Author" w:date="2015-07-30T15:37:00Z">
            <w:rPr>
              <w:rFonts w:ascii="Times New Roman" w:hAnsi="Times New Roman"/>
              <w:sz w:val="20"/>
            </w:rPr>
          </w:rPrChange>
        </w:rPr>
        <w:t xml:space="preserve"> </w:t>
      </w:r>
      <w:r w:rsidRPr="006514D0">
        <w:t xml:space="preserve">change, resilience to disasters, </w:t>
      </w:r>
      <w:ins w:id="7946" w:author="Author" w:date="2015-07-30T15:37:00Z">
        <w:r>
          <w:t xml:space="preserve">and </w:t>
        </w:r>
      </w:ins>
      <w:r w:rsidRPr="006514D0">
        <w:t xml:space="preserve">develop and implement, in line with </w:t>
      </w:r>
      <w:del w:id="7947" w:author="Author" w:date="2015-07-30T15:37:00Z">
        <w:r w:rsidR="00B93DD0" w:rsidRPr="00B93DD0">
          <w:rPr>
            <w:rFonts w:cs="Times New Roman"/>
          </w:rPr>
          <w:delText>the forthcoming Hyogo</w:delText>
        </w:r>
      </w:del>
      <w:ins w:id="7948" w:author="Author" w:date="2015-07-30T15:37:00Z">
        <w:r>
          <w:t>Sendai</w:t>
        </w:r>
      </w:ins>
      <w:r w:rsidRPr="006514D0">
        <w:t xml:space="preserve"> Framework</w:t>
      </w:r>
      <w:ins w:id="7949" w:author="Author" w:date="2015-07-30T15:37:00Z">
        <w:r>
          <w:t xml:space="preserve"> for</w:t>
        </w:r>
        <w:r>
          <w:rPr>
            <w:spacing w:val="15"/>
          </w:rPr>
          <w:t xml:space="preserve"> </w:t>
        </w:r>
        <w:r>
          <w:t>Disaster</w:t>
        </w:r>
        <w:r>
          <w:rPr>
            <w:w w:val="99"/>
          </w:rPr>
          <w:t xml:space="preserve"> </w:t>
        </w:r>
        <w:r>
          <w:t>Risk Reduction 2015-2030</w:t>
        </w:r>
      </w:ins>
      <w:r w:rsidRPr="006514D0">
        <w:t>, holistic disaster risk management at all</w:t>
      </w:r>
      <w:r>
        <w:rPr>
          <w:spacing w:val="-9"/>
          <w:rPrChange w:id="7950" w:author="Author" w:date="2015-07-30T15:37:00Z">
            <w:rPr>
              <w:rFonts w:ascii="Times New Roman" w:hAnsi="Times New Roman"/>
              <w:sz w:val="20"/>
            </w:rPr>
          </w:rPrChange>
        </w:rPr>
        <w:t xml:space="preserve"> </w:t>
      </w:r>
      <w:r w:rsidRPr="006514D0">
        <w:t>levels</w:t>
      </w:r>
      <w:del w:id="7951" w:author="Author" w:date="2015-07-30T15:37:00Z">
        <w:r w:rsidR="00B93DD0" w:rsidRPr="00B93DD0">
          <w:rPr>
            <w:rFonts w:cs="Times New Roman"/>
          </w:rPr>
          <w:delText xml:space="preserve">  </w:delText>
        </w:r>
      </w:del>
    </w:p>
    <w:p w14:paraId="56D98074" w14:textId="4534175D" w:rsidR="00804791" w:rsidRDefault="00B93DD0">
      <w:pPr>
        <w:pStyle w:val="ListParagraph"/>
        <w:numPr>
          <w:ilvl w:val="1"/>
          <w:numId w:val="13"/>
        </w:numPr>
        <w:tabs>
          <w:tab w:val="left" w:pos="499"/>
        </w:tabs>
        <w:spacing w:before="153" w:line="261" w:lineRule="auto"/>
        <w:ind w:right="107" w:hanging="427"/>
        <w:jc w:val="both"/>
        <w:rPr>
          <w:rFonts w:ascii="Times New Roman" w:eastAsia="Times New Roman" w:hAnsi="Times New Roman" w:cs="Times New Roman"/>
          <w:sz w:val="20"/>
          <w:szCs w:val="20"/>
        </w:rPr>
        <w:pPrChange w:id="7952" w:author="Author" w:date="2015-07-30T15:37:00Z">
          <w:pPr>
            <w:spacing w:after="24"/>
            <w:ind w:right="8"/>
            <w:jc w:val="both"/>
          </w:pPr>
        </w:pPrChange>
      </w:pPr>
      <w:del w:id="7953" w:author="Author" w:date="2015-07-30T15:37:00Z">
        <w:r w:rsidRPr="00B93DD0">
          <w:rPr>
            <w:rFonts w:ascii="Times New Roman" w:hAnsi="Times New Roman" w:cs="Times New Roman"/>
            <w:sz w:val="20"/>
            <w:szCs w:val="20"/>
          </w:rPr>
          <w:delText xml:space="preserve">11.c </w:delText>
        </w:r>
      </w:del>
      <w:r w:rsidR="006514D0">
        <w:rPr>
          <w:rFonts w:ascii="Times New Roman"/>
          <w:sz w:val="20"/>
          <w:rPrChange w:id="7954" w:author="Author" w:date="2015-07-30T15:37:00Z">
            <w:rPr>
              <w:rFonts w:ascii="Times New Roman" w:hAnsi="Times New Roman"/>
              <w:sz w:val="20"/>
            </w:rPr>
          </w:rPrChange>
        </w:rPr>
        <w:t>Support least developed countries, including through financial and technical assistance, in building</w:t>
      </w:r>
      <w:r w:rsidR="006514D0">
        <w:rPr>
          <w:rFonts w:ascii="Times New Roman"/>
          <w:spacing w:val="18"/>
          <w:sz w:val="20"/>
          <w:rPrChange w:id="7955" w:author="Author" w:date="2015-07-30T15:37:00Z">
            <w:rPr>
              <w:rFonts w:ascii="Times New Roman" w:hAnsi="Times New Roman"/>
              <w:sz w:val="20"/>
            </w:rPr>
          </w:rPrChange>
        </w:rPr>
        <w:t xml:space="preserve"> </w:t>
      </w:r>
      <w:r w:rsidR="006514D0">
        <w:rPr>
          <w:rFonts w:ascii="Times New Roman"/>
          <w:sz w:val="20"/>
          <w:rPrChange w:id="7956" w:author="Author" w:date="2015-07-30T15:37:00Z">
            <w:rPr>
              <w:rFonts w:ascii="Times New Roman" w:hAnsi="Times New Roman"/>
              <w:sz w:val="20"/>
            </w:rPr>
          </w:rPrChange>
        </w:rPr>
        <w:t>sustainable</w:t>
      </w:r>
      <w:r w:rsidR="006514D0">
        <w:rPr>
          <w:rFonts w:ascii="Times New Roman"/>
          <w:w w:val="99"/>
          <w:sz w:val="20"/>
          <w:rPrChange w:id="7957" w:author="Author" w:date="2015-07-30T15:37:00Z">
            <w:rPr>
              <w:rFonts w:ascii="Times New Roman" w:hAnsi="Times New Roman"/>
              <w:sz w:val="20"/>
            </w:rPr>
          </w:rPrChange>
        </w:rPr>
        <w:t xml:space="preserve"> </w:t>
      </w:r>
      <w:r w:rsidR="006514D0">
        <w:rPr>
          <w:rFonts w:ascii="Times New Roman"/>
          <w:sz w:val="20"/>
          <w:rPrChange w:id="7958" w:author="Author" w:date="2015-07-30T15:37:00Z">
            <w:rPr>
              <w:rFonts w:ascii="Times New Roman" w:hAnsi="Times New Roman"/>
              <w:sz w:val="20"/>
            </w:rPr>
          </w:rPrChange>
        </w:rPr>
        <w:t>and resilient buildings utilizing local</w:t>
      </w:r>
      <w:r w:rsidR="006514D0">
        <w:rPr>
          <w:rFonts w:ascii="Times New Roman"/>
          <w:spacing w:val="-1"/>
          <w:sz w:val="20"/>
          <w:rPrChange w:id="7959" w:author="Author" w:date="2015-07-30T15:37:00Z">
            <w:rPr>
              <w:rFonts w:ascii="Times New Roman" w:hAnsi="Times New Roman"/>
              <w:sz w:val="20"/>
            </w:rPr>
          </w:rPrChange>
        </w:rPr>
        <w:t xml:space="preserve"> </w:t>
      </w:r>
      <w:r w:rsidR="006514D0">
        <w:rPr>
          <w:rFonts w:ascii="Times New Roman"/>
          <w:sz w:val="20"/>
          <w:rPrChange w:id="7960" w:author="Author" w:date="2015-07-30T15:37:00Z">
            <w:rPr>
              <w:rFonts w:ascii="Times New Roman" w:hAnsi="Times New Roman"/>
              <w:sz w:val="20"/>
            </w:rPr>
          </w:rPrChange>
        </w:rPr>
        <w:t>materials</w:t>
      </w:r>
      <w:del w:id="7961" w:author="Author" w:date="2015-07-30T15:37:00Z">
        <w:r w:rsidRPr="00B93DD0">
          <w:rPr>
            <w:rFonts w:ascii="Times New Roman" w:hAnsi="Times New Roman" w:cs="Times New Roman"/>
            <w:sz w:val="20"/>
            <w:szCs w:val="20"/>
          </w:rPr>
          <w:delText xml:space="preserve"> </w:delText>
        </w:r>
      </w:del>
    </w:p>
    <w:p w14:paraId="7121CAE3" w14:textId="77777777" w:rsidR="00804791" w:rsidRDefault="00804791">
      <w:pPr>
        <w:rPr>
          <w:ins w:id="7962" w:author="Author" w:date="2015-07-30T15:37:00Z"/>
          <w:rFonts w:ascii="Times New Roman" w:eastAsia="Times New Roman" w:hAnsi="Times New Roman" w:cs="Times New Roman"/>
          <w:sz w:val="20"/>
          <w:szCs w:val="20"/>
        </w:rPr>
      </w:pPr>
    </w:p>
    <w:p w14:paraId="3871641F" w14:textId="77777777" w:rsidR="00804791" w:rsidRDefault="00804791">
      <w:pPr>
        <w:spacing w:before="7"/>
        <w:rPr>
          <w:rFonts w:ascii="Times New Roman" w:hAnsi="Times New Roman"/>
          <w:sz w:val="23"/>
          <w:rPrChange w:id="7963" w:author="Author" w:date="2015-07-30T15:37:00Z">
            <w:rPr>
              <w:rFonts w:ascii="Times New Roman" w:hAnsi="Times New Roman"/>
              <w:sz w:val="20"/>
            </w:rPr>
          </w:rPrChange>
        </w:rPr>
        <w:pPrChange w:id="7964" w:author="Author" w:date="2015-07-30T15:37:00Z">
          <w:pPr>
            <w:spacing w:after="90"/>
            <w:ind w:left="426" w:hanging="426"/>
            <w:jc w:val="both"/>
          </w:pPr>
        </w:pPrChange>
      </w:pPr>
    </w:p>
    <w:p w14:paraId="711AC443" w14:textId="7A711B54" w:rsidR="00804791" w:rsidRDefault="006514D0">
      <w:pPr>
        <w:pStyle w:val="Heading2"/>
        <w:rPr>
          <w:b w:val="0"/>
          <w:rPrChange w:id="7965" w:author="Author" w:date="2015-07-30T15:37:00Z">
            <w:rPr>
              <w:rFonts w:ascii="Times New Roman" w:hAnsi="Times New Roman"/>
              <w:sz w:val="20"/>
            </w:rPr>
          </w:rPrChange>
        </w:rPr>
        <w:pPrChange w:id="7966" w:author="Author" w:date="2015-07-30T15:37:00Z">
          <w:pPr>
            <w:spacing w:after="120"/>
            <w:ind w:left="426" w:right="70" w:hanging="426"/>
            <w:jc w:val="both"/>
          </w:pPr>
        </w:pPrChange>
      </w:pPr>
      <w:r w:rsidRPr="006514D0">
        <w:t>Goal 12. Ensure sustainable consumption and production</w:t>
      </w:r>
      <w:r>
        <w:rPr>
          <w:spacing w:val="-35"/>
          <w:rPrChange w:id="7967" w:author="Author" w:date="2015-07-30T15:37:00Z">
            <w:rPr>
              <w:rFonts w:ascii="Times New Roman" w:hAnsi="Times New Roman"/>
              <w:b/>
              <w:sz w:val="20"/>
            </w:rPr>
          </w:rPrChange>
        </w:rPr>
        <w:t xml:space="preserve"> </w:t>
      </w:r>
      <w:r w:rsidRPr="006514D0">
        <w:t>patterns</w:t>
      </w:r>
      <w:del w:id="7968" w:author="Author" w:date="2015-07-30T15:37:00Z">
        <w:r w:rsidR="00B93DD0" w:rsidRPr="00B93DD0">
          <w:rPr>
            <w:rFonts w:cs="Times New Roman"/>
          </w:rPr>
          <w:delText xml:space="preserve"> </w:delText>
        </w:r>
      </w:del>
    </w:p>
    <w:p w14:paraId="2AE837BA" w14:textId="09F92436" w:rsidR="00804791" w:rsidRDefault="00B93DD0">
      <w:pPr>
        <w:pStyle w:val="ListParagraph"/>
        <w:numPr>
          <w:ilvl w:val="1"/>
          <w:numId w:val="12"/>
        </w:numPr>
        <w:tabs>
          <w:tab w:val="left" w:pos="527"/>
        </w:tabs>
        <w:spacing w:before="115" w:line="256" w:lineRule="auto"/>
        <w:ind w:right="106"/>
        <w:jc w:val="both"/>
        <w:rPr>
          <w:rFonts w:ascii="Times New Roman" w:eastAsia="Times New Roman" w:hAnsi="Times New Roman" w:cs="Times New Roman"/>
          <w:sz w:val="20"/>
          <w:szCs w:val="20"/>
        </w:rPr>
        <w:pPrChange w:id="7969" w:author="Author" w:date="2015-07-30T15:37:00Z">
          <w:pPr>
            <w:spacing w:after="90"/>
            <w:jc w:val="both"/>
          </w:pPr>
        </w:pPrChange>
      </w:pPr>
      <w:del w:id="7970" w:author="Author" w:date="2015-07-30T15:37:00Z">
        <w:r w:rsidRPr="00B93DD0">
          <w:rPr>
            <w:rFonts w:ascii="Times New Roman" w:hAnsi="Times New Roman" w:cs="Times New Roman"/>
            <w:sz w:val="20"/>
            <w:szCs w:val="20"/>
          </w:rPr>
          <w:delText xml:space="preserve">12.1 </w:delText>
        </w:r>
      </w:del>
      <w:r w:rsidR="006514D0">
        <w:rPr>
          <w:rFonts w:ascii="Times New Roman"/>
          <w:sz w:val="20"/>
          <w:rPrChange w:id="7971" w:author="Author" w:date="2015-07-30T15:37:00Z">
            <w:rPr>
              <w:rFonts w:ascii="Times New Roman" w:hAnsi="Times New Roman"/>
              <w:sz w:val="20"/>
            </w:rPr>
          </w:rPrChange>
        </w:rPr>
        <w:t>Implement</w:t>
      </w:r>
      <w:r w:rsidR="006514D0">
        <w:rPr>
          <w:rFonts w:ascii="Times New Roman"/>
          <w:spacing w:val="22"/>
          <w:sz w:val="20"/>
          <w:rPrChange w:id="7972" w:author="Author" w:date="2015-07-30T15:37:00Z">
            <w:rPr>
              <w:rFonts w:ascii="Times New Roman" w:hAnsi="Times New Roman"/>
              <w:sz w:val="20"/>
            </w:rPr>
          </w:rPrChange>
        </w:rPr>
        <w:t xml:space="preserve"> </w:t>
      </w:r>
      <w:r w:rsidR="006514D0">
        <w:rPr>
          <w:rFonts w:ascii="Times New Roman"/>
          <w:sz w:val="20"/>
          <w:rPrChange w:id="7973" w:author="Author" w:date="2015-07-30T15:37:00Z">
            <w:rPr>
              <w:rFonts w:ascii="Times New Roman" w:hAnsi="Times New Roman"/>
              <w:sz w:val="20"/>
            </w:rPr>
          </w:rPrChange>
        </w:rPr>
        <w:t>the</w:t>
      </w:r>
      <w:r w:rsidR="006514D0">
        <w:rPr>
          <w:rFonts w:ascii="Times New Roman"/>
          <w:spacing w:val="22"/>
          <w:sz w:val="20"/>
          <w:rPrChange w:id="7974" w:author="Author" w:date="2015-07-30T15:37:00Z">
            <w:rPr>
              <w:rFonts w:ascii="Times New Roman" w:hAnsi="Times New Roman"/>
              <w:sz w:val="20"/>
            </w:rPr>
          </w:rPrChange>
        </w:rPr>
        <w:t xml:space="preserve"> </w:t>
      </w:r>
      <w:r w:rsidR="006514D0">
        <w:rPr>
          <w:rFonts w:ascii="Times New Roman"/>
          <w:sz w:val="20"/>
          <w:rPrChange w:id="7975" w:author="Author" w:date="2015-07-30T15:37:00Z">
            <w:rPr>
              <w:rFonts w:ascii="Times New Roman" w:hAnsi="Times New Roman"/>
              <w:sz w:val="20"/>
            </w:rPr>
          </w:rPrChange>
        </w:rPr>
        <w:t>10-year</w:t>
      </w:r>
      <w:r w:rsidR="006514D0">
        <w:rPr>
          <w:rFonts w:ascii="Times New Roman"/>
          <w:spacing w:val="23"/>
          <w:sz w:val="20"/>
          <w:rPrChange w:id="7976" w:author="Author" w:date="2015-07-30T15:37:00Z">
            <w:rPr>
              <w:rFonts w:ascii="Times New Roman" w:hAnsi="Times New Roman"/>
              <w:sz w:val="20"/>
            </w:rPr>
          </w:rPrChange>
        </w:rPr>
        <w:t xml:space="preserve"> </w:t>
      </w:r>
      <w:r w:rsidR="006514D0">
        <w:rPr>
          <w:rFonts w:ascii="Times New Roman"/>
          <w:sz w:val="20"/>
          <w:rPrChange w:id="7977" w:author="Author" w:date="2015-07-30T15:37:00Z">
            <w:rPr>
              <w:rFonts w:ascii="Times New Roman" w:hAnsi="Times New Roman"/>
              <w:sz w:val="20"/>
            </w:rPr>
          </w:rPrChange>
        </w:rPr>
        <w:t>framework</w:t>
      </w:r>
      <w:r w:rsidR="006514D0">
        <w:rPr>
          <w:rFonts w:ascii="Times New Roman"/>
          <w:spacing w:val="21"/>
          <w:sz w:val="20"/>
          <w:rPrChange w:id="7978" w:author="Author" w:date="2015-07-30T15:37:00Z">
            <w:rPr>
              <w:rFonts w:ascii="Times New Roman" w:hAnsi="Times New Roman"/>
              <w:sz w:val="20"/>
            </w:rPr>
          </w:rPrChange>
        </w:rPr>
        <w:t xml:space="preserve"> </w:t>
      </w:r>
      <w:r w:rsidR="006514D0">
        <w:rPr>
          <w:rFonts w:ascii="Times New Roman"/>
          <w:sz w:val="20"/>
          <w:rPrChange w:id="7979" w:author="Author" w:date="2015-07-30T15:37:00Z">
            <w:rPr>
              <w:rFonts w:ascii="Times New Roman" w:hAnsi="Times New Roman"/>
              <w:sz w:val="20"/>
            </w:rPr>
          </w:rPrChange>
        </w:rPr>
        <w:t>of</w:t>
      </w:r>
      <w:r w:rsidR="006514D0">
        <w:rPr>
          <w:rFonts w:ascii="Times New Roman"/>
          <w:spacing w:val="21"/>
          <w:sz w:val="20"/>
          <w:rPrChange w:id="7980" w:author="Author" w:date="2015-07-30T15:37:00Z">
            <w:rPr>
              <w:rFonts w:ascii="Times New Roman" w:hAnsi="Times New Roman"/>
              <w:sz w:val="20"/>
            </w:rPr>
          </w:rPrChange>
        </w:rPr>
        <w:t xml:space="preserve"> </w:t>
      </w:r>
      <w:r w:rsidR="006514D0">
        <w:rPr>
          <w:rFonts w:ascii="Times New Roman"/>
          <w:sz w:val="20"/>
          <w:rPrChange w:id="7981" w:author="Author" w:date="2015-07-30T15:37:00Z">
            <w:rPr>
              <w:rFonts w:ascii="Times New Roman" w:hAnsi="Times New Roman"/>
              <w:sz w:val="20"/>
            </w:rPr>
          </w:rPrChange>
        </w:rPr>
        <w:t>programmes</w:t>
      </w:r>
      <w:r w:rsidR="006514D0">
        <w:rPr>
          <w:rFonts w:ascii="Times New Roman"/>
          <w:spacing w:val="22"/>
          <w:sz w:val="20"/>
          <w:rPrChange w:id="7982" w:author="Author" w:date="2015-07-30T15:37:00Z">
            <w:rPr>
              <w:rFonts w:ascii="Times New Roman" w:hAnsi="Times New Roman"/>
              <w:sz w:val="20"/>
            </w:rPr>
          </w:rPrChange>
        </w:rPr>
        <w:t xml:space="preserve"> </w:t>
      </w:r>
      <w:r w:rsidR="006514D0">
        <w:rPr>
          <w:rFonts w:ascii="Times New Roman"/>
          <w:sz w:val="20"/>
          <w:rPrChange w:id="7983" w:author="Author" w:date="2015-07-30T15:37:00Z">
            <w:rPr>
              <w:rFonts w:ascii="Times New Roman" w:hAnsi="Times New Roman"/>
              <w:sz w:val="20"/>
            </w:rPr>
          </w:rPrChange>
        </w:rPr>
        <w:t>on</w:t>
      </w:r>
      <w:r w:rsidR="006514D0">
        <w:rPr>
          <w:rFonts w:ascii="Times New Roman"/>
          <w:spacing w:val="23"/>
          <w:sz w:val="20"/>
          <w:rPrChange w:id="7984" w:author="Author" w:date="2015-07-30T15:37:00Z">
            <w:rPr>
              <w:rFonts w:ascii="Times New Roman" w:hAnsi="Times New Roman"/>
              <w:sz w:val="20"/>
            </w:rPr>
          </w:rPrChange>
        </w:rPr>
        <w:t xml:space="preserve"> </w:t>
      </w:r>
      <w:r w:rsidR="006514D0">
        <w:rPr>
          <w:rFonts w:ascii="Times New Roman"/>
          <w:sz w:val="20"/>
          <w:rPrChange w:id="7985" w:author="Author" w:date="2015-07-30T15:37:00Z">
            <w:rPr>
              <w:rFonts w:ascii="Times New Roman" w:hAnsi="Times New Roman"/>
              <w:sz w:val="20"/>
            </w:rPr>
          </w:rPrChange>
        </w:rPr>
        <w:t>sustainable</w:t>
      </w:r>
      <w:r w:rsidR="006514D0">
        <w:rPr>
          <w:rFonts w:ascii="Times New Roman"/>
          <w:spacing w:val="22"/>
          <w:sz w:val="20"/>
          <w:rPrChange w:id="7986" w:author="Author" w:date="2015-07-30T15:37:00Z">
            <w:rPr>
              <w:rFonts w:ascii="Times New Roman" w:hAnsi="Times New Roman"/>
              <w:sz w:val="20"/>
            </w:rPr>
          </w:rPrChange>
        </w:rPr>
        <w:t xml:space="preserve"> </w:t>
      </w:r>
      <w:r w:rsidR="006514D0">
        <w:rPr>
          <w:rFonts w:ascii="Times New Roman"/>
          <w:sz w:val="20"/>
          <w:rPrChange w:id="7987" w:author="Author" w:date="2015-07-30T15:37:00Z">
            <w:rPr>
              <w:rFonts w:ascii="Times New Roman" w:hAnsi="Times New Roman"/>
              <w:sz w:val="20"/>
            </w:rPr>
          </w:rPrChange>
        </w:rPr>
        <w:t>consumption</w:t>
      </w:r>
      <w:r w:rsidR="006514D0">
        <w:rPr>
          <w:rFonts w:ascii="Times New Roman"/>
          <w:spacing w:val="21"/>
          <w:sz w:val="20"/>
          <w:rPrChange w:id="7988" w:author="Author" w:date="2015-07-30T15:37:00Z">
            <w:rPr>
              <w:rFonts w:ascii="Times New Roman" w:hAnsi="Times New Roman"/>
              <w:sz w:val="20"/>
            </w:rPr>
          </w:rPrChange>
        </w:rPr>
        <w:t xml:space="preserve"> </w:t>
      </w:r>
      <w:r w:rsidR="006514D0">
        <w:rPr>
          <w:rFonts w:ascii="Times New Roman"/>
          <w:sz w:val="20"/>
          <w:rPrChange w:id="7989" w:author="Author" w:date="2015-07-30T15:37:00Z">
            <w:rPr>
              <w:rFonts w:ascii="Times New Roman" w:hAnsi="Times New Roman"/>
              <w:sz w:val="20"/>
            </w:rPr>
          </w:rPrChange>
        </w:rPr>
        <w:t>and</w:t>
      </w:r>
      <w:r w:rsidR="006514D0">
        <w:rPr>
          <w:rFonts w:ascii="Times New Roman"/>
          <w:spacing w:val="25"/>
          <w:sz w:val="20"/>
          <w:rPrChange w:id="7990" w:author="Author" w:date="2015-07-30T15:37:00Z">
            <w:rPr>
              <w:rFonts w:ascii="Times New Roman" w:hAnsi="Times New Roman"/>
              <w:sz w:val="20"/>
            </w:rPr>
          </w:rPrChange>
        </w:rPr>
        <w:t xml:space="preserve"> </w:t>
      </w:r>
      <w:r w:rsidR="006514D0">
        <w:rPr>
          <w:rFonts w:ascii="Times New Roman"/>
          <w:sz w:val="20"/>
          <w:rPrChange w:id="7991" w:author="Author" w:date="2015-07-30T15:37:00Z">
            <w:rPr>
              <w:rFonts w:ascii="Times New Roman" w:hAnsi="Times New Roman"/>
              <w:sz w:val="20"/>
            </w:rPr>
          </w:rPrChange>
        </w:rPr>
        <w:t>production,</w:t>
      </w:r>
      <w:r w:rsidR="006514D0">
        <w:rPr>
          <w:rFonts w:ascii="Times New Roman"/>
          <w:spacing w:val="23"/>
          <w:sz w:val="20"/>
          <w:rPrChange w:id="7992" w:author="Author" w:date="2015-07-30T15:37:00Z">
            <w:rPr>
              <w:rFonts w:ascii="Times New Roman" w:hAnsi="Times New Roman"/>
              <w:sz w:val="20"/>
            </w:rPr>
          </w:rPrChange>
        </w:rPr>
        <w:t xml:space="preserve"> </w:t>
      </w:r>
      <w:r w:rsidR="006514D0">
        <w:rPr>
          <w:rFonts w:ascii="Times New Roman"/>
          <w:sz w:val="20"/>
          <w:rPrChange w:id="7993" w:author="Author" w:date="2015-07-30T15:37:00Z">
            <w:rPr>
              <w:rFonts w:ascii="Times New Roman" w:hAnsi="Times New Roman"/>
              <w:sz w:val="20"/>
            </w:rPr>
          </w:rPrChange>
        </w:rPr>
        <w:t>all</w:t>
      </w:r>
      <w:r w:rsidR="006514D0">
        <w:rPr>
          <w:rFonts w:ascii="Times New Roman"/>
          <w:spacing w:val="22"/>
          <w:sz w:val="20"/>
          <w:rPrChange w:id="7994" w:author="Author" w:date="2015-07-30T15:37:00Z">
            <w:rPr>
              <w:rFonts w:ascii="Times New Roman" w:hAnsi="Times New Roman"/>
              <w:sz w:val="20"/>
            </w:rPr>
          </w:rPrChange>
        </w:rPr>
        <w:t xml:space="preserve"> </w:t>
      </w:r>
      <w:r w:rsidR="006514D0">
        <w:rPr>
          <w:rFonts w:ascii="Times New Roman"/>
          <w:sz w:val="20"/>
          <w:rPrChange w:id="7995" w:author="Author" w:date="2015-07-30T15:37:00Z">
            <w:rPr>
              <w:rFonts w:ascii="Times New Roman" w:hAnsi="Times New Roman"/>
              <w:sz w:val="20"/>
            </w:rPr>
          </w:rPrChange>
        </w:rPr>
        <w:t>countries</w:t>
      </w:r>
      <w:r w:rsidR="006514D0">
        <w:rPr>
          <w:rFonts w:ascii="Times New Roman"/>
          <w:w w:val="99"/>
          <w:sz w:val="20"/>
          <w:rPrChange w:id="7996" w:author="Author" w:date="2015-07-30T15:37:00Z">
            <w:rPr>
              <w:rFonts w:ascii="Times New Roman" w:hAnsi="Times New Roman"/>
              <w:sz w:val="20"/>
            </w:rPr>
          </w:rPrChange>
        </w:rPr>
        <w:t xml:space="preserve"> </w:t>
      </w:r>
      <w:r w:rsidR="006514D0">
        <w:rPr>
          <w:rFonts w:ascii="Times New Roman"/>
          <w:sz w:val="20"/>
          <w:rPrChange w:id="7997" w:author="Author" w:date="2015-07-30T15:37:00Z">
            <w:rPr>
              <w:rFonts w:ascii="Times New Roman" w:hAnsi="Times New Roman"/>
              <w:sz w:val="20"/>
            </w:rPr>
          </w:rPrChange>
        </w:rPr>
        <w:t>taking action, with developed countries taking the lead, taking into account the development and capabilities</w:t>
      </w:r>
      <w:r w:rsidR="006514D0">
        <w:rPr>
          <w:rFonts w:ascii="Times New Roman"/>
          <w:spacing w:val="-6"/>
          <w:sz w:val="20"/>
          <w:rPrChange w:id="7998" w:author="Author" w:date="2015-07-30T15:37:00Z">
            <w:rPr>
              <w:rFonts w:ascii="Times New Roman" w:hAnsi="Times New Roman"/>
              <w:sz w:val="20"/>
            </w:rPr>
          </w:rPrChange>
        </w:rPr>
        <w:t xml:space="preserve"> </w:t>
      </w:r>
      <w:r w:rsidR="006514D0">
        <w:rPr>
          <w:rFonts w:ascii="Times New Roman"/>
          <w:sz w:val="20"/>
          <w:rPrChange w:id="7999" w:author="Author" w:date="2015-07-30T15:37:00Z">
            <w:rPr>
              <w:rFonts w:ascii="Times New Roman" w:hAnsi="Times New Roman"/>
              <w:sz w:val="20"/>
            </w:rPr>
          </w:rPrChange>
        </w:rPr>
        <w:t>of</w:t>
      </w:r>
      <w:r w:rsidR="006514D0">
        <w:rPr>
          <w:rFonts w:ascii="Times New Roman"/>
          <w:w w:val="99"/>
          <w:sz w:val="20"/>
          <w:rPrChange w:id="8000" w:author="Author" w:date="2015-07-30T15:37:00Z">
            <w:rPr>
              <w:rFonts w:ascii="Times New Roman" w:hAnsi="Times New Roman"/>
              <w:sz w:val="20"/>
            </w:rPr>
          </w:rPrChange>
        </w:rPr>
        <w:t xml:space="preserve"> </w:t>
      </w:r>
      <w:r w:rsidR="006514D0">
        <w:rPr>
          <w:rFonts w:ascii="Times New Roman"/>
          <w:sz w:val="20"/>
          <w:rPrChange w:id="8001" w:author="Author" w:date="2015-07-30T15:37:00Z">
            <w:rPr>
              <w:rFonts w:ascii="Times New Roman" w:hAnsi="Times New Roman"/>
              <w:sz w:val="20"/>
            </w:rPr>
          </w:rPrChange>
        </w:rPr>
        <w:t>developing</w:t>
      </w:r>
      <w:r w:rsidR="006514D0">
        <w:rPr>
          <w:rFonts w:ascii="Times New Roman"/>
          <w:spacing w:val="-2"/>
          <w:sz w:val="20"/>
          <w:rPrChange w:id="8002" w:author="Author" w:date="2015-07-30T15:37:00Z">
            <w:rPr>
              <w:rFonts w:ascii="Times New Roman" w:hAnsi="Times New Roman"/>
              <w:sz w:val="20"/>
            </w:rPr>
          </w:rPrChange>
        </w:rPr>
        <w:t xml:space="preserve"> </w:t>
      </w:r>
      <w:r w:rsidR="006514D0">
        <w:rPr>
          <w:rFonts w:ascii="Times New Roman"/>
          <w:sz w:val="20"/>
          <w:rPrChange w:id="8003" w:author="Author" w:date="2015-07-30T15:37:00Z">
            <w:rPr>
              <w:rFonts w:ascii="Times New Roman" w:hAnsi="Times New Roman"/>
              <w:sz w:val="20"/>
            </w:rPr>
          </w:rPrChange>
        </w:rPr>
        <w:t>countries</w:t>
      </w:r>
      <w:del w:id="8004" w:author="Author" w:date="2015-07-30T15:37:00Z">
        <w:r w:rsidRPr="00B93DD0">
          <w:rPr>
            <w:rFonts w:ascii="Times New Roman" w:hAnsi="Times New Roman" w:cs="Times New Roman"/>
            <w:sz w:val="20"/>
            <w:szCs w:val="20"/>
          </w:rPr>
          <w:delText xml:space="preserve">  </w:delText>
        </w:r>
      </w:del>
    </w:p>
    <w:p w14:paraId="29AE97F0" w14:textId="2714175A" w:rsidR="00804791" w:rsidRDefault="00B93DD0">
      <w:pPr>
        <w:pStyle w:val="ListParagraph"/>
        <w:numPr>
          <w:ilvl w:val="1"/>
          <w:numId w:val="12"/>
        </w:numPr>
        <w:tabs>
          <w:tab w:val="left" w:pos="501"/>
        </w:tabs>
        <w:spacing w:before="95"/>
        <w:ind w:left="500" w:hanging="400"/>
        <w:rPr>
          <w:rFonts w:ascii="Times New Roman" w:eastAsia="Times New Roman" w:hAnsi="Times New Roman" w:cs="Times New Roman"/>
          <w:sz w:val="20"/>
          <w:szCs w:val="20"/>
        </w:rPr>
        <w:pPrChange w:id="8005" w:author="Author" w:date="2015-07-30T15:37:00Z">
          <w:pPr>
            <w:ind w:right="8"/>
            <w:jc w:val="both"/>
          </w:pPr>
        </w:pPrChange>
      </w:pPr>
      <w:del w:id="8006" w:author="Author" w:date="2015-07-30T15:37:00Z">
        <w:r w:rsidRPr="00B93DD0">
          <w:rPr>
            <w:rFonts w:ascii="Times New Roman" w:hAnsi="Times New Roman" w:cs="Times New Roman"/>
            <w:sz w:val="20"/>
            <w:szCs w:val="20"/>
          </w:rPr>
          <w:delText xml:space="preserve">12.2 </w:delText>
        </w:r>
      </w:del>
      <w:r w:rsidR="006514D0">
        <w:rPr>
          <w:rFonts w:ascii="Times New Roman"/>
          <w:sz w:val="20"/>
          <w:rPrChange w:id="8007" w:author="Author" w:date="2015-07-30T15:37:00Z">
            <w:rPr>
              <w:rFonts w:ascii="Times New Roman" w:hAnsi="Times New Roman"/>
              <w:sz w:val="20"/>
            </w:rPr>
          </w:rPrChange>
        </w:rPr>
        <w:t>By 2030, achieve the sustainable management and efficient use of natural</w:t>
      </w:r>
      <w:r w:rsidR="006514D0">
        <w:rPr>
          <w:rFonts w:ascii="Times New Roman"/>
          <w:spacing w:val="-8"/>
          <w:sz w:val="20"/>
          <w:rPrChange w:id="8008" w:author="Author" w:date="2015-07-30T15:37:00Z">
            <w:rPr>
              <w:rFonts w:ascii="Times New Roman" w:hAnsi="Times New Roman"/>
              <w:sz w:val="20"/>
            </w:rPr>
          </w:rPrChange>
        </w:rPr>
        <w:t xml:space="preserve"> </w:t>
      </w:r>
      <w:r w:rsidR="006514D0">
        <w:rPr>
          <w:rFonts w:ascii="Times New Roman"/>
          <w:sz w:val="20"/>
          <w:rPrChange w:id="8009" w:author="Author" w:date="2015-07-30T15:37:00Z">
            <w:rPr>
              <w:rFonts w:ascii="Times New Roman" w:hAnsi="Times New Roman"/>
              <w:sz w:val="20"/>
            </w:rPr>
          </w:rPrChange>
        </w:rPr>
        <w:t>resources</w:t>
      </w:r>
      <w:del w:id="8010" w:author="Author" w:date="2015-07-30T15:37:00Z">
        <w:r w:rsidRPr="00B93DD0">
          <w:rPr>
            <w:rFonts w:ascii="Times New Roman" w:hAnsi="Times New Roman" w:cs="Times New Roman"/>
            <w:sz w:val="20"/>
            <w:szCs w:val="20"/>
          </w:rPr>
          <w:delText xml:space="preserve">  </w:delText>
        </w:r>
      </w:del>
    </w:p>
    <w:p w14:paraId="2A07A2F6" w14:textId="04F63776" w:rsidR="00804791" w:rsidRDefault="00B93DD0">
      <w:pPr>
        <w:pStyle w:val="ListParagraph"/>
        <w:numPr>
          <w:ilvl w:val="1"/>
          <w:numId w:val="12"/>
        </w:numPr>
        <w:tabs>
          <w:tab w:val="left" w:pos="525"/>
        </w:tabs>
        <w:spacing w:before="178" w:line="261" w:lineRule="auto"/>
        <w:ind w:right="112"/>
        <w:jc w:val="both"/>
        <w:rPr>
          <w:rFonts w:ascii="Times New Roman" w:eastAsia="Times New Roman" w:hAnsi="Times New Roman" w:cs="Times New Roman"/>
          <w:sz w:val="20"/>
          <w:szCs w:val="20"/>
        </w:rPr>
        <w:pPrChange w:id="8011" w:author="Author" w:date="2015-07-30T15:37:00Z">
          <w:pPr>
            <w:ind w:right="8"/>
            <w:jc w:val="both"/>
          </w:pPr>
        </w:pPrChange>
      </w:pPr>
      <w:del w:id="8012" w:author="Author" w:date="2015-07-30T15:37:00Z">
        <w:r w:rsidRPr="00B93DD0">
          <w:rPr>
            <w:rFonts w:ascii="Times New Roman" w:hAnsi="Times New Roman" w:cs="Times New Roman"/>
            <w:sz w:val="20"/>
            <w:szCs w:val="20"/>
          </w:rPr>
          <w:delText xml:space="preserve">12.3 </w:delText>
        </w:r>
      </w:del>
      <w:r w:rsidR="006514D0">
        <w:rPr>
          <w:rFonts w:ascii="Times New Roman"/>
          <w:sz w:val="20"/>
          <w:rPrChange w:id="8013" w:author="Author" w:date="2015-07-30T15:37:00Z">
            <w:rPr>
              <w:rFonts w:ascii="Times New Roman" w:hAnsi="Times New Roman"/>
              <w:sz w:val="20"/>
            </w:rPr>
          </w:rPrChange>
        </w:rPr>
        <w:t>By</w:t>
      </w:r>
      <w:r w:rsidR="006514D0">
        <w:rPr>
          <w:rFonts w:ascii="Times New Roman"/>
          <w:spacing w:val="16"/>
          <w:sz w:val="20"/>
          <w:rPrChange w:id="8014" w:author="Author" w:date="2015-07-30T15:37:00Z">
            <w:rPr>
              <w:rFonts w:ascii="Times New Roman" w:hAnsi="Times New Roman"/>
              <w:sz w:val="20"/>
            </w:rPr>
          </w:rPrChange>
        </w:rPr>
        <w:t xml:space="preserve"> </w:t>
      </w:r>
      <w:r w:rsidR="006514D0">
        <w:rPr>
          <w:rFonts w:ascii="Times New Roman"/>
          <w:sz w:val="20"/>
          <w:rPrChange w:id="8015" w:author="Author" w:date="2015-07-30T15:37:00Z">
            <w:rPr>
              <w:rFonts w:ascii="Times New Roman" w:hAnsi="Times New Roman"/>
              <w:sz w:val="20"/>
            </w:rPr>
          </w:rPrChange>
        </w:rPr>
        <w:t>2030,</w:t>
      </w:r>
      <w:r w:rsidR="006514D0">
        <w:rPr>
          <w:rFonts w:ascii="Times New Roman"/>
          <w:spacing w:val="20"/>
          <w:sz w:val="20"/>
          <w:rPrChange w:id="8016" w:author="Author" w:date="2015-07-30T15:37:00Z">
            <w:rPr>
              <w:rFonts w:ascii="Times New Roman" w:hAnsi="Times New Roman"/>
              <w:sz w:val="20"/>
            </w:rPr>
          </w:rPrChange>
        </w:rPr>
        <w:t xml:space="preserve"> </w:t>
      </w:r>
      <w:r w:rsidR="006514D0">
        <w:rPr>
          <w:rFonts w:ascii="Times New Roman"/>
          <w:sz w:val="20"/>
          <w:rPrChange w:id="8017" w:author="Author" w:date="2015-07-30T15:37:00Z">
            <w:rPr>
              <w:rFonts w:ascii="Times New Roman" w:hAnsi="Times New Roman"/>
              <w:sz w:val="20"/>
            </w:rPr>
          </w:rPrChange>
        </w:rPr>
        <w:t>halve</w:t>
      </w:r>
      <w:r w:rsidR="006514D0">
        <w:rPr>
          <w:rFonts w:ascii="Times New Roman"/>
          <w:spacing w:val="22"/>
          <w:sz w:val="20"/>
          <w:rPrChange w:id="8018" w:author="Author" w:date="2015-07-30T15:37:00Z">
            <w:rPr>
              <w:rFonts w:ascii="Times New Roman" w:hAnsi="Times New Roman"/>
              <w:sz w:val="20"/>
            </w:rPr>
          </w:rPrChange>
        </w:rPr>
        <w:t xml:space="preserve"> </w:t>
      </w:r>
      <w:r w:rsidR="006514D0">
        <w:rPr>
          <w:rFonts w:ascii="Times New Roman"/>
          <w:sz w:val="20"/>
          <w:rPrChange w:id="8019" w:author="Author" w:date="2015-07-30T15:37:00Z">
            <w:rPr>
              <w:rFonts w:ascii="Times New Roman" w:hAnsi="Times New Roman"/>
              <w:sz w:val="20"/>
            </w:rPr>
          </w:rPrChange>
        </w:rPr>
        <w:t>per</w:t>
      </w:r>
      <w:r w:rsidR="006514D0">
        <w:rPr>
          <w:rFonts w:ascii="Times New Roman"/>
          <w:spacing w:val="20"/>
          <w:sz w:val="20"/>
          <w:rPrChange w:id="8020" w:author="Author" w:date="2015-07-30T15:37:00Z">
            <w:rPr>
              <w:rFonts w:ascii="Times New Roman" w:hAnsi="Times New Roman"/>
              <w:sz w:val="20"/>
            </w:rPr>
          </w:rPrChange>
        </w:rPr>
        <w:t xml:space="preserve"> </w:t>
      </w:r>
      <w:r w:rsidR="006514D0">
        <w:rPr>
          <w:rFonts w:ascii="Times New Roman"/>
          <w:sz w:val="20"/>
          <w:rPrChange w:id="8021" w:author="Author" w:date="2015-07-30T15:37:00Z">
            <w:rPr>
              <w:rFonts w:ascii="Times New Roman" w:hAnsi="Times New Roman"/>
              <w:sz w:val="20"/>
            </w:rPr>
          </w:rPrChange>
        </w:rPr>
        <w:t>capita</w:t>
      </w:r>
      <w:r w:rsidR="006514D0">
        <w:rPr>
          <w:rFonts w:ascii="Times New Roman"/>
          <w:spacing w:val="19"/>
          <w:sz w:val="20"/>
          <w:rPrChange w:id="8022" w:author="Author" w:date="2015-07-30T15:37:00Z">
            <w:rPr>
              <w:rFonts w:ascii="Times New Roman" w:hAnsi="Times New Roman"/>
              <w:sz w:val="20"/>
            </w:rPr>
          </w:rPrChange>
        </w:rPr>
        <w:t xml:space="preserve"> </w:t>
      </w:r>
      <w:r w:rsidR="006514D0">
        <w:rPr>
          <w:rFonts w:ascii="Times New Roman"/>
          <w:sz w:val="20"/>
          <w:rPrChange w:id="8023" w:author="Author" w:date="2015-07-30T15:37:00Z">
            <w:rPr>
              <w:rFonts w:ascii="Times New Roman" w:hAnsi="Times New Roman"/>
              <w:sz w:val="20"/>
            </w:rPr>
          </w:rPrChange>
        </w:rPr>
        <w:t>global</w:t>
      </w:r>
      <w:r w:rsidR="006514D0">
        <w:rPr>
          <w:rFonts w:ascii="Times New Roman"/>
          <w:spacing w:val="22"/>
          <w:sz w:val="20"/>
          <w:rPrChange w:id="8024" w:author="Author" w:date="2015-07-30T15:37:00Z">
            <w:rPr>
              <w:rFonts w:ascii="Times New Roman" w:hAnsi="Times New Roman"/>
              <w:sz w:val="20"/>
            </w:rPr>
          </w:rPrChange>
        </w:rPr>
        <w:t xml:space="preserve"> </w:t>
      </w:r>
      <w:r w:rsidR="006514D0">
        <w:rPr>
          <w:rFonts w:ascii="Times New Roman"/>
          <w:sz w:val="20"/>
          <w:rPrChange w:id="8025" w:author="Author" w:date="2015-07-30T15:37:00Z">
            <w:rPr>
              <w:rFonts w:ascii="Times New Roman" w:hAnsi="Times New Roman"/>
              <w:sz w:val="20"/>
            </w:rPr>
          </w:rPrChange>
        </w:rPr>
        <w:t>food</w:t>
      </w:r>
      <w:r w:rsidR="006514D0">
        <w:rPr>
          <w:rFonts w:ascii="Times New Roman"/>
          <w:spacing w:val="30"/>
          <w:sz w:val="20"/>
          <w:rPrChange w:id="8026" w:author="Author" w:date="2015-07-30T15:37:00Z">
            <w:rPr>
              <w:rFonts w:ascii="Times New Roman" w:hAnsi="Times New Roman"/>
              <w:sz w:val="20"/>
            </w:rPr>
          </w:rPrChange>
        </w:rPr>
        <w:t xml:space="preserve"> </w:t>
      </w:r>
      <w:r w:rsidR="006514D0">
        <w:rPr>
          <w:rFonts w:ascii="Times New Roman"/>
          <w:sz w:val="20"/>
          <w:rPrChange w:id="8027" w:author="Author" w:date="2015-07-30T15:37:00Z">
            <w:rPr>
              <w:rFonts w:ascii="Times New Roman" w:hAnsi="Times New Roman"/>
              <w:sz w:val="20"/>
            </w:rPr>
          </w:rPrChange>
        </w:rPr>
        <w:t>waste</w:t>
      </w:r>
      <w:r w:rsidR="006514D0">
        <w:rPr>
          <w:rFonts w:ascii="Times New Roman"/>
          <w:spacing w:val="21"/>
          <w:sz w:val="20"/>
          <w:rPrChange w:id="8028" w:author="Author" w:date="2015-07-30T15:37:00Z">
            <w:rPr>
              <w:rFonts w:ascii="Times New Roman" w:hAnsi="Times New Roman"/>
              <w:sz w:val="20"/>
            </w:rPr>
          </w:rPrChange>
        </w:rPr>
        <w:t xml:space="preserve"> </w:t>
      </w:r>
      <w:r w:rsidR="006514D0">
        <w:rPr>
          <w:rFonts w:ascii="Times New Roman"/>
          <w:sz w:val="20"/>
          <w:rPrChange w:id="8029" w:author="Author" w:date="2015-07-30T15:37:00Z">
            <w:rPr>
              <w:rFonts w:ascii="Times New Roman" w:hAnsi="Times New Roman"/>
              <w:sz w:val="20"/>
            </w:rPr>
          </w:rPrChange>
        </w:rPr>
        <w:t>at</w:t>
      </w:r>
      <w:r w:rsidR="006514D0">
        <w:rPr>
          <w:rFonts w:ascii="Times New Roman"/>
          <w:spacing w:val="19"/>
          <w:sz w:val="20"/>
          <w:rPrChange w:id="8030" w:author="Author" w:date="2015-07-30T15:37:00Z">
            <w:rPr>
              <w:rFonts w:ascii="Times New Roman" w:hAnsi="Times New Roman"/>
              <w:sz w:val="20"/>
            </w:rPr>
          </w:rPrChange>
        </w:rPr>
        <w:t xml:space="preserve"> </w:t>
      </w:r>
      <w:r w:rsidR="006514D0">
        <w:rPr>
          <w:rFonts w:ascii="Times New Roman"/>
          <w:sz w:val="20"/>
          <w:rPrChange w:id="8031" w:author="Author" w:date="2015-07-30T15:37:00Z">
            <w:rPr>
              <w:rFonts w:ascii="Times New Roman" w:hAnsi="Times New Roman"/>
              <w:sz w:val="20"/>
            </w:rPr>
          </w:rPrChange>
        </w:rPr>
        <w:t>the</w:t>
      </w:r>
      <w:r w:rsidR="006514D0">
        <w:rPr>
          <w:rFonts w:ascii="Times New Roman"/>
          <w:spacing w:val="22"/>
          <w:sz w:val="20"/>
          <w:rPrChange w:id="8032" w:author="Author" w:date="2015-07-30T15:37:00Z">
            <w:rPr>
              <w:rFonts w:ascii="Times New Roman" w:hAnsi="Times New Roman"/>
              <w:sz w:val="20"/>
            </w:rPr>
          </w:rPrChange>
        </w:rPr>
        <w:t xml:space="preserve"> </w:t>
      </w:r>
      <w:r w:rsidR="006514D0">
        <w:rPr>
          <w:rFonts w:ascii="Times New Roman"/>
          <w:sz w:val="20"/>
          <w:rPrChange w:id="8033" w:author="Author" w:date="2015-07-30T15:37:00Z">
            <w:rPr>
              <w:rFonts w:ascii="Times New Roman" w:hAnsi="Times New Roman"/>
              <w:sz w:val="20"/>
            </w:rPr>
          </w:rPrChange>
        </w:rPr>
        <w:t>retail</w:t>
      </w:r>
      <w:r w:rsidR="006514D0">
        <w:rPr>
          <w:rFonts w:ascii="Times New Roman"/>
          <w:spacing w:val="19"/>
          <w:sz w:val="20"/>
          <w:rPrChange w:id="8034" w:author="Author" w:date="2015-07-30T15:37:00Z">
            <w:rPr>
              <w:rFonts w:ascii="Times New Roman" w:hAnsi="Times New Roman"/>
              <w:sz w:val="20"/>
            </w:rPr>
          </w:rPrChange>
        </w:rPr>
        <w:t xml:space="preserve"> </w:t>
      </w:r>
      <w:r w:rsidR="006514D0">
        <w:rPr>
          <w:rFonts w:ascii="Times New Roman"/>
          <w:sz w:val="20"/>
          <w:rPrChange w:id="8035" w:author="Author" w:date="2015-07-30T15:37:00Z">
            <w:rPr>
              <w:rFonts w:ascii="Times New Roman" w:hAnsi="Times New Roman"/>
              <w:sz w:val="20"/>
            </w:rPr>
          </w:rPrChange>
        </w:rPr>
        <w:t>and</w:t>
      </w:r>
      <w:r w:rsidR="006514D0">
        <w:rPr>
          <w:rFonts w:ascii="Times New Roman"/>
          <w:spacing w:val="20"/>
          <w:sz w:val="20"/>
          <w:rPrChange w:id="8036" w:author="Author" w:date="2015-07-30T15:37:00Z">
            <w:rPr>
              <w:rFonts w:ascii="Times New Roman" w:hAnsi="Times New Roman"/>
              <w:sz w:val="20"/>
            </w:rPr>
          </w:rPrChange>
        </w:rPr>
        <w:t xml:space="preserve"> </w:t>
      </w:r>
      <w:r w:rsidR="006514D0">
        <w:rPr>
          <w:rFonts w:ascii="Times New Roman"/>
          <w:sz w:val="20"/>
          <w:rPrChange w:id="8037" w:author="Author" w:date="2015-07-30T15:37:00Z">
            <w:rPr>
              <w:rFonts w:ascii="Times New Roman" w:hAnsi="Times New Roman"/>
              <w:sz w:val="20"/>
            </w:rPr>
          </w:rPrChange>
        </w:rPr>
        <w:t>consumer</w:t>
      </w:r>
      <w:r w:rsidR="006514D0">
        <w:rPr>
          <w:rFonts w:ascii="Times New Roman"/>
          <w:spacing w:val="20"/>
          <w:sz w:val="20"/>
          <w:rPrChange w:id="8038" w:author="Author" w:date="2015-07-30T15:37:00Z">
            <w:rPr>
              <w:rFonts w:ascii="Times New Roman" w:hAnsi="Times New Roman"/>
              <w:sz w:val="20"/>
            </w:rPr>
          </w:rPrChange>
        </w:rPr>
        <w:t xml:space="preserve"> </w:t>
      </w:r>
      <w:r w:rsidR="006514D0">
        <w:rPr>
          <w:rFonts w:ascii="Times New Roman"/>
          <w:sz w:val="20"/>
          <w:rPrChange w:id="8039" w:author="Author" w:date="2015-07-30T15:37:00Z">
            <w:rPr>
              <w:rFonts w:ascii="Times New Roman" w:hAnsi="Times New Roman"/>
              <w:sz w:val="20"/>
            </w:rPr>
          </w:rPrChange>
        </w:rPr>
        <w:t>levels</w:t>
      </w:r>
      <w:r w:rsidR="006514D0">
        <w:rPr>
          <w:rFonts w:ascii="Times New Roman"/>
          <w:spacing w:val="21"/>
          <w:sz w:val="20"/>
          <w:rPrChange w:id="8040" w:author="Author" w:date="2015-07-30T15:37:00Z">
            <w:rPr>
              <w:rFonts w:ascii="Times New Roman" w:hAnsi="Times New Roman"/>
              <w:sz w:val="20"/>
            </w:rPr>
          </w:rPrChange>
        </w:rPr>
        <w:t xml:space="preserve"> </w:t>
      </w:r>
      <w:r w:rsidR="006514D0">
        <w:rPr>
          <w:rFonts w:ascii="Times New Roman"/>
          <w:sz w:val="20"/>
          <w:rPrChange w:id="8041" w:author="Author" w:date="2015-07-30T15:37:00Z">
            <w:rPr>
              <w:rFonts w:ascii="Times New Roman" w:hAnsi="Times New Roman"/>
              <w:sz w:val="20"/>
            </w:rPr>
          </w:rPrChange>
        </w:rPr>
        <w:t>and</w:t>
      </w:r>
      <w:r w:rsidR="006514D0">
        <w:rPr>
          <w:rFonts w:ascii="Times New Roman"/>
          <w:spacing w:val="23"/>
          <w:sz w:val="20"/>
          <w:rPrChange w:id="8042" w:author="Author" w:date="2015-07-30T15:37:00Z">
            <w:rPr>
              <w:rFonts w:ascii="Times New Roman" w:hAnsi="Times New Roman"/>
              <w:sz w:val="20"/>
            </w:rPr>
          </w:rPrChange>
        </w:rPr>
        <w:t xml:space="preserve"> </w:t>
      </w:r>
      <w:r w:rsidR="006514D0">
        <w:rPr>
          <w:rFonts w:ascii="Times New Roman"/>
          <w:sz w:val="20"/>
          <w:rPrChange w:id="8043" w:author="Author" w:date="2015-07-30T15:37:00Z">
            <w:rPr>
              <w:rFonts w:ascii="Times New Roman" w:hAnsi="Times New Roman"/>
              <w:sz w:val="20"/>
            </w:rPr>
          </w:rPrChange>
        </w:rPr>
        <w:t>reduce</w:t>
      </w:r>
      <w:r w:rsidR="006514D0">
        <w:rPr>
          <w:rFonts w:ascii="Times New Roman"/>
          <w:spacing w:val="20"/>
          <w:sz w:val="20"/>
          <w:rPrChange w:id="8044" w:author="Author" w:date="2015-07-30T15:37:00Z">
            <w:rPr>
              <w:rFonts w:ascii="Times New Roman" w:hAnsi="Times New Roman"/>
              <w:sz w:val="20"/>
            </w:rPr>
          </w:rPrChange>
        </w:rPr>
        <w:t xml:space="preserve"> </w:t>
      </w:r>
      <w:r w:rsidR="006514D0">
        <w:rPr>
          <w:rFonts w:ascii="Times New Roman"/>
          <w:sz w:val="20"/>
          <w:rPrChange w:id="8045" w:author="Author" w:date="2015-07-30T15:37:00Z">
            <w:rPr>
              <w:rFonts w:ascii="Times New Roman" w:hAnsi="Times New Roman"/>
              <w:sz w:val="20"/>
            </w:rPr>
          </w:rPrChange>
        </w:rPr>
        <w:t>food</w:t>
      </w:r>
      <w:r w:rsidR="006514D0">
        <w:rPr>
          <w:rFonts w:ascii="Times New Roman"/>
          <w:spacing w:val="20"/>
          <w:sz w:val="20"/>
          <w:rPrChange w:id="8046" w:author="Author" w:date="2015-07-30T15:37:00Z">
            <w:rPr>
              <w:rFonts w:ascii="Times New Roman" w:hAnsi="Times New Roman"/>
              <w:sz w:val="20"/>
            </w:rPr>
          </w:rPrChange>
        </w:rPr>
        <w:t xml:space="preserve"> </w:t>
      </w:r>
      <w:r w:rsidR="006514D0">
        <w:rPr>
          <w:rFonts w:ascii="Times New Roman"/>
          <w:sz w:val="20"/>
          <w:rPrChange w:id="8047" w:author="Author" w:date="2015-07-30T15:37:00Z">
            <w:rPr>
              <w:rFonts w:ascii="Times New Roman" w:hAnsi="Times New Roman"/>
              <w:sz w:val="20"/>
            </w:rPr>
          </w:rPrChange>
        </w:rPr>
        <w:t>losses</w:t>
      </w:r>
      <w:r w:rsidR="006514D0">
        <w:rPr>
          <w:rFonts w:ascii="Times New Roman"/>
          <w:spacing w:val="19"/>
          <w:sz w:val="20"/>
          <w:rPrChange w:id="8048" w:author="Author" w:date="2015-07-30T15:37:00Z">
            <w:rPr>
              <w:rFonts w:ascii="Times New Roman" w:hAnsi="Times New Roman"/>
              <w:sz w:val="20"/>
            </w:rPr>
          </w:rPrChange>
        </w:rPr>
        <w:t xml:space="preserve"> </w:t>
      </w:r>
      <w:r w:rsidR="006514D0">
        <w:rPr>
          <w:rFonts w:ascii="Times New Roman"/>
          <w:sz w:val="20"/>
          <w:rPrChange w:id="8049" w:author="Author" w:date="2015-07-30T15:37:00Z">
            <w:rPr>
              <w:rFonts w:ascii="Times New Roman" w:hAnsi="Times New Roman"/>
              <w:sz w:val="20"/>
            </w:rPr>
          </w:rPrChange>
        </w:rPr>
        <w:t>along</w:t>
      </w:r>
      <w:r w:rsidR="006514D0">
        <w:rPr>
          <w:rFonts w:ascii="Times New Roman"/>
          <w:w w:val="99"/>
          <w:sz w:val="20"/>
          <w:rPrChange w:id="8050" w:author="Author" w:date="2015-07-30T15:37:00Z">
            <w:rPr>
              <w:rFonts w:ascii="Times New Roman" w:hAnsi="Times New Roman"/>
              <w:sz w:val="20"/>
            </w:rPr>
          </w:rPrChange>
        </w:rPr>
        <w:t xml:space="preserve"> </w:t>
      </w:r>
      <w:r w:rsidR="006514D0">
        <w:rPr>
          <w:rFonts w:ascii="Times New Roman"/>
          <w:sz w:val="20"/>
          <w:rPrChange w:id="8051" w:author="Author" w:date="2015-07-30T15:37:00Z">
            <w:rPr>
              <w:rFonts w:ascii="Times New Roman" w:hAnsi="Times New Roman"/>
              <w:sz w:val="20"/>
            </w:rPr>
          </w:rPrChange>
        </w:rPr>
        <w:t>production and supply chains, including post-harvest</w:t>
      </w:r>
      <w:r w:rsidR="006514D0">
        <w:rPr>
          <w:rFonts w:ascii="Times New Roman"/>
          <w:spacing w:val="-4"/>
          <w:sz w:val="20"/>
          <w:rPrChange w:id="8052" w:author="Author" w:date="2015-07-30T15:37:00Z">
            <w:rPr>
              <w:rFonts w:ascii="Times New Roman" w:hAnsi="Times New Roman"/>
              <w:sz w:val="20"/>
            </w:rPr>
          </w:rPrChange>
        </w:rPr>
        <w:t xml:space="preserve"> </w:t>
      </w:r>
      <w:r w:rsidR="006514D0">
        <w:rPr>
          <w:rFonts w:ascii="Times New Roman"/>
          <w:sz w:val="20"/>
          <w:rPrChange w:id="8053" w:author="Author" w:date="2015-07-30T15:37:00Z">
            <w:rPr>
              <w:rFonts w:ascii="Times New Roman" w:hAnsi="Times New Roman"/>
              <w:sz w:val="20"/>
            </w:rPr>
          </w:rPrChange>
        </w:rPr>
        <w:t>losses</w:t>
      </w:r>
      <w:del w:id="8054" w:author="Author" w:date="2015-07-30T15:37:00Z">
        <w:r w:rsidRPr="00B93DD0">
          <w:rPr>
            <w:rFonts w:ascii="Times New Roman" w:hAnsi="Times New Roman" w:cs="Times New Roman"/>
            <w:sz w:val="20"/>
            <w:szCs w:val="20"/>
          </w:rPr>
          <w:delText xml:space="preserve"> </w:delText>
        </w:r>
      </w:del>
    </w:p>
    <w:p w14:paraId="020389DE" w14:textId="2AE3FE6E" w:rsidR="00804791" w:rsidRDefault="00B93DD0">
      <w:pPr>
        <w:pStyle w:val="ListParagraph"/>
        <w:numPr>
          <w:ilvl w:val="1"/>
          <w:numId w:val="12"/>
        </w:numPr>
        <w:tabs>
          <w:tab w:val="left" w:pos="530"/>
        </w:tabs>
        <w:spacing w:before="158" w:line="259" w:lineRule="auto"/>
        <w:ind w:right="114"/>
        <w:jc w:val="both"/>
        <w:rPr>
          <w:rFonts w:ascii="Times New Roman" w:eastAsia="Times New Roman" w:hAnsi="Times New Roman" w:cs="Times New Roman"/>
          <w:sz w:val="20"/>
          <w:szCs w:val="20"/>
        </w:rPr>
        <w:pPrChange w:id="8055" w:author="Author" w:date="2015-07-30T15:37:00Z">
          <w:pPr>
            <w:ind w:right="8"/>
            <w:jc w:val="both"/>
          </w:pPr>
        </w:pPrChange>
      </w:pPr>
      <w:del w:id="8056" w:author="Author" w:date="2015-07-30T15:37:00Z">
        <w:r w:rsidRPr="00B93DD0">
          <w:rPr>
            <w:rFonts w:ascii="Times New Roman" w:hAnsi="Times New Roman" w:cs="Times New Roman"/>
            <w:sz w:val="20"/>
            <w:szCs w:val="20"/>
          </w:rPr>
          <w:delText xml:space="preserve">12.4 </w:delText>
        </w:r>
      </w:del>
      <w:r w:rsidR="006514D0">
        <w:rPr>
          <w:rFonts w:ascii="Times New Roman"/>
          <w:sz w:val="20"/>
          <w:rPrChange w:id="8057" w:author="Author" w:date="2015-07-30T15:37:00Z">
            <w:rPr>
              <w:rFonts w:ascii="Times New Roman" w:hAnsi="Times New Roman"/>
              <w:sz w:val="20"/>
            </w:rPr>
          </w:rPrChange>
        </w:rPr>
        <w:t>By</w:t>
      </w:r>
      <w:r w:rsidR="006514D0">
        <w:rPr>
          <w:rFonts w:ascii="Times New Roman"/>
          <w:spacing w:val="20"/>
          <w:sz w:val="20"/>
          <w:rPrChange w:id="8058" w:author="Author" w:date="2015-07-30T15:37:00Z">
            <w:rPr>
              <w:rFonts w:ascii="Times New Roman" w:hAnsi="Times New Roman"/>
              <w:sz w:val="20"/>
            </w:rPr>
          </w:rPrChange>
        </w:rPr>
        <w:t xml:space="preserve"> </w:t>
      </w:r>
      <w:r w:rsidR="006514D0">
        <w:rPr>
          <w:rFonts w:ascii="Times New Roman"/>
          <w:sz w:val="20"/>
          <w:rPrChange w:id="8059" w:author="Author" w:date="2015-07-30T15:37:00Z">
            <w:rPr>
              <w:rFonts w:ascii="Times New Roman" w:hAnsi="Times New Roman"/>
              <w:sz w:val="20"/>
            </w:rPr>
          </w:rPrChange>
        </w:rPr>
        <w:t>2020,</w:t>
      </w:r>
      <w:r w:rsidR="006514D0">
        <w:rPr>
          <w:rFonts w:ascii="Times New Roman"/>
          <w:spacing w:val="24"/>
          <w:sz w:val="20"/>
          <w:rPrChange w:id="8060" w:author="Author" w:date="2015-07-30T15:37:00Z">
            <w:rPr>
              <w:rFonts w:ascii="Times New Roman" w:hAnsi="Times New Roman"/>
              <w:sz w:val="20"/>
            </w:rPr>
          </w:rPrChange>
        </w:rPr>
        <w:t xml:space="preserve"> </w:t>
      </w:r>
      <w:r w:rsidR="006514D0">
        <w:rPr>
          <w:rFonts w:ascii="Times New Roman"/>
          <w:sz w:val="20"/>
          <w:rPrChange w:id="8061" w:author="Author" w:date="2015-07-30T15:37:00Z">
            <w:rPr>
              <w:rFonts w:ascii="Times New Roman" w:hAnsi="Times New Roman"/>
              <w:sz w:val="20"/>
            </w:rPr>
          </w:rPrChange>
        </w:rPr>
        <w:t>achieve</w:t>
      </w:r>
      <w:r w:rsidR="006514D0">
        <w:rPr>
          <w:rFonts w:ascii="Times New Roman"/>
          <w:spacing w:val="23"/>
          <w:sz w:val="20"/>
          <w:rPrChange w:id="8062" w:author="Author" w:date="2015-07-30T15:37:00Z">
            <w:rPr>
              <w:rFonts w:ascii="Times New Roman" w:hAnsi="Times New Roman"/>
              <w:sz w:val="20"/>
            </w:rPr>
          </w:rPrChange>
        </w:rPr>
        <w:t xml:space="preserve"> </w:t>
      </w:r>
      <w:r w:rsidR="006514D0">
        <w:rPr>
          <w:rFonts w:ascii="Times New Roman"/>
          <w:sz w:val="20"/>
          <w:rPrChange w:id="8063" w:author="Author" w:date="2015-07-30T15:37:00Z">
            <w:rPr>
              <w:rFonts w:ascii="Times New Roman" w:hAnsi="Times New Roman"/>
              <w:sz w:val="20"/>
            </w:rPr>
          </w:rPrChange>
        </w:rPr>
        <w:t>the</w:t>
      </w:r>
      <w:r w:rsidR="006514D0">
        <w:rPr>
          <w:rFonts w:ascii="Times New Roman"/>
          <w:spacing w:val="23"/>
          <w:sz w:val="20"/>
          <w:rPrChange w:id="8064" w:author="Author" w:date="2015-07-30T15:37:00Z">
            <w:rPr>
              <w:rFonts w:ascii="Times New Roman" w:hAnsi="Times New Roman"/>
              <w:sz w:val="20"/>
            </w:rPr>
          </w:rPrChange>
        </w:rPr>
        <w:t xml:space="preserve"> </w:t>
      </w:r>
      <w:r w:rsidR="006514D0">
        <w:rPr>
          <w:rFonts w:ascii="Times New Roman"/>
          <w:sz w:val="20"/>
          <w:rPrChange w:id="8065" w:author="Author" w:date="2015-07-30T15:37:00Z">
            <w:rPr>
              <w:rFonts w:ascii="Times New Roman" w:hAnsi="Times New Roman"/>
              <w:sz w:val="20"/>
            </w:rPr>
          </w:rPrChange>
        </w:rPr>
        <w:t>environmentally</w:t>
      </w:r>
      <w:r w:rsidR="006514D0">
        <w:rPr>
          <w:rFonts w:ascii="Times New Roman"/>
          <w:spacing w:val="22"/>
          <w:sz w:val="20"/>
          <w:rPrChange w:id="8066" w:author="Author" w:date="2015-07-30T15:37:00Z">
            <w:rPr>
              <w:rFonts w:ascii="Times New Roman" w:hAnsi="Times New Roman"/>
              <w:sz w:val="20"/>
            </w:rPr>
          </w:rPrChange>
        </w:rPr>
        <w:t xml:space="preserve"> </w:t>
      </w:r>
      <w:r w:rsidR="006514D0">
        <w:rPr>
          <w:rFonts w:ascii="Times New Roman"/>
          <w:sz w:val="20"/>
          <w:rPrChange w:id="8067" w:author="Author" w:date="2015-07-30T15:37:00Z">
            <w:rPr>
              <w:rFonts w:ascii="Times New Roman" w:hAnsi="Times New Roman"/>
              <w:sz w:val="20"/>
            </w:rPr>
          </w:rPrChange>
        </w:rPr>
        <w:t>sound</w:t>
      </w:r>
      <w:r w:rsidR="006514D0">
        <w:rPr>
          <w:rFonts w:ascii="Times New Roman"/>
          <w:spacing w:val="27"/>
          <w:sz w:val="20"/>
          <w:rPrChange w:id="8068" w:author="Author" w:date="2015-07-30T15:37:00Z">
            <w:rPr>
              <w:rFonts w:ascii="Times New Roman" w:hAnsi="Times New Roman"/>
              <w:sz w:val="20"/>
            </w:rPr>
          </w:rPrChange>
        </w:rPr>
        <w:t xml:space="preserve"> </w:t>
      </w:r>
      <w:r w:rsidR="006514D0">
        <w:rPr>
          <w:rFonts w:ascii="Times New Roman"/>
          <w:sz w:val="20"/>
          <w:rPrChange w:id="8069" w:author="Author" w:date="2015-07-30T15:37:00Z">
            <w:rPr>
              <w:rFonts w:ascii="Times New Roman" w:hAnsi="Times New Roman"/>
              <w:sz w:val="20"/>
            </w:rPr>
          </w:rPrChange>
        </w:rPr>
        <w:t>management</w:t>
      </w:r>
      <w:r w:rsidR="006514D0">
        <w:rPr>
          <w:rFonts w:ascii="Times New Roman"/>
          <w:spacing w:val="23"/>
          <w:sz w:val="20"/>
          <w:rPrChange w:id="8070" w:author="Author" w:date="2015-07-30T15:37:00Z">
            <w:rPr>
              <w:rFonts w:ascii="Times New Roman" w:hAnsi="Times New Roman"/>
              <w:sz w:val="20"/>
            </w:rPr>
          </w:rPrChange>
        </w:rPr>
        <w:t xml:space="preserve"> </w:t>
      </w:r>
      <w:r w:rsidR="006514D0">
        <w:rPr>
          <w:rFonts w:ascii="Times New Roman"/>
          <w:sz w:val="20"/>
          <w:rPrChange w:id="8071" w:author="Author" w:date="2015-07-30T15:37:00Z">
            <w:rPr>
              <w:rFonts w:ascii="Times New Roman" w:hAnsi="Times New Roman"/>
              <w:sz w:val="20"/>
            </w:rPr>
          </w:rPrChange>
        </w:rPr>
        <w:t>of</w:t>
      </w:r>
      <w:r w:rsidR="006514D0">
        <w:rPr>
          <w:rFonts w:ascii="Times New Roman"/>
          <w:spacing w:val="22"/>
          <w:sz w:val="20"/>
          <w:rPrChange w:id="8072" w:author="Author" w:date="2015-07-30T15:37:00Z">
            <w:rPr>
              <w:rFonts w:ascii="Times New Roman" w:hAnsi="Times New Roman"/>
              <w:sz w:val="20"/>
            </w:rPr>
          </w:rPrChange>
        </w:rPr>
        <w:t xml:space="preserve"> </w:t>
      </w:r>
      <w:r w:rsidR="006514D0">
        <w:rPr>
          <w:rFonts w:ascii="Times New Roman"/>
          <w:sz w:val="20"/>
          <w:rPrChange w:id="8073" w:author="Author" w:date="2015-07-30T15:37:00Z">
            <w:rPr>
              <w:rFonts w:ascii="Times New Roman" w:hAnsi="Times New Roman"/>
              <w:sz w:val="20"/>
            </w:rPr>
          </w:rPrChange>
        </w:rPr>
        <w:t>chemicals</w:t>
      </w:r>
      <w:r w:rsidR="006514D0">
        <w:rPr>
          <w:rFonts w:ascii="Times New Roman"/>
          <w:spacing w:val="23"/>
          <w:sz w:val="20"/>
          <w:rPrChange w:id="8074" w:author="Author" w:date="2015-07-30T15:37:00Z">
            <w:rPr>
              <w:rFonts w:ascii="Times New Roman" w:hAnsi="Times New Roman"/>
              <w:sz w:val="20"/>
            </w:rPr>
          </w:rPrChange>
        </w:rPr>
        <w:t xml:space="preserve"> </w:t>
      </w:r>
      <w:r w:rsidR="006514D0">
        <w:rPr>
          <w:rFonts w:ascii="Times New Roman"/>
          <w:sz w:val="20"/>
          <w:rPrChange w:id="8075" w:author="Author" w:date="2015-07-30T15:37:00Z">
            <w:rPr>
              <w:rFonts w:ascii="Times New Roman" w:hAnsi="Times New Roman"/>
              <w:sz w:val="20"/>
            </w:rPr>
          </w:rPrChange>
        </w:rPr>
        <w:t>and</w:t>
      </w:r>
      <w:r w:rsidR="006514D0">
        <w:rPr>
          <w:rFonts w:ascii="Times New Roman"/>
          <w:spacing w:val="24"/>
          <w:sz w:val="20"/>
          <w:rPrChange w:id="8076" w:author="Author" w:date="2015-07-30T15:37:00Z">
            <w:rPr>
              <w:rFonts w:ascii="Times New Roman" w:hAnsi="Times New Roman"/>
              <w:sz w:val="20"/>
            </w:rPr>
          </w:rPrChange>
        </w:rPr>
        <w:t xml:space="preserve"> </w:t>
      </w:r>
      <w:r w:rsidR="006514D0">
        <w:rPr>
          <w:rFonts w:ascii="Times New Roman"/>
          <w:sz w:val="20"/>
          <w:rPrChange w:id="8077" w:author="Author" w:date="2015-07-30T15:37:00Z">
            <w:rPr>
              <w:rFonts w:ascii="Times New Roman" w:hAnsi="Times New Roman"/>
              <w:sz w:val="20"/>
            </w:rPr>
          </w:rPrChange>
        </w:rPr>
        <w:t>all</w:t>
      </w:r>
      <w:r w:rsidR="006514D0">
        <w:rPr>
          <w:rFonts w:ascii="Times New Roman"/>
          <w:spacing w:val="26"/>
          <w:sz w:val="20"/>
          <w:rPrChange w:id="8078" w:author="Author" w:date="2015-07-30T15:37:00Z">
            <w:rPr>
              <w:rFonts w:ascii="Times New Roman" w:hAnsi="Times New Roman"/>
              <w:sz w:val="20"/>
            </w:rPr>
          </w:rPrChange>
        </w:rPr>
        <w:t xml:space="preserve"> </w:t>
      </w:r>
      <w:r w:rsidR="006514D0">
        <w:rPr>
          <w:rFonts w:ascii="Times New Roman"/>
          <w:sz w:val="20"/>
          <w:rPrChange w:id="8079" w:author="Author" w:date="2015-07-30T15:37:00Z">
            <w:rPr>
              <w:rFonts w:ascii="Times New Roman" w:hAnsi="Times New Roman"/>
              <w:sz w:val="20"/>
            </w:rPr>
          </w:rPrChange>
        </w:rPr>
        <w:t>wastes</w:t>
      </w:r>
      <w:r w:rsidR="006514D0">
        <w:rPr>
          <w:rFonts w:ascii="Times New Roman"/>
          <w:spacing w:val="23"/>
          <w:sz w:val="20"/>
          <w:rPrChange w:id="8080" w:author="Author" w:date="2015-07-30T15:37:00Z">
            <w:rPr>
              <w:rFonts w:ascii="Times New Roman" w:hAnsi="Times New Roman"/>
              <w:sz w:val="20"/>
            </w:rPr>
          </w:rPrChange>
        </w:rPr>
        <w:t xml:space="preserve"> </w:t>
      </w:r>
      <w:r w:rsidR="006514D0">
        <w:rPr>
          <w:rFonts w:ascii="Times New Roman"/>
          <w:sz w:val="20"/>
          <w:rPrChange w:id="8081" w:author="Author" w:date="2015-07-30T15:37:00Z">
            <w:rPr>
              <w:rFonts w:ascii="Times New Roman" w:hAnsi="Times New Roman"/>
              <w:sz w:val="20"/>
            </w:rPr>
          </w:rPrChange>
        </w:rPr>
        <w:t>throughout</w:t>
      </w:r>
      <w:r w:rsidR="006514D0">
        <w:rPr>
          <w:rFonts w:ascii="Times New Roman"/>
          <w:spacing w:val="23"/>
          <w:sz w:val="20"/>
          <w:rPrChange w:id="8082" w:author="Author" w:date="2015-07-30T15:37:00Z">
            <w:rPr>
              <w:rFonts w:ascii="Times New Roman" w:hAnsi="Times New Roman"/>
              <w:sz w:val="20"/>
            </w:rPr>
          </w:rPrChange>
        </w:rPr>
        <w:t xml:space="preserve"> </w:t>
      </w:r>
      <w:r w:rsidR="006514D0">
        <w:rPr>
          <w:rFonts w:ascii="Times New Roman"/>
          <w:sz w:val="20"/>
          <w:rPrChange w:id="8083" w:author="Author" w:date="2015-07-30T15:37:00Z">
            <w:rPr>
              <w:rFonts w:ascii="Times New Roman" w:hAnsi="Times New Roman"/>
              <w:sz w:val="20"/>
            </w:rPr>
          </w:rPrChange>
        </w:rPr>
        <w:t>their</w:t>
      </w:r>
      <w:r w:rsidR="006514D0">
        <w:rPr>
          <w:rFonts w:ascii="Times New Roman"/>
          <w:spacing w:val="24"/>
          <w:sz w:val="20"/>
          <w:rPrChange w:id="8084" w:author="Author" w:date="2015-07-30T15:37:00Z">
            <w:rPr>
              <w:rFonts w:ascii="Times New Roman" w:hAnsi="Times New Roman"/>
              <w:sz w:val="20"/>
            </w:rPr>
          </w:rPrChange>
        </w:rPr>
        <w:t xml:space="preserve"> </w:t>
      </w:r>
      <w:r w:rsidR="006514D0">
        <w:rPr>
          <w:rFonts w:ascii="Times New Roman"/>
          <w:sz w:val="20"/>
          <w:rPrChange w:id="8085" w:author="Author" w:date="2015-07-30T15:37:00Z">
            <w:rPr>
              <w:rFonts w:ascii="Times New Roman" w:hAnsi="Times New Roman"/>
              <w:sz w:val="20"/>
            </w:rPr>
          </w:rPrChange>
        </w:rPr>
        <w:t>life</w:t>
      </w:r>
      <w:r w:rsidR="006514D0">
        <w:rPr>
          <w:rFonts w:ascii="Times New Roman"/>
          <w:w w:val="99"/>
          <w:sz w:val="20"/>
          <w:rPrChange w:id="8086" w:author="Author" w:date="2015-07-30T15:37:00Z">
            <w:rPr>
              <w:rFonts w:ascii="Times New Roman" w:hAnsi="Times New Roman"/>
              <w:sz w:val="20"/>
            </w:rPr>
          </w:rPrChange>
        </w:rPr>
        <w:t xml:space="preserve"> </w:t>
      </w:r>
      <w:r w:rsidR="006514D0">
        <w:rPr>
          <w:rFonts w:ascii="Times New Roman"/>
          <w:sz w:val="20"/>
          <w:rPrChange w:id="8087" w:author="Author" w:date="2015-07-30T15:37:00Z">
            <w:rPr>
              <w:rFonts w:ascii="Times New Roman" w:hAnsi="Times New Roman"/>
              <w:sz w:val="20"/>
            </w:rPr>
          </w:rPrChange>
        </w:rPr>
        <w:t>cycle,</w:t>
      </w:r>
      <w:r w:rsidR="006514D0">
        <w:rPr>
          <w:rFonts w:ascii="Times New Roman"/>
          <w:spacing w:val="10"/>
          <w:sz w:val="20"/>
          <w:rPrChange w:id="8088" w:author="Author" w:date="2015-07-30T15:37:00Z">
            <w:rPr>
              <w:rFonts w:ascii="Times New Roman" w:hAnsi="Times New Roman"/>
              <w:sz w:val="20"/>
            </w:rPr>
          </w:rPrChange>
        </w:rPr>
        <w:t xml:space="preserve"> </w:t>
      </w:r>
      <w:r w:rsidR="006514D0">
        <w:rPr>
          <w:rFonts w:ascii="Times New Roman"/>
          <w:sz w:val="20"/>
          <w:rPrChange w:id="8089" w:author="Author" w:date="2015-07-30T15:37:00Z">
            <w:rPr>
              <w:rFonts w:ascii="Times New Roman" w:hAnsi="Times New Roman"/>
              <w:sz w:val="20"/>
            </w:rPr>
          </w:rPrChange>
        </w:rPr>
        <w:t>in</w:t>
      </w:r>
      <w:r w:rsidR="006514D0">
        <w:rPr>
          <w:rFonts w:ascii="Times New Roman"/>
          <w:spacing w:val="8"/>
          <w:sz w:val="20"/>
          <w:rPrChange w:id="8090" w:author="Author" w:date="2015-07-30T15:37:00Z">
            <w:rPr>
              <w:rFonts w:ascii="Times New Roman" w:hAnsi="Times New Roman"/>
              <w:sz w:val="20"/>
            </w:rPr>
          </w:rPrChange>
        </w:rPr>
        <w:t xml:space="preserve"> </w:t>
      </w:r>
      <w:r w:rsidR="006514D0">
        <w:rPr>
          <w:rFonts w:ascii="Times New Roman"/>
          <w:sz w:val="20"/>
          <w:rPrChange w:id="8091" w:author="Author" w:date="2015-07-30T15:37:00Z">
            <w:rPr>
              <w:rFonts w:ascii="Times New Roman" w:hAnsi="Times New Roman"/>
              <w:sz w:val="20"/>
            </w:rPr>
          </w:rPrChange>
        </w:rPr>
        <w:t>accordance</w:t>
      </w:r>
      <w:r w:rsidR="006514D0">
        <w:rPr>
          <w:rFonts w:ascii="Times New Roman"/>
          <w:spacing w:val="12"/>
          <w:sz w:val="20"/>
          <w:rPrChange w:id="8092" w:author="Author" w:date="2015-07-30T15:37:00Z">
            <w:rPr>
              <w:rFonts w:ascii="Times New Roman" w:hAnsi="Times New Roman"/>
              <w:sz w:val="20"/>
            </w:rPr>
          </w:rPrChange>
        </w:rPr>
        <w:t xml:space="preserve"> </w:t>
      </w:r>
      <w:r w:rsidR="006514D0">
        <w:rPr>
          <w:rFonts w:ascii="Times New Roman"/>
          <w:sz w:val="20"/>
          <w:rPrChange w:id="8093" w:author="Author" w:date="2015-07-30T15:37:00Z">
            <w:rPr>
              <w:rFonts w:ascii="Times New Roman" w:hAnsi="Times New Roman"/>
              <w:sz w:val="20"/>
            </w:rPr>
          </w:rPrChange>
        </w:rPr>
        <w:t>with</w:t>
      </w:r>
      <w:r w:rsidR="006514D0">
        <w:rPr>
          <w:rFonts w:ascii="Times New Roman"/>
          <w:spacing w:val="8"/>
          <w:sz w:val="20"/>
          <w:rPrChange w:id="8094" w:author="Author" w:date="2015-07-30T15:37:00Z">
            <w:rPr>
              <w:rFonts w:ascii="Times New Roman" w:hAnsi="Times New Roman"/>
              <w:sz w:val="20"/>
            </w:rPr>
          </w:rPrChange>
        </w:rPr>
        <w:t xml:space="preserve"> </w:t>
      </w:r>
      <w:r w:rsidR="006514D0">
        <w:rPr>
          <w:rFonts w:ascii="Times New Roman"/>
          <w:sz w:val="20"/>
          <w:rPrChange w:id="8095" w:author="Author" w:date="2015-07-30T15:37:00Z">
            <w:rPr>
              <w:rFonts w:ascii="Times New Roman" w:hAnsi="Times New Roman"/>
              <w:sz w:val="20"/>
            </w:rPr>
          </w:rPrChange>
        </w:rPr>
        <w:t>agreed</w:t>
      </w:r>
      <w:r w:rsidR="006514D0">
        <w:rPr>
          <w:rFonts w:ascii="Times New Roman"/>
          <w:spacing w:val="10"/>
          <w:sz w:val="20"/>
          <w:rPrChange w:id="8096" w:author="Author" w:date="2015-07-30T15:37:00Z">
            <w:rPr>
              <w:rFonts w:ascii="Times New Roman" w:hAnsi="Times New Roman"/>
              <w:sz w:val="20"/>
            </w:rPr>
          </w:rPrChange>
        </w:rPr>
        <w:t xml:space="preserve"> </w:t>
      </w:r>
      <w:r w:rsidR="006514D0">
        <w:rPr>
          <w:rFonts w:ascii="Times New Roman"/>
          <w:sz w:val="20"/>
          <w:rPrChange w:id="8097" w:author="Author" w:date="2015-07-30T15:37:00Z">
            <w:rPr>
              <w:rFonts w:ascii="Times New Roman" w:hAnsi="Times New Roman"/>
              <w:sz w:val="20"/>
            </w:rPr>
          </w:rPrChange>
        </w:rPr>
        <w:t>international</w:t>
      </w:r>
      <w:r w:rsidR="006514D0">
        <w:rPr>
          <w:rFonts w:ascii="Times New Roman"/>
          <w:spacing w:val="12"/>
          <w:sz w:val="20"/>
          <w:rPrChange w:id="8098" w:author="Author" w:date="2015-07-30T15:37:00Z">
            <w:rPr>
              <w:rFonts w:ascii="Times New Roman" w:hAnsi="Times New Roman"/>
              <w:sz w:val="20"/>
            </w:rPr>
          </w:rPrChange>
        </w:rPr>
        <w:t xml:space="preserve"> </w:t>
      </w:r>
      <w:r w:rsidR="006514D0">
        <w:rPr>
          <w:rFonts w:ascii="Times New Roman"/>
          <w:sz w:val="20"/>
          <w:rPrChange w:id="8099" w:author="Author" w:date="2015-07-30T15:37:00Z">
            <w:rPr>
              <w:rFonts w:ascii="Times New Roman" w:hAnsi="Times New Roman"/>
              <w:sz w:val="20"/>
            </w:rPr>
          </w:rPrChange>
        </w:rPr>
        <w:t>frameworks,</w:t>
      </w:r>
      <w:r w:rsidR="006514D0">
        <w:rPr>
          <w:rFonts w:ascii="Times New Roman"/>
          <w:spacing w:val="12"/>
          <w:sz w:val="20"/>
          <w:rPrChange w:id="8100" w:author="Author" w:date="2015-07-30T15:37:00Z">
            <w:rPr>
              <w:rFonts w:ascii="Times New Roman" w:hAnsi="Times New Roman"/>
              <w:sz w:val="20"/>
            </w:rPr>
          </w:rPrChange>
        </w:rPr>
        <w:t xml:space="preserve"> </w:t>
      </w:r>
      <w:r w:rsidR="006514D0">
        <w:rPr>
          <w:rFonts w:ascii="Times New Roman"/>
          <w:sz w:val="20"/>
          <w:rPrChange w:id="8101" w:author="Author" w:date="2015-07-30T15:37:00Z">
            <w:rPr>
              <w:rFonts w:ascii="Times New Roman" w:hAnsi="Times New Roman"/>
              <w:sz w:val="20"/>
            </w:rPr>
          </w:rPrChange>
        </w:rPr>
        <w:t>and</w:t>
      </w:r>
      <w:r w:rsidR="006514D0">
        <w:rPr>
          <w:rFonts w:ascii="Times New Roman"/>
          <w:spacing w:val="10"/>
          <w:sz w:val="20"/>
          <w:rPrChange w:id="8102" w:author="Author" w:date="2015-07-30T15:37:00Z">
            <w:rPr>
              <w:rFonts w:ascii="Times New Roman" w:hAnsi="Times New Roman"/>
              <w:sz w:val="20"/>
            </w:rPr>
          </w:rPrChange>
        </w:rPr>
        <w:t xml:space="preserve"> </w:t>
      </w:r>
      <w:r w:rsidR="006514D0">
        <w:rPr>
          <w:rFonts w:ascii="Times New Roman"/>
          <w:sz w:val="20"/>
          <w:rPrChange w:id="8103" w:author="Author" w:date="2015-07-30T15:37:00Z">
            <w:rPr>
              <w:rFonts w:ascii="Times New Roman" w:hAnsi="Times New Roman"/>
              <w:sz w:val="20"/>
            </w:rPr>
          </w:rPrChange>
        </w:rPr>
        <w:t>significantly</w:t>
      </w:r>
      <w:r w:rsidR="006514D0">
        <w:rPr>
          <w:rFonts w:ascii="Times New Roman"/>
          <w:spacing w:val="8"/>
          <w:sz w:val="20"/>
          <w:rPrChange w:id="8104" w:author="Author" w:date="2015-07-30T15:37:00Z">
            <w:rPr>
              <w:rFonts w:ascii="Times New Roman" w:hAnsi="Times New Roman"/>
              <w:sz w:val="20"/>
            </w:rPr>
          </w:rPrChange>
        </w:rPr>
        <w:t xml:space="preserve"> </w:t>
      </w:r>
      <w:r w:rsidR="006514D0">
        <w:rPr>
          <w:rFonts w:ascii="Times New Roman"/>
          <w:sz w:val="20"/>
          <w:rPrChange w:id="8105" w:author="Author" w:date="2015-07-30T15:37:00Z">
            <w:rPr>
              <w:rFonts w:ascii="Times New Roman" w:hAnsi="Times New Roman"/>
              <w:sz w:val="20"/>
            </w:rPr>
          </w:rPrChange>
        </w:rPr>
        <w:t>reduce</w:t>
      </w:r>
      <w:r w:rsidR="006514D0">
        <w:rPr>
          <w:rFonts w:ascii="Times New Roman"/>
          <w:spacing w:val="10"/>
          <w:sz w:val="20"/>
          <w:rPrChange w:id="8106" w:author="Author" w:date="2015-07-30T15:37:00Z">
            <w:rPr>
              <w:rFonts w:ascii="Times New Roman" w:hAnsi="Times New Roman"/>
              <w:sz w:val="20"/>
            </w:rPr>
          </w:rPrChange>
        </w:rPr>
        <w:t xml:space="preserve"> </w:t>
      </w:r>
      <w:r w:rsidR="006514D0">
        <w:rPr>
          <w:rFonts w:ascii="Times New Roman"/>
          <w:sz w:val="20"/>
          <w:rPrChange w:id="8107" w:author="Author" w:date="2015-07-30T15:37:00Z">
            <w:rPr>
              <w:rFonts w:ascii="Times New Roman" w:hAnsi="Times New Roman"/>
              <w:sz w:val="20"/>
            </w:rPr>
          </w:rPrChange>
        </w:rPr>
        <w:t>their</w:t>
      </w:r>
      <w:r w:rsidR="006514D0">
        <w:rPr>
          <w:rFonts w:ascii="Times New Roman"/>
          <w:spacing w:val="12"/>
          <w:sz w:val="20"/>
          <w:rPrChange w:id="8108" w:author="Author" w:date="2015-07-30T15:37:00Z">
            <w:rPr>
              <w:rFonts w:ascii="Times New Roman" w:hAnsi="Times New Roman"/>
              <w:sz w:val="20"/>
            </w:rPr>
          </w:rPrChange>
        </w:rPr>
        <w:t xml:space="preserve"> </w:t>
      </w:r>
      <w:r w:rsidR="006514D0">
        <w:rPr>
          <w:rFonts w:ascii="Times New Roman"/>
          <w:sz w:val="20"/>
          <w:rPrChange w:id="8109" w:author="Author" w:date="2015-07-30T15:37:00Z">
            <w:rPr>
              <w:rFonts w:ascii="Times New Roman" w:hAnsi="Times New Roman"/>
              <w:sz w:val="20"/>
            </w:rPr>
          </w:rPrChange>
        </w:rPr>
        <w:t>release</w:t>
      </w:r>
      <w:r w:rsidR="006514D0">
        <w:rPr>
          <w:rFonts w:ascii="Times New Roman"/>
          <w:spacing w:val="9"/>
          <w:sz w:val="20"/>
          <w:rPrChange w:id="8110" w:author="Author" w:date="2015-07-30T15:37:00Z">
            <w:rPr>
              <w:rFonts w:ascii="Times New Roman" w:hAnsi="Times New Roman"/>
              <w:sz w:val="20"/>
            </w:rPr>
          </w:rPrChange>
        </w:rPr>
        <w:t xml:space="preserve"> </w:t>
      </w:r>
      <w:r w:rsidR="006514D0">
        <w:rPr>
          <w:rFonts w:ascii="Times New Roman"/>
          <w:sz w:val="20"/>
          <w:rPrChange w:id="8111" w:author="Author" w:date="2015-07-30T15:37:00Z">
            <w:rPr>
              <w:rFonts w:ascii="Times New Roman" w:hAnsi="Times New Roman"/>
              <w:sz w:val="20"/>
            </w:rPr>
          </w:rPrChange>
        </w:rPr>
        <w:t>to</w:t>
      </w:r>
      <w:r w:rsidR="006514D0">
        <w:rPr>
          <w:rFonts w:ascii="Times New Roman"/>
          <w:spacing w:val="10"/>
          <w:sz w:val="20"/>
          <w:rPrChange w:id="8112" w:author="Author" w:date="2015-07-30T15:37:00Z">
            <w:rPr>
              <w:rFonts w:ascii="Times New Roman" w:hAnsi="Times New Roman"/>
              <w:sz w:val="20"/>
            </w:rPr>
          </w:rPrChange>
        </w:rPr>
        <w:t xml:space="preserve"> </w:t>
      </w:r>
      <w:r w:rsidR="006514D0">
        <w:rPr>
          <w:rFonts w:ascii="Times New Roman"/>
          <w:sz w:val="20"/>
          <w:rPrChange w:id="8113" w:author="Author" w:date="2015-07-30T15:37:00Z">
            <w:rPr>
              <w:rFonts w:ascii="Times New Roman" w:hAnsi="Times New Roman"/>
              <w:sz w:val="20"/>
            </w:rPr>
          </w:rPrChange>
        </w:rPr>
        <w:t>air,</w:t>
      </w:r>
      <w:r w:rsidR="006514D0">
        <w:rPr>
          <w:rFonts w:ascii="Times New Roman"/>
          <w:spacing w:val="9"/>
          <w:sz w:val="20"/>
          <w:rPrChange w:id="8114" w:author="Author" w:date="2015-07-30T15:37:00Z">
            <w:rPr>
              <w:rFonts w:ascii="Times New Roman" w:hAnsi="Times New Roman"/>
              <w:sz w:val="20"/>
            </w:rPr>
          </w:rPrChange>
        </w:rPr>
        <w:t xml:space="preserve"> </w:t>
      </w:r>
      <w:r w:rsidR="006514D0">
        <w:rPr>
          <w:rFonts w:ascii="Times New Roman"/>
          <w:sz w:val="20"/>
          <w:rPrChange w:id="8115" w:author="Author" w:date="2015-07-30T15:37:00Z">
            <w:rPr>
              <w:rFonts w:ascii="Times New Roman" w:hAnsi="Times New Roman"/>
              <w:sz w:val="20"/>
            </w:rPr>
          </w:rPrChange>
        </w:rPr>
        <w:t>water</w:t>
      </w:r>
      <w:r w:rsidR="006514D0">
        <w:rPr>
          <w:rFonts w:ascii="Times New Roman"/>
          <w:w w:val="99"/>
          <w:sz w:val="20"/>
          <w:rPrChange w:id="8116" w:author="Author" w:date="2015-07-30T15:37:00Z">
            <w:rPr>
              <w:rFonts w:ascii="Times New Roman" w:hAnsi="Times New Roman"/>
              <w:sz w:val="20"/>
            </w:rPr>
          </w:rPrChange>
        </w:rPr>
        <w:t xml:space="preserve"> </w:t>
      </w:r>
      <w:r w:rsidR="006514D0">
        <w:rPr>
          <w:rFonts w:ascii="Times New Roman"/>
          <w:sz w:val="20"/>
          <w:rPrChange w:id="8117" w:author="Author" w:date="2015-07-30T15:37:00Z">
            <w:rPr>
              <w:rFonts w:ascii="Times New Roman" w:hAnsi="Times New Roman"/>
              <w:sz w:val="20"/>
            </w:rPr>
          </w:rPrChange>
        </w:rPr>
        <w:t>and soil in order to minimize their adverse impacts on human health and the</w:t>
      </w:r>
      <w:r w:rsidR="006514D0">
        <w:rPr>
          <w:rFonts w:ascii="Times New Roman"/>
          <w:spacing w:val="-9"/>
          <w:sz w:val="20"/>
          <w:rPrChange w:id="8118" w:author="Author" w:date="2015-07-30T15:37:00Z">
            <w:rPr>
              <w:rFonts w:ascii="Times New Roman" w:hAnsi="Times New Roman"/>
              <w:sz w:val="20"/>
            </w:rPr>
          </w:rPrChange>
        </w:rPr>
        <w:t xml:space="preserve"> </w:t>
      </w:r>
      <w:r w:rsidR="006514D0">
        <w:rPr>
          <w:rFonts w:ascii="Times New Roman"/>
          <w:sz w:val="20"/>
          <w:rPrChange w:id="8119" w:author="Author" w:date="2015-07-30T15:37:00Z">
            <w:rPr>
              <w:rFonts w:ascii="Times New Roman" w:hAnsi="Times New Roman"/>
              <w:sz w:val="20"/>
            </w:rPr>
          </w:rPrChange>
        </w:rPr>
        <w:t>environment</w:t>
      </w:r>
      <w:del w:id="8120" w:author="Author" w:date="2015-07-30T15:37:00Z">
        <w:r w:rsidRPr="00B93DD0">
          <w:rPr>
            <w:rFonts w:ascii="Times New Roman" w:hAnsi="Times New Roman" w:cs="Times New Roman"/>
            <w:sz w:val="20"/>
            <w:szCs w:val="20"/>
          </w:rPr>
          <w:delText xml:space="preserve"> </w:delText>
        </w:r>
      </w:del>
    </w:p>
    <w:p w14:paraId="5CCCBC99" w14:textId="4DACBF2A" w:rsidR="00804791" w:rsidRDefault="00B93DD0">
      <w:pPr>
        <w:pStyle w:val="ListParagraph"/>
        <w:numPr>
          <w:ilvl w:val="1"/>
          <w:numId w:val="12"/>
        </w:numPr>
        <w:tabs>
          <w:tab w:val="left" w:pos="501"/>
        </w:tabs>
        <w:spacing w:before="160"/>
        <w:ind w:left="500" w:hanging="400"/>
        <w:rPr>
          <w:rFonts w:ascii="Times New Roman" w:eastAsia="Times New Roman" w:hAnsi="Times New Roman" w:cs="Times New Roman"/>
          <w:sz w:val="20"/>
          <w:szCs w:val="20"/>
        </w:rPr>
        <w:pPrChange w:id="8121" w:author="Author" w:date="2015-07-30T15:37:00Z">
          <w:pPr>
            <w:ind w:right="8"/>
            <w:jc w:val="both"/>
          </w:pPr>
        </w:pPrChange>
      </w:pPr>
      <w:del w:id="8122" w:author="Author" w:date="2015-07-30T15:37:00Z">
        <w:r w:rsidRPr="00B93DD0">
          <w:rPr>
            <w:rFonts w:ascii="Times New Roman" w:hAnsi="Times New Roman" w:cs="Times New Roman"/>
            <w:sz w:val="20"/>
            <w:szCs w:val="20"/>
          </w:rPr>
          <w:delText xml:space="preserve">12.5 </w:delText>
        </w:r>
      </w:del>
      <w:r w:rsidR="006514D0">
        <w:rPr>
          <w:rFonts w:ascii="Times New Roman"/>
          <w:sz w:val="20"/>
          <w:rPrChange w:id="8123" w:author="Author" w:date="2015-07-30T15:37:00Z">
            <w:rPr>
              <w:rFonts w:ascii="Times New Roman" w:hAnsi="Times New Roman"/>
              <w:sz w:val="20"/>
            </w:rPr>
          </w:rPrChange>
        </w:rPr>
        <w:t>By 2030, substantially reduce waste generation through prevention, reduction, recycling and</w:t>
      </w:r>
      <w:r w:rsidR="006514D0">
        <w:rPr>
          <w:rFonts w:ascii="Times New Roman"/>
          <w:spacing w:val="-7"/>
          <w:sz w:val="20"/>
          <w:rPrChange w:id="8124" w:author="Author" w:date="2015-07-30T15:37:00Z">
            <w:rPr>
              <w:rFonts w:ascii="Times New Roman" w:hAnsi="Times New Roman"/>
              <w:sz w:val="20"/>
            </w:rPr>
          </w:rPrChange>
        </w:rPr>
        <w:t xml:space="preserve"> </w:t>
      </w:r>
      <w:r w:rsidR="006514D0">
        <w:rPr>
          <w:rFonts w:ascii="Times New Roman"/>
          <w:sz w:val="20"/>
          <w:rPrChange w:id="8125" w:author="Author" w:date="2015-07-30T15:37:00Z">
            <w:rPr>
              <w:rFonts w:ascii="Times New Roman" w:hAnsi="Times New Roman"/>
              <w:sz w:val="20"/>
            </w:rPr>
          </w:rPrChange>
        </w:rPr>
        <w:t>reuse</w:t>
      </w:r>
      <w:del w:id="8126" w:author="Author" w:date="2015-07-30T15:37:00Z">
        <w:r w:rsidRPr="00B93DD0">
          <w:rPr>
            <w:rFonts w:ascii="Times New Roman" w:hAnsi="Times New Roman" w:cs="Times New Roman"/>
            <w:sz w:val="20"/>
            <w:szCs w:val="20"/>
          </w:rPr>
          <w:delText xml:space="preserve"> </w:delText>
        </w:r>
      </w:del>
    </w:p>
    <w:p w14:paraId="356C2735" w14:textId="526F52FD" w:rsidR="00804791" w:rsidRDefault="00B93DD0">
      <w:pPr>
        <w:pStyle w:val="ListParagraph"/>
        <w:numPr>
          <w:ilvl w:val="1"/>
          <w:numId w:val="12"/>
        </w:numPr>
        <w:tabs>
          <w:tab w:val="left" w:pos="542"/>
        </w:tabs>
        <w:spacing w:before="178" w:line="256" w:lineRule="auto"/>
        <w:ind w:right="113"/>
        <w:jc w:val="both"/>
        <w:rPr>
          <w:rFonts w:ascii="Times New Roman" w:eastAsia="Times New Roman" w:hAnsi="Times New Roman" w:cs="Times New Roman"/>
          <w:sz w:val="20"/>
          <w:szCs w:val="20"/>
        </w:rPr>
        <w:pPrChange w:id="8127" w:author="Author" w:date="2015-07-30T15:37:00Z">
          <w:pPr>
            <w:ind w:right="8"/>
            <w:jc w:val="both"/>
          </w:pPr>
        </w:pPrChange>
      </w:pPr>
      <w:del w:id="8128" w:author="Author" w:date="2015-07-30T15:37:00Z">
        <w:r w:rsidRPr="00B93DD0">
          <w:rPr>
            <w:rFonts w:ascii="Times New Roman" w:hAnsi="Times New Roman" w:cs="Times New Roman"/>
            <w:sz w:val="20"/>
            <w:szCs w:val="20"/>
          </w:rPr>
          <w:delText xml:space="preserve">12.6 </w:delText>
        </w:r>
      </w:del>
      <w:r w:rsidR="006514D0">
        <w:rPr>
          <w:rFonts w:ascii="Times New Roman"/>
          <w:sz w:val="20"/>
          <w:rPrChange w:id="8129" w:author="Author" w:date="2015-07-30T15:37:00Z">
            <w:rPr>
              <w:rFonts w:ascii="Times New Roman" w:hAnsi="Times New Roman"/>
              <w:sz w:val="20"/>
            </w:rPr>
          </w:rPrChange>
        </w:rPr>
        <w:t>Encourage</w:t>
      </w:r>
      <w:r w:rsidR="006514D0">
        <w:rPr>
          <w:rFonts w:ascii="Times New Roman"/>
          <w:spacing w:val="37"/>
          <w:sz w:val="20"/>
          <w:rPrChange w:id="8130" w:author="Author" w:date="2015-07-30T15:37:00Z">
            <w:rPr>
              <w:rFonts w:ascii="Times New Roman" w:hAnsi="Times New Roman"/>
              <w:sz w:val="20"/>
            </w:rPr>
          </w:rPrChange>
        </w:rPr>
        <w:t xml:space="preserve"> </w:t>
      </w:r>
      <w:r w:rsidR="006514D0">
        <w:rPr>
          <w:rFonts w:ascii="Times New Roman"/>
          <w:sz w:val="20"/>
          <w:rPrChange w:id="8131" w:author="Author" w:date="2015-07-30T15:37:00Z">
            <w:rPr>
              <w:rFonts w:ascii="Times New Roman" w:hAnsi="Times New Roman"/>
              <w:sz w:val="20"/>
            </w:rPr>
          </w:rPrChange>
        </w:rPr>
        <w:t>companies,</w:t>
      </w:r>
      <w:r w:rsidR="006514D0">
        <w:rPr>
          <w:rFonts w:ascii="Times New Roman"/>
          <w:spacing w:val="37"/>
          <w:sz w:val="20"/>
          <w:rPrChange w:id="8132" w:author="Author" w:date="2015-07-30T15:37:00Z">
            <w:rPr>
              <w:rFonts w:ascii="Times New Roman" w:hAnsi="Times New Roman"/>
              <w:sz w:val="20"/>
            </w:rPr>
          </w:rPrChange>
        </w:rPr>
        <w:t xml:space="preserve"> </w:t>
      </w:r>
      <w:r w:rsidR="006514D0">
        <w:rPr>
          <w:rFonts w:ascii="Times New Roman"/>
          <w:sz w:val="20"/>
          <w:rPrChange w:id="8133" w:author="Author" w:date="2015-07-30T15:37:00Z">
            <w:rPr>
              <w:rFonts w:ascii="Times New Roman" w:hAnsi="Times New Roman"/>
              <w:sz w:val="20"/>
            </w:rPr>
          </w:rPrChange>
        </w:rPr>
        <w:t>especially</w:t>
      </w:r>
      <w:r w:rsidR="006514D0">
        <w:rPr>
          <w:rFonts w:ascii="Times New Roman"/>
          <w:spacing w:val="33"/>
          <w:sz w:val="20"/>
          <w:rPrChange w:id="8134" w:author="Author" w:date="2015-07-30T15:37:00Z">
            <w:rPr>
              <w:rFonts w:ascii="Times New Roman" w:hAnsi="Times New Roman"/>
              <w:sz w:val="20"/>
            </w:rPr>
          </w:rPrChange>
        </w:rPr>
        <w:t xml:space="preserve"> </w:t>
      </w:r>
      <w:r w:rsidR="006514D0">
        <w:rPr>
          <w:rFonts w:ascii="Times New Roman"/>
          <w:sz w:val="20"/>
          <w:rPrChange w:id="8135" w:author="Author" w:date="2015-07-30T15:37:00Z">
            <w:rPr>
              <w:rFonts w:ascii="Times New Roman" w:hAnsi="Times New Roman"/>
              <w:sz w:val="20"/>
            </w:rPr>
          </w:rPrChange>
        </w:rPr>
        <w:t>large</w:t>
      </w:r>
      <w:r w:rsidR="006514D0">
        <w:rPr>
          <w:rFonts w:ascii="Times New Roman"/>
          <w:spacing w:val="37"/>
          <w:sz w:val="20"/>
          <w:rPrChange w:id="8136" w:author="Author" w:date="2015-07-30T15:37:00Z">
            <w:rPr>
              <w:rFonts w:ascii="Times New Roman" w:hAnsi="Times New Roman"/>
              <w:sz w:val="20"/>
            </w:rPr>
          </w:rPrChange>
        </w:rPr>
        <w:t xml:space="preserve"> </w:t>
      </w:r>
      <w:r w:rsidR="006514D0">
        <w:rPr>
          <w:rFonts w:ascii="Times New Roman"/>
          <w:sz w:val="20"/>
          <w:rPrChange w:id="8137" w:author="Author" w:date="2015-07-30T15:37:00Z">
            <w:rPr>
              <w:rFonts w:ascii="Times New Roman" w:hAnsi="Times New Roman"/>
              <w:sz w:val="20"/>
            </w:rPr>
          </w:rPrChange>
        </w:rPr>
        <w:t>and</w:t>
      </w:r>
      <w:r w:rsidR="006514D0">
        <w:rPr>
          <w:rFonts w:ascii="Times New Roman"/>
          <w:spacing w:val="38"/>
          <w:sz w:val="20"/>
          <w:rPrChange w:id="8138" w:author="Author" w:date="2015-07-30T15:37:00Z">
            <w:rPr>
              <w:rFonts w:ascii="Times New Roman" w:hAnsi="Times New Roman"/>
              <w:sz w:val="20"/>
            </w:rPr>
          </w:rPrChange>
        </w:rPr>
        <w:t xml:space="preserve"> </w:t>
      </w:r>
      <w:r w:rsidR="006514D0">
        <w:rPr>
          <w:rFonts w:ascii="Times New Roman"/>
          <w:sz w:val="20"/>
          <w:rPrChange w:id="8139" w:author="Author" w:date="2015-07-30T15:37:00Z">
            <w:rPr>
              <w:rFonts w:ascii="Times New Roman" w:hAnsi="Times New Roman"/>
              <w:sz w:val="20"/>
            </w:rPr>
          </w:rPrChange>
        </w:rPr>
        <w:t>transnational</w:t>
      </w:r>
      <w:r w:rsidR="006514D0">
        <w:rPr>
          <w:rFonts w:ascii="Times New Roman"/>
          <w:spacing w:val="37"/>
          <w:sz w:val="20"/>
          <w:rPrChange w:id="8140" w:author="Author" w:date="2015-07-30T15:37:00Z">
            <w:rPr>
              <w:rFonts w:ascii="Times New Roman" w:hAnsi="Times New Roman"/>
              <w:sz w:val="20"/>
            </w:rPr>
          </w:rPrChange>
        </w:rPr>
        <w:t xml:space="preserve"> </w:t>
      </w:r>
      <w:r w:rsidR="006514D0">
        <w:rPr>
          <w:rFonts w:ascii="Times New Roman"/>
          <w:sz w:val="20"/>
          <w:rPrChange w:id="8141" w:author="Author" w:date="2015-07-30T15:37:00Z">
            <w:rPr>
              <w:rFonts w:ascii="Times New Roman" w:hAnsi="Times New Roman"/>
              <w:sz w:val="20"/>
            </w:rPr>
          </w:rPrChange>
        </w:rPr>
        <w:t>companies,</w:t>
      </w:r>
      <w:r w:rsidR="006514D0">
        <w:rPr>
          <w:rFonts w:ascii="Times New Roman"/>
          <w:spacing w:val="36"/>
          <w:sz w:val="20"/>
          <w:rPrChange w:id="8142" w:author="Author" w:date="2015-07-30T15:37:00Z">
            <w:rPr>
              <w:rFonts w:ascii="Times New Roman" w:hAnsi="Times New Roman"/>
              <w:sz w:val="20"/>
            </w:rPr>
          </w:rPrChange>
        </w:rPr>
        <w:t xml:space="preserve"> </w:t>
      </w:r>
      <w:r w:rsidR="006514D0">
        <w:rPr>
          <w:rFonts w:ascii="Times New Roman"/>
          <w:sz w:val="20"/>
          <w:rPrChange w:id="8143" w:author="Author" w:date="2015-07-30T15:37:00Z">
            <w:rPr>
              <w:rFonts w:ascii="Times New Roman" w:hAnsi="Times New Roman"/>
              <w:sz w:val="20"/>
            </w:rPr>
          </w:rPrChange>
        </w:rPr>
        <w:t>to</w:t>
      </w:r>
      <w:r w:rsidR="006514D0">
        <w:rPr>
          <w:rFonts w:ascii="Times New Roman"/>
          <w:spacing w:val="37"/>
          <w:sz w:val="20"/>
          <w:rPrChange w:id="8144" w:author="Author" w:date="2015-07-30T15:37:00Z">
            <w:rPr>
              <w:rFonts w:ascii="Times New Roman" w:hAnsi="Times New Roman"/>
              <w:sz w:val="20"/>
            </w:rPr>
          </w:rPrChange>
        </w:rPr>
        <w:t xml:space="preserve"> </w:t>
      </w:r>
      <w:r w:rsidR="006514D0">
        <w:rPr>
          <w:rFonts w:ascii="Times New Roman"/>
          <w:sz w:val="20"/>
          <w:rPrChange w:id="8145" w:author="Author" w:date="2015-07-30T15:37:00Z">
            <w:rPr>
              <w:rFonts w:ascii="Times New Roman" w:hAnsi="Times New Roman"/>
              <w:sz w:val="20"/>
            </w:rPr>
          </w:rPrChange>
        </w:rPr>
        <w:t>adopt</w:t>
      </w:r>
      <w:r w:rsidR="006514D0">
        <w:rPr>
          <w:rFonts w:ascii="Times New Roman"/>
          <w:spacing w:val="36"/>
          <w:sz w:val="20"/>
          <w:rPrChange w:id="8146" w:author="Author" w:date="2015-07-30T15:37:00Z">
            <w:rPr>
              <w:rFonts w:ascii="Times New Roman" w:hAnsi="Times New Roman"/>
              <w:sz w:val="20"/>
            </w:rPr>
          </w:rPrChange>
        </w:rPr>
        <w:t xml:space="preserve"> </w:t>
      </w:r>
      <w:r w:rsidR="006514D0">
        <w:rPr>
          <w:rFonts w:ascii="Times New Roman"/>
          <w:sz w:val="20"/>
          <w:rPrChange w:id="8147" w:author="Author" w:date="2015-07-30T15:37:00Z">
            <w:rPr>
              <w:rFonts w:ascii="Times New Roman" w:hAnsi="Times New Roman"/>
              <w:sz w:val="20"/>
            </w:rPr>
          </w:rPrChange>
        </w:rPr>
        <w:t>sustainable</w:t>
      </w:r>
      <w:r w:rsidR="006514D0">
        <w:rPr>
          <w:rFonts w:ascii="Times New Roman"/>
          <w:spacing w:val="37"/>
          <w:sz w:val="20"/>
          <w:rPrChange w:id="8148" w:author="Author" w:date="2015-07-30T15:37:00Z">
            <w:rPr>
              <w:rFonts w:ascii="Times New Roman" w:hAnsi="Times New Roman"/>
              <w:sz w:val="20"/>
            </w:rPr>
          </w:rPrChange>
        </w:rPr>
        <w:t xml:space="preserve"> </w:t>
      </w:r>
      <w:r w:rsidR="006514D0">
        <w:rPr>
          <w:rFonts w:ascii="Times New Roman"/>
          <w:sz w:val="20"/>
          <w:rPrChange w:id="8149" w:author="Author" w:date="2015-07-30T15:37:00Z">
            <w:rPr>
              <w:rFonts w:ascii="Times New Roman" w:hAnsi="Times New Roman"/>
              <w:sz w:val="20"/>
            </w:rPr>
          </w:rPrChange>
        </w:rPr>
        <w:t>practices</w:t>
      </w:r>
      <w:r w:rsidR="006514D0">
        <w:rPr>
          <w:rFonts w:ascii="Times New Roman"/>
          <w:spacing w:val="36"/>
          <w:sz w:val="20"/>
          <w:rPrChange w:id="8150" w:author="Author" w:date="2015-07-30T15:37:00Z">
            <w:rPr>
              <w:rFonts w:ascii="Times New Roman" w:hAnsi="Times New Roman"/>
              <w:sz w:val="20"/>
            </w:rPr>
          </w:rPrChange>
        </w:rPr>
        <w:t xml:space="preserve"> </w:t>
      </w:r>
      <w:r w:rsidR="006514D0">
        <w:rPr>
          <w:rFonts w:ascii="Times New Roman"/>
          <w:sz w:val="20"/>
          <w:rPrChange w:id="8151" w:author="Author" w:date="2015-07-30T15:37:00Z">
            <w:rPr>
              <w:rFonts w:ascii="Times New Roman" w:hAnsi="Times New Roman"/>
              <w:sz w:val="20"/>
            </w:rPr>
          </w:rPrChange>
        </w:rPr>
        <w:t>and</w:t>
      </w:r>
      <w:r w:rsidR="006514D0">
        <w:rPr>
          <w:rFonts w:ascii="Times New Roman"/>
          <w:spacing w:val="38"/>
          <w:sz w:val="20"/>
          <w:rPrChange w:id="8152" w:author="Author" w:date="2015-07-30T15:37:00Z">
            <w:rPr>
              <w:rFonts w:ascii="Times New Roman" w:hAnsi="Times New Roman"/>
              <w:sz w:val="20"/>
            </w:rPr>
          </w:rPrChange>
        </w:rPr>
        <w:t xml:space="preserve"> </w:t>
      </w:r>
      <w:r w:rsidR="006514D0">
        <w:rPr>
          <w:rFonts w:ascii="Times New Roman"/>
          <w:sz w:val="20"/>
          <w:rPrChange w:id="8153" w:author="Author" w:date="2015-07-30T15:37:00Z">
            <w:rPr>
              <w:rFonts w:ascii="Times New Roman" w:hAnsi="Times New Roman"/>
              <w:sz w:val="20"/>
            </w:rPr>
          </w:rPrChange>
        </w:rPr>
        <w:t>to</w:t>
      </w:r>
      <w:r w:rsidR="006514D0">
        <w:rPr>
          <w:rFonts w:ascii="Times New Roman"/>
          <w:w w:val="99"/>
          <w:sz w:val="20"/>
          <w:rPrChange w:id="8154" w:author="Author" w:date="2015-07-30T15:37:00Z">
            <w:rPr>
              <w:rFonts w:ascii="Times New Roman" w:hAnsi="Times New Roman"/>
              <w:sz w:val="20"/>
            </w:rPr>
          </w:rPrChange>
        </w:rPr>
        <w:t xml:space="preserve"> </w:t>
      </w:r>
      <w:r w:rsidR="006514D0">
        <w:rPr>
          <w:rFonts w:ascii="Times New Roman"/>
          <w:sz w:val="20"/>
          <w:rPrChange w:id="8155" w:author="Author" w:date="2015-07-30T15:37:00Z">
            <w:rPr>
              <w:rFonts w:ascii="Times New Roman" w:hAnsi="Times New Roman"/>
              <w:sz w:val="20"/>
            </w:rPr>
          </w:rPrChange>
        </w:rPr>
        <w:t>integrate sustainability information into their reporting</w:t>
      </w:r>
      <w:r w:rsidR="006514D0">
        <w:rPr>
          <w:rFonts w:ascii="Times New Roman"/>
          <w:spacing w:val="-3"/>
          <w:sz w:val="20"/>
          <w:rPrChange w:id="8156" w:author="Author" w:date="2015-07-30T15:37:00Z">
            <w:rPr>
              <w:rFonts w:ascii="Times New Roman" w:hAnsi="Times New Roman"/>
              <w:sz w:val="20"/>
            </w:rPr>
          </w:rPrChange>
        </w:rPr>
        <w:t xml:space="preserve"> </w:t>
      </w:r>
      <w:r w:rsidR="006514D0">
        <w:rPr>
          <w:rFonts w:ascii="Times New Roman"/>
          <w:sz w:val="20"/>
          <w:rPrChange w:id="8157" w:author="Author" w:date="2015-07-30T15:37:00Z">
            <w:rPr>
              <w:rFonts w:ascii="Times New Roman" w:hAnsi="Times New Roman"/>
              <w:sz w:val="20"/>
            </w:rPr>
          </w:rPrChange>
        </w:rPr>
        <w:t>cycle</w:t>
      </w:r>
      <w:del w:id="8158" w:author="Author" w:date="2015-07-30T15:37:00Z">
        <w:r w:rsidRPr="00B93DD0">
          <w:rPr>
            <w:rFonts w:ascii="Times New Roman" w:hAnsi="Times New Roman" w:cs="Times New Roman"/>
            <w:sz w:val="20"/>
            <w:szCs w:val="20"/>
          </w:rPr>
          <w:delText xml:space="preserve">  </w:delText>
        </w:r>
      </w:del>
    </w:p>
    <w:p w14:paraId="1128DCC5" w14:textId="2015A70A" w:rsidR="00804791" w:rsidRDefault="00B93DD0">
      <w:pPr>
        <w:pStyle w:val="ListParagraph"/>
        <w:numPr>
          <w:ilvl w:val="1"/>
          <w:numId w:val="12"/>
        </w:numPr>
        <w:tabs>
          <w:tab w:val="left" w:pos="501"/>
        </w:tabs>
        <w:spacing w:before="162"/>
        <w:ind w:left="500" w:hanging="400"/>
        <w:rPr>
          <w:rFonts w:ascii="Times New Roman" w:eastAsia="Times New Roman" w:hAnsi="Times New Roman" w:cs="Times New Roman"/>
          <w:sz w:val="20"/>
          <w:szCs w:val="20"/>
        </w:rPr>
        <w:pPrChange w:id="8159" w:author="Author" w:date="2015-07-30T15:37:00Z">
          <w:pPr>
            <w:ind w:right="8"/>
            <w:jc w:val="both"/>
          </w:pPr>
        </w:pPrChange>
      </w:pPr>
      <w:del w:id="8160" w:author="Author" w:date="2015-07-30T15:37:00Z">
        <w:r w:rsidRPr="00B93DD0">
          <w:rPr>
            <w:rFonts w:ascii="Times New Roman" w:hAnsi="Times New Roman" w:cs="Times New Roman"/>
            <w:sz w:val="20"/>
            <w:szCs w:val="20"/>
          </w:rPr>
          <w:delText xml:space="preserve">12.7 </w:delText>
        </w:r>
      </w:del>
      <w:r w:rsidR="006514D0">
        <w:rPr>
          <w:rFonts w:ascii="Times New Roman"/>
          <w:sz w:val="20"/>
          <w:rPrChange w:id="8161" w:author="Author" w:date="2015-07-30T15:37:00Z">
            <w:rPr>
              <w:rFonts w:ascii="Times New Roman" w:hAnsi="Times New Roman"/>
              <w:sz w:val="20"/>
            </w:rPr>
          </w:rPrChange>
        </w:rPr>
        <w:t>Promote public procurement practices that are sustainable, in accordance with national policies and</w:t>
      </w:r>
      <w:r w:rsidR="006514D0">
        <w:rPr>
          <w:rFonts w:ascii="Times New Roman"/>
          <w:spacing w:val="-18"/>
          <w:sz w:val="20"/>
          <w:rPrChange w:id="8162" w:author="Author" w:date="2015-07-30T15:37:00Z">
            <w:rPr>
              <w:rFonts w:ascii="Times New Roman" w:hAnsi="Times New Roman"/>
              <w:sz w:val="20"/>
            </w:rPr>
          </w:rPrChange>
        </w:rPr>
        <w:t xml:space="preserve"> </w:t>
      </w:r>
      <w:r w:rsidR="006514D0">
        <w:rPr>
          <w:rFonts w:ascii="Times New Roman"/>
          <w:sz w:val="20"/>
          <w:rPrChange w:id="8163" w:author="Author" w:date="2015-07-30T15:37:00Z">
            <w:rPr>
              <w:rFonts w:ascii="Times New Roman" w:hAnsi="Times New Roman"/>
              <w:sz w:val="20"/>
            </w:rPr>
          </w:rPrChange>
        </w:rPr>
        <w:t>priorities</w:t>
      </w:r>
      <w:del w:id="8164" w:author="Author" w:date="2015-07-30T15:37:00Z">
        <w:r w:rsidRPr="00B93DD0">
          <w:rPr>
            <w:rFonts w:ascii="Times New Roman" w:hAnsi="Times New Roman" w:cs="Times New Roman"/>
            <w:sz w:val="20"/>
            <w:szCs w:val="20"/>
          </w:rPr>
          <w:delText xml:space="preserve">  </w:delText>
        </w:r>
      </w:del>
    </w:p>
    <w:p w14:paraId="67AA341A" w14:textId="549D413C" w:rsidR="00804791" w:rsidRDefault="00B93DD0">
      <w:pPr>
        <w:pStyle w:val="ListParagraph"/>
        <w:numPr>
          <w:ilvl w:val="1"/>
          <w:numId w:val="12"/>
        </w:numPr>
        <w:tabs>
          <w:tab w:val="left" w:pos="565"/>
        </w:tabs>
        <w:spacing w:before="178" w:line="261" w:lineRule="auto"/>
        <w:ind w:right="118"/>
        <w:jc w:val="both"/>
        <w:rPr>
          <w:rFonts w:ascii="Times New Roman" w:eastAsia="Times New Roman" w:hAnsi="Times New Roman" w:cs="Times New Roman"/>
          <w:sz w:val="20"/>
          <w:szCs w:val="20"/>
        </w:rPr>
        <w:pPrChange w:id="8165" w:author="Author" w:date="2015-07-30T15:37:00Z">
          <w:pPr>
            <w:spacing w:after="24"/>
            <w:ind w:right="8"/>
            <w:jc w:val="both"/>
          </w:pPr>
        </w:pPrChange>
      </w:pPr>
      <w:del w:id="8166" w:author="Author" w:date="2015-07-30T15:37:00Z">
        <w:r w:rsidRPr="00B93DD0">
          <w:rPr>
            <w:rFonts w:ascii="Times New Roman" w:hAnsi="Times New Roman" w:cs="Times New Roman"/>
            <w:sz w:val="20"/>
            <w:szCs w:val="20"/>
          </w:rPr>
          <w:delText xml:space="preserve">12.8 </w:delText>
        </w:r>
      </w:del>
      <w:r w:rsidR="006514D0">
        <w:rPr>
          <w:rFonts w:ascii="Times New Roman"/>
          <w:sz w:val="20"/>
          <w:rPrChange w:id="8167" w:author="Author" w:date="2015-07-30T15:37:00Z">
            <w:rPr>
              <w:rFonts w:ascii="Times New Roman" w:hAnsi="Times New Roman"/>
              <w:sz w:val="20"/>
            </w:rPr>
          </w:rPrChange>
        </w:rPr>
        <w:t>By 2030, ensure that people everywhere have the relevant information and awareness for</w:t>
      </w:r>
      <w:r w:rsidR="006514D0">
        <w:rPr>
          <w:rFonts w:ascii="Times New Roman"/>
          <w:spacing w:val="35"/>
          <w:sz w:val="20"/>
          <w:rPrChange w:id="8168" w:author="Author" w:date="2015-07-30T15:37:00Z">
            <w:rPr>
              <w:rFonts w:ascii="Times New Roman" w:hAnsi="Times New Roman"/>
              <w:sz w:val="20"/>
            </w:rPr>
          </w:rPrChange>
        </w:rPr>
        <w:t xml:space="preserve"> </w:t>
      </w:r>
      <w:r w:rsidR="006514D0">
        <w:rPr>
          <w:rFonts w:ascii="Times New Roman"/>
          <w:sz w:val="20"/>
          <w:rPrChange w:id="8169" w:author="Author" w:date="2015-07-30T15:37:00Z">
            <w:rPr>
              <w:rFonts w:ascii="Times New Roman" w:hAnsi="Times New Roman"/>
              <w:sz w:val="20"/>
            </w:rPr>
          </w:rPrChange>
        </w:rPr>
        <w:t>sustainable</w:t>
      </w:r>
      <w:r w:rsidR="006514D0">
        <w:rPr>
          <w:rFonts w:ascii="Times New Roman"/>
          <w:w w:val="99"/>
          <w:sz w:val="20"/>
          <w:rPrChange w:id="8170" w:author="Author" w:date="2015-07-30T15:37:00Z">
            <w:rPr>
              <w:rFonts w:ascii="Times New Roman" w:hAnsi="Times New Roman"/>
              <w:sz w:val="20"/>
            </w:rPr>
          </w:rPrChange>
        </w:rPr>
        <w:t xml:space="preserve"> </w:t>
      </w:r>
      <w:r w:rsidR="006514D0">
        <w:rPr>
          <w:rFonts w:ascii="Times New Roman"/>
          <w:sz w:val="20"/>
          <w:rPrChange w:id="8171" w:author="Author" w:date="2015-07-30T15:37:00Z">
            <w:rPr>
              <w:rFonts w:ascii="Times New Roman" w:hAnsi="Times New Roman"/>
              <w:sz w:val="20"/>
            </w:rPr>
          </w:rPrChange>
        </w:rPr>
        <w:t>development and lifestyles in harmony with</w:t>
      </w:r>
      <w:r w:rsidR="006514D0">
        <w:rPr>
          <w:rFonts w:ascii="Times New Roman"/>
          <w:spacing w:val="-2"/>
          <w:sz w:val="20"/>
          <w:rPrChange w:id="8172" w:author="Author" w:date="2015-07-30T15:37:00Z">
            <w:rPr>
              <w:rFonts w:ascii="Times New Roman" w:hAnsi="Times New Roman"/>
              <w:sz w:val="20"/>
            </w:rPr>
          </w:rPrChange>
        </w:rPr>
        <w:t xml:space="preserve"> </w:t>
      </w:r>
      <w:r w:rsidR="006514D0">
        <w:rPr>
          <w:rFonts w:ascii="Times New Roman"/>
          <w:sz w:val="20"/>
          <w:rPrChange w:id="8173" w:author="Author" w:date="2015-07-30T15:37:00Z">
            <w:rPr>
              <w:rFonts w:ascii="Times New Roman" w:hAnsi="Times New Roman"/>
              <w:sz w:val="20"/>
            </w:rPr>
          </w:rPrChange>
        </w:rPr>
        <w:t>nature</w:t>
      </w:r>
      <w:del w:id="8174" w:author="Author" w:date="2015-07-30T15:37:00Z">
        <w:r w:rsidRPr="00B93DD0">
          <w:rPr>
            <w:rFonts w:ascii="Times New Roman" w:hAnsi="Times New Roman" w:cs="Times New Roman"/>
            <w:sz w:val="20"/>
            <w:szCs w:val="20"/>
          </w:rPr>
          <w:delText xml:space="preserve">  </w:delText>
        </w:r>
      </w:del>
    </w:p>
    <w:p w14:paraId="079DAEAD" w14:textId="77777777" w:rsidR="00804791" w:rsidRDefault="00804791">
      <w:pPr>
        <w:spacing w:before="7"/>
        <w:rPr>
          <w:rFonts w:ascii="Times New Roman" w:hAnsi="Times New Roman"/>
          <w:sz w:val="25"/>
          <w:rPrChange w:id="8175" w:author="Author" w:date="2015-07-30T15:37:00Z">
            <w:rPr>
              <w:rFonts w:ascii="Times New Roman" w:hAnsi="Times New Roman"/>
              <w:sz w:val="20"/>
            </w:rPr>
          </w:rPrChange>
        </w:rPr>
        <w:pPrChange w:id="8176" w:author="Author" w:date="2015-07-30T15:37:00Z">
          <w:pPr>
            <w:spacing w:after="24"/>
            <w:ind w:left="426" w:right="8" w:hanging="426"/>
            <w:jc w:val="both"/>
          </w:pPr>
        </w:pPrChange>
      </w:pPr>
    </w:p>
    <w:p w14:paraId="4742E589" w14:textId="38EED1D1" w:rsidR="00804791" w:rsidRDefault="00B93DD0">
      <w:pPr>
        <w:pStyle w:val="ListParagraph"/>
        <w:numPr>
          <w:ilvl w:val="1"/>
          <w:numId w:val="11"/>
        </w:numPr>
        <w:tabs>
          <w:tab w:val="left" w:pos="513"/>
        </w:tabs>
        <w:spacing w:line="256" w:lineRule="auto"/>
        <w:ind w:right="114" w:hanging="427"/>
        <w:jc w:val="both"/>
        <w:rPr>
          <w:rFonts w:ascii="Times New Roman" w:eastAsia="Times New Roman" w:hAnsi="Times New Roman" w:cs="Times New Roman"/>
          <w:sz w:val="20"/>
          <w:szCs w:val="20"/>
        </w:rPr>
        <w:pPrChange w:id="8177" w:author="Author" w:date="2015-07-30T15:37:00Z">
          <w:pPr>
            <w:ind w:right="8"/>
            <w:jc w:val="both"/>
          </w:pPr>
        </w:pPrChange>
      </w:pPr>
      <w:del w:id="8178" w:author="Author" w:date="2015-07-30T15:37:00Z">
        <w:r w:rsidRPr="00B93DD0">
          <w:rPr>
            <w:rFonts w:ascii="Times New Roman" w:hAnsi="Times New Roman" w:cs="Times New Roman"/>
            <w:sz w:val="20"/>
            <w:szCs w:val="20"/>
          </w:rPr>
          <w:delText xml:space="preserve">12.a </w:delText>
        </w:r>
      </w:del>
      <w:r w:rsidR="006514D0">
        <w:rPr>
          <w:rFonts w:ascii="Times New Roman"/>
          <w:sz w:val="20"/>
          <w:rPrChange w:id="8179" w:author="Author" w:date="2015-07-30T15:37:00Z">
            <w:rPr>
              <w:rFonts w:ascii="Times New Roman" w:hAnsi="Times New Roman"/>
              <w:sz w:val="20"/>
            </w:rPr>
          </w:rPrChange>
        </w:rPr>
        <w:t>Support</w:t>
      </w:r>
      <w:r w:rsidR="006514D0">
        <w:rPr>
          <w:rFonts w:ascii="Times New Roman"/>
          <w:spacing w:val="15"/>
          <w:sz w:val="20"/>
          <w:rPrChange w:id="8180" w:author="Author" w:date="2015-07-30T15:37:00Z">
            <w:rPr>
              <w:rFonts w:ascii="Times New Roman" w:hAnsi="Times New Roman"/>
              <w:sz w:val="20"/>
            </w:rPr>
          </w:rPrChange>
        </w:rPr>
        <w:t xml:space="preserve"> </w:t>
      </w:r>
      <w:r w:rsidR="006514D0">
        <w:rPr>
          <w:rFonts w:ascii="Times New Roman"/>
          <w:sz w:val="20"/>
          <w:rPrChange w:id="8181" w:author="Author" w:date="2015-07-30T15:37:00Z">
            <w:rPr>
              <w:rFonts w:ascii="Times New Roman" w:hAnsi="Times New Roman"/>
              <w:sz w:val="20"/>
            </w:rPr>
          </w:rPrChange>
        </w:rPr>
        <w:t>developing</w:t>
      </w:r>
      <w:r w:rsidR="006514D0">
        <w:rPr>
          <w:rFonts w:ascii="Times New Roman"/>
          <w:spacing w:val="16"/>
          <w:sz w:val="20"/>
          <w:rPrChange w:id="8182" w:author="Author" w:date="2015-07-30T15:37:00Z">
            <w:rPr>
              <w:rFonts w:ascii="Times New Roman" w:hAnsi="Times New Roman"/>
              <w:sz w:val="20"/>
            </w:rPr>
          </w:rPrChange>
        </w:rPr>
        <w:t xml:space="preserve"> </w:t>
      </w:r>
      <w:r w:rsidR="006514D0">
        <w:rPr>
          <w:rFonts w:ascii="Times New Roman"/>
          <w:sz w:val="20"/>
          <w:rPrChange w:id="8183" w:author="Author" w:date="2015-07-30T15:37:00Z">
            <w:rPr>
              <w:rFonts w:ascii="Times New Roman" w:hAnsi="Times New Roman"/>
              <w:sz w:val="20"/>
            </w:rPr>
          </w:rPrChange>
        </w:rPr>
        <w:t>countries</w:t>
      </w:r>
      <w:r w:rsidR="006514D0">
        <w:rPr>
          <w:rFonts w:ascii="Times New Roman"/>
          <w:spacing w:val="17"/>
          <w:sz w:val="20"/>
          <w:rPrChange w:id="8184" w:author="Author" w:date="2015-07-30T15:37:00Z">
            <w:rPr>
              <w:rFonts w:ascii="Times New Roman" w:hAnsi="Times New Roman"/>
              <w:sz w:val="20"/>
            </w:rPr>
          </w:rPrChange>
        </w:rPr>
        <w:t xml:space="preserve"> </w:t>
      </w:r>
      <w:r w:rsidR="006514D0">
        <w:rPr>
          <w:rFonts w:ascii="Times New Roman"/>
          <w:sz w:val="20"/>
          <w:rPrChange w:id="8185" w:author="Author" w:date="2015-07-30T15:37:00Z">
            <w:rPr>
              <w:rFonts w:ascii="Times New Roman" w:hAnsi="Times New Roman"/>
              <w:sz w:val="20"/>
            </w:rPr>
          </w:rPrChange>
        </w:rPr>
        <w:t>to</w:t>
      </w:r>
      <w:r w:rsidR="006514D0">
        <w:rPr>
          <w:rFonts w:ascii="Times New Roman"/>
          <w:spacing w:val="18"/>
          <w:sz w:val="20"/>
          <w:rPrChange w:id="8186" w:author="Author" w:date="2015-07-30T15:37:00Z">
            <w:rPr>
              <w:rFonts w:ascii="Times New Roman" w:hAnsi="Times New Roman"/>
              <w:sz w:val="20"/>
            </w:rPr>
          </w:rPrChange>
        </w:rPr>
        <w:t xml:space="preserve"> </w:t>
      </w:r>
      <w:r w:rsidR="006514D0">
        <w:rPr>
          <w:rFonts w:ascii="Times New Roman"/>
          <w:sz w:val="20"/>
          <w:rPrChange w:id="8187" w:author="Author" w:date="2015-07-30T15:37:00Z">
            <w:rPr>
              <w:rFonts w:ascii="Times New Roman" w:hAnsi="Times New Roman"/>
              <w:sz w:val="20"/>
            </w:rPr>
          </w:rPrChange>
        </w:rPr>
        <w:t>strengthen</w:t>
      </w:r>
      <w:r w:rsidR="006514D0">
        <w:rPr>
          <w:rFonts w:ascii="Times New Roman"/>
          <w:spacing w:val="16"/>
          <w:sz w:val="20"/>
          <w:rPrChange w:id="8188" w:author="Author" w:date="2015-07-30T15:37:00Z">
            <w:rPr>
              <w:rFonts w:ascii="Times New Roman" w:hAnsi="Times New Roman"/>
              <w:sz w:val="20"/>
            </w:rPr>
          </w:rPrChange>
        </w:rPr>
        <w:t xml:space="preserve"> </w:t>
      </w:r>
      <w:r w:rsidR="006514D0">
        <w:rPr>
          <w:rFonts w:ascii="Times New Roman"/>
          <w:sz w:val="20"/>
          <w:rPrChange w:id="8189" w:author="Author" w:date="2015-07-30T15:37:00Z">
            <w:rPr>
              <w:rFonts w:ascii="Times New Roman" w:hAnsi="Times New Roman"/>
              <w:sz w:val="20"/>
            </w:rPr>
          </w:rPrChange>
        </w:rPr>
        <w:t>their</w:t>
      </w:r>
      <w:r w:rsidR="006514D0">
        <w:rPr>
          <w:rFonts w:ascii="Times New Roman"/>
          <w:spacing w:val="18"/>
          <w:sz w:val="20"/>
          <w:rPrChange w:id="8190" w:author="Author" w:date="2015-07-30T15:37:00Z">
            <w:rPr>
              <w:rFonts w:ascii="Times New Roman" w:hAnsi="Times New Roman"/>
              <w:sz w:val="20"/>
            </w:rPr>
          </w:rPrChange>
        </w:rPr>
        <w:t xml:space="preserve"> </w:t>
      </w:r>
      <w:r w:rsidR="006514D0">
        <w:rPr>
          <w:rFonts w:ascii="Times New Roman"/>
          <w:sz w:val="20"/>
          <w:rPrChange w:id="8191" w:author="Author" w:date="2015-07-30T15:37:00Z">
            <w:rPr>
              <w:rFonts w:ascii="Times New Roman" w:hAnsi="Times New Roman"/>
              <w:sz w:val="20"/>
            </w:rPr>
          </w:rPrChange>
        </w:rPr>
        <w:t>scientific</w:t>
      </w:r>
      <w:r w:rsidR="006514D0">
        <w:rPr>
          <w:rFonts w:ascii="Times New Roman"/>
          <w:spacing w:val="17"/>
          <w:sz w:val="20"/>
          <w:rPrChange w:id="8192" w:author="Author" w:date="2015-07-30T15:37:00Z">
            <w:rPr>
              <w:rFonts w:ascii="Times New Roman" w:hAnsi="Times New Roman"/>
              <w:sz w:val="20"/>
            </w:rPr>
          </w:rPrChange>
        </w:rPr>
        <w:t xml:space="preserve"> </w:t>
      </w:r>
      <w:r w:rsidR="006514D0">
        <w:rPr>
          <w:rFonts w:ascii="Times New Roman"/>
          <w:sz w:val="20"/>
          <w:rPrChange w:id="8193" w:author="Author" w:date="2015-07-30T15:37:00Z">
            <w:rPr>
              <w:rFonts w:ascii="Times New Roman" w:hAnsi="Times New Roman"/>
              <w:sz w:val="20"/>
            </w:rPr>
          </w:rPrChange>
        </w:rPr>
        <w:t>and</w:t>
      </w:r>
      <w:r w:rsidR="006514D0">
        <w:rPr>
          <w:rFonts w:ascii="Times New Roman"/>
          <w:spacing w:val="18"/>
          <w:sz w:val="20"/>
          <w:rPrChange w:id="8194" w:author="Author" w:date="2015-07-30T15:37:00Z">
            <w:rPr>
              <w:rFonts w:ascii="Times New Roman" w:hAnsi="Times New Roman"/>
              <w:sz w:val="20"/>
            </w:rPr>
          </w:rPrChange>
        </w:rPr>
        <w:t xml:space="preserve"> </w:t>
      </w:r>
      <w:r w:rsidR="006514D0">
        <w:rPr>
          <w:rFonts w:ascii="Times New Roman"/>
          <w:sz w:val="20"/>
          <w:rPrChange w:id="8195" w:author="Author" w:date="2015-07-30T15:37:00Z">
            <w:rPr>
              <w:rFonts w:ascii="Times New Roman" w:hAnsi="Times New Roman"/>
              <w:sz w:val="20"/>
            </w:rPr>
          </w:rPrChange>
        </w:rPr>
        <w:t>technological</w:t>
      </w:r>
      <w:r w:rsidR="006514D0">
        <w:rPr>
          <w:rFonts w:ascii="Times New Roman"/>
          <w:spacing w:val="18"/>
          <w:sz w:val="20"/>
          <w:rPrChange w:id="8196" w:author="Author" w:date="2015-07-30T15:37:00Z">
            <w:rPr>
              <w:rFonts w:ascii="Times New Roman" w:hAnsi="Times New Roman"/>
              <w:sz w:val="20"/>
            </w:rPr>
          </w:rPrChange>
        </w:rPr>
        <w:t xml:space="preserve"> </w:t>
      </w:r>
      <w:r w:rsidR="006514D0">
        <w:rPr>
          <w:rFonts w:ascii="Times New Roman"/>
          <w:sz w:val="20"/>
          <w:rPrChange w:id="8197" w:author="Author" w:date="2015-07-30T15:37:00Z">
            <w:rPr>
              <w:rFonts w:ascii="Times New Roman" w:hAnsi="Times New Roman"/>
              <w:sz w:val="20"/>
            </w:rPr>
          </w:rPrChange>
        </w:rPr>
        <w:t>capacity</w:t>
      </w:r>
      <w:r w:rsidR="006514D0">
        <w:rPr>
          <w:rFonts w:ascii="Times New Roman"/>
          <w:spacing w:val="14"/>
          <w:sz w:val="20"/>
          <w:rPrChange w:id="8198" w:author="Author" w:date="2015-07-30T15:37:00Z">
            <w:rPr>
              <w:rFonts w:ascii="Times New Roman" w:hAnsi="Times New Roman"/>
              <w:sz w:val="20"/>
            </w:rPr>
          </w:rPrChange>
        </w:rPr>
        <w:t xml:space="preserve"> </w:t>
      </w:r>
      <w:r w:rsidR="006514D0">
        <w:rPr>
          <w:rFonts w:ascii="Times New Roman"/>
          <w:sz w:val="20"/>
          <w:rPrChange w:id="8199" w:author="Author" w:date="2015-07-30T15:37:00Z">
            <w:rPr>
              <w:rFonts w:ascii="Times New Roman" w:hAnsi="Times New Roman"/>
              <w:sz w:val="20"/>
            </w:rPr>
          </w:rPrChange>
        </w:rPr>
        <w:t>to</w:t>
      </w:r>
      <w:r w:rsidR="006514D0">
        <w:rPr>
          <w:rFonts w:ascii="Times New Roman"/>
          <w:spacing w:val="20"/>
          <w:sz w:val="20"/>
          <w:rPrChange w:id="8200" w:author="Author" w:date="2015-07-30T15:37:00Z">
            <w:rPr>
              <w:rFonts w:ascii="Times New Roman" w:hAnsi="Times New Roman"/>
              <w:sz w:val="20"/>
            </w:rPr>
          </w:rPrChange>
        </w:rPr>
        <w:t xml:space="preserve"> </w:t>
      </w:r>
      <w:r w:rsidR="006514D0">
        <w:rPr>
          <w:rFonts w:ascii="Times New Roman"/>
          <w:sz w:val="20"/>
          <w:rPrChange w:id="8201" w:author="Author" w:date="2015-07-30T15:37:00Z">
            <w:rPr>
              <w:rFonts w:ascii="Times New Roman" w:hAnsi="Times New Roman"/>
              <w:sz w:val="20"/>
            </w:rPr>
          </w:rPrChange>
        </w:rPr>
        <w:t>move</w:t>
      </w:r>
      <w:r w:rsidR="006514D0">
        <w:rPr>
          <w:rFonts w:ascii="Times New Roman"/>
          <w:spacing w:val="18"/>
          <w:sz w:val="20"/>
          <w:rPrChange w:id="8202" w:author="Author" w:date="2015-07-30T15:37:00Z">
            <w:rPr>
              <w:rFonts w:ascii="Times New Roman" w:hAnsi="Times New Roman"/>
              <w:sz w:val="20"/>
            </w:rPr>
          </w:rPrChange>
        </w:rPr>
        <w:t xml:space="preserve"> </w:t>
      </w:r>
      <w:r w:rsidR="006514D0">
        <w:rPr>
          <w:rFonts w:ascii="Times New Roman"/>
          <w:sz w:val="20"/>
          <w:rPrChange w:id="8203" w:author="Author" w:date="2015-07-30T15:37:00Z">
            <w:rPr>
              <w:rFonts w:ascii="Times New Roman" w:hAnsi="Times New Roman"/>
              <w:sz w:val="20"/>
            </w:rPr>
          </w:rPrChange>
        </w:rPr>
        <w:t>towards</w:t>
      </w:r>
      <w:r w:rsidR="006514D0">
        <w:rPr>
          <w:rFonts w:ascii="Times New Roman"/>
          <w:spacing w:val="19"/>
          <w:sz w:val="20"/>
          <w:rPrChange w:id="8204" w:author="Author" w:date="2015-07-30T15:37:00Z">
            <w:rPr>
              <w:rFonts w:ascii="Times New Roman" w:hAnsi="Times New Roman"/>
              <w:sz w:val="20"/>
            </w:rPr>
          </w:rPrChange>
        </w:rPr>
        <w:t xml:space="preserve"> </w:t>
      </w:r>
      <w:r w:rsidR="006514D0">
        <w:rPr>
          <w:rFonts w:ascii="Times New Roman"/>
          <w:sz w:val="20"/>
          <w:rPrChange w:id="8205" w:author="Author" w:date="2015-07-30T15:37:00Z">
            <w:rPr>
              <w:rFonts w:ascii="Times New Roman" w:hAnsi="Times New Roman"/>
              <w:sz w:val="20"/>
            </w:rPr>
          </w:rPrChange>
        </w:rPr>
        <w:t>more</w:t>
      </w:r>
      <w:r w:rsidR="006514D0">
        <w:rPr>
          <w:rFonts w:ascii="Times New Roman"/>
          <w:w w:val="99"/>
          <w:sz w:val="20"/>
          <w:rPrChange w:id="8206" w:author="Author" w:date="2015-07-30T15:37:00Z">
            <w:rPr>
              <w:rFonts w:ascii="Times New Roman" w:hAnsi="Times New Roman"/>
              <w:sz w:val="20"/>
            </w:rPr>
          </w:rPrChange>
        </w:rPr>
        <w:t xml:space="preserve"> </w:t>
      </w:r>
      <w:r w:rsidR="006514D0">
        <w:rPr>
          <w:rFonts w:ascii="Times New Roman"/>
          <w:sz w:val="20"/>
          <w:rPrChange w:id="8207" w:author="Author" w:date="2015-07-30T15:37:00Z">
            <w:rPr>
              <w:rFonts w:ascii="Times New Roman" w:hAnsi="Times New Roman"/>
              <w:sz w:val="20"/>
            </w:rPr>
          </w:rPrChange>
        </w:rPr>
        <w:t>sustainable patterns of consumption and</w:t>
      </w:r>
      <w:r w:rsidR="006514D0">
        <w:rPr>
          <w:rFonts w:ascii="Times New Roman"/>
          <w:spacing w:val="-4"/>
          <w:sz w:val="20"/>
          <w:rPrChange w:id="8208" w:author="Author" w:date="2015-07-30T15:37:00Z">
            <w:rPr>
              <w:rFonts w:ascii="Times New Roman" w:hAnsi="Times New Roman"/>
              <w:sz w:val="20"/>
            </w:rPr>
          </w:rPrChange>
        </w:rPr>
        <w:t xml:space="preserve"> </w:t>
      </w:r>
      <w:r w:rsidR="006514D0">
        <w:rPr>
          <w:rFonts w:ascii="Times New Roman"/>
          <w:sz w:val="20"/>
          <w:rPrChange w:id="8209" w:author="Author" w:date="2015-07-30T15:37:00Z">
            <w:rPr>
              <w:rFonts w:ascii="Times New Roman" w:hAnsi="Times New Roman"/>
              <w:sz w:val="20"/>
            </w:rPr>
          </w:rPrChange>
        </w:rPr>
        <w:t>production</w:t>
      </w:r>
      <w:del w:id="8210" w:author="Author" w:date="2015-07-30T15:37:00Z">
        <w:r w:rsidRPr="00B93DD0">
          <w:rPr>
            <w:rFonts w:ascii="Times New Roman" w:hAnsi="Times New Roman" w:cs="Times New Roman"/>
            <w:sz w:val="20"/>
            <w:szCs w:val="20"/>
          </w:rPr>
          <w:delText xml:space="preserve"> </w:delText>
        </w:r>
      </w:del>
    </w:p>
    <w:p w14:paraId="6C6C8592" w14:textId="7A4D358C" w:rsidR="00804791" w:rsidRDefault="00B93DD0">
      <w:pPr>
        <w:pStyle w:val="ListParagraph"/>
        <w:numPr>
          <w:ilvl w:val="1"/>
          <w:numId w:val="11"/>
        </w:numPr>
        <w:tabs>
          <w:tab w:val="left" w:pos="515"/>
        </w:tabs>
        <w:spacing w:before="162" w:line="261" w:lineRule="auto"/>
        <w:ind w:right="117" w:hanging="427"/>
        <w:jc w:val="both"/>
        <w:rPr>
          <w:rFonts w:ascii="Times New Roman" w:eastAsia="Times New Roman" w:hAnsi="Times New Roman" w:cs="Times New Roman"/>
          <w:sz w:val="20"/>
          <w:szCs w:val="20"/>
        </w:rPr>
        <w:pPrChange w:id="8211" w:author="Author" w:date="2015-07-30T15:37:00Z">
          <w:pPr>
            <w:ind w:right="8"/>
            <w:jc w:val="both"/>
          </w:pPr>
        </w:pPrChange>
      </w:pPr>
      <w:del w:id="8212" w:author="Author" w:date="2015-07-30T15:37:00Z">
        <w:r w:rsidRPr="00B93DD0">
          <w:rPr>
            <w:rFonts w:ascii="Times New Roman" w:hAnsi="Times New Roman" w:cs="Times New Roman"/>
            <w:sz w:val="20"/>
            <w:szCs w:val="20"/>
          </w:rPr>
          <w:delText xml:space="preserve">12.b </w:delText>
        </w:r>
      </w:del>
      <w:r w:rsidR="006514D0">
        <w:rPr>
          <w:rFonts w:ascii="Times New Roman"/>
          <w:sz w:val="20"/>
          <w:rPrChange w:id="8213" w:author="Author" w:date="2015-07-30T15:37:00Z">
            <w:rPr>
              <w:rFonts w:ascii="Times New Roman" w:hAnsi="Times New Roman"/>
              <w:sz w:val="20"/>
            </w:rPr>
          </w:rPrChange>
        </w:rPr>
        <w:t>Develop and implement tools to monitor sustainable development impacts for sustainable tourism that</w:t>
      </w:r>
      <w:r w:rsidR="006514D0">
        <w:rPr>
          <w:rFonts w:ascii="Times New Roman"/>
          <w:spacing w:val="16"/>
          <w:sz w:val="20"/>
          <w:rPrChange w:id="8214" w:author="Author" w:date="2015-07-30T15:37:00Z">
            <w:rPr>
              <w:rFonts w:ascii="Times New Roman" w:hAnsi="Times New Roman"/>
              <w:sz w:val="20"/>
            </w:rPr>
          </w:rPrChange>
        </w:rPr>
        <w:t xml:space="preserve"> </w:t>
      </w:r>
      <w:r w:rsidR="006514D0">
        <w:rPr>
          <w:rFonts w:ascii="Times New Roman"/>
          <w:sz w:val="20"/>
          <w:rPrChange w:id="8215" w:author="Author" w:date="2015-07-30T15:37:00Z">
            <w:rPr>
              <w:rFonts w:ascii="Times New Roman" w:hAnsi="Times New Roman"/>
              <w:sz w:val="20"/>
            </w:rPr>
          </w:rPrChange>
        </w:rPr>
        <w:t>creates</w:t>
      </w:r>
      <w:r w:rsidR="006514D0">
        <w:rPr>
          <w:rFonts w:ascii="Times New Roman"/>
          <w:w w:val="99"/>
          <w:sz w:val="20"/>
          <w:rPrChange w:id="8216" w:author="Author" w:date="2015-07-30T15:37:00Z">
            <w:rPr>
              <w:rFonts w:ascii="Times New Roman" w:hAnsi="Times New Roman"/>
              <w:sz w:val="20"/>
            </w:rPr>
          </w:rPrChange>
        </w:rPr>
        <w:t xml:space="preserve"> </w:t>
      </w:r>
      <w:r w:rsidR="006514D0">
        <w:rPr>
          <w:rFonts w:ascii="Times New Roman"/>
          <w:sz w:val="20"/>
          <w:rPrChange w:id="8217" w:author="Author" w:date="2015-07-30T15:37:00Z">
            <w:rPr>
              <w:rFonts w:ascii="Times New Roman" w:hAnsi="Times New Roman"/>
              <w:sz w:val="20"/>
            </w:rPr>
          </w:rPrChange>
        </w:rPr>
        <w:t>jobs and promotes local culture and</w:t>
      </w:r>
      <w:r w:rsidR="006514D0">
        <w:rPr>
          <w:rFonts w:ascii="Times New Roman"/>
          <w:spacing w:val="-2"/>
          <w:sz w:val="20"/>
          <w:rPrChange w:id="8218" w:author="Author" w:date="2015-07-30T15:37:00Z">
            <w:rPr>
              <w:rFonts w:ascii="Times New Roman" w:hAnsi="Times New Roman"/>
              <w:sz w:val="20"/>
            </w:rPr>
          </w:rPrChange>
        </w:rPr>
        <w:t xml:space="preserve"> </w:t>
      </w:r>
      <w:r w:rsidR="006514D0">
        <w:rPr>
          <w:rFonts w:ascii="Times New Roman"/>
          <w:sz w:val="20"/>
          <w:rPrChange w:id="8219" w:author="Author" w:date="2015-07-30T15:37:00Z">
            <w:rPr>
              <w:rFonts w:ascii="Times New Roman" w:hAnsi="Times New Roman"/>
              <w:sz w:val="20"/>
            </w:rPr>
          </w:rPrChange>
        </w:rPr>
        <w:t>products</w:t>
      </w:r>
      <w:del w:id="8220" w:author="Author" w:date="2015-07-30T15:37:00Z">
        <w:r w:rsidRPr="00B93DD0">
          <w:rPr>
            <w:rFonts w:ascii="Times New Roman" w:hAnsi="Times New Roman" w:cs="Times New Roman"/>
            <w:sz w:val="20"/>
            <w:szCs w:val="20"/>
          </w:rPr>
          <w:delText xml:space="preserve">  </w:delText>
        </w:r>
      </w:del>
    </w:p>
    <w:p w14:paraId="1A4D12D9" w14:textId="10A023A3" w:rsidR="00804791" w:rsidRDefault="00B93DD0">
      <w:pPr>
        <w:pStyle w:val="ListParagraph"/>
        <w:numPr>
          <w:ilvl w:val="1"/>
          <w:numId w:val="11"/>
        </w:numPr>
        <w:tabs>
          <w:tab w:val="left" w:pos="566"/>
        </w:tabs>
        <w:spacing w:before="158" w:line="259" w:lineRule="auto"/>
        <w:ind w:right="112" w:hanging="427"/>
        <w:jc w:val="both"/>
        <w:rPr>
          <w:rFonts w:ascii="Times New Roman" w:eastAsia="Times New Roman" w:hAnsi="Times New Roman" w:cs="Times New Roman"/>
          <w:sz w:val="20"/>
          <w:szCs w:val="20"/>
        </w:rPr>
        <w:pPrChange w:id="8221" w:author="Author" w:date="2015-07-30T15:37:00Z">
          <w:pPr>
            <w:spacing w:after="24"/>
            <w:ind w:right="8"/>
            <w:jc w:val="both"/>
          </w:pPr>
        </w:pPrChange>
      </w:pPr>
      <w:del w:id="8222" w:author="Author" w:date="2015-07-30T15:37:00Z">
        <w:r w:rsidRPr="00B93DD0">
          <w:rPr>
            <w:rFonts w:ascii="Times New Roman" w:hAnsi="Times New Roman" w:cs="Times New Roman"/>
            <w:sz w:val="20"/>
            <w:szCs w:val="20"/>
          </w:rPr>
          <w:delText xml:space="preserve">12.c </w:delText>
        </w:r>
      </w:del>
      <w:r w:rsidR="006514D0">
        <w:rPr>
          <w:rFonts w:ascii="Times New Roman"/>
          <w:sz w:val="20"/>
          <w:rPrChange w:id="8223" w:author="Author" w:date="2015-07-30T15:37:00Z">
            <w:rPr>
              <w:rFonts w:ascii="Times New Roman" w:hAnsi="Times New Roman"/>
              <w:sz w:val="20"/>
            </w:rPr>
          </w:rPrChange>
        </w:rPr>
        <w:t>Rationalize inefficient fossil-fuel subsidies that encourage wasteful consumption by removing</w:t>
      </w:r>
      <w:r w:rsidR="006514D0">
        <w:rPr>
          <w:rFonts w:ascii="Times New Roman"/>
          <w:spacing w:val="18"/>
          <w:sz w:val="20"/>
          <w:rPrChange w:id="8224" w:author="Author" w:date="2015-07-30T15:37:00Z">
            <w:rPr>
              <w:rFonts w:ascii="Times New Roman" w:hAnsi="Times New Roman"/>
              <w:sz w:val="20"/>
            </w:rPr>
          </w:rPrChange>
        </w:rPr>
        <w:t xml:space="preserve"> </w:t>
      </w:r>
      <w:r w:rsidR="006514D0">
        <w:rPr>
          <w:rFonts w:ascii="Times New Roman"/>
          <w:sz w:val="20"/>
          <w:rPrChange w:id="8225" w:author="Author" w:date="2015-07-30T15:37:00Z">
            <w:rPr>
              <w:rFonts w:ascii="Times New Roman" w:hAnsi="Times New Roman"/>
              <w:sz w:val="20"/>
            </w:rPr>
          </w:rPrChange>
        </w:rPr>
        <w:t>market</w:t>
      </w:r>
      <w:r w:rsidR="006514D0">
        <w:rPr>
          <w:rFonts w:ascii="Times New Roman"/>
          <w:w w:val="99"/>
          <w:sz w:val="20"/>
          <w:rPrChange w:id="8226" w:author="Author" w:date="2015-07-30T15:37:00Z">
            <w:rPr>
              <w:rFonts w:ascii="Times New Roman" w:hAnsi="Times New Roman"/>
              <w:sz w:val="20"/>
            </w:rPr>
          </w:rPrChange>
        </w:rPr>
        <w:t xml:space="preserve"> </w:t>
      </w:r>
      <w:r w:rsidR="006514D0">
        <w:rPr>
          <w:rFonts w:ascii="Times New Roman"/>
          <w:sz w:val="20"/>
          <w:rPrChange w:id="8227" w:author="Author" w:date="2015-07-30T15:37:00Z">
            <w:rPr>
              <w:rFonts w:ascii="Times New Roman" w:hAnsi="Times New Roman"/>
              <w:sz w:val="20"/>
            </w:rPr>
          </w:rPrChange>
        </w:rPr>
        <w:t>distortions, in accordance with national circumstances, including by restructuring taxation and phasing</w:t>
      </w:r>
      <w:r w:rsidR="006514D0">
        <w:rPr>
          <w:rFonts w:ascii="Times New Roman"/>
          <w:spacing w:val="14"/>
          <w:sz w:val="20"/>
          <w:rPrChange w:id="8228" w:author="Author" w:date="2015-07-30T15:37:00Z">
            <w:rPr>
              <w:rFonts w:ascii="Times New Roman" w:hAnsi="Times New Roman"/>
              <w:sz w:val="20"/>
            </w:rPr>
          </w:rPrChange>
        </w:rPr>
        <w:t xml:space="preserve"> </w:t>
      </w:r>
      <w:r w:rsidR="006514D0">
        <w:rPr>
          <w:rFonts w:ascii="Times New Roman"/>
          <w:sz w:val="20"/>
          <w:rPrChange w:id="8229" w:author="Author" w:date="2015-07-30T15:37:00Z">
            <w:rPr>
              <w:rFonts w:ascii="Times New Roman" w:hAnsi="Times New Roman"/>
              <w:sz w:val="20"/>
            </w:rPr>
          </w:rPrChange>
        </w:rPr>
        <w:t>out</w:t>
      </w:r>
      <w:r w:rsidR="006514D0">
        <w:rPr>
          <w:rFonts w:ascii="Times New Roman"/>
          <w:w w:val="99"/>
          <w:sz w:val="20"/>
          <w:rPrChange w:id="8230" w:author="Author" w:date="2015-07-30T15:37:00Z">
            <w:rPr>
              <w:rFonts w:ascii="Times New Roman" w:hAnsi="Times New Roman"/>
              <w:sz w:val="20"/>
            </w:rPr>
          </w:rPrChange>
        </w:rPr>
        <w:t xml:space="preserve"> </w:t>
      </w:r>
      <w:r w:rsidR="006514D0">
        <w:rPr>
          <w:rFonts w:ascii="Times New Roman"/>
          <w:sz w:val="20"/>
          <w:rPrChange w:id="8231" w:author="Author" w:date="2015-07-30T15:37:00Z">
            <w:rPr>
              <w:rFonts w:ascii="Times New Roman" w:hAnsi="Times New Roman"/>
              <w:sz w:val="20"/>
            </w:rPr>
          </w:rPrChange>
        </w:rPr>
        <w:t>those harmful subsidies, where they exist, to reflect their environmental impacts, taking fully into account</w:t>
      </w:r>
      <w:r w:rsidR="006514D0">
        <w:rPr>
          <w:rFonts w:ascii="Times New Roman"/>
          <w:spacing w:val="19"/>
          <w:sz w:val="20"/>
          <w:rPrChange w:id="8232" w:author="Author" w:date="2015-07-30T15:37:00Z">
            <w:rPr>
              <w:rFonts w:ascii="Times New Roman" w:hAnsi="Times New Roman"/>
              <w:sz w:val="20"/>
            </w:rPr>
          </w:rPrChange>
        </w:rPr>
        <w:t xml:space="preserve"> </w:t>
      </w:r>
      <w:r w:rsidR="006514D0">
        <w:rPr>
          <w:rFonts w:ascii="Times New Roman"/>
          <w:sz w:val="20"/>
          <w:rPrChange w:id="8233" w:author="Author" w:date="2015-07-30T15:37:00Z">
            <w:rPr>
              <w:rFonts w:ascii="Times New Roman" w:hAnsi="Times New Roman"/>
              <w:sz w:val="20"/>
            </w:rPr>
          </w:rPrChange>
        </w:rPr>
        <w:t>the</w:t>
      </w:r>
      <w:r w:rsidR="006514D0">
        <w:rPr>
          <w:rFonts w:ascii="Times New Roman"/>
          <w:w w:val="99"/>
          <w:sz w:val="20"/>
          <w:rPrChange w:id="8234" w:author="Author" w:date="2015-07-30T15:37:00Z">
            <w:rPr>
              <w:rFonts w:ascii="Times New Roman" w:hAnsi="Times New Roman"/>
              <w:sz w:val="20"/>
            </w:rPr>
          </w:rPrChange>
        </w:rPr>
        <w:t xml:space="preserve"> </w:t>
      </w:r>
      <w:r w:rsidR="006514D0">
        <w:rPr>
          <w:rFonts w:ascii="Times New Roman"/>
          <w:sz w:val="20"/>
          <w:rPrChange w:id="8235" w:author="Author" w:date="2015-07-30T15:37:00Z">
            <w:rPr>
              <w:rFonts w:ascii="Times New Roman" w:hAnsi="Times New Roman"/>
              <w:sz w:val="20"/>
            </w:rPr>
          </w:rPrChange>
        </w:rPr>
        <w:t>specific</w:t>
      </w:r>
      <w:r w:rsidR="006514D0">
        <w:rPr>
          <w:rFonts w:ascii="Times New Roman"/>
          <w:spacing w:val="21"/>
          <w:sz w:val="20"/>
          <w:rPrChange w:id="8236" w:author="Author" w:date="2015-07-30T15:37:00Z">
            <w:rPr>
              <w:rFonts w:ascii="Times New Roman" w:hAnsi="Times New Roman"/>
              <w:sz w:val="20"/>
            </w:rPr>
          </w:rPrChange>
        </w:rPr>
        <w:t xml:space="preserve"> </w:t>
      </w:r>
      <w:r w:rsidR="006514D0">
        <w:rPr>
          <w:rFonts w:ascii="Times New Roman"/>
          <w:sz w:val="20"/>
          <w:rPrChange w:id="8237" w:author="Author" w:date="2015-07-30T15:37:00Z">
            <w:rPr>
              <w:rFonts w:ascii="Times New Roman" w:hAnsi="Times New Roman"/>
              <w:sz w:val="20"/>
            </w:rPr>
          </w:rPrChange>
        </w:rPr>
        <w:t>needs</w:t>
      </w:r>
      <w:r w:rsidR="006514D0">
        <w:rPr>
          <w:rFonts w:ascii="Times New Roman"/>
          <w:spacing w:val="20"/>
          <w:sz w:val="20"/>
          <w:rPrChange w:id="8238" w:author="Author" w:date="2015-07-30T15:37:00Z">
            <w:rPr>
              <w:rFonts w:ascii="Times New Roman" w:hAnsi="Times New Roman"/>
              <w:sz w:val="20"/>
            </w:rPr>
          </w:rPrChange>
        </w:rPr>
        <w:t xml:space="preserve"> </w:t>
      </w:r>
      <w:r w:rsidR="006514D0">
        <w:rPr>
          <w:rFonts w:ascii="Times New Roman"/>
          <w:sz w:val="20"/>
          <w:rPrChange w:id="8239" w:author="Author" w:date="2015-07-30T15:37:00Z">
            <w:rPr>
              <w:rFonts w:ascii="Times New Roman" w:hAnsi="Times New Roman"/>
              <w:sz w:val="20"/>
            </w:rPr>
          </w:rPrChange>
        </w:rPr>
        <w:t>and</w:t>
      </w:r>
      <w:r w:rsidR="006514D0">
        <w:rPr>
          <w:rFonts w:ascii="Times New Roman"/>
          <w:spacing w:val="22"/>
          <w:sz w:val="20"/>
          <w:rPrChange w:id="8240" w:author="Author" w:date="2015-07-30T15:37:00Z">
            <w:rPr>
              <w:rFonts w:ascii="Times New Roman" w:hAnsi="Times New Roman"/>
              <w:sz w:val="20"/>
            </w:rPr>
          </w:rPrChange>
        </w:rPr>
        <w:t xml:space="preserve"> </w:t>
      </w:r>
      <w:r w:rsidR="006514D0">
        <w:rPr>
          <w:rFonts w:ascii="Times New Roman"/>
          <w:sz w:val="20"/>
          <w:rPrChange w:id="8241" w:author="Author" w:date="2015-07-30T15:37:00Z">
            <w:rPr>
              <w:rFonts w:ascii="Times New Roman" w:hAnsi="Times New Roman"/>
              <w:sz w:val="20"/>
            </w:rPr>
          </w:rPrChange>
        </w:rPr>
        <w:t>conditions</w:t>
      </w:r>
      <w:r w:rsidR="006514D0">
        <w:rPr>
          <w:rFonts w:ascii="Times New Roman"/>
          <w:spacing w:val="22"/>
          <w:sz w:val="20"/>
          <w:rPrChange w:id="8242" w:author="Author" w:date="2015-07-30T15:37:00Z">
            <w:rPr>
              <w:rFonts w:ascii="Times New Roman" w:hAnsi="Times New Roman"/>
              <w:sz w:val="20"/>
            </w:rPr>
          </w:rPrChange>
        </w:rPr>
        <w:t xml:space="preserve"> </w:t>
      </w:r>
      <w:r w:rsidR="006514D0">
        <w:rPr>
          <w:rFonts w:ascii="Times New Roman"/>
          <w:sz w:val="20"/>
          <w:rPrChange w:id="8243" w:author="Author" w:date="2015-07-30T15:37:00Z">
            <w:rPr>
              <w:rFonts w:ascii="Times New Roman" w:hAnsi="Times New Roman"/>
              <w:sz w:val="20"/>
            </w:rPr>
          </w:rPrChange>
        </w:rPr>
        <w:t>of</w:t>
      </w:r>
      <w:r w:rsidR="006514D0">
        <w:rPr>
          <w:rFonts w:ascii="Times New Roman"/>
          <w:spacing w:val="19"/>
          <w:sz w:val="20"/>
          <w:rPrChange w:id="8244" w:author="Author" w:date="2015-07-30T15:37:00Z">
            <w:rPr>
              <w:rFonts w:ascii="Times New Roman" w:hAnsi="Times New Roman"/>
              <w:sz w:val="20"/>
            </w:rPr>
          </w:rPrChange>
        </w:rPr>
        <w:t xml:space="preserve"> </w:t>
      </w:r>
      <w:r w:rsidR="006514D0">
        <w:rPr>
          <w:rFonts w:ascii="Times New Roman"/>
          <w:sz w:val="20"/>
          <w:rPrChange w:id="8245" w:author="Author" w:date="2015-07-30T15:37:00Z">
            <w:rPr>
              <w:rFonts w:ascii="Times New Roman" w:hAnsi="Times New Roman"/>
              <w:sz w:val="20"/>
            </w:rPr>
          </w:rPrChange>
        </w:rPr>
        <w:t>developing</w:t>
      </w:r>
      <w:r w:rsidR="006514D0">
        <w:rPr>
          <w:rFonts w:ascii="Times New Roman"/>
          <w:spacing w:val="19"/>
          <w:sz w:val="20"/>
          <w:rPrChange w:id="8246" w:author="Author" w:date="2015-07-30T15:37:00Z">
            <w:rPr>
              <w:rFonts w:ascii="Times New Roman" w:hAnsi="Times New Roman"/>
              <w:sz w:val="20"/>
            </w:rPr>
          </w:rPrChange>
        </w:rPr>
        <w:t xml:space="preserve"> </w:t>
      </w:r>
      <w:r w:rsidR="006514D0">
        <w:rPr>
          <w:rFonts w:ascii="Times New Roman"/>
          <w:sz w:val="20"/>
          <w:rPrChange w:id="8247" w:author="Author" w:date="2015-07-30T15:37:00Z">
            <w:rPr>
              <w:rFonts w:ascii="Times New Roman" w:hAnsi="Times New Roman"/>
              <w:sz w:val="20"/>
            </w:rPr>
          </w:rPrChange>
        </w:rPr>
        <w:t>countries</w:t>
      </w:r>
      <w:r w:rsidR="006514D0">
        <w:rPr>
          <w:rFonts w:ascii="Times New Roman"/>
          <w:spacing w:val="20"/>
          <w:sz w:val="20"/>
          <w:rPrChange w:id="8248" w:author="Author" w:date="2015-07-30T15:37:00Z">
            <w:rPr>
              <w:rFonts w:ascii="Times New Roman" w:hAnsi="Times New Roman"/>
              <w:sz w:val="20"/>
            </w:rPr>
          </w:rPrChange>
        </w:rPr>
        <w:t xml:space="preserve"> </w:t>
      </w:r>
      <w:r w:rsidR="006514D0">
        <w:rPr>
          <w:rFonts w:ascii="Times New Roman"/>
          <w:sz w:val="20"/>
          <w:rPrChange w:id="8249" w:author="Author" w:date="2015-07-30T15:37:00Z">
            <w:rPr>
              <w:rFonts w:ascii="Times New Roman" w:hAnsi="Times New Roman"/>
              <w:sz w:val="20"/>
            </w:rPr>
          </w:rPrChange>
        </w:rPr>
        <w:t>and</w:t>
      </w:r>
      <w:r w:rsidR="006514D0">
        <w:rPr>
          <w:rFonts w:ascii="Times New Roman"/>
          <w:spacing w:val="24"/>
          <w:sz w:val="20"/>
          <w:rPrChange w:id="8250" w:author="Author" w:date="2015-07-30T15:37:00Z">
            <w:rPr>
              <w:rFonts w:ascii="Times New Roman" w:hAnsi="Times New Roman"/>
              <w:sz w:val="20"/>
            </w:rPr>
          </w:rPrChange>
        </w:rPr>
        <w:t xml:space="preserve"> </w:t>
      </w:r>
      <w:r w:rsidR="006514D0">
        <w:rPr>
          <w:rFonts w:ascii="Times New Roman"/>
          <w:sz w:val="20"/>
          <w:rPrChange w:id="8251" w:author="Author" w:date="2015-07-30T15:37:00Z">
            <w:rPr>
              <w:rFonts w:ascii="Times New Roman" w:hAnsi="Times New Roman"/>
              <w:sz w:val="20"/>
            </w:rPr>
          </w:rPrChange>
        </w:rPr>
        <w:t>minimizing</w:t>
      </w:r>
      <w:r w:rsidR="006514D0">
        <w:rPr>
          <w:rFonts w:ascii="Times New Roman"/>
          <w:spacing w:val="19"/>
          <w:sz w:val="20"/>
          <w:rPrChange w:id="8252" w:author="Author" w:date="2015-07-30T15:37:00Z">
            <w:rPr>
              <w:rFonts w:ascii="Times New Roman" w:hAnsi="Times New Roman"/>
              <w:sz w:val="20"/>
            </w:rPr>
          </w:rPrChange>
        </w:rPr>
        <w:t xml:space="preserve"> </w:t>
      </w:r>
      <w:r w:rsidR="006514D0">
        <w:rPr>
          <w:rFonts w:ascii="Times New Roman"/>
          <w:sz w:val="20"/>
          <w:rPrChange w:id="8253" w:author="Author" w:date="2015-07-30T15:37:00Z">
            <w:rPr>
              <w:rFonts w:ascii="Times New Roman" w:hAnsi="Times New Roman"/>
              <w:sz w:val="20"/>
            </w:rPr>
          </w:rPrChange>
        </w:rPr>
        <w:t>the</w:t>
      </w:r>
      <w:r w:rsidR="006514D0">
        <w:rPr>
          <w:rFonts w:ascii="Times New Roman"/>
          <w:spacing w:val="21"/>
          <w:sz w:val="20"/>
          <w:rPrChange w:id="8254" w:author="Author" w:date="2015-07-30T15:37:00Z">
            <w:rPr>
              <w:rFonts w:ascii="Times New Roman" w:hAnsi="Times New Roman"/>
              <w:sz w:val="20"/>
            </w:rPr>
          </w:rPrChange>
        </w:rPr>
        <w:t xml:space="preserve"> </w:t>
      </w:r>
      <w:r w:rsidR="006514D0">
        <w:rPr>
          <w:rFonts w:ascii="Times New Roman"/>
          <w:sz w:val="20"/>
          <w:rPrChange w:id="8255" w:author="Author" w:date="2015-07-30T15:37:00Z">
            <w:rPr>
              <w:rFonts w:ascii="Times New Roman" w:hAnsi="Times New Roman"/>
              <w:sz w:val="20"/>
            </w:rPr>
          </w:rPrChange>
        </w:rPr>
        <w:t>possible</w:t>
      </w:r>
      <w:r w:rsidR="006514D0">
        <w:rPr>
          <w:rFonts w:ascii="Times New Roman"/>
          <w:spacing w:val="21"/>
          <w:sz w:val="20"/>
          <w:rPrChange w:id="8256" w:author="Author" w:date="2015-07-30T15:37:00Z">
            <w:rPr>
              <w:rFonts w:ascii="Times New Roman" w:hAnsi="Times New Roman"/>
              <w:sz w:val="20"/>
            </w:rPr>
          </w:rPrChange>
        </w:rPr>
        <w:t xml:space="preserve"> </w:t>
      </w:r>
      <w:r w:rsidR="006514D0">
        <w:rPr>
          <w:rFonts w:ascii="Times New Roman"/>
          <w:sz w:val="20"/>
          <w:rPrChange w:id="8257" w:author="Author" w:date="2015-07-30T15:37:00Z">
            <w:rPr>
              <w:rFonts w:ascii="Times New Roman" w:hAnsi="Times New Roman"/>
              <w:sz w:val="20"/>
            </w:rPr>
          </w:rPrChange>
        </w:rPr>
        <w:t>adverse</w:t>
      </w:r>
      <w:r w:rsidR="006514D0">
        <w:rPr>
          <w:rFonts w:ascii="Times New Roman"/>
          <w:spacing w:val="21"/>
          <w:sz w:val="20"/>
          <w:rPrChange w:id="8258" w:author="Author" w:date="2015-07-30T15:37:00Z">
            <w:rPr>
              <w:rFonts w:ascii="Times New Roman" w:hAnsi="Times New Roman"/>
              <w:sz w:val="20"/>
            </w:rPr>
          </w:rPrChange>
        </w:rPr>
        <w:t xml:space="preserve"> </w:t>
      </w:r>
      <w:r w:rsidR="006514D0">
        <w:rPr>
          <w:rFonts w:ascii="Times New Roman"/>
          <w:sz w:val="20"/>
          <w:rPrChange w:id="8259" w:author="Author" w:date="2015-07-30T15:37:00Z">
            <w:rPr>
              <w:rFonts w:ascii="Times New Roman" w:hAnsi="Times New Roman"/>
              <w:sz w:val="20"/>
            </w:rPr>
          </w:rPrChange>
        </w:rPr>
        <w:t>impacts</w:t>
      </w:r>
      <w:r w:rsidR="006514D0">
        <w:rPr>
          <w:rFonts w:ascii="Times New Roman"/>
          <w:spacing w:val="20"/>
          <w:sz w:val="20"/>
          <w:rPrChange w:id="8260" w:author="Author" w:date="2015-07-30T15:37:00Z">
            <w:rPr>
              <w:rFonts w:ascii="Times New Roman" w:hAnsi="Times New Roman"/>
              <w:sz w:val="20"/>
            </w:rPr>
          </w:rPrChange>
        </w:rPr>
        <w:t xml:space="preserve"> </w:t>
      </w:r>
      <w:r w:rsidR="006514D0">
        <w:rPr>
          <w:rFonts w:ascii="Times New Roman"/>
          <w:sz w:val="20"/>
          <w:rPrChange w:id="8261" w:author="Author" w:date="2015-07-30T15:37:00Z">
            <w:rPr>
              <w:rFonts w:ascii="Times New Roman" w:hAnsi="Times New Roman"/>
              <w:sz w:val="20"/>
            </w:rPr>
          </w:rPrChange>
        </w:rPr>
        <w:t>on</w:t>
      </w:r>
      <w:r w:rsidR="006514D0">
        <w:rPr>
          <w:rFonts w:ascii="Times New Roman"/>
          <w:spacing w:val="19"/>
          <w:sz w:val="20"/>
          <w:rPrChange w:id="8262" w:author="Author" w:date="2015-07-30T15:37:00Z">
            <w:rPr>
              <w:rFonts w:ascii="Times New Roman" w:hAnsi="Times New Roman"/>
              <w:sz w:val="20"/>
            </w:rPr>
          </w:rPrChange>
        </w:rPr>
        <w:t xml:space="preserve"> </w:t>
      </w:r>
      <w:r w:rsidR="006514D0">
        <w:rPr>
          <w:rFonts w:ascii="Times New Roman"/>
          <w:sz w:val="20"/>
          <w:rPrChange w:id="8263" w:author="Author" w:date="2015-07-30T15:37:00Z">
            <w:rPr>
              <w:rFonts w:ascii="Times New Roman" w:hAnsi="Times New Roman"/>
              <w:sz w:val="20"/>
            </w:rPr>
          </w:rPrChange>
        </w:rPr>
        <w:t>their</w:t>
      </w:r>
      <w:r w:rsidR="006514D0">
        <w:rPr>
          <w:rFonts w:ascii="Times New Roman"/>
          <w:w w:val="99"/>
          <w:sz w:val="20"/>
          <w:rPrChange w:id="8264" w:author="Author" w:date="2015-07-30T15:37:00Z">
            <w:rPr>
              <w:rFonts w:ascii="Times New Roman" w:hAnsi="Times New Roman"/>
              <w:sz w:val="20"/>
            </w:rPr>
          </w:rPrChange>
        </w:rPr>
        <w:t xml:space="preserve"> </w:t>
      </w:r>
      <w:r w:rsidR="006514D0">
        <w:rPr>
          <w:rFonts w:ascii="Times New Roman"/>
          <w:sz w:val="20"/>
          <w:rPrChange w:id="8265" w:author="Author" w:date="2015-07-30T15:37:00Z">
            <w:rPr>
              <w:rFonts w:ascii="Times New Roman" w:hAnsi="Times New Roman"/>
              <w:sz w:val="20"/>
            </w:rPr>
          </w:rPrChange>
        </w:rPr>
        <w:t>development in a manner that protects the poor and the affected</w:t>
      </w:r>
      <w:r w:rsidR="006514D0">
        <w:rPr>
          <w:rFonts w:ascii="Times New Roman"/>
          <w:spacing w:val="3"/>
          <w:sz w:val="20"/>
          <w:rPrChange w:id="8266" w:author="Author" w:date="2015-07-30T15:37:00Z">
            <w:rPr>
              <w:rFonts w:ascii="Times New Roman" w:hAnsi="Times New Roman"/>
              <w:sz w:val="20"/>
            </w:rPr>
          </w:rPrChange>
        </w:rPr>
        <w:t xml:space="preserve"> </w:t>
      </w:r>
      <w:r w:rsidR="006514D0">
        <w:rPr>
          <w:rFonts w:ascii="Times New Roman"/>
          <w:sz w:val="20"/>
          <w:rPrChange w:id="8267" w:author="Author" w:date="2015-07-30T15:37:00Z">
            <w:rPr>
              <w:rFonts w:ascii="Times New Roman" w:hAnsi="Times New Roman"/>
              <w:sz w:val="20"/>
            </w:rPr>
          </w:rPrChange>
        </w:rPr>
        <w:t>communities</w:t>
      </w:r>
      <w:del w:id="8268" w:author="Author" w:date="2015-07-30T15:37:00Z">
        <w:r w:rsidRPr="00B93DD0">
          <w:rPr>
            <w:rFonts w:ascii="Times New Roman" w:hAnsi="Times New Roman" w:cs="Times New Roman"/>
            <w:sz w:val="20"/>
            <w:szCs w:val="20"/>
          </w:rPr>
          <w:delText xml:space="preserve"> </w:delText>
        </w:r>
      </w:del>
    </w:p>
    <w:p w14:paraId="19D8DC63" w14:textId="77777777" w:rsidR="00804791" w:rsidRDefault="00804791">
      <w:pPr>
        <w:rPr>
          <w:rFonts w:ascii="Times New Roman" w:eastAsia="Times New Roman" w:hAnsi="Times New Roman" w:cs="Times New Roman"/>
          <w:sz w:val="20"/>
          <w:szCs w:val="20"/>
        </w:rPr>
        <w:pPrChange w:id="8269" w:author="Author" w:date="2015-07-30T15:37:00Z">
          <w:pPr>
            <w:spacing w:after="90"/>
            <w:ind w:left="426" w:hanging="426"/>
            <w:jc w:val="both"/>
          </w:pPr>
        </w:pPrChange>
      </w:pPr>
    </w:p>
    <w:p w14:paraId="2F8B755E" w14:textId="6A83D07F" w:rsidR="00804791" w:rsidRDefault="006514D0">
      <w:pPr>
        <w:pStyle w:val="Heading2"/>
        <w:spacing w:before="139"/>
        <w:rPr>
          <w:b w:val="0"/>
          <w:rPrChange w:id="8270" w:author="Author" w:date="2015-07-30T15:37:00Z">
            <w:rPr>
              <w:rFonts w:ascii="Times New Roman" w:hAnsi="Times New Roman"/>
              <w:sz w:val="20"/>
            </w:rPr>
          </w:rPrChange>
        </w:rPr>
        <w:pPrChange w:id="8271" w:author="Author" w:date="2015-07-30T15:37:00Z">
          <w:pPr>
            <w:keepNext/>
            <w:spacing w:after="120"/>
            <w:ind w:left="426" w:right="70" w:hanging="426"/>
            <w:jc w:val="both"/>
          </w:pPr>
        </w:pPrChange>
      </w:pPr>
      <w:r w:rsidRPr="006514D0">
        <w:t>Goal 13. Take urgent action to combat climate change and its</w:t>
      </w:r>
      <w:r>
        <w:rPr>
          <w:spacing w:val="-32"/>
          <w:rPrChange w:id="8272" w:author="Author" w:date="2015-07-30T15:37:00Z">
            <w:rPr>
              <w:rFonts w:ascii="Times New Roman" w:hAnsi="Times New Roman"/>
              <w:b/>
              <w:sz w:val="20"/>
            </w:rPr>
          </w:rPrChange>
        </w:rPr>
        <w:t xml:space="preserve"> </w:t>
      </w:r>
      <w:r w:rsidRPr="006514D0">
        <w:t>impacts*</w:t>
      </w:r>
      <w:del w:id="8273" w:author="Author" w:date="2015-07-30T15:37:00Z">
        <w:r w:rsidR="00B93DD0" w:rsidRPr="00B93DD0">
          <w:rPr>
            <w:rFonts w:cs="Times New Roman"/>
          </w:rPr>
          <w:delText xml:space="preserve"> </w:delText>
        </w:r>
      </w:del>
    </w:p>
    <w:p w14:paraId="142261DB" w14:textId="553DDE58" w:rsidR="00804791" w:rsidRDefault="00B93DD0">
      <w:pPr>
        <w:pStyle w:val="ListParagraph"/>
        <w:numPr>
          <w:ilvl w:val="1"/>
          <w:numId w:val="10"/>
        </w:numPr>
        <w:tabs>
          <w:tab w:val="left" w:pos="503"/>
        </w:tabs>
        <w:spacing w:before="113"/>
        <w:ind w:hanging="427"/>
        <w:rPr>
          <w:rFonts w:ascii="Times New Roman" w:eastAsia="Times New Roman" w:hAnsi="Times New Roman" w:cs="Times New Roman"/>
          <w:sz w:val="20"/>
          <w:szCs w:val="20"/>
        </w:rPr>
        <w:pPrChange w:id="8274" w:author="Author" w:date="2015-07-30T15:37:00Z">
          <w:pPr>
            <w:keepNext/>
            <w:ind w:right="8"/>
            <w:jc w:val="both"/>
          </w:pPr>
        </w:pPrChange>
      </w:pPr>
      <w:del w:id="8275" w:author="Author" w:date="2015-07-30T15:37:00Z">
        <w:r w:rsidRPr="00B93DD0">
          <w:rPr>
            <w:rFonts w:ascii="Times New Roman" w:hAnsi="Times New Roman" w:cs="Times New Roman"/>
            <w:sz w:val="20"/>
            <w:szCs w:val="20"/>
          </w:rPr>
          <w:delText xml:space="preserve">13.1 </w:delText>
        </w:r>
      </w:del>
      <w:r w:rsidR="006514D0">
        <w:rPr>
          <w:rFonts w:ascii="Times New Roman"/>
          <w:sz w:val="20"/>
          <w:rPrChange w:id="8276" w:author="Author" w:date="2015-07-30T15:37:00Z">
            <w:rPr>
              <w:rFonts w:ascii="Times New Roman" w:hAnsi="Times New Roman"/>
              <w:sz w:val="20"/>
            </w:rPr>
          </w:rPrChange>
        </w:rPr>
        <w:t>Strengthen resilience and adaptive capacity to climate-related hazards and natural disasters in all</w:t>
      </w:r>
      <w:r w:rsidR="006514D0">
        <w:rPr>
          <w:rFonts w:ascii="Times New Roman"/>
          <w:spacing w:val="-22"/>
          <w:sz w:val="20"/>
          <w:rPrChange w:id="8277" w:author="Author" w:date="2015-07-30T15:37:00Z">
            <w:rPr>
              <w:rFonts w:ascii="Times New Roman" w:hAnsi="Times New Roman"/>
              <w:sz w:val="20"/>
            </w:rPr>
          </w:rPrChange>
        </w:rPr>
        <w:t xml:space="preserve"> </w:t>
      </w:r>
      <w:r w:rsidR="006514D0">
        <w:rPr>
          <w:rFonts w:ascii="Times New Roman"/>
          <w:sz w:val="20"/>
          <w:rPrChange w:id="8278" w:author="Author" w:date="2015-07-30T15:37:00Z">
            <w:rPr>
              <w:rFonts w:ascii="Times New Roman" w:hAnsi="Times New Roman"/>
              <w:sz w:val="20"/>
            </w:rPr>
          </w:rPrChange>
        </w:rPr>
        <w:t>countries</w:t>
      </w:r>
      <w:del w:id="8279" w:author="Author" w:date="2015-07-30T15:37:00Z">
        <w:r w:rsidRPr="00B93DD0">
          <w:rPr>
            <w:rFonts w:ascii="Times New Roman" w:hAnsi="Times New Roman" w:cs="Times New Roman"/>
            <w:sz w:val="20"/>
            <w:szCs w:val="20"/>
          </w:rPr>
          <w:delText xml:space="preserve">  </w:delText>
        </w:r>
      </w:del>
    </w:p>
    <w:p w14:paraId="0610C5B6" w14:textId="0C0ED9C8" w:rsidR="00804791" w:rsidRDefault="00B93DD0">
      <w:pPr>
        <w:pStyle w:val="ListParagraph"/>
        <w:numPr>
          <w:ilvl w:val="1"/>
          <w:numId w:val="10"/>
        </w:numPr>
        <w:tabs>
          <w:tab w:val="left" w:pos="501"/>
        </w:tabs>
        <w:spacing w:before="178"/>
        <w:ind w:left="500" w:hanging="400"/>
        <w:rPr>
          <w:rFonts w:ascii="Times New Roman" w:eastAsia="Times New Roman" w:hAnsi="Times New Roman" w:cs="Times New Roman"/>
          <w:sz w:val="20"/>
          <w:szCs w:val="20"/>
        </w:rPr>
        <w:pPrChange w:id="8280" w:author="Author" w:date="2015-07-30T15:37:00Z">
          <w:pPr>
            <w:ind w:right="8"/>
            <w:jc w:val="both"/>
          </w:pPr>
        </w:pPrChange>
      </w:pPr>
      <w:del w:id="8281" w:author="Author" w:date="2015-07-30T15:37:00Z">
        <w:r w:rsidRPr="00B93DD0">
          <w:rPr>
            <w:rFonts w:ascii="Times New Roman" w:hAnsi="Times New Roman" w:cs="Times New Roman"/>
            <w:sz w:val="20"/>
            <w:szCs w:val="20"/>
          </w:rPr>
          <w:delText xml:space="preserve">13.2 </w:delText>
        </w:r>
      </w:del>
      <w:r w:rsidR="006514D0">
        <w:rPr>
          <w:rFonts w:ascii="Times New Roman"/>
          <w:sz w:val="20"/>
          <w:rPrChange w:id="8282" w:author="Author" w:date="2015-07-30T15:37:00Z">
            <w:rPr>
              <w:rFonts w:ascii="Times New Roman" w:hAnsi="Times New Roman"/>
              <w:sz w:val="20"/>
            </w:rPr>
          </w:rPrChange>
        </w:rPr>
        <w:t>Integrate climate change measures into national policies, strategies and</w:t>
      </w:r>
      <w:r w:rsidR="006514D0">
        <w:rPr>
          <w:rFonts w:ascii="Times New Roman"/>
          <w:spacing w:val="-3"/>
          <w:sz w:val="20"/>
          <w:rPrChange w:id="8283" w:author="Author" w:date="2015-07-30T15:37:00Z">
            <w:rPr>
              <w:rFonts w:ascii="Times New Roman" w:hAnsi="Times New Roman"/>
              <w:sz w:val="20"/>
            </w:rPr>
          </w:rPrChange>
        </w:rPr>
        <w:t xml:space="preserve"> </w:t>
      </w:r>
      <w:r w:rsidR="006514D0">
        <w:rPr>
          <w:rFonts w:ascii="Times New Roman"/>
          <w:sz w:val="20"/>
          <w:rPrChange w:id="8284" w:author="Author" w:date="2015-07-30T15:37:00Z">
            <w:rPr>
              <w:rFonts w:ascii="Times New Roman" w:hAnsi="Times New Roman"/>
              <w:sz w:val="20"/>
            </w:rPr>
          </w:rPrChange>
        </w:rPr>
        <w:t>planning</w:t>
      </w:r>
      <w:del w:id="8285" w:author="Author" w:date="2015-07-30T15:37:00Z">
        <w:r w:rsidRPr="00B93DD0">
          <w:rPr>
            <w:rFonts w:ascii="Times New Roman" w:hAnsi="Times New Roman" w:cs="Times New Roman"/>
            <w:sz w:val="20"/>
            <w:szCs w:val="20"/>
          </w:rPr>
          <w:delText xml:space="preserve">  </w:delText>
        </w:r>
      </w:del>
    </w:p>
    <w:p w14:paraId="4C7D7E9B" w14:textId="30C588DA" w:rsidR="00804791" w:rsidRDefault="00B93DD0">
      <w:pPr>
        <w:spacing w:before="8"/>
        <w:rPr>
          <w:ins w:id="8286" w:author="Author" w:date="2015-07-30T15:37:00Z"/>
          <w:rFonts w:ascii="Times New Roman" w:eastAsia="Times New Roman" w:hAnsi="Times New Roman" w:cs="Times New Roman"/>
          <w:sz w:val="15"/>
          <w:szCs w:val="15"/>
        </w:rPr>
      </w:pPr>
      <w:del w:id="8287" w:author="Author" w:date="2015-07-30T15:37:00Z">
        <w:r w:rsidRPr="00B93DD0">
          <w:rPr>
            <w:rFonts w:ascii="Times New Roman" w:hAnsi="Times New Roman" w:cs="Times New Roman"/>
            <w:sz w:val="20"/>
            <w:szCs w:val="20"/>
          </w:rPr>
          <w:delText xml:space="preserve">13.3 </w:delText>
        </w:r>
      </w:del>
    </w:p>
    <w:p w14:paraId="056ECF96" w14:textId="77777777" w:rsidR="00804791" w:rsidRDefault="006514D0">
      <w:pPr>
        <w:pStyle w:val="ListParagraph"/>
        <w:numPr>
          <w:ilvl w:val="1"/>
          <w:numId w:val="10"/>
        </w:numPr>
        <w:tabs>
          <w:tab w:val="left" w:pos="544"/>
        </w:tabs>
        <w:spacing w:line="256" w:lineRule="auto"/>
        <w:ind w:right="110" w:hanging="427"/>
        <w:jc w:val="both"/>
        <w:rPr>
          <w:rFonts w:ascii="Times New Roman" w:eastAsia="Times New Roman" w:hAnsi="Times New Roman" w:cs="Times New Roman"/>
          <w:sz w:val="20"/>
          <w:szCs w:val="20"/>
        </w:rPr>
        <w:pPrChange w:id="8288" w:author="Author" w:date="2015-07-30T15:37:00Z">
          <w:pPr>
            <w:spacing w:after="24"/>
            <w:ind w:right="8"/>
            <w:jc w:val="both"/>
          </w:pPr>
        </w:pPrChange>
      </w:pPr>
      <w:r>
        <w:rPr>
          <w:rFonts w:ascii="Times New Roman"/>
          <w:sz w:val="20"/>
          <w:rPrChange w:id="8289" w:author="Author" w:date="2015-07-30T15:37:00Z">
            <w:rPr>
              <w:rFonts w:ascii="Times New Roman" w:hAnsi="Times New Roman"/>
              <w:sz w:val="20"/>
            </w:rPr>
          </w:rPrChange>
        </w:rPr>
        <w:t>Improve</w:t>
      </w:r>
      <w:r>
        <w:rPr>
          <w:rFonts w:ascii="Times New Roman"/>
          <w:spacing w:val="37"/>
          <w:sz w:val="20"/>
          <w:rPrChange w:id="8290" w:author="Author" w:date="2015-07-30T15:37:00Z">
            <w:rPr>
              <w:rFonts w:ascii="Times New Roman" w:hAnsi="Times New Roman"/>
              <w:sz w:val="20"/>
            </w:rPr>
          </w:rPrChange>
        </w:rPr>
        <w:t xml:space="preserve"> </w:t>
      </w:r>
      <w:r>
        <w:rPr>
          <w:rFonts w:ascii="Times New Roman"/>
          <w:sz w:val="20"/>
          <w:rPrChange w:id="8291" w:author="Author" w:date="2015-07-30T15:37:00Z">
            <w:rPr>
              <w:rFonts w:ascii="Times New Roman" w:hAnsi="Times New Roman"/>
              <w:sz w:val="20"/>
            </w:rPr>
          </w:rPrChange>
        </w:rPr>
        <w:t>education,</w:t>
      </w:r>
      <w:r>
        <w:rPr>
          <w:rFonts w:ascii="Times New Roman"/>
          <w:spacing w:val="37"/>
          <w:sz w:val="20"/>
          <w:rPrChange w:id="8292" w:author="Author" w:date="2015-07-30T15:37:00Z">
            <w:rPr>
              <w:rFonts w:ascii="Times New Roman" w:hAnsi="Times New Roman"/>
              <w:sz w:val="20"/>
            </w:rPr>
          </w:rPrChange>
        </w:rPr>
        <w:t xml:space="preserve"> </w:t>
      </w:r>
      <w:r>
        <w:rPr>
          <w:rFonts w:ascii="Times New Roman"/>
          <w:sz w:val="20"/>
          <w:rPrChange w:id="8293" w:author="Author" w:date="2015-07-30T15:37:00Z">
            <w:rPr>
              <w:rFonts w:ascii="Times New Roman" w:hAnsi="Times New Roman"/>
              <w:sz w:val="20"/>
            </w:rPr>
          </w:rPrChange>
        </w:rPr>
        <w:t>awareness-raising</w:t>
      </w:r>
      <w:r>
        <w:rPr>
          <w:rFonts w:ascii="Times New Roman"/>
          <w:spacing w:val="35"/>
          <w:sz w:val="20"/>
          <w:rPrChange w:id="8294" w:author="Author" w:date="2015-07-30T15:37:00Z">
            <w:rPr>
              <w:rFonts w:ascii="Times New Roman" w:hAnsi="Times New Roman"/>
              <w:sz w:val="20"/>
            </w:rPr>
          </w:rPrChange>
        </w:rPr>
        <w:t xml:space="preserve"> </w:t>
      </w:r>
      <w:r>
        <w:rPr>
          <w:rFonts w:ascii="Times New Roman"/>
          <w:sz w:val="20"/>
          <w:rPrChange w:id="8295" w:author="Author" w:date="2015-07-30T15:37:00Z">
            <w:rPr>
              <w:rFonts w:ascii="Times New Roman" w:hAnsi="Times New Roman"/>
              <w:sz w:val="20"/>
            </w:rPr>
          </w:rPrChange>
        </w:rPr>
        <w:t>and</w:t>
      </w:r>
      <w:r>
        <w:rPr>
          <w:rFonts w:ascii="Times New Roman"/>
          <w:spacing w:val="40"/>
          <w:sz w:val="20"/>
          <w:rPrChange w:id="8296" w:author="Author" w:date="2015-07-30T15:37:00Z">
            <w:rPr>
              <w:rFonts w:ascii="Times New Roman" w:hAnsi="Times New Roman"/>
              <w:sz w:val="20"/>
            </w:rPr>
          </w:rPrChange>
        </w:rPr>
        <w:t xml:space="preserve"> </w:t>
      </w:r>
      <w:r>
        <w:rPr>
          <w:rFonts w:ascii="Times New Roman"/>
          <w:sz w:val="20"/>
          <w:rPrChange w:id="8297" w:author="Author" w:date="2015-07-30T15:37:00Z">
            <w:rPr>
              <w:rFonts w:ascii="Times New Roman" w:hAnsi="Times New Roman"/>
              <w:sz w:val="20"/>
            </w:rPr>
          </w:rPrChange>
        </w:rPr>
        <w:t>human</w:t>
      </w:r>
      <w:r>
        <w:rPr>
          <w:rFonts w:ascii="Times New Roman"/>
          <w:spacing w:val="35"/>
          <w:sz w:val="20"/>
          <w:rPrChange w:id="8298" w:author="Author" w:date="2015-07-30T15:37:00Z">
            <w:rPr>
              <w:rFonts w:ascii="Times New Roman" w:hAnsi="Times New Roman"/>
              <w:sz w:val="20"/>
            </w:rPr>
          </w:rPrChange>
        </w:rPr>
        <w:t xml:space="preserve"> </w:t>
      </w:r>
      <w:r>
        <w:rPr>
          <w:rFonts w:ascii="Times New Roman"/>
          <w:sz w:val="20"/>
          <w:rPrChange w:id="8299" w:author="Author" w:date="2015-07-30T15:37:00Z">
            <w:rPr>
              <w:rFonts w:ascii="Times New Roman" w:hAnsi="Times New Roman"/>
              <w:sz w:val="20"/>
            </w:rPr>
          </w:rPrChange>
        </w:rPr>
        <w:t>and</w:t>
      </w:r>
      <w:r>
        <w:rPr>
          <w:rFonts w:ascii="Times New Roman"/>
          <w:spacing w:val="38"/>
          <w:sz w:val="20"/>
          <w:rPrChange w:id="8300" w:author="Author" w:date="2015-07-30T15:37:00Z">
            <w:rPr>
              <w:rFonts w:ascii="Times New Roman" w:hAnsi="Times New Roman"/>
              <w:sz w:val="20"/>
            </w:rPr>
          </w:rPrChange>
        </w:rPr>
        <w:t xml:space="preserve"> </w:t>
      </w:r>
      <w:r>
        <w:rPr>
          <w:rFonts w:ascii="Times New Roman"/>
          <w:sz w:val="20"/>
          <w:rPrChange w:id="8301" w:author="Author" w:date="2015-07-30T15:37:00Z">
            <w:rPr>
              <w:rFonts w:ascii="Times New Roman" w:hAnsi="Times New Roman"/>
              <w:sz w:val="20"/>
            </w:rPr>
          </w:rPrChange>
        </w:rPr>
        <w:t>institutional</w:t>
      </w:r>
      <w:r>
        <w:rPr>
          <w:rFonts w:ascii="Times New Roman"/>
          <w:spacing w:val="37"/>
          <w:sz w:val="20"/>
          <w:rPrChange w:id="8302" w:author="Author" w:date="2015-07-30T15:37:00Z">
            <w:rPr>
              <w:rFonts w:ascii="Times New Roman" w:hAnsi="Times New Roman"/>
              <w:sz w:val="20"/>
            </w:rPr>
          </w:rPrChange>
        </w:rPr>
        <w:t xml:space="preserve"> </w:t>
      </w:r>
      <w:r>
        <w:rPr>
          <w:rFonts w:ascii="Times New Roman"/>
          <w:sz w:val="20"/>
          <w:rPrChange w:id="8303" w:author="Author" w:date="2015-07-30T15:37:00Z">
            <w:rPr>
              <w:rFonts w:ascii="Times New Roman" w:hAnsi="Times New Roman"/>
              <w:sz w:val="20"/>
            </w:rPr>
          </w:rPrChange>
        </w:rPr>
        <w:t>capacity</w:t>
      </w:r>
      <w:r>
        <w:rPr>
          <w:rFonts w:ascii="Times New Roman"/>
          <w:spacing w:val="33"/>
          <w:sz w:val="20"/>
          <w:rPrChange w:id="8304" w:author="Author" w:date="2015-07-30T15:37:00Z">
            <w:rPr>
              <w:rFonts w:ascii="Times New Roman" w:hAnsi="Times New Roman"/>
              <w:sz w:val="20"/>
            </w:rPr>
          </w:rPrChange>
        </w:rPr>
        <w:t xml:space="preserve"> </w:t>
      </w:r>
      <w:r>
        <w:rPr>
          <w:rFonts w:ascii="Times New Roman"/>
          <w:sz w:val="20"/>
          <w:rPrChange w:id="8305" w:author="Author" w:date="2015-07-30T15:37:00Z">
            <w:rPr>
              <w:rFonts w:ascii="Times New Roman" w:hAnsi="Times New Roman"/>
              <w:sz w:val="20"/>
            </w:rPr>
          </w:rPrChange>
        </w:rPr>
        <w:t>on</w:t>
      </w:r>
      <w:r>
        <w:rPr>
          <w:rFonts w:ascii="Times New Roman"/>
          <w:spacing w:val="35"/>
          <w:sz w:val="20"/>
          <w:rPrChange w:id="8306" w:author="Author" w:date="2015-07-30T15:37:00Z">
            <w:rPr>
              <w:rFonts w:ascii="Times New Roman" w:hAnsi="Times New Roman"/>
              <w:sz w:val="20"/>
            </w:rPr>
          </w:rPrChange>
        </w:rPr>
        <w:t xml:space="preserve"> </w:t>
      </w:r>
      <w:r>
        <w:rPr>
          <w:rFonts w:ascii="Times New Roman"/>
          <w:sz w:val="20"/>
          <w:rPrChange w:id="8307" w:author="Author" w:date="2015-07-30T15:37:00Z">
            <w:rPr>
              <w:rFonts w:ascii="Times New Roman" w:hAnsi="Times New Roman"/>
              <w:sz w:val="20"/>
            </w:rPr>
          </w:rPrChange>
        </w:rPr>
        <w:t>climate</w:t>
      </w:r>
      <w:r>
        <w:rPr>
          <w:rFonts w:ascii="Times New Roman"/>
          <w:spacing w:val="37"/>
          <w:sz w:val="20"/>
          <w:rPrChange w:id="8308" w:author="Author" w:date="2015-07-30T15:37:00Z">
            <w:rPr>
              <w:rFonts w:ascii="Times New Roman" w:hAnsi="Times New Roman"/>
              <w:sz w:val="20"/>
            </w:rPr>
          </w:rPrChange>
        </w:rPr>
        <w:t xml:space="preserve"> </w:t>
      </w:r>
      <w:r>
        <w:rPr>
          <w:rFonts w:ascii="Times New Roman"/>
          <w:sz w:val="20"/>
          <w:rPrChange w:id="8309" w:author="Author" w:date="2015-07-30T15:37:00Z">
            <w:rPr>
              <w:rFonts w:ascii="Times New Roman" w:hAnsi="Times New Roman"/>
              <w:sz w:val="20"/>
            </w:rPr>
          </w:rPrChange>
        </w:rPr>
        <w:t>change</w:t>
      </w:r>
      <w:r>
        <w:rPr>
          <w:rFonts w:ascii="Times New Roman"/>
          <w:spacing w:val="39"/>
          <w:sz w:val="20"/>
          <w:rPrChange w:id="8310" w:author="Author" w:date="2015-07-30T15:37:00Z">
            <w:rPr>
              <w:rFonts w:ascii="Times New Roman" w:hAnsi="Times New Roman"/>
              <w:sz w:val="20"/>
            </w:rPr>
          </w:rPrChange>
        </w:rPr>
        <w:t xml:space="preserve"> </w:t>
      </w:r>
      <w:r>
        <w:rPr>
          <w:rFonts w:ascii="Times New Roman"/>
          <w:sz w:val="20"/>
          <w:rPrChange w:id="8311" w:author="Author" w:date="2015-07-30T15:37:00Z">
            <w:rPr>
              <w:rFonts w:ascii="Times New Roman" w:hAnsi="Times New Roman"/>
              <w:sz w:val="20"/>
            </w:rPr>
          </w:rPrChange>
        </w:rPr>
        <w:t>mitigation,</w:t>
      </w:r>
      <w:r>
        <w:rPr>
          <w:rFonts w:ascii="Times New Roman"/>
          <w:w w:val="99"/>
          <w:sz w:val="20"/>
          <w:rPrChange w:id="8312" w:author="Author" w:date="2015-07-30T15:37:00Z">
            <w:rPr>
              <w:rFonts w:ascii="Times New Roman" w:hAnsi="Times New Roman"/>
              <w:sz w:val="20"/>
            </w:rPr>
          </w:rPrChange>
        </w:rPr>
        <w:t xml:space="preserve"> </w:t>
      </w:r>
      <w:r>
        <w:rPr>
          <w:rFonts w:ascii="Times New Roman"/>
          <w:sz w:val="20"/>
          <w:rPrChange w:id="8313" w:author="Author" w:date="2015-07-30T15:37:00Z">
            <w:rPr>
              <w:rFonts w:ascii="Times New Roman" w:hAnsi="Times New Roman"/>
              <w:sz w:val="20"/>
            </w:rPr>
          </w:rPrChange>
        </w:rPr>
        <w:t>adaptation, impact reduction and early</w:t>
      </w:r>
      <w:r>
        <w:rPr>
          <w:rFonts w:ascii="Times New Roman"/>
          <w:spacing w:val="-3"/>
          <w:sz w:val="20"/>
          <w:rPrChange w:id="8314" w:author="Author" w:date="2015-07-30T15:37:00Z">
            <w:rPr>
              <w:rFonts w:ascii="Times New Roman" w:hAnsi="Times New Roman"/>
              <w:sz w:val="20"/>
            </w:rPr>
          </w:rPrChange>
        </w:rPr>
        <w:t xml:space="preserve"> </w:t>
      </w:r>
      <w:r>
        <w:rPr>
          <w:rFonts w:ascii="Times New Roman"/>
          <w:sz w:val="20"/>
          <w:rPrChange w:id="8315" w:author="Author" w:date="2015-07-30T15:37:00Z">
            <w:rPr>
              <w:rFonts w:ascii="Times New Roman" w:hAnsi="Times New Roman"/>
              <w:sz w:val="20"/>
            </w:rPr>
          </w:rPrChange>
        </w:rPr>
        <w:t>warning</w:t>
      </w:r>
    </w:p>
    <w:p w14:paraId="071E67B7" w14:textId="77777777" w:rsidR="00804791" w:rsidRDefault="00804791">
      <w:pPr>
        <w:rPr>
          <w:rFonts w:ascii="Times New Roman" w:hAnsi="Times New Roman"/>
          <w:sz w:val="26"/>
          <w:rPrChange w:id="8316" w:author="Author" w:date="2015-07-30T15:37:00Z">
            <w:rPr>
              <w:rFonts w:ascii="Times New Roman" w:hAnsi="Times New Roman"/>
              <w:sz w:val="20"/>
            </w:rPr>
          </w:rPrChange>
        </w:rPr>
        <w:pPrChange w:id="8317" w:author="Author" w:date="2015-07-30T15:37:00Z">
          <w:pPr>
            <w:spacing w:after="24"/>
            <w:ind w:left="426" w:right="8" w:hanging="426"/>
            <w:jc w:val="both"/>
          </w:pPr>
        </w:pPrChange>
      </w:pPr>
    </w:p>
    <w:p w14:paraId="347D9021" w14:textId="51EFA54F" w:rsidR="00804791" w:rsidRDefault="00B93DD0">
      <w:pPr>
        <w:pStyle w:val="ListParagraph"/>
        <w:numPr>
          <w:ilvl w:val="1"/>
          <w:numId w:val="9"/>
        </w:numPr>
        <w:tabs>
          <w:tab w:val="left" w:pos="547"/>
        </w:tabs>
        <w:spacing w:line="256" w:lineRule="auto"/>
        <w:ind w:right="108" w:hanging="427"/>
        <w:jc w:val="both"/>
        <w:rPr>
          <w:ins w:id="8318" w:author="Author" w:date="2015-07-30T15:37:00Z"/>
          <w:rFonts w:ascii="Times New Roman" w:eastAsia="Times New Roman" w:hAnsi="Times New Roman" w:cs="Times New Roman"/>
          <w:sz w:val="20"/>
          <w:szCs w:val="20"/>
        </w:rPr>
      </w:pPr>
      <w:del w:id="8319" w:author="Author" w:date="2015-07-30T15:37:00Z">
        <w:r w:rsidRPr="00B93DD0">
          <w:rPr>
            <w:rFonts w:ascii="Times New Roman" w:hAnsi="Times New Roman" w:cs="Times New Roman"/>
            <w:sz w:val="20"/>
            <w:szCs w:val="20"/>
          </w:rPr>
          <w:delText xml:space="preserve">13.a </w:delText>
        </w:r>
      </w:del>
      <w:r w:rsidR="006514D0">
        <w:rPr>
          <w:rFonts w:ascii="Times New Roman"/>
          <w:sz w:val="20"/>
          <w:rPrChange w:id="8320" w:author="Author" w:date="2015-07-30T15:37:00Z">
            <w:rPr>
              <w:rFonts w:ascii="Times New Roman" w:hAnsi="Times New Roman"/>
              <w:sz w:val="20"/>
            </w:rPr>
          </w:rPrChange>
        </w:rPr>
        <w:t>Implement the commitment undertaken by developed-country parties to the United Nations</w:t>
      </w:r>
      <w:r w:rsidR="006514D0">
        <w:rPr>
          <w:rFonts w:ascii="Times New Roman"/>
          <w:spacing w:val="41"/>
          <w:sz w:val="20"/>
          <w:rPrChange w:id="8321" w:author="Author" w:date="2015-07-30T15:37:00Z">
            <w:rPr>
              <w:rFonts w:ascii="Times New Roman" w:hAnsi="Times New Roman"/>
              <w:sz w:val="20"/>
            </w:rPr>
          </w:rPrChange>
        </w:rPr>
        <w:t xml:space="preserve"> </w:t>
      </w:r>
      <w:r w:rsidR="006514D0">
        <w:rPr>
          <w:rFonts w:ascii="Times New Roman"/>
          <w:sz w:val="20"/>
          <w:rPrChange w:id="8322" w:author="Author" w:date="2015-07-30T15:37:00Z">
            <w:rPr>
              <w:rFonts w:ascii="Times New Roman" w:hAnsi="Times New Roman"/>
              <w:sz w:val="20"/>
            </w:rPr>
          </w:rPrChange>
        </w:rPr>
        <w:t>Framework</w:t>
      </w:r>
      <w:r w:rsidR="006514D0">
        <w:rPr>
          <w:rFonts w:ascii="Times New Roman"/>
          <w:w w:val="99"/>
          <w:sz w:val="20"/>
          <w:rPrChange w:id="8323" w:author="Author" w:date="2015-07-30T15:37:00Z">
            <w:rPr>
              <w:rFonts w:ascii="Times New Roman" w:hAnsi="Times New Roman"/>
              <w:sz w:val="20"/>
            </w:rPr>
          </w:rPrChange>
        </w:rPr>
        <w:t xml:space="preserve"> </w:t>
      </w:r>
      <w:r w:rsidR="006514D0">
        <w:rPr>
          <w:rFonts w:ascii="Times New Roman"/>
          <w:sz w:val="20"/>
          <w:rPrChange w:id="8324" w:author="Author" w:date="2015-07-30T15:37:00Z">
            <w:rPr>
              <w:rFonts w:ascii="Times New Roman" w:hAnsi="Times New Roman"/>
              <w:sz w:val="20"/>
            </w:rPr>
          </w:rPrChange>
        </w:rPr>
        <w:t>Convention on Climate Change to a goal of mobilizing jointly $100 billion annually by 2020 from all</w:t>
      </w:r>
      <w:r w:rsidR="006514D0">
        <w:rPr>
          <w:rFonts w:ascii="Times New Roman"/>
          <w:spacing w:val="16"/>
          <w:sz w:val="20"/>
          <w:rPrChange w:id="8325" w:author="Author" w:date="2015-07-30T15:37:00Z">
            <w:rPr>
              <w:rFonts w:ascii="Times New Roman" w:hAnsi="Times New Roman"/>
              <w:sz w:val="20"/>
            </w:rPr>
          </w:rPrChange>
        </w:rPr>
        <w:t xml:space="preserve"> </w:t>
      </w:r>
      <w:r w:rsidR="006514D0">
        <w:rPr>
          <w:rFonts w:ascii="Times New Roman"/>
          <w:sz w:val="20"/>
          <w:rPrChange w:id="8326" w:author="Author" w:date="2015-07-30T15:37:00Z">
            <w:rPr>
              <w:rFonts w:ascii="Times New Roman" w:hAnsi="Times New Roman"/>
              <w:sz w:val="20"/>
            </w:rPr>
          </w:rPrChange>
        </w:rPr>
        <w:t>sources</w:t>
      </w:r>
      <w:del w:id="8327" w:author="Author" w:date="2015-07-30T15:37:00Z">
        <w:r w:rsidRPr="00B93DD0">
          <w:rPr>
            <w:rFonts w:ascii="Times New Roman" w:hAnsi="Times New Roman" w:cs="Times New Roman"/>
            <w:sz w:val="20"/>
            <w:szCs w:val="20"/>
          </w:rPr>
          <w:delText xml:space="preserve"> </w:delText>
        </w:r>
      </w:del>
    </w:p>
    <w:p w14:paraId="500F01C0" w14:textId="77777777" w:rsidR="00804791" w:rsidRDefault="00804791">
      <w:pPr>
        <w:spacing w:line="256" w:lineRule="auto"/>
        <w:jc w:val="both"/>
        <w:rPr>
          <w:ins w:id="8328" w:author="Author" w:date="2015-07-30T15:37:00Z"/>
          <w:rFonts w:ascii="Times New Roman" w:eastAsia="Times New Roman" w:hAnsi="Times New Roman" w:cs="Times New Roman"/>
          <w:sz w:val="20"/>
          <w:szCs w:val="20"/>
        </w:rPr>
        <w:sectPr w:rsidR="00804791">
          <w:footerReference w:type="default" r:id="rId12"/>
          <w:pgSz w:w="12240" w:h="15840"/>
          <w:pgMar w:top="1380" w:right="1340" w:bottom="1200" w:left="1340" w:header="0" w:footer="1015" w:gutter="0"/>
          <w:pgNumType w:start="21"/>
          <w:cols w:space="720"/>
        </w:sectPr>
      </w:pPr>
    </w:p>
    <w:p w14:paraId="6AC312B1" w14:textId="71A59625" w:rsidR="00804791" w:rsidRPr="006514D0" w:rsidRDefault="006514D0">
      <w:pPr>
        <w:pStyle w:val="BodyText"/>
        <w:spacing w:before="53" w:line="259" w:lineRule="auto"/>
        <w:ind w:left="547" w:right="105" w:firstLine="0"/>
        <w:jc w:val="both"/>
        <w:pPrChange w:id="8329" w:author="Author" w:date="2015-07-30T15:37:00Z">
          <w:pPr>
            <w:ind w:left="426" w:right="8" w:hanging="426"/>
            <w:jc w:val="both"/>
          </w:pPr>
        </w:pPrChange>
      </w:pPr>
      <w:r w:rsidRPr="006514D0">
        <w:t>to address the needs of developing countries in the context of meaningful mitigation actions and</w:t>
      </w:r>
      <w:r>
        <w:rPr>
          <w:spacing w:val="33"/>
          <w:rPrChange w:id="8330" w:author="Author" w:date="2015-07-30T15:37:00Z">
            <w:rPr>
              <w:rFonts w:ascii="Times New Roman" w:hAnsi="Times New Roman"/>
              <w:sz w:val="20"/>
            </w:rPr>
          </w:rPrChange>
        </w:rPr>
        <w:t xml:space="preserve"> </w:t>
      </w:r>
      <w:r w:rsidRPr="006514D0">
        <w:t>transparency</w:t>
      </w:r>
      <w:r>
        <w:rPr>
          <w:w w:val="99"/>
          <w:rPrChange w:id="8331" w:author="Author" w:date="2015-07-30T15:37:00Z">
            <w:rPr>
              <w:rFonts w:ascii="Times New Roman" w:hAnsi="Times New Roman"/>
              <w:sz w:val="20"/>
            </w:rPr>
          </w:rPrChange>
        </w:rPr>
        <w:t xml:space="preserve"> </w:t>
      </w:r>
      <w:r w:rsidRPr="006514D0">
        <w:t>on</w:t>
      </w:r>
      <w:r>
        <w:rPr>
          <w:spacing w:val="39"/>
          <w:rPrChange w:id="8332" w:author="Author" w:date="2015-07-30T15:37:00Z">
            <w:rPr>
              <w:rFonts w:ascii="Times New Roman" w:hAnsi="Times New Roman"/>
              <w:sz w:val="20"/>
            </w:rPr>
          </w:rPrChange>
        </w:rPr>
        <w:t xml:space="preserve"> </w:t>
      </w:r>
      <w:r w:rsidRPr="006514D0">
        <w:t>implementation</w:t>
      </w:r>
      <w:r>
        <w:rPr>
          <w:spacing w:val="39"/>
          <w:rPrChange w:id="8333" w:author="Author" w:date="2015-07-30T15:37:00Z">
            <w:rPr>
              <w:rFonts w:ascii="Times New Roman" w:hAnsi="Times New Roman"/>
              <w:sz w:val="20"/>
            </w:rPr>
          </w:rPrChange>
        </w:rPr>
        <w:t xml:space="preserve"> </w:t>
      </w:r>
      <w:r w:rsidRPr="006514D0">
        <w:t>and</w:t>
      </w:r>
      <w:r>
        <w:rPr>
          <w:spacing w:val="41"/>
          <w:rPrChange w:id="8334" w:author="Author" w:date="2015-07-30T15:37:00Z">
            <w:rPr>
              <w:rFonts w:ascii="Times New Roman" w:hAnsi="Times New Roman"/>
              <w:sz w:val="20"/>
            </w:rPr>
          </w:rPrChange>
        </w:rPr>
        <w:t xml:space="preserve"> </w:t>
      </w:r>
      <w:r w:rsidRPr="006514D0">
        <w:t>fully</w:t>
      </w:r>
      <w:r>
        <w:rPr>
          <w:spacing w:val="41"/>
          <w:rPrChange w:id="8335" w:author="Author" w:date="2015-07-30T15:37:00Z">
            <w:rPr>
              <w:rFonts w:ascii="Times New Roman" w:hAnsi="Times New Roman"/>
              <w:sz w:val="20"/>
            </w:rPr>
          </w:rPrChange>
        </w:rPr>
        <w:t xml:space="preserve"> </w:t>
      </w:r>
      <w:r w:rsidRPr="006514D0">
        <w:t>operationalize</w:t>
      </w:r>
      <w:r>
        <w:rPr>
          <w:spacing w:val="41"/>
          <w:rPrChange w:id="8336" w:author="Author" w:date="2015-07-30T15:37:00Z">
            <w:rPr>
              <w:rFonts w:ascii="Times New Roman" w:hAnsi="Times New Roman"/>
              <w:sz w:val="20"/>
            </w:rPr>
          </w:rPrChange>
        </w:rPr>
        <w:t xml:space="preserve"> </w:t>
      </w:r>
      <w:r w:rsidRPr="006514D0">
        <w:t>the</w:t>
      </w:r>
      <w:r>
        <w:rPr>
          <w:spacing w:val="40"/>
          <w:rPrChange w:id="8337" w:author="Author" w:date="2015-07-30T15:37:00Z">
            <w:rPr>
              <w:rFonts w:ascii="Times New Roman" w:hAnsi="Times New Roman"/>
              <w:sz w:val="20"/>
            </w:rPr>
          </w:rPrChange>
        </w:rPr>
        <w:t xml:space="preserve"> </w:t>
      </w:r>
      <w:r w:rsidRPr="006514D0">
        <w:t>Green</w:t>
      </w:r>
      <w:r>
        <w:rPr>
          <w:spacing w:val="39"/>
          <w:rPrChange w:id="8338" w:author="Author" w:date="2015-07-30T15:37:00Z">
            <w:rPr>
              <w:rFonts w:ascii="Times New Roman" w:hAnsi="Times New Roman"/>
              <w:sz w:val="20"/>
            </w:rPr>
          </w:rPrChange>
        </w:rPr>
        <w:t xml:space="preserve"> </w:t>
      </w:r>
      <w:r w:rsidRPr="006514D0">
        <w:t>Climate</w:t>
      </w:r>
      <w:r>
        <w:rPr>
          <w:spacing w:val="41"/>
          <w:rPrChange w:id="8339" w:author="Author" w:date="2015-07-30T15:37:00Z">
            <w:rPr>
              <w:rFonts w:ascii="Times New Roman" w:hAnsi="Times New Roman"/>
              <w:sz w:val="20"/>
            </w:rPr>
          </w:rPrChange>
        </w:rPr>
        <w:t xml:space="preserve"> </w:t>
      </w:r>
      <w:r w:rsidRPr="006514D0">
        <w:t>Fund</w:t>
      </w:r>
      <w:r>
        <w:rPr>
          <w:spacing w:val="41"/>
          <w:rPrChange w:id="8340" w:author="Author" w:date="2015-07-30T15:37:00Z">
            <w:rPr>
              <w:rFonts w:ascii="Times New Roman" w:hAnsi="Times New Roman"/>
              <w:sz w:val="20"/>
            </w:rPr>
          </w:rPrChange>
        </w:rPr>
        <w:t xml:space="preserve"> </w:t>
      </w:r>
      <w:r w:rsidRPr="006514D0">
        <w:t>through</w:t>
      </w:r>
      <w:r>
        <w:rPr>
          <w:spacing w:val="39"/>
          <w:rPrChange w:id="8341" w:author="Author" w:date="2015-07-30T15:37:00Z">
            <w:rPr>
              <w:rFonts w:ascii="Times New Roman" w:hAnsi="Times New Roman"/>
              <w:sz w:val="20"/>
            </w:rPr>
          </w:rPrChange>
        </w:rPr>
        <w:t xml:space="preserve"> </w:t>
      </w:r>
      <w:r w:rsidRPr="006514D0">
        <w:t>its</w:t>
      </w:r>
      <w:r>
        <w:rPr>
          <w:spacing w:val="39"/>
          <w:rPrChange w:id="8342" w:author="Author" w:date="2015-07-30T15:37:00Z">
            <w:rPr>
              <w:rFonts w:ascii="Times New Roman" w:hAnsi="Times New Roman"/>
              <w:sz w:val="20"/>
            </w:rPr>
          </w:rPrChange>
        </w:rPr>
        <w:t xml:space="preserve"> </w:t>
      </w:r>
      <w:r w:rsidRPr="006514D0">
        <w:t>capitalization</w:t>
      </w:r>
      <w:r>
        <w:rPr>
          <w:spacing w:val="39"/>
          <w:rPrChange w:id="8343" w:author="Author" w:date="2015-07-30T15:37:00Z">
            <w:rPr>
              <w:rFonts w:ascii="Times New Roman" w:hAnsi="Times New Roman"/>
              <w:sz w:val="20"/>
            </w:rPr>
          </w:rPrChange>
        </w:rPr>
        <w:t xml:space="preserve"> </w:t>
      </w:r>
      <w:r w:rsidRPr="006514D0">
        <w:t>as</w:t>
      </w:r>
      <w:r>
        <w:rPr>
          <w:spacing w:val="39"/>
          <w:rPrChange w:id="8344" w:author="Author" w:date="2015-07-30T15:37:00Z">
            <w:rPr>
              <w:rFonts w:ascii="Times New Roman" w:hAnsi="Times New Roman"/>
              <w:sz w:val="20"/>
            </w:rPr>
          </w:rPrChange>
        </w:rPr>
        <w:t xml:space="preserve"> </w:t>
      </w:r>
      <w:r w:rsidRPr="006514D0">
        <w:t>soon</w:t>
      </w:r>
      <w:r>
        <w:rPr>
          <w:spacing w:val="39"/>
          <w:rPrChange w:id="8345" w:author="Author" w:date="2015-07-30T15:37:00Z">
            <w:rPr>
              <w:rFonts w:ascii="Times New Roman" w:hAnsi="Times New Roman"/>
              <w:sz w:val="20"/>
            </w:rPr>
          </w:rPrChange>
        </w:rPr>
        <w:t xml:space="preserve"> </w:t>
      </w:r>
      <w:r w:rsidRPr="006514D0">
        <w:t>as</w:t>
      </w:r>
      <w:r>
        <w:rPr>
          <w:w w:val="99"/>
          <w:rPrChange w:id="8346" w:author="Author" w:date="2015-07-30T15:37:00Z">
            <w:rPr>
              <w:rFonts w:ascii="Times New Roman" w:hAnsi="Times New Roman"/>
              <w:sz w:val="20"/>
            </w:rPr>
          </w:rPrChange>
        </w:rPr>
        <w:t xml:space="preserve"> </w:t>
      </w:r>
      <w:r w:rsidRPr="006514D0">
        <w:t>possible</w:t>
      </w:r>
      <w:del w:id="8347" w:author="Author" w:date="2015-07-30T15:37:00Z">
        <w:r w:rsidR="00B93DD0" w:rsidRPr="00B93DD0">
          <w:rPr>
            <w:rFonts w:cs="Times New Roman"/>
          </w:rPr>
          <w:delText xml:space="preserve">  </w:delText>
        </w:r>
      </w:del>
    </w:p>
    <w:p w14:paraId="58B0F860" w14:textId="174A64FF" w:rsidR="00804791" w:rsidRDefault="00B93DD0">
      <w:pPr>
        <w:pStyle w:val="ListParagraph"/>
        <w:numPr>
          <w:ilvl w:val="1"/>
          <w:numId w:val="9"/>
        </w:numPr>
        <w:tabs>
          <w:tab w:val="left" w:pos="550"/>
        </w:tabs>
        <w:spacing w:before="160" w:line="256" w:lineRule="auto"/>
        <w:ind w:left="547" w:right="107" w:hanging="427"/>
        <w:jc w:val="both"/>
        <w:rPr>
          <w:rFonts w:ascii="Times New Roman" w:eastAsia="Times New Roman" w:hAnsi="Times New Roman" w:cs="Times New Roman"/>
          <w:sz w:val="20"/>
          <w:szCs w:val="20"/>
        </w:rPr>
        <w:pPrChange w:id="8348" w:author="Author" w:date="2015-07-30T15:37:00Z">
          <w:pPr>
            <w:spacing w:after="24"/>
            <w:ind w:right="8"/>
            <w:jc w:val="both"/>
          </w:pPr>
        </w:pPrChange>
      </w:pPr>
      <w:del w:id="8349" w:author="Author" w:date="2015-07-30T15:37:00Z">
        <w:r w:rsidRPr="00B93DD0">
          <w:rPr>
            <w:rFonts w:ascii="Times New Roman" w:hAnsi="Times New Roman" w:cs="Times New Roman"/>
            <w:sz w:val="20"/>
            <w:szCs w:val="20"/>
          </w:rPr>
          <w:delText xml:space="preserve">13.b </w:delText>
        </w:r>
      </w:del>
      <w:r w:rsidR="006514D0">
        <w:rPr>
          <w:rFonts w:ascii="Times New Roman"/>
          <w:sz w:val="20"/>
          <w:rPrChange w:id="8350" w:author="Author" w:date="2015-07-30T15:37:00Z">
            <w:rPr>
              <w:rFonts w:ascii="Times New Roman" w:hAnsi="Times New Roman"/>
              <w:sz w:val="20"/>
            </w:rPr>
          </w:rPrChange>
        </w:rPr>
        <w:t>Promote</w:t>
      </w:r>
      <w:r w:rsidR="006514D0">
        <w:rPr>
          <w:rFonts w:ascii="Times New Roman"/>
          <w:spacing w:val="28"/>
          <w:sz w:val="20"/>
          <w:rPrChange w:id="8351" w:author="Author" w:date="2015-07-30T15:37:00Z">
            <w:rPr>
              <w:rFonts w:ascii="Times New Roman" w:hAnsi="Times New Roman"/>
              <w:sz w:val="20"/>
            </w:rPr>
          </w:rPrChange>
        </w:rPr>
        <w:t xml:space="preserve"> </w:t>
      </w:r>
      <w:r w:rsidR="006514D0">
        <w:rPr>
          <w:rFonts w:ascii="Times New Roman"/>
          <w:sz w:val="20"/>
          <w:rPrChange w:id="8352" w:author="Author" w:date="2015-07-30T15:37:00Z">
            <w:rPr>
              <w:rFonts w:ascii="Times New Roman" w:hAnsi="Times New Roman"/>
              <w:sz w:val="20"/>
            </w:rPr>
          </w:rPrChange>
        </w:rPr>
        <w:t>mechanisms</w:t>
      </w:r>
      <w:r w:rsidR="006514D0">
        <w:rPr>
          <w:rFonts w:ascii="Times New Roman"/>
          <w:spacing w:val="27"/>
          <w:sz w:val="20"/>
          <w:rPrChange w:id="8353" w:author="Author" w:date="2015-07-30T15:37:00Z">
            <w:rPr>
              <w:rFonts w:ascii="Times New Roman" w:hAnsi="Times New Roman"/>
              <w:sz w:val="20"/>
            </w:rPr>
          </w:rPrChange>
        </w:rPr>
        <w:t xml:space="preserve"> </w:t>
      </w:r>
      <w:r w:rsidR="006514D0">
        <w:rPr>
          <w:rFonts w:ascii="Times New Roman"/>
          <w:sz w:val="20"/>
          <w:rPrChange w:id="8354" w:author="Author" w:date="2015-07-30T15:37:00Z">
            <w:rPr>
              <w:rFonts w:ascii="Times New Roman" w:hAnsi="Times New Roman"/>
              <w:sz w:val="20"/>
            </w:rPr>
          </w:rPrChange>
        </w:rPr>
        <w:t>for</w:t>
      </w:r>
      <w:r w:rsidR="006514D0">
        <w:rPr>
          <w:rFonts w:ascii="Times New Roman"/>
          <w:spacing w:val="26"/>
          <w:sz w:val="20"/>
          <w:rPrChange w:id="8355" w:author="Author" w:date="2015-07-30T15:37:00Z">
            <w:rPr>
              <w:rFonts w:ascii="Times New Roman" w:hAnsi="Times New Roman"/>
              <w:sz w:val="20"/>
            </w:rPr>
          </w:rPrChange>
        </w:rPr>
        <w:t xml:space="preserve"> </w:t>
      </w:r>
      <w:r w:rsidR="006514D0">
        <w:rPr>
          <w:rFonts w:ascii="Times New Roman"/>
          <w:sz w:val="20"/>
          <w:rPrChange w:id="8356" w:author="Author" w:date="2015-07-30T15:37:00Z">
            <w:rPr>
              <w:rFonts w:ascii="Times New Roman" w:hAnsi="Times New Roman"/>
              <w:sz w:val="20"/>
            </w:rPr>
          </w:rPrChange>
        </w:rPr>
        <w:t>raising</w:t>
      </w:r>
      <w:r w:rsidR="006514D0">
        <w:rPr>
          <w:rFonts w:ascii="Times New Roman"/>
          <w:spacing w:val="24"/>
          <w:sz w:val="20"/>
          <w:rPrChange w:id="8357" w:author="Author" w:date="2015-07-30T15:37:00Z">
            <w:rPr>
              <w:rFonts w:ascii="Times New Roman" w:hAnsi="Times New Roman"/>
              <w:sz w:val="20"/>
            </w:rPr>
          </w:rPrChange>
        </w:rPr>
        <w:t xml:space="preserve"> </w:t>
      </w:r>
      <w:r w:rsidR="006514D0">
        <w:rPr>
          <w:rFonts w:ascii="Times New Roman"/>
          <w:sz w:val="20"/>
          <w:rPrChange w:id="8358" w:author="Author" w:date="2015-07-30T15:37:00Z">
            <w:rPr>
              <w:rFonts w:ascii="Times New Roman" w:hAnsi="Times New Roman"/>
              <w:sz w:val="20"/>
            </w:rPr>
          </w:rPrChange>
        </w:rPr>
        <w:t>capacity</w:t>
      </w:r>
      <w:r w:rsidR="006514D0">
        <w:rPr>
          <w:rFonts w:ascii="Times New Roman"/>
          <w:spacing w:val="24"/>
          <w:sz w:val="20"/>
          <w:rPrChange w:id="8359" w:author="Author" w:date="2015-07-30T15:37:00Z">
            <w:rPr>
              <w:rFonts w:ascii="Times New Roman" w:hAnsi="Times New Roman"/>
              <w:sz w:val="20"/>
            </w:rPr>
          </w:rPrChange>
        </w:rPr>
        <w:t xml:space="preserve"> </w:t>
      </w:r>
      <w:r w:rsidR="006514D0">
        <w:rPr>
          <w:rFonts w:ascii="Times New Roman"/>
          <w:sz w:val="20"/>
          <w:rPrChange w:id="8360" w:author="Author" w:date="2015-07-30T15:37:00Z">
            <w:rPr>
              <w:rFonts w:ascii="Times New Roman" w:hAnsi="Times New Roman"/>
              <w:sz w:val="20"/>
            </w:rPr>
          </w:rPrChange>
        </w:rPr>
        <w:t>for</w:t>
      </w:r>
      <w:r w:rsidR="006514D0">
        <w:rPr>
          <w:rFonts w:ascii="Times New Roman"/>
          <w:spacing w:val="26"/>
          <w:sz w:val="20"/>
          <w:rPrChange w:id="8361" w:author="Author" w:date="2015-07-30T15:37:00Z">
            <w:rPr>
              <w:rFonts w:ascii="Times New Roman" w:hAnsi="Times New Roman"/>
              <w:sz w:val="20"/>
            </w:rPr>
          </w:rPrChange>
        </w:rPr>
        <w:t xml:space="preserve"> </w:t>
      </w:r>
      <w:r w:rsidR="006514D0">
        <w:rPr>
          <w:rFonts w:ascii="Times New Roman"/>
          <w:sz w:val="20"/>
          <w:rPrChange w:id="8362" w:author="Author" w:date="2015-07-30T15:37:00Z">
            <w:rPr>
              <w:rFonts w:ascii="Times New Roman" w:hAnsi="Times New Roman"/>
              <w:sz w:val="20"/>
            </w:rPr>
          </w:rPrChange>
        </w:rPr>
        <w:t>effective</w:t>
      </w:r>
      <w:r w:rsidR="006514D0">
        <w:rPr>
          <w:rFonts w:ascii="Times New Roman"/>
          <w:spacing w:val="26"/>
          <w:sz w:val="20"/>
          <w:rPrChange w:id="8363" w:author="Author" w:date="2015-07-30T15:37:00Z">
            <w:rPr>
              <w:rFonts w:ascii="Times New Roman" w:hAnsi="Times New Roman"/>
              <w:sz w:val="20"/>
            </w:rPr>
          </w:rPrChange>
        </w:rPr>
        <w:t xml:space="preserve"> </w:t>
      </w:r>
      <w:r w:rsidR="006514D0">
        <w:rPr>
          <w:rFonts w:ascii="Times New Roman"/>
          <w:sz w:val="20"/>
          <w:rPrChange w:id="8364" w:author="Author" w:date="2015-07-30T15:37:00Z">
            <w:rPr>
              <w:rFonts w:ascii="Times New Roman" w:hAnsi="Times New Roman"/>
              <w:sz w:val="20"/>
            </w:rPr>
          </w:rPrChange>
        </w:rPr>
        <w:t>climate</w:t>
      </w:r>
      <w:r w:rsidR="006514D0">
        <w:rPr>
          <w:rFonts w:ascii="Times New Roman"/>
          <w:spacing w:val="26"/>
          <w:sz w:val="20"/>
          <w:rPrChange w:id="8365" w:author="Author" w:date="2015-07-30T15:37:00Z">
            <w:rPr>
              <w:rFonts w:ascii="Times New Roman" w:hAnsi="Times New Roman"/>
              <w:sz w:val="20"/>
            </w:rPr>
          </w:rPrChange>
        </w:rPr>
        <w:t xml:space="preserve"> </w:t>
      </w:r>
      <w:r w:rsidR="006514D0">
        <w:rPr>
          <w:rFonts w:ascii="Times New Roman"/>
          <w:sz w:val="20"/>
          <w:rPrChange w:id="8366" w:author="Author" w:date="2015-07-30T15:37:00Z">
            <w:rPr>
              <w:rFonts w:ascii="Times New Roman" w:hAnsi="Times New Roman"/>
              <w:sz w:val="20"/>
            </w:rPr>
          </w:rPrChange>
        </w:rPr>
        <w:t>change-related</w:t>
      </w:r>
      <w:r w:rsidR="006514D0">
        <w:rPr>
          <w:rFonts w:ascii="Times New Roman"/>
          <w:spacing w:val="27"/>
          <w:sz w:val="20"/>
          <w:rPrChange w:id="8367" w:author="Author" w:date="2015-07-30T15:37:00Z">
            <w:rPr>
              <w:rFonts w:ascii="Times New Roman" w:hAnsi="Times New Roman"/>
              <w:sz w:val="20"/>
            </w:rPr>
          </w:rPrChange>
        </w:rPr>
        <w:t xml:space="preserve"> </w:t>
      </w:r>
      <w:r w:rsidR="006514D0">
        <w:rPr>
          <w:rFonts w:ascii="Times New Roman"/>
          <w:sz w:val="20"/>
          <w:rPrChange w:id="8368" w:author="Author" w:date="2015-07-30T15:37:00Z">
            <w:rPr>
              <w:rFonts w:ascii="Times New Roman" w:hAnsi="Times New Roman"/>
              <w:sz w:val="20"/>
            </w:rPr>
          </w:rPrChange>
        </w:rPr>
        <w:t>planning</w:t>
      </w:r>
      <w:r w:rsidR="006514D0">
        <w:rPr>
          <w:rFonts w:ascii="Times New Roman"/>
          <w:spacing w:val="24"/>
          <w:sz w:val="20"/>
          <w:rPrChange w:id="8369" w:author="Author" w:date="2015-07-30T15:37:00Z">
            <w:rPr>
              <w:rFonts w:ascii="Times New Roman" w:hAnsi="Times New Roman"/>
              <w:sz w:val="20"/>
            </w:rPr>
          </w:rPrChange>
        </w:rPr>
        <w:t xml:space="preserve"> </w:t>
      </w:r>
      <w:r w:rsidR="006514D0">
        <w:rPr>
          <w:rFonts w:ascii="Times New Roman"/>
          <w:sz w:val="20"/>
          <w:rPrChange w:id="8370" w:author="Author" w:date="2015-07-30T15:37:00Z">
            <w:rPr>
              <w:rFonts w:ascii="Times New Roman" w:hAnsi="Times New Roman"/>
              <w:sz w:val="20"/>
            </w:rPr>
          </w:rPrChange>
        </w:rPr>
        <w:t>and</w:t>
      </w:r>
      <w:r w:rsidR="006514D0">
        <w:rPr>
          <w:rFonts w:ascii="Times New Roman"/>
          <w:spacing w:val="29"/>
          <w:sz w:val="20"/>
          <w:rPrChange w:id="8371" w:author="Author" w:date="2015-07-30T15:37:00Z">
            <w:rPr>
              <w:rFonts w:ascii="Times New Roman" w:hAnsi="Times New Roman"/>
              <w:sz w:val="20"/>
            </w:rPr>
          </w:rPrChange>
        </w:rPr>
        <w:t xml:space="preserve"> </w:t>
      </w:r>
      <w:r w:rsidR="006514D0">
        <w:rPr>
          <w:rFonts w:ascii="Times New Roman"/>
          <w:sz w:val="20"/>
          <w:rPrChange w:id="8372" w:author="Author" w:date="2015-07-30T15:37:00Z">
            <w:rPr>
              <w:rFonts w:ascii="Times New Roman" w:hAnsi="Times New Roman"/>
              <w:sz w:val="20"/>
            </w:rPr>
          </w:rPrChange>
        </w:rPr>
        <w:t>management</w:t>
      </w:r>
      <w:r w:rsidR="006514D0">
        <w:rPr>
          <w:rFonts w:ascii="Times New Roman"/>
          <w:spacing w:val="25"/>
          <w:sz w:val="20"/>
          <w:rPrChange w:id="8373" w:author="Author" w:date="2015-07-30T15:37:00Z">
            <w:rPr>
              <w:rFonts w:ascii="Times New Roman" w:hAnsi="Times New Roman"/>
              <w:sz w:val="20"/>
            </w:rPr>
          </w:rPrChange>
        </w:rPr>
        <w:t xml:space="preserve"> </w:t>
      </w:r>
      <w:r w:rsidR="006514D0">
        <w:rPr>
          <w:rFonts w:ascii="Times New Roman"/>
          <w:sz w:val="20"/>
          <w:rPrChange w:id="8374" w:author="Author" w:date="2015-07-30T15:37:00Z">
            <w:rPr>
              <w:rFonts w:ascii="Times New Roman" w:hAnsi="Times New Roman"/>
              <w:sz w:val="20"/>
            </w:rPr>
          </w:rPrChange>
        </w:rPr>
        <w:t>in</w:t>
      </w:r>
      <w:r w:rsidR="006514D0">
        <w:rPr>
          <w:rFonts w:ascii="Times New Roman"/>
          <w:w w:val="99"/>
          <w:sz w:val="20"/>
          <w:rPrChange w:id="8375" w:author="Author" w:date="2015-07-30T15:37:00Z">
            <w:rPr>
              <w:rFonts w:ascii="Times New Roman" w:hAnsi="Times New Roman"/>
              <w:sz w:val="20"/>
            </w:rPr>
          </w:rPrChange>
        </w:rPr>
        <w:t xml:space="preserve"> </w:t>
      </w:r>
      <w:r w:rsidR="006514D0">
        <w:rPr>
          <w:rFonts w:ascii="Times New Roman"/>
          <w:sz w:val="20"/>
          <w:rPrChange w:id="8376" w:author="Author" w:date="2015-07-30T15:37:00Z">
            <w:rPr>
              <w:rFonts w:ascii="Times New Roman" w:hAnsi="Times New Roman"/>
              <w:sz w:val="20"/>
            </w:rPr>
          </w:rPrChange>
        </w:rPr>
        <w:t>least developed countries, including focusing on women, youth and local and marginalized</w:t>
      </w:r>
      <w:r w:rsidR="006514D0">
        <w:rPr>
          <w:rFonts w:ascii="Times New Roman"/>
          <w:spacing w:val="-17"/>
          <w:sz w:val="20"/>
          <w:rPrChange w:id="8377" w:author="Author" w:date="2015-07-30T15:37:00Z">
            <w:rPr>
              <w:rFonts w:ascii="Times New Roman" w:hAnsi="Times New Roman"/>
              <w:sz w:val="20"/>
            </w:rPr>
          </w:rPrChange>
        </w:rPr>
        <w:t xml:space="preserve"> </w:t>
      </w:r>
      <w:r w:rsidR="006514D0">
        <w:rPr>
          <w:rFonts w:ascii="Times New Roman"/>
          <w:sz w:val="20"/>
          <w:rPrChange w:id="8378" w:author="Author" w:date="2015-07-30T15:37:00Z">
            <w:rPr>
              <w:rFonts w:ascii="Times New Roman" w:hAnsi="Times New Roman"/>
              <w:sz w:val="20"/>
            </w:rPr>
          </w:rPrChange>
        </w:rPr>
        <w:t>communities</w:t>
      </w:r>
      <w:del w:id="8379" w:author="Author" w:date="2015-07-30T15:37:00Z">
        <w:r w:rsidRPr="00B93DD0">
          <w:rPr>
            <w:rFonts w:ascii="Times New Roman" w:hAnsi="Times New Roman" w:cs="Times New Roman"/>
            <w:sz w:val="20"/>
            <w:szCs w:val="20"/>
          </w:rPr>
          <w:delText xml:space="preserve"> </w:delText>
        </w:r>
      </w:del>
    </w:p>
    <w:p w14:paraId="1C11544B" w14:textId="77777777" w:rsidR="00B93DD0" w:rsidRPr="00B93DD0" w:rsidRDefault="00B93DD0" w:rsidP="00B93DD0">
      <w:pPr>
        <w:spacing w:after="24"/>
        <w:ind w:left="426" w:right="8" w:hanging="426"/>
        <w:jc w:val="both"/>
        <w:rPr>
          <w:del w:id="8380" w:author="Author" w:date="2015-07-30T15:37:00Z"/>
          <w:rFonts w:ascii="Times New Roman" w:hAnsi="Times New Roman" w:cs="Times New Roman"/>
          <w:sz w:val="20"/>
          <w:szCs w:val="20"/>
        </w:rPr>
      </w:pPr>
      <w:del w:id="8381" w:author="Author" w:date="2015-07-30T15:37:00Z">
        <w:r w:rsidRPr="00B93DD0">
          <w:rPr>
            <w:rFonts w:ascii="Times New Roman" w:hAnsi="Times New Roman" w:cs="Times New Roman"/>
            <w:sz w:val="20"/>
            <w:szCs w:val="20"/>
          </w:rPr>
          <w:delText xml:space="preserve"> </w:delText>
        </w:r>
        <w:r w:rsidRPr="00B93DD0">
          <w:rPr>
            <w:rFonts w:ascii="Times New Roman" w:hAnsi="Times New Roman" w:cs="Times New Roman"/>
            <w:sz w:val="20"/>
            <w:szCs w:val="20"/>
          </w:rPr>
          <w:tab/>
        </w:r>
        <w:r w:rsidRPr="00B93DD0">
          <w:rPr>
            <w:rFonts w:ascii="Times New Roman" w:eastAsia="Calibri" w:hAnsi="Times New Roman" w:cs="Times New Roman"/>
            <w:noProof/>
            <w:sz w:val="20"/>
            <w:szCs w:val="20"/>
          </w:rPr>
          <mc:AlternateContent>
            <mc:Choice Requires="wpg">
              <w:drawing>
                <wp:inline distT="0" distB="0" distL="0" distR="0" wp14:anchorId="5FDB89ED" wp14:editId="04472A49">
                  <wp:extent cx="914400" cy="3175"/>
                  <wp:effectExtent l="9525" t="9525" r="9525" b="6350"/>
                  <wp:docPr id="3" name="Group 22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3175"/>
                            <a:chOff x="0" y="0"/>
                            <a:chExt cx="9144" cy="31"/>
                          </a:xfrm>
                        </wpg:grpSpPr>
                        <wps:wsp>
                          <wps:cNvPr id="4" name="Shape 2767"/>
                          <wps:cNvSpPr>
                            <a:spLocks/>
                          </wps:cNvSpPr>
                          <wps:spPr bwMode="auto">
                            <a:xfrm>
                              <a:off x="0" y="0"/>
                              <a:ext cx="9144" cy="0"/>
                            </a:xfrm>
                            <a:custGeom>
                              <a:avLst/>
                              <a:gdLst>
                                <a:gd name="T0" fmla="*/ 0 w 914400"/>
                                <a:gd name="T1" fmla="*/ 914400 w 914400"/>
                                <a:gd name="T2" fmla="*/ 0 w 914400"/>
                                <a:gd name="T3" fmla="*/ 914400 w 914400"/>
                              </a:gdLst>
                              <a:ahLst/>
                              <a:cxnLst>
                                <a:cxn ang="0">
                                  <a:pos x="T0" y="0"/>
                                </a:cxn>
                                <a:cxn ang="0">
                                  <a:pos x="T1" y="0"/>
                                </a:cxn>
                              </a:cxnLst>
                              <a:rect l="T2" t="0" r="T3" b="0"/>
                              <a:pathLst>
                                <a:path w="914400">
                                  <a:moveTo>
                                    <a:pt x="0" y="0"/>
                                  </a:moveTo>
                                  <a:lnTo>
                                    <a:pt x="914400" y="0"/>
                                  </a:lnTo>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2738AF5" id="Group 22120" o:spid="_x0000_s1026" style="width:1in;height:.25pt;mso-position-horizontal-relative:char;mso-position-vertical-relative:line" coordsize="914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">
                  <v:shape id="Shape 2767" o:spid="_x0000_s1027" style="position:absolute;width:9144;height:0;visibility:visible;mso-wrap-style:square;v-text-anchor:top" coordsize="9144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G8NsAA&#10;AADaAAAADwAAAGRycy9kb3ducmV2LnhtbESPQYvCMBSE7wv+h/AEb2uqyLJUo4igeBFpt+D10Tyb&#10;avNSmlTrvzcLC3scZuYbZrUZbCMe1PnasYLZNAFBXDpdc6Wg+Nl/foPwAVlj45gUvMjDZj36WGGq&#10;3ZMzeuShEhHCPkUFJoQ2ldKXhiz6qWuJo3d1ncUQZVdJ3eEzwm0j50nyJS3WHBcMtrQzVN7z3irI&#10;igW6U7D74pDTpb2ZPvPnXqnJeNguQQQawn/4r33UChbweyXeAL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XG8NsAAAADaAAAADwAAAAAAAAAAAAAAAACYAgAAZHJzL2Rvd25y&#10;ZXYueG1sUEsFBgAAAAAEAAQA9QAAAIUDAAAAAA==&#10;" path="m,l914400,e" filled="f" strokeweight=".25pt">
                    <v:stroke endcap="round"/>
                    <v:path arrowok="t" o:connecttype="custom" o:connectlocs="0,0;9144,0" o:connectangles="0,0" textboxrect="0,0,914400,0"/>
                  </v:shape>
                  <w10:anchorlock/>
                </v:group>
              </w:pict>
            </mc:Fallback>
          </mc:AlternateContent>
        </w:r>
      </w:del>
    </w:p>
    <w:p w14:paraId="1835602E" w14:textId="77777777" w:rsidR="00804791" w:rsidRDefault="00804791">
      <w:pPr>
        <w:spacing w:before="3"/>
        <w:rPr>
          <w:ins w:id="8382" w:author="Author" w:date="2015-07-30T15:37:00Z"/>
          <w:rFonts w:ascii="Times New Roman" w:eastAsia="Times New Roman" w:hAnsi="Times New Roman" w:cs="Times New Roman"/>
          <w:sz w:val="26"/>
          <w:szCs w:val="26"/>
        </w:rPr>
      </w:pPr>
    </w:p>
    <w:p w14:paraId="52B78E5D" w14:textId="77777777" w:rsidR="00804791" w:rsidRDefault="006514D0">
      <w:pPr>
        <w:pStyle w:val="BodyText"/>
        <w:ind w:left="547" w:right="160" w:hanging="428"/>
        <w:jc w:val="both"/>
        <w:rPr>
          <w:ins w:id="8383" w:author="Author" w:date="2015-07-30T15:37:00Z"/>
        </w:rPr>
      </w:pPr>
      <w:ins w:id="8384" w:author="Author" w:date="2015-07-30T15:37:00Z">
        <w:r>
          <w:t>* Acknowledging that the United Nations Framework Convention on Climate Change is the primary</w:t>
        </w:r>
        <w:r>
          <w:rPr>
            <w:spacing w:val="49"/>
          </w:rPr>
          <w:t xml:space="preserve"> </w:t>
        </w:r>
        <w:r>
          <w:t>international,</w:t>
        </w:r>
        <w:r>
          <w:rPr>
            <w:w w:val="99"/>
          </w:rPr>
          <w:t xml:space="preserve"> </w:t>
        </w:r>
        <w:r>
          <w:t>intergovernmental forum for negotiating the global response to climate</w:t>
        </w:r>
        <w:r>
          <w:rPr>
            <w:spacing w:val="-30"/>
          </w:rPr>
          <w:t xml:space="preserve"> </w:t>
        </w:r>
        <w:r>
          <w:t>change.</w:t>
        </w:r>
      </w:ins>
    </w:p>
    <w:p w14:paraId="2E7EB499" w14:textId="77777777" w:rsidR="00B93DD0" w:rsidRPr="00B93DD0" w:rsidRDefault="006514D0" w:rsidP="00B93DD0">
      <w:pPr>
        <w:spacing w:line="241" w:lineRule="auto"/>
        <w:ind w:left="426" w:right="52" w:hanging="426"/>
        <w:jc w:val="both"/>
        <w:rPr>
          <w:del w:id="8385" w:author="Author" w:date="2015-07-30T15:37:00Z"/>
          <w:rFonts w:ascii="Times New Roman" w:hAnsi="Times New Roman" w:cs="Times New Roman"/>
          <w:sz w:val="20"/>
          <w:szCs w:val="20"/>
        </w:rPr>
      </w:pPr>
      <w:moveFromRangeStart w:id="8386" w:author="Author" w:date="2015-07-30T15:37:00Z" w:name="move426034007"/>
      <w:moveFrom w:id="8387" w:author="Author" w:date="2015-07-30T15:37:00Z">
        <w:r>
          <w:rPr>
            <w:rPrChange w:id="8388" w:author="Author" w:date="2015-07-30T15:37:00Z">
              <w:rPr>
                <w:rFonts w:ascii="Times New Roman" w:hAnsi="Times New Roman"/>
                <w:sz w:val="20"/>
              </w:rPr>
            </w:rPrChange>
          </w:rPr>
          <w:t>*</w:t>
        </w:r>
        <w:r>
          <w:rPr>
            <w:spacing w:val="15"/>
            <w:rPrChange w:id="8389" w:author="Author" w:date="2015-07-30T15:37:00Z">
              <w:rPr>
                <w:rFonts w:ascii="Times New Roman" w:hAnsi="Times New Roman"/>
                <w:sz w:val="20"/>
              </w:rPr>
            </w:rPrChange>
          </w:rPr>
          <w:t xml:space="preserve"> </w:t>
        </w:r>
        <w:r>
          <w:rPr>
            <w:rPrChange w:id="8390" w:author="Author" w:date="2015-07-30T15:37:00Z">
              <w:rPr>
                <w:rFonts w:ascii="Times New Roman" w:hAnsi="Times New Roman"/>
                <w:sz w:val="20"/>
              </w:rPr>
            </w:rPrChange>
          </w:rPr>
          <w:t>Acknowledging</w:t>
        </w:r>
        <w:r>
          <w:rPr>
            <w:spacing w:val="12"/>
            <w:rPrChange w:id="8391" w:author="Author" w:date="2015-07-30T15:37:00Z">
              <w:rPr>
                <w:rFonts w:ascii="Times New Roman" w:hAnsi="Times New Roman"/>
                <w:sz w:val="20"/>
              </w:rPr>
            </w:rPrChange>
          </w:rPr>
          <w:t xml:space="preserve"> </w:t>
        </w:r>
        <w:r>
          <w:rPr>
            <w:rPrChange w:id="8392" w:author="Author" w:date="2015-07-30T15:37:00Z">
              <w:rPr>
                <w:rFonts w:ascii="Times New Roman" w:hAnsi="Times New Roman"/>
                <w:sz w:val="20"/>
              </w:rPr>
            </w:rPrChange>
          </w:rPr>
          <w:t>that</w:t>
        </w:r>
        <w:r>
          <w:rPr>
            <w:spacing w:val="14"/>
            <w:rPrChange w:id="8393" w:author="Author" w:date="2015-07-30T15:37:00Z">
              <w:rPr>
                <w:rFonts w:ascii="Times New Roman" w:hAnsi="Times New Roman"/>
                <w:sz w:val="20"/>
              </w:rPr>
            </w:rPrChange>
          </w:rPr>
          <w:t xml:space="preserve"> </w:t>
        </w:r>
        <w:r>
          <w:rPr>
            <w:rPrChange w:id="8394" w:author="Author" w:date="2015-07-30T15:37:00Z">
              <w:rPr>
                <w:rFonts w:ascii="Times New Roman" w:hAnsi="Times New Roman"/>
                <w:sz w:val="20"/>
              </w:rPr>
            </w:rPrChange>
          </w:rPr>
          <w:t>the</w:t>
        </w:r>
        <w:r>
          <w:rPr>
            <w:spacing w:val="14"/>
            <w:rPrChange w:id="8395" w:author="Author" w:date="2015-07-30T15:37:00Z">
              <w:rPr>
                <w:rFonts w:ascii="Times New Roman" w:hAnsi="Times New Roman"/>
                <w:sz w:val="20"/>
              </w:rPr>
            </w:rPrChange>
          </w:rPr>
          <w:t xml:space="preserve"> </w:t>
        </w:r>
        <w:r>
          <w:rPr>
            <w:rPrChange w:id="8396" w:author="Author" w:date="2015-07-30T15:37:00Z">
              <w:rPr>
                <w:rFonts w:ascii="Times New Roman" w:hAnsi="Times New Roman"/>
                <w:sz w:val="20"/>
              </w:rPr>
            </w:rPrChange>
          </w:rPr>
          <w:t>United</w:t>
        </w:r>
        <w:r>
          <w:rPr>
            <w:spacing w:val="14"/>
            <w:rPrChange w:id="8397" w:author="Author" w:date="2015-07-30T15:37:00Z">
              <w:rPr>
                <w:rFonts w:ascii="Times New Roman" w:hAnsi="Times New Roman"/>
                <w:sz w:val="20"/>
              </w:rPr>
            </w:rPrChange>
          </w:rPr>
          <w:t xml:space="preserve"> </w:t>
        </w:r>
        <w:r>
          <w:rPr>
            <w:rPrChange w:id="8398" w:author="Author" w:date="2015-07-30T15:37:00Z">
              <w:rPr>
                <w:rFonts w:ascii="Times New Roman" w:hAnsi="Times New Roman"/>
                <w:sz w:val="20"/>
              </w:rPr>
            </w:rPrChange>
          </w:rPr>
          <w:t>Nations</w:t>
        </w:r>
        <w:r>
          <w:rPr>
            <w:spacing w:val="15"/>
            <w:rPrChange w:id="8399" w:author="Author" w:date="2015-07-30T15:37:00Z">
              <w:rPr>
                <w:rFonts w:ascii="Times New Roman" w:hAnsi="Times New Roman"/>
                <w:sz w:val="20"/>
              </w:rPr>
            </w:rPrChange>
          </w:rPr>
          <w:t xml:space="preserve"> </w:t>
        </w:r>
        <w:r>
          <w:rPr>
            <w:rPrChange w:id="8400" w:author="Author" w:date="2015-07-30T15:37:00Z">
              <w:rPr>
                <w:rFonts w:ascii="Times New Roman" w:hAnsi="Times New Roman"/>
                <w:sz w:val="20"/>
              </w:rPr>
            </w:rPrChange>
          </w:rPr>
          <w:t>Framework</w:t>
        </w:r>
        <w:r>
          <w:rPr>
            <w:spacing w:val="15"/>
            <w:rPrChange w:id="8401" w:author="Author" w:date="2015-07-30T15:37:00Z">
              <w:rPr>
                <w:rFonts w:ascii="Times New Roman" w:hAnsi="Times New Roman"/>
                <w:sz w:val="20"/>
              </w:rPr>
            </w:rPrChange>
          </w:rPr>
          <w:t xml:space="preserve"> </w:t>
        </w:r>
        <w:r>
          <w:rPr>
            <w:rPrChange w:id="8402" w:author="Author" w:date="2015-07-30T15:37:00Z">
              <w:rPr>
                <w:rFonts w:ascii="Times New Roman" w:hAnsi="Times New Roman"/>
                <w:sz w:val="20"/>
              </w:rPr>
            </w:rPrChange>
          </w:rPr>
          <w:t>Convention</w:t>
        </w:r>
        <w:r>
          <w:rPr>
            <w:spacing w:val="12"/>
            <w:rPrChange w:id="8403" w:author="Author" w:date="2015-07-30T15:37:00Z">
              <w:rPr>
                <w:rFonts w:ascii="Times New Roman" w:hAnsi="Times New Roman"/>
                <w:sz w:val="20"/>
              </w:rPr>
            </w:rPrChange>
          </w:rPr>
          <w:t xml:space="preserve"> </w:t>
        </w:r>
        <w:r>
          <w:rPr>
            <w:rPrChange w:id="8404" w:author="Author" w:date="2015-07-30T15:37:00Z">
              <w:rPr>
                <w:rFonts w:ascii="Times New Roman" w:hAnsi="Times New Roman"/>
                <w:sz w:val="20"/>
              </w:rPr>
            </w:rPrChange>
          </w:rPr>
          <w:t>on</w:t>
        </w:r>
        <w:r>
          <w:rPr>
            <w:spacing w:val="15"/>
            <w:rPrChange w:id="8405" w:author="Author" w:date="2015-07-30T15:37:00Z">
              <w:rPr>
                <w:rFonts w:ascii="Times New Roman" w:hAnsi="Times New Roman"/>
                <w:sz w:val="20"/>
              </w:rPr>
            </w:rPrChange>
          </w:rPr>
          <w:t xml:space="preserve"> </w:t>
        </w:r>
        <w:r>
          <w:rPr>
            <w:rPrChange w:id="8406" w:author="Author" w:date="2015-07-30T15:37:00Z">
              <w:rPr>
                <w:rFonts w:ascii="Times New Roman" w:hAnsi="Times New Roman"/>
                <w:sz w:val="20"/>
              </w:rPr>
            </w:rPrChange>
          </w:rPr>
          <w:t>Climate</w:t>
        </w:r>
        <w:r>
          <w:rPr>
            <w:spacing w:val="16"/>
            <w:rPrChange w:id="8407" w:author="Author" w:date="2015-07-30T15:37:00Z">
              <w:rPr>
                <w:rFonts w:ascii="Times New Roman" w:hAnsi="Times New Roman"/>
                <w:sz w:val="20"/>
              </w:rPr>
            </w:rPrChange>
          </w:rPr>
          <w:t xml:space="preserve"> </w:t>
        </w:r>
        <w:r>
          <w:rPr>
            <w:rPrChange w:id="8408" w:author="Author" w:date="2015-07-30T15:37:00Z">
              <w:rPr>
                <w:rFonts w:ascii="Times New Roman" w:hAnsi="Times New Roman"/>
                <w:sz w:val="20"/>
              </w:rPr>
            </w:rPrChange>
          </w:rPr>
          <w:t>Change</w:t>
        </w:r>
        <w:r>
          <w:rPr>
            <w:spacing w:val="14"/>
            <w:rPrChange w:id="8409" w:author="Author" w:date="2015-07-30T15:37:00Z">
              <w:rPr>
                <w:rFonts w:ascii="Times New Roman" w:hAnsi="Times New Roman"/>
                <w:sz w:val="20"/>
              </w:rPr>
            </w:rPrChange>
          </w:rPr>
          <w:t xml:space="preserve"> </w:t>
        </w:r>
        <w:r>
          <w:rPr>
            <w:rPrChange w:id="8410" w:author="Author" w:date="2015-07-30T15:37:00Z">
              <w:rPr>
                <w:rFonts w:ascii="Times New Roman" w:hAnsi="Times New Roman"/>
                <w:sz w:val="20"/>
              </w:rPr>
            </w:rPrChange>
          </w:rPr>
          <w:t>is</w:t>
        </w:r>
        <w:r>
          <w:rPr>
            <w:spacing w:val="15"/>
            <w:rPrChange w:id="8411" w:author="Author" w:date="2015-07-30T15:37:00Z">
              <w:rPr>
                <w:rFonts w:ascii="Times New Roman" w:hAnsi="Times New Roman"/>
                <w:sz w:val="20"/>
              </w:rPr>
            </w:rPrChange>
          </w:rPr>
          <w:t xml:space="preserve"> </w:t>
        </w:r>
        <w:r>
          <w:rPr>
            <w:rPrChange w:id="8412" w:author="Author" w:date="2015-07-30T15:37:00Z">
              <w:rPr>
                <w:rFonts w:ascii="Times New Roman" w:hAnsi="Times New Roman"/>
                <w:sz w:val="20"/>
              </w:rPr>
            </w:rPrChange>
          </w:rPr>
          <w:t>the</w:t>
        </w:r>
        <w:r>
          <w:rPr>
            <w:spacing w:val="14"/>
            <w:rPrChange w:id="8413" w:author="Author" w:date="2015-07-30T15:37:00Z">
              <w:rPr>
                <w:rFonts w:ascii="Times New Roman" w:hAnsi="Times New Roman"/>
                <w:sz w:val="20"/>
              </w:rPr>
            </w:rPrChange>
          </w:rPr>
          <w:t xml:space="preserve"> </w:t>
        </w:r>
        <w:r>
          <w:rPr>
            <w:rPrChange w:id="8414" w:author="Author" w:date="2015-07-30T15:37:00Z">
              <w:rPr>
                <w:rFonts w:ascii="Times New Roman" w:hAnsi="Times New Roman"/>
                <w:sz w:val="20"/>
              </w:rPr>
            </w:rPrChange>
          </w:rPr>
          <w:t>primary</w:t>
        </w:r>
        <w:r>
          <w:rPr>
            <w:w w:val="99"/>
            <w:rPrChange w:id="8415" w:author="Author" w:date="2015-07-30T15:37:00Z">
              <w:rPr>
                <w:rFonts w:ascii="Times New Roman" w:hAnsi="Times New Roman"/>
                <w:sz w:val="20"/>
              </w:rPr>
            </w:rPrChange>
          </w:rPr>
          <w:t xml:space="preserve"> </w:t>
        </w:r>
        <w:r>
          <w:rPr>
            <w:rPrChange w:id="8416" w:author="Author" w:date="2015-07-30T15:37:00Z">
              <w:rPr>
                <w:rFonts w:ascii="Times New Roman" w:hAnsi="Times New Roman"/>
                <w:sz w:val="20"/>
              </w:rPr>
            </w:rPrChange>
          </w:rPr>
          <w:t>international,</w:t>
        </w:r>
        <w:r>
          <w:rPr>
            <w:spacing w:val="-4"/>
            <w:rPrChange w:id="8417" w:author="Author" w:date="2015-07-30T15:37:00Z">
              <w:rPr>
                <w:rFonts w:ascii="Times New Roman" w:hAnsi="Times New Roman"/>
                <w:sz w:val="20"/>
              </w:rPr>
            </w:rPrChange>
          </w:rPr>
          <w:t xml:space="preserve"> </w:t>
        </w:r>
        <w:r>
          <w:rPr>
            <w:rPrChange w:id="8418" w:author="Author" w:date="2015-07-30T15:37:00Z">
              <w:rPr>
                <w:rFonts w:ascii="Times New Roman" w:hAnsi="Times New Roman"/>
                <w:sz w:val="20"/>
              </w:rPr>
            </w:rPrChange>
          </w:rPr>
          <w:t>intergovernmental</w:t>
        </w:r>
        <w:r>
          <w:rPr>
            <w:spacing w:val="-4"/>
            <w:rPrChange w:id="8419" w:author="Author" w:date="2015-07-30T15:37:00Z">
              <w:rPr>
                <w:rFonts w:ascii="Times New Roman" w:hAnsi="Times New Roman"/>
                <w:sz w:val="20"/>
              </w:rPr>
            </w:rPrChange>
          </w:rPr>
          <w:t xml:space="preserve"> </w:t>
        </w:r>
        <w:r>
          <w:rPr>
            <w:rPrChange w:id="8420" w:author="Author" w:date="2015-07-30T15:37:00Z">
              <w:rPr>
                <w:rFonts w:ascii="Times New Roman" w:hAnsi="Times New Roman"/>
                <w:sz w:val="20"/>
              </w:rPr>
            </w:rPrChange>
          </w:rPr>
          <w:t>forum</w:t>
        </w:r>
        <w:r>
          <w:rPr>
            <w:spacing w:val="-6"/>
            <w:rPrChange w:id="8421" w:author="Author" w:date="2015-07-30T15:37:00Z">
              <w:rPr>
                <w:rFonts w:ascii="Times New Roman" w:hAnsi="Times New Roman"/>
                <w:sz w:val="20"/>
              </w:rPr>
            </w:rPrChange>
          </w:rPr>
          <w:t xml:space="preserve"> </w:t>
        </w:r>
        <w:r>
          <w:rPr>
            <w:rPrChange w:id="8422" w:author="Author" w:date="2015-07-30T15:37:00Z">
              <w:rPr>
                <w:rFonts w:ascii="Times New Roman" w:hAnsi="Times New Roman"/>
                <w:sz w:val="20"/>
              </w:rPr>
            </w:rPrChange>
          </w:rPr>
          <w:t>for</w:t>
        </w:r>
        <w:r>
          <w:rPr>
            <w:spacing w:val="-4"/>
            <w:rPrChange w:id="8423" w:author="Author" w:date="2015-07-30T15:37:00Z">
              <w:rPr>
                <w:rFonts w:ascii="Times New Roman" w:hAnsi="Times New Roman"/>
                <w:sz w:val="20"/>
              </w:rPr>
            </w:rPrChange>
          </w:rPr>
          <w:t xml:space="preserve"> </w:t>
        </w:r>
        <w:r>
          <w:rPr>
            <w:rPrChange w:id="8424" w:author="Author" w:date="2015-07-30T15:37:00Z">
              <w:rPr>
                <w:rFonts w:ascii="Times New Roman" w:hAnsi="Times New Roman"/>
                <w:sz w:val="20"/>
              </w:rPr>
            </w:rPrChange>
          </w:rPr>
          <w:t>negotiating</w:t>
        </w:r>
        <w:r>
          <w:rPr>
            <w:spacing w:val="-5"/>
            <w:rPrChange w:id="8425" w:author="Author" w:date="2015-07-30T15:37:00Z">
              <w:rPr>
                <w:rFonts w:ascii="Times New Roman" w:hAnsi="Times New Roman"/>
                <w:sz w:val="20"/>
              </w:rPr>
            </w:rPrChange>
          </w:rPr>
          <w:t xml:space="preserve"> </w:t>
        </w:r>
        <w:r>
          <w:rPr>
            <w:rPrChange w:id="8426" w:author="Author" w:date="2015-07-30T15:37:00Z">
              <w:rPr>
                <w:rFonts w:ascii="Times New Roman" w:hAnsi="Times New Roman"/>
                <w:sz w:val="20"/>
              </w:rPr>
            </w:rPrChange>
          </w:rPr>
          <w:t>the</w:t>
        </w:r>
        <w:r>
          <w:rPr>
            <w:spacing w:val="-1"/>
            <w:rPrChange w:id="8427" w:author="Author" w:date="2015-07-30T15:37:00Z">
              <w:rPr>
                <w:rFonts w:ascii="Times New Roman" w:hAnsi="Times New Roman"/>
                <w:sz w:val="20"/>
              </w:rPr>
            </w:rPrChange>
          </w:rPr>
          <w:t xml:space="preserve"> </w:t>
        </w:r>
        <w:r>
          <w:rPr>
            <w:rPrChange w:id="8428" w:author="Author" w:date="2015-07-30T15:37:00Z">
              <w:rPr>
                <w:rFonts w:ascii="Times New Roman" w:hAnsi="Times New Roman"/>
                <w:sz w:val="20"/>
              </w:rPr>
            </w:rPrChange>
          </w:rPr>
          <w:t>global</w:t>
        </w:r>
        <w:r>
          <w:rPr>
            <w:spacing w:val="-4"/>
            <w:rPrChange w:id="8429" w:author="Author" w:date="2015-07-30T15:37:00Z">
              <w:rPr>
                <w:rFonts w:ascii="Times New Roman" w:hAnsi="Times New Roman"/>
                <w:sz w:val="20"/>
              </w:rPr>
            </w:rPrChange>
          </w:rPr>
          <w:t xml:space="preserve"> </w:t>
        </w:r>
        <w:r>
          <w:rPr>
            <w:rPrChange w:id="8430" w:author="Author" w:date="2015-07-30T15:37:00Z">
              <w:rPr>
                <w:rFonts w:ascii="Times New Roman" w:hAnsi="Times New Roman"/>
                <w:sz w:val="20"/>
              </w:rPr>
            </w:rPrChange>
          </w:rPr>
          <w:t>response</w:t>
        </w:r>
        <w:r>
          <w:rPr>
            <w:spacing w:val="-4"/>
            <w:rPrChange w:id="8431" w:author="Author" w:date="2015-07-30T15:37:00Z">
              <w:rPr>
                <w:rFonts w:ascii="Times New Roman" w:hAnsi="Times New Roman"/>
                <w:sz w:val="20"/>
              </w:rPr>
            </w:rPrChange>
          </w:rPr>
          <w:t xml:space="preserve"> </w:t>
        </w:r>
        <w:r>
          <w:rPr>
            <w:rPrChange w:id="8432" w:author="Author" w:date="2015-07-30T15:37:00Z">
              <w:rPr>
                <w:rFonts w:ascii="Times New Roman" w:hAnsi="Times New Roman"/>
                <w:sz w:val="20"/>
              </w:rPr>
            </w:rPrChange>
          </w:rPr>
          <w:t>to</w:t>
        </w:r>
        <w:r>
          <w:rPr>
            <w:spacing w:val="-3"/>
            <w:rPrChange w:id="8433" w:author="Author" w:date="2015-07-30T15:37:00Z">
              <w:rPr>
                <w:rFonts w:ascii="Times New Roman" w:hAnsi="Times New Roman"/>
                <w:sz w:val="20"/>
              </w:rPr>
            </w:rPrChange>
          </w:rPr>
          <w:t xml:space="preserve"> </w:t>
        </w:r>
        <w:r>
          <w:rPr>
            <w:rPrChange w:id="8434" w:author="Author" w:date="2015-07-30T15:37:00Z">
              <w:rPr>
                <w:rFonts w:ascii="Times New Roman" w:hAnsi="Times New Roman"/>
                <w:sz w:val="20"/>
              </w:rPr>
            </w:rPrChange>
          </w:rPr>
          <w:t>climate</w:t>
        </w:r>
        <w:r>
          <w:rPr>
            <w:spacing w:val="-4"/>
            <w:rPrChange w:id="8435" w:author="Author" w:date="2015-07-30T15:37:00Z">
              <w:rPr>
                <w:rFonts w:ascii="Times New Roman" w:hAnsi="Times New Roman"/>
                <w:sz w:val="20"/>
              </w:rPr>
            </w:rPrChange>
          </w:rPr>
          <w:t xml:space="preserve"> </w:t>
        </w:r>
        <w:r>
          <w:rPr>
            <w:rPrChange w:id="8436" w:author="Author" w:date="2015-07-30T15:37:00Z">
              <w:rPr>
                <w:rFonts w:ascii="Times New Roman" w:hAnsi="Times New Roman"/>
                <w:sz w:val="20"/>
              </w:rPr>
            </w:rPrChange>
          </w:rPr>
          <w:t>change.</w:t>
        </w:r>
      </w:moveFrom>
      <w:moveFromRangeEnd w:id="8386"/>
      <w:del w:id="8437" w:author="Author" w:date="2015-07-30T15:37:00Z">
        <w:r w:rsidR="00B93DD0" w:rsidRPr="00B93DD0">
          <w:rPr>
            <w:rFonts w:ascii="Times New Roman" w:hAnsi="Times New Roman" w:cs="Times New Roman"/>
            <w:sz w:val="20"/>
            <w:szCs w:val="20"/>
          </w:rPr>
          <w:delText xml:space="preserve"> </w:delText>
        </w:r>
      </w:del>
    </w:p>
    <w:p w14:paraId="66DD74D4" w14:textId="392DD630" w:rsidR="00804791" w:rsidRDefault="00804791">
      <w:pPr>
        <w:spacing w:before="8"/>
        <w:rPr>
          <w:rFonts w:ascii="Times New Roman" w:hAnsi="Times New Roman"/>
          <w:sz w:val="29"/>
          <w:rPrChange w:id="8438" w:author="Author" w:date="2015-07-30T15:37:00Z">
            <w:rPr>
              <w:rFonts w:ascii="Times New Roman" w:hAnsi="Times New Roman"/>
              <w:sz w:val="20"/>
            </w:rPr>
          </w:rPrChange>
        </w:rPr>
        <w:pPrChange w:id="8439" w:author="Author" w:date="2015-07-30T15:37:00Z">
          <w:pPr>
            <w:spacing w:after="90"/>
            <w:ind w:left="426" w:hanging="426"/>
            <w:jc w:val="both"/>
          </w:pPr>
        </w:pPrChange>
      </w:pPr>
    </w:p>
    <w:p w14:paraId="58D7CA32" w14:textId="77777777" w:rsidR="00804791" w:rsidRDefault="006514D0">
      <w:pPr>
        <w:pStyle w:val="Heading2"/>
        <w:ind w:left="120" w:right="204"/>
        <w:rPr>
          <w:b w:val="0"/>
          <w:rPrChange w:id="8440" w:author="Author" w:date="2015-07-30T15:37:00Z">
            <w:rPr/>
          </w:rPrChange>
        </w:rPr>
        <w:pPrChange w:id="8441" w:author="Author" w:date="2015-07-30T15:37:00Z">
          <w:pPr>
            <w:pStyle w:val="Heading2"/>
            <w:ind w:left="426" w:hanging="426"/>
            <w:jc w:val="both"/>
          </w:pPr>
        </w:pPrChange>
      </w:pPr>
      <w:r>
        <w:t>Goal</w:t>
      </w:r>
      <w:r>
        <w:rPr>
          <w:spacing w:val="-5"/>
          <w:rPrChange w:id="8442" w:author="Author" w:date="2015-07-30T15:37:00Z">
            <w:rPr/>
          </w:rPrChange>
        </w:rPr>
        <w:t xml:space="preserve"> </w:t>
      </w:r>
      <w:r>
        <w:t>14.</w:t>
      </w:r>
      <w:r>
        <w:rPr>
          <w:spacing w:val="-4"/>
          <w:rPrChange w:id="8443" w:author="Author" w:date="2015-07-30T15:37:00Z">
            <w:rPr/>
          </w:rPrChange>
        </w:rPr>
        <w:t xml:space="preserve"> </w:t>
      </w:r>
      <w:r>
        <w:t>Conserve</w:t>
      </w:r>
      <w:r>
        <w:rPr>
          <w:spacing w:val="-4"/>
          <w:rPrChange w:id="8444" w:author="Author" w:date="2015-07-30T15:37:00Z">
            <w:rPr/>
          </w:rPrChange>
        </w:rPr>
        <w:t xml:space="preserve"> </w:t>
      </w:r>
      <w:r>
        <w:t>and</w:t>
      </w:r>
      <w:r>
        <w:rPr>
          <w:spacing w:val="-5"/>
          <w:rPrChange w:id="8445" w:author="Author" w:date="2015-07-30T15:37:00Z">
            <w:rPr/>
          </w:rPrChange>
        </w:rPr>
        <w:t xml:space="preserve"> </w:t>
      </w:r>
      <w:r>
        <w:t>sustainably</w:t>
      </w:r>
      <w:r>
        <w:rPr>
          <w:spacing w:val="-4"/>
          <w:rPrChange w:id="8446" w:author="Author" w:date="2015-07-30T15:37:00Z">
            <w:rPr/>
          </w:rPrChange>
        </w:rPr>
        <w:t xml:space="preserve"> </w:t>
      </w:r>
      <w:r>
        <w:t>use</w:t>
      </w:r>
      <w:r>
        <w:rPr>
          <w:spacing w:val="-4"/>
          <w:rPrChange w:id="8447" w:author="Author" w:date="2015-07-30T15:37:00Z">
            <w:rPr/>
          </w:rPrChange>
        </w:rPr>
        <w:t xml:space="preserve"> </w:t>
      </w:r>
      <w:r>
        <w:t>the</w:t>
      </w:r>
      <w:r>
        <w:rPr>
          <w:spacing w:val="-4"/>
          <w:rPrChange w:id="8448" w:author="Author" w:date="2015-07-30T15:37:00Z">
            <w:rPr/>
          </w:rPrChange>
        </w:rPr>
        <w:t xml:space="preserve"> </w:t>
      </w:r>
      <w:r>
        <w:t>oceans,</w:t>
      </w:r>
      <w:r>
        <w:rPr>
          <w:spacing w:val="-4"/>
          <w:rPrChange w:id="8449" w:author="Author" w:date="2015-07-30T15:37:00Z">
            <w:rPr/>
          </w:rPrChange>
        </w:rPr>
        <w:t xml:space="preserve"> </w:t>
      </w:r>
      <w:r>
        <w:t>seas</w:t>
      </w:r>
      <w:r>
        <w:rPr>
          <w:spacing w:val="-5"/>
          <w:rPrChange w:id="8450" w:author="Author" w:date="2015-07-30T15:37:00Z">
            <w:rPr/>
          </w:rPrChange>
        </w:rPr>
        <w:t xml:space="preserve"> </w:t>
      </w:r>
      <w:r>
        <w:t>and</w:t>
      </w:r>
      <w:r>
        <w:rPr>
          <w:spacing w:val="-3"/>
          <w:rPrChange w:id="8451" w:author="Author" w:date="2015-07-30T15:37:00Z">
            <w:rPr/>
          </w:rPrChange>
        </w:rPr>
        <w:t xml:space="preserve"> </w:t>
      </w:r>
      <w:r>
        <w:t>marine</w:t>
      </w:r>
      <w:r>
        <w:rPr>
          <w:spacing w:val="-4"/>
          <w:rPrChange w:id="8452" w:author="Author" w:date="2015-07-30T15:37:00Z">
            <w:rPr/>
          </w:rPrChange>
        </w:rPr>
        <w:t xml:space="preserve"> </w:t>
      </w:r>
      <w:r>
        <w:t>resources</w:t>
      </w:r>
      <w:r>
        <w:rPr>
          <w:spacing w:val="-5"/>
          <w:rPrChange w:id="8453" w:author="Author" w:date="2015-07-30T15:37:00Z">
            <w:rPr/>
          </w:rPrChange>
        </w:rPr>
        <w:t xml:space="preserve"> </w:t>
      </w:r>
      <w:r>
        <w:t>for</w:t>
      </w:r>
      <w:r>
        <w:rPr>
          <w:spacing w:val="-4"/>
          <w:rPrChange w:id="8454" w:author="Author" w:date="2015-07-30T15:37:00Z">
            <w:rPr/>
          </w:rPrChange>
        </w:rPr>
        <w:t xml:space="preserve"> </w:t>
      </w:r>
      <w:r>
        <w:t>sustainable</w:t>
      </w:r>
      <w:r>
        <w:rPr>
          <w:spacing w:val="-5"/>
          <w:rPrChange w:id="8455" w:author="Author" w:date="2015-07-30T15:37:00Z">
            <w:rPr/>
          </w:rPrChange>
        </w:rPr>
        <w:t xml:space="preserve"> </w:t>
      </w:r>
      <w:r>
        <w:t>development</w:t>
      </w:r>
    </w:p>
    <w:p w14:paraId="4DE31E29" w14:textId="77777777" w:rsidR="00B93DD0" w:rsidRPr="00B93DD0" w:rsidRDefault="00B93DD0" w:rsidP="00B93DD0">
      <w:pPr>
        <w:pStyle w:val="Heading2"/>
        <w:ind w:left="426" w:hanging="426"/>
        <w:jc w:val="both"/>
        <w:rPr>
          <w:del w:id="8456" w:author="Author" w:date="2015-07-30T15:37:00Z"/>
        </w:rPr>
      </w:pPr>
      <w:del w:id="8457" w:author="Author" w:date="2015-07-30T15:37:00Z">
        <w:r w:rsidRPr="00B93DD0">
          <w:delText xml:space="preserve"> </w:delText>
        </w:r>
      </w:del>
    </w:p>
    <w:p w14:paraId="6974D08E" w14:textId="1D08D6CD" w:rsidR="00804791" w:rsidRDefault="00B93DD0">
      <w:pPr>
        <w:spacing w:before="4"/>
        <w:rPr>
          <w:ins w:id="8458" w:author="Author" w:date="2015-07-30T15:37:00Z"/>
          <w:rFonts w:ascii="Times New Roman" w:eastAsia="Times New Roman" w:hAnsi="Times New Roman" w:cs="Times New Roman"/>
          <w:b/>
          <w:bCs/>
        </w:rPr>
      </w:pPr>
      <w:del w:id="8459" w:author="Author" w:date="2015-07-30T15:37:00Z">
        <w:r w:rsidRPr="00B93DD0">
          <w:rPr>
            <w:rFonts w:ascii="Times New Roman" w:hAnsi="Times New Roman" w:cs="Times New Roman"/>
            <w:sz w:val="20"/>
            <w:szCs w:val="20"/>
          </w:rPr>
          <w:delText xml:space="preserve">14.1 </w:delText>
        </w:r>
      </w:del>
    </w:p>
    <w:p w14:paraId="4171C31C" w14:textId="77252A05" w:rsidR="00804791" w:rsidRDefault="006514D0">
      <w:pPr>
        <w:pStyle w:val="ListParagraph"/>
        <w:numPr>
          <w:ilvl w:val="1"/>
          <w:numId w:val="8"/>
        </w:numPr>
        <w:tabs>
          <w:tab w:val="left" w:pos="523"/>
        </w:tabs>
        <w:spacing w:line="256" w:lineRule="auto"/>
        <w:ind w:right="107" w:hanging="427"/>
        <w:jc w:val="both"/>
        <w:rPr>
          <w:rFonts w:ascii="Times New Roman" w:eastAsia="Times New Roman" w:hAnsi="Times New Roman" w:cs="Times New Roman"/>
          <w:sz w:val="20"/>
          <w:szCs w:val="20"/>
        </w:rPr>
        <w:pPrChange w:id="8460" w:author="Author" w:date="2015-07-30T15:37:00Z">
          <w:pPr>
            <w:ind w:right="8"/>
            <w:jc w:val="both"/>
          </w:pPr>
        </w:pPrChange>
      </w:pPr>
      <w:r>
        <w:rPr>
          <w:rFonts w:ascii="Times New Roman"/>
          <w:sz w:val="20"/>
          <w:rPrChange w:id="8461" w:author="Author" w:date="2015-07-30T15:37:00Z">
            <w:rPr>
              <w:rFonts w:ascii="Times New Roman" w:hAnsi="Times New Roman"/>
              <w:sz w:val="20"/>
            </w:rPr>
          </w:rPrChange>
        </w:rPr>
        <w:t>By 2025, prevent and significantly reduce marine pollution of all kinds, in particular from land-based</w:t>
      </w:r>
      <w:r>
        <w:rPr>
          <w:rFonts w:ascii="Times New Roman"/>
          <w:spacing w:val="-9"/>
          <w:sz w:val="20"/>
          <w:rPrChange w:id="8462" w:author="Author" w:date="2015-07-30T15:37:00Z">
            <w:rPr>
              <w:rFonts w:ascii="Times New Roman" w:hAnsi="Times New Roman"/>
              <w:sz w:val="20"/>
            </w:rPr>
          </w:rPrChange>
        </w:rPr>
        <w:t xml:space="preserve"> </w:t>
      </w:r>
      <w:r>
        <w:rPr>
          <w:rFonts w:ascii="Times New Roman"/>
          <w:sz w:val="20"/>
          <w:rPrChange w:id="8463" w:author="Author" w:date="2015-07-30T15:37:00Z">
            <w:rPr>
              <w:rFonts w:ascii="Times New Roman" w:hAnsi="Times New Roman"/>
              <w:sz w:val="20"/>
            </w:rPr>
          </w:rPrChange>
        </w:rPr>
        <w:t>activities,</w:t>
      </w:r>
      <w:r>
        <w:rPr>
          <w:rFonts w:ascii="Times New Roman"/>
          <w:w w:val="99"/>
          <w:sz w:val="20"/>
          <w:rPrChange w:id="8464" w:author="Author" w:date="2015-07-30T15:37:00Z">
            <w:rPr>
              <w:rFonts w:ascii="Times New Roman" w:hAnsi="Times New Roman"/>
              <w:sz w:val="20"/>
            </w:rPr>
          </w:rPrChange>
        </w:rPr>
        <w:t xml:space="preserve"> </w:t>
      </w:r>
      <w:r>
        <w:rPr>
          <w:rFonts w:ascii="Times New Roman"/>
          <w:sz w:val="20"/>
          <w:rPrChange w:id="8465" w:author="Author" w:date="2015-07-30T15:37:00Z">
            <w:rPr>
              <w:rFonts w:ascii="Times New Roman" w:hAnsi="Times New Roman"/>
              <w:sz w:val="20"/>
            </w:rPr>
          </w:rPrChange>
        </w:rPr>
        <w:t>including marine debris and nutrient</w:t>
      </w:r>
      <w:r>
        <w:rPr>
          <w:rFonts w:ascii="Times New Roman"/>
          <w:spacing w:val="-1"/>
          <w:sz w:val="20"/>
          <w:rPrChange w:id="8466" w:author="Author" w:date="2015-07-30T15:37:00Z">
            <w:rPr>
              <w:rFonts w:ascii="Times New Roman" w:hAnsi="Times New Roman"/>
              <w:sz w:val="20"/>
            </w:rPr>
          </w:rPrChange>
        </w:rPr>
        <w:t xml:space="preserve"> </w:t>
      </w:r>
      <w:r>
        <w:rPr>
          <w:rFonts w:ascii="Times New Roman"/>
          <w:sz w:val="20"/>
          <w:rPrChange w:id="8467" w:author="Author" w:date="2015-07-30T15:37:00Z">
            <w:rPr>
              <w:rFonts w:ascii="Times New Roman" w:hAnsi="Times New Roman"/>
              <w:sz w:val="20"/>
            </w:rPr>
          </w:rPrChange>
        </w:rPr>
        <w:t>pollution</w:t>
      </w:r>
      <w:del w:id="8468" w:author="Author" w:date="2015-07-30T15:37:00Z">
        <w:r w:rsidR="00B93DD0" w:rsidRPr="00B93DD0">
          <w:rPr>
            <w:rFonts w:ascii="Times New Roman" w:hAnsi="Times New Roman" w:cs="Times New Roman"/>
            <w:sz w:val="20"/>
            <w:szCs w:val="20"/>
          </w:rPr>
          <w:delText xml:space="preserve"> </w:delText>
        </w:r>
      </w:del>
    </w:p>
    <w:p w14:paraId="4456D5C0" w14:textId="4B8E4DA2" w:rsidR="00804791" w:rsidRDefault="00B93DD0">
      <w:pPr>
        <w:pStyle w:val="ListParagraph"/>
        <w:numPr>
          <w:ilvl w:val="1"/>
          <w:numId w:val="8"/>
        </w:numPr>
        <w:tabs>
          <w:tab w:val="left" w:pos="533"/>
        </w:tabs>
        <w:spacing w:before="163" w:line="259" w:lineRule="auto"/>
        <w:ind w:right="110" w:hanging="427"/>
        <w:jc w:val="both"/>
        <w:rPr>
          <w:rFonts w:ascii="Times New Roman" w:eastAsia="Times New Roman" w:hAnsi="Times New Roman" w:cs="Times New Roman"/>
          <w:sz w:val="20"/>
          <w:szCs w:val="20"/>
        </w:rPr>
        <w:pPrChange w:id="8469" w:author="Author" w:date="2015-07-30T15:37:00Z">
          <w:pPr>
            <w:ind w:right="8"/>
            <w:jc w:val="both"/>
          </w:pPr>
        </w:pPrChange>
      </w:pPr>
      <w:del w:id="8470" w:author="Author" w:date="2015-07-30T15:37:00Z">
        <w:r w:rsidRPr="00B93DD0">
          <w:rPr>
            <w:rFonts w:ascii="Times New Roman" w:hAnsi="Times New Roman" w:cs="Times New Roman"/>
            <w:sz w:val="20"/>
            <w:szCs w:val="20"/>
          </w:rPr>
          <w:delText xml:space="preserve">14.2 </w:delText>
        </w:r>
      </w:del>
      <w:r w:rsidR="006514D0">
        <w:rPr>
          <w:rFonts w:ascii="Times New Roman"/>
          <w:sz w:val="20"/>
          <w:rPrChange w:id="8471" w:author="Author" w:date="2015-07-30T15:37:00Z">
            <w:rPr>
              <w:rFonts w:ascii="Times New Roman" w:hAnsi="Times New Roman"/>
              <w:sz w:val="20"/>
            </w:rPr>
          </w:rPrChange>
        </w:rPr>
        <w:t>By 2020, sustainably manage and protect marine and coastal ecosystems to avoid significant adverse</w:t>
      </w:r>
      <w:r w:rsidR="006514D0">
        <w:rPr>
          <w:rFonts w:ascii="Times New Roman"/>
          <w:spacing w:val="13"/>
          <w:sz w:val="20"/>
          <w:rPrChange w:id="8472" w:author="Author" w:date="2015-07-30T15:37:00Z">
            <w:rPr>
              <w:rFonts w:ascii="Times New Roman" w:hAnsi="Times New Roman"/>
              <w:sz w:val="20"/>
            </w:rPr>
          </w:rPrChange>
        </w:rPr>
        <w:t xml:space="preserve"> </w:t>
      </w:r>
      <w:r w:rsidR="006514D0">
        <w:rPr>
          <w:rFonts w:ascii="Times New Roman"/>
          <w:sz w:val="20"/>
          <w:rPrChange w:id="8473" w:author="Author" w:date="2015-07-30T15:37:00Z">
            <w:rPr>
              <w:rFonts w:ascii="Times New Roman" w:hAnsi="Times New Roman"/>
              <w:sz w:val="20"/>
            </w:rPr>
          </w:rPrChange>
        </w:rPr>
        <w:t>impacts,</w:t>
      </w:r>
      <w:r w:rsidR="006514D0">
        <w:rPr>
          <w:rFonts w:ascii="Times New Roman"/>
          <w:w w:val="99"/>
          <w:sz w:val="20"/>
          <w:rPrChange w:id="8474" w:author="Author" w:date="2015-07-30T15:37:00Z">
            <w:rPr>
              <w:rFonts w:ascii="Times New Roman" w:hAnsi="Times New Roman"/>
              <w:sz w:val="20"/>
            </w:rPr>
          </w:rPrChange>
        </w:rPr>
        <w:t xml:space="preserve"> </w:t>
      </w:r>
      <w:r w:rsidR="006514D0">
        <w:rPr>
          <w:rFonts w:ascii="Times New Roman"/>
          <w:sz w:val="20"/>
          <w:rPrChange w:id="8475" w:author="Author" w:date="2015-07-30T15:37:00Z">
            <w:rPr>
              <w:rFonts w:ascii="Times New Roman" w:hAnsi="Times New Roman"/>
              <w:sz w:val="20"/>
            </w:rPr>
          </w:rPrChange>
        </w:rPr>
        <w:t>including by strengthening their resilience, and take action for their restoration in order to achieve healthy</w:t>
      </w:r>
      <w:r w:rsidR="006514D0">
        <w:rPr>
          <w:rFonts w:ascii="Times New Roman"/>
          <w:spacing w:val="28"/>
          <w:sz w:val="20"/>
          <w:rPrChange w:id="8476" w:author="Author" w:date="2015-07-30T15:37:00Z">
            <w:rPr>
              <w:rFonts w:ascii="Times New Roman" w:hAnsi="Times New Roman"/>
              <w:sz w:val="20"/>
            </w:rPr>
          </w:rPrChange>
        </w:rPr>
        <w:t xml:space="preserve"> </w:t>
      </w:r>
      <w:r w:rsidR="006514D0">
        <w:rPr>
          <w:rFonts w:ascii="Times New Roman"/>
          <w:sz w:val="20"/>
          <w:rPrChange w:id="8477" w:author="Author" w:date="2015-07-30T15:37:00Z">
            <w:rPr>
              <w:rFonts w:ascii="Times New Roman" w:hAnsi="Times New Roman"/>
              <w:sz w:val="20"/>
            </w:rPr>
          </w:rPrChange>
        </w:rPr>
        <w:t>and</w:t>
      </w:r>
      <w:r w:rsidR="006514D0">
        <w:rPr>
          <w:rFonts w:ascii="Times New Roman"/>
          <w:w w:val="99"/>
          <w:sz w:val="20"/>
          <w:rPrChange w:id="8478" w:author="Author" w:date="2015-07-30T15:37:00Z">
            <w:rPr>
              <w:rFonts w:ascii="Times New Roman" w:hAnsi="Times New Roman"/>
              <w:sz w:val="20"/>
            </w:rPr>
          </w:rPrChange>
        </w:rPr>
        <w:t xml:space="preserve"> </w:t>
      </w:r>
      <w:r w:rsidR="006514D0">
        <w:rPr>
          <w:rFonts w:ascii="Times New Roman"/>
          <w:sz w:val="20"/>
          <w:rPrChange w:id="8479" w:author="Author" w:date="2015-07-30T15:37:00Z">
            <w:rPr>
              <w:rFonts w:ascii="Times New Roman" w:hAnsi="Times New Roman"/>
              <w:sz w:val="20"/>
            </w:rPr>
          </w:rPrChange>
        </w:rPr>
        <w:t>productive</w:t>
      </w:r>
      <w:r w:rsidR="006514D0">
        <w:rPr>
          <w:rFonts w:ascii="Times New Roman"/>
          <w:spacing w:val="-1"/>
          <w:sz w:val="20"/>
          <w:rPrChange w:id="8480" w:author="Author" w:date="2015-07-30T15:37:00Z">
            <w:rPr>
              <w:rFonts w:ascii="Times New Roman" w:hAnsi="Times New Roman"/>
              <w:sz w:val="20"/>
            </w:rPr>
          </w:rPrChange>
        </w:rPr>
        <w:t xml:space="preserve"> </w:t>
      </w:r>
      <w:r w:rsidR="006514D0">
        <w:rPr>
          <w:rFonts w:ascii="Times New Roman"/>
          <w:sz w:val="20"/>
          <w:rPrChange w:id="8481" w:author="Author" w:date="2015-07-30T15:37:00Z">
            <w:rPr>
              <w:rFonts w:ascii="Times New Roman" w:hAnsi="Times New Roman"/>
              <w:sz w:val="20"/>
            </w:rPr>
          </w:rPrChange>
        </w:rPr>
        <w:t>oceans</w:t>
      </w:r>
      <w:del w:id="8482" w:author="Author" w:date="2015-07-30T15:37:00Z">
        <w:r w:rsidRPr="00B93DD0">
          <w:rPr>
            <w:rFonts w:ascii="Times New Roman" w:hAnsi="Times New Roman" w:cs="Times New Roman"/>
            <w:sz w:val="20"/>
            <w:szCs w:val="20"/>
          </w:rPr>
          <w:delText xml:space="preserve"> </w:delText>
        </w:r>
      </w:del>
    </w:p>
    <w:p w14:paraId="5252F2A7" w14:textId="4E539458" w:rsidR="00804791" w:rsidRDefault="00B93DD0">
      <w:pPr>
        <w:pStyle w:val="ListParagraph"/>
        <w:numPr>
          <w:ilvl w:val="1"/>
          <w:numId w:val="8"/>
        </w:numPr>
        <w:tabs>
          <w:tab w:val="left" w:pos="533"/>
        </w:tabs>
        <w:spacing w:before="160" w:line="261" w:lineRule="auto"/>
        <w:ind w:right="115" w:hanging="427"/>
        <w:jc w:val="both"/>
        <w:rPr>
          <w:rFonts w:ascii="Times New Roman" w:eastAsia="Times New Roman" w:hAnsi="Times New Roman" w:cs="Times New Roman"/>
          <w:sz w:val="20"/>
          <w:szCs w:val="20"/>
        </w:rPr>
        <w:pPrChange w:id="8483" w:author="Author" w:date="2015-07-30T15:37:00Z">
          <w:pPr>
            <w:ind w:right="8"/>
            <w:jc w:val="both"/>
          </w:pPr>
        </w:pPrChange>
      </w:pPr>
      <w:del w:id="8484" w:author="Author" w:date="2015-07-30T15:37:00Z">
        <w:r w:rsidRPr="00B93DD0">
          <w:rPr>
            <w:rFonts w:ascii="Times New Roman" w:hAnsi="Times New Roman" w:cs="Times New Roman"/>
            <w:sz w:val="20"/>
            <w:szCs w:val="20"/>
          </w:rPr>
          <w:delText xml:space="preserve">14.3 </w:delText>
        </w:r>
      </w:del>
      <w:r w:rsidR="006514D0">
        <w:rPr>
          <w:rFonts w:ascii="Times New Roman"/>
          <w:sz w:val="20"/>
          <w:rPrChange w:id="8485" w:author="Author" w:date="2015-07-30T15:37:00Z">
            <w:rPr>
              <w:rFonts w:ascii="Times New Roman" w:hAnsi="Times New Roman"/>
              <w:sz w:val="20"/>
            </w:rPr>
          </w:rPrChange>
        </w:rPr>
        <w:t>Minimize and address the impacts of ocean acidification, including through enhanced scientific cooperation</w:t>
      </w:r>
      <w:r w:rsidR="006514D0">
        <w:rPr>
          <w:rFonts w:ascii="Times New Roman"/>
          <w:spacing w:val="33"/>
          <w:sz w:val="20"/>
          <w:rPrChange w:id="8486" w:author="Author" w:date="2015-07-30T15:37:00Z">
            <w:rPr>
              <w:rFonts w:ascii="Times New Roman" w:hAnsi="Times New Roman"/>
              <w:sz w:val="20"/>
            </w:rPr>
          </w:rPrChange>
        </w:rPr>
        <w:t xml:space="preserve"> </w:t>
      </w:r>
      <w:r w:rsidR="006514D0">
        <w:rPr>
          <w:rFonts w:ascii="Times New Roman"/>
          <w:sz w:val="20"/>
          <w:rPrChange w:id="8487" w:author="Author" w:date="2015-07-30T15:37:00Z">
            <w:rPr>
              <w:rFonts w:ascii="Times New Roman" w:hAnsi="Times New Roman"/>
              <w:sz w:val="20"/>
            </w:rPr>
          </w:rPrChange>
        </w:rPr>
        <w:t>at</w:t>
      </w:r>
      <w:r w:rsidR="006514D0">
        <w:rPr>
          <w:rFonts w:ascii="Times New Roman"/>
          <w:w w:val="99"/>
          <w:sz w:val="20"/>
          <w:rPrChange w:id="8488" w:author="Author" w:date="2015-07-30T15:37:00Z">
            <w:rPr>
              <w:rFonts w:ascii="Times New Roman" w:hAnsi="Times New Roman"/>
              <w:sz w:val="20"/>
            </w:rPr>
          </w:rPrChange>
        </w:rPr>
        <w:t xml:space="preserve"> </w:t>
      </w:r>
      <w:r w:rsidR="006514D0">
        <w:rPr>
          <w:rFonts w:ascii="Times New Roman"/>
          <w:sz w:val="20"/>
          <w:rPrChange w:id="8489" w:author="Author" w:date="2015-07-30T15:37:00Z">
            <w:rPr>
              <w:rFonts w:ascii="Times New Roman" w:hAnsi="Times New Roman"/>
              <w:sz w:val="20"/>
            </w:rPr>
          </w:rPrChange>
        </w:rPr>
        <w:t>all levels</w:t>
      </w:r>
      <w:del w:id="8490" w:author="Author" w:date="2015-07-30T15:37:00Z">
        <w:r w:rsidRPr="00B93DD0">
          <w:rPr>
            <w:rFonts w:ascii="Times New Roman" w:hAnsi="Times New Roman" w:cs="Times New Roman"/>
            <w:sz w:val="20"/>
            <w:szCs w:val="20"/>
          </w:rPr>
          <w:delText xml:space="preserve"> </w:delText>
        </w:r>
      </w:del>
    </w:p>
    <w:p w14:paraId="5333CA95" w14:textId="717E287F" w:rsidR="00804791" w:rsidRDefault="00B93DD0">
      <w:pPr>
        <w:pStyle w:val="ListParagraph"/>
        <w:numPr>
          <w:ilvl w:val="1"/>
          <w:numId w:val="8"/>
        </w:numPr>
        <w:tabs>
          <w:tab w:val="left" w:pos="540"/>
        </w:tabs>
        <w:spacing w:before="158" w:line="259" w:lineRule="auto"/>
        <w:ind w:right="107" w:hanging="427"/>
        <w:jc w:val="both"/>
        <w:rPr>
          <w:rFonts w:ascii="Times New Roman" w:eastAsia="Times New Roman" w:hAnsi="Times New Roman" w:cs="Times New Roman"/>
          <w:sz w:val="20"/>
          <w:szCs w:val="20"/>
        </w:rPr>
        <w:pPrChange w:id="8491" w:author="Author" w:date="2015-07-30T15:37:00Z">
          <w:pPr>
            <w:ind w:right="8"/>
            <w:jc w:val="both"/>
          </w:pPr>
        </w:pPrChange>
      </w:pPr>
      <w:del w:id="8492" w:author="Author" w:date="2015-07-30T15:37:00Z">
        <w:r w:rsidRPr="00B93DD0">
          <w:rPr>
            <w:rFonts w:ascii="Times New Roman" w:hAnsi="Times New Roman" w:cs="Times New Roman"/>
            <w:sz w:val="20"/>
            <w:szCs w:val="20"/>
          </w:rPr>
          <w:delText xml:space="preserve">14.4 </w:delText>
        </w:r>
      </w:del>
      <w:r w:rsidR="006514D0">
        <w:rPr>
          <w:rFonts w:ascii="Times New Roman"/>
          <w:sz w:val="20"/>
          <w:rPrChange w:id="8493" w:author="Author" w:date="2015-07-30T15:37:00Z">
            <w:rPr>
              <w:rFonts w:ascii="Times New Roman" w:hAnsi="Times New Roman"/>
              <w:sz w:val="20"/>
            </w:rPr>
          </w:rPrChange>
        </w:rPr>
        <w:t>By</w:t>
      </w:r>
      <w:r w:rsidR="006514D0">
        <w:rPr>
          <w:rFonts w:ascii="Times New Roman"/>
          <w:spacing w:val="11"/>
          <w:sz w:val="20"/>
          <w:rPrChange w:id="8494" w:author="Author" w:date="2015-07-30T15:37:00Z">
            <w:rPr>
              <w:rFonts w:ascii="Times New Roman" w:hAnsi="Times New Roman"/>
              <w:sz w:val="20"/>
            </w:rPr>
          </w:rPrChange>
        </w:rPr>
        <w:t xml:space="preserve"> </w:t>
      </w:r>
      <w:r w:rsidR="006514D0">
        <w:rPr>
          <w:rFonts w:ascii="Times New Roman"/>
          <w:sz w:val="20"/>
          <w:rPrChange w:id="8495" w:author="Author" w:date="2015-07-30T15:37:00Z">
            <w:rPr>
              <w:rFonts w:ascii="Times New Roman" w:hAnsi="Times New Roman"/>
              <w:sz w:val="20"/>
            </w:rPr>
          </w:rPrChange>
        </w:rPr>
        <w:t>2020,</w:t>
      </w:r>
      <w:r w:rsidR="006514D0">
        <w:rPr>
          <w:rFonts w:ascii="Times New Roman"/>
          <w:spacing w:val="15"/>
          <w:sz w:val="20"/>
          <w:rPrChange w:id="8496" w:author="Author" w:date="2015-07-30T15:37:00Z">
            <w:rPr>
              <w:rFonts w:ascii="Times New Roman" w:hAnsi="Times New Roman"/>
              <w:sz w:val="20"/>
            </w:rPr>
          </w:rPrChange>
        </w:rPr>
        <w:t xml:space="preserve"> </w:t>
      </w:r>
      <w:r w:rsidR="006514D0">
        <w:rPr>
          <w:rFonts w:ascii="Times New Roman"/>
          <w:sz w:val="20"/>
          <w:rPrChange w:id="8497" w:author="Author" w:date="2015-07-30T15:37:00Z">
            <w:rPr>
              <w:rFonts w:ascii="Times New Roman" w:hAnsi="Times New Roman"/>
              <w:sz w:val="20"/>
            </w:rPr>
          </w:rPrChange>
        </w:rPr>
        <w:t>effectively</w:t>
      </w:r>
      <w:r w:rsidR="006514D0">
        <w:rPr>
          <w:rFonts w:ascii="Times New Roman"/>
          <w:spacing w:val="13"/>
          <w:sz w:val="20"/>
          <w:rPrChange w:id="8498" w:author="Author" w:date="2015-07-30T15:37:00Z">
            <w:rPr>
              <w:rFonts w:ascii="Times New Roman" w:hAnsi="Times New Roman"/>
              <w:sz w:val="20"/>
            </w:rPr>
          </w:rPrChange>
        </w:rPr>
        <w:t xml:space="preserve"> </w:t>
      </w:r>
      <w:r w:rsidR="006514D0">
        <w:rPr>
          <w:rFonts w:ascii="Times New Roman"/>
          <w:sz w:val="20"/>
          <w:rPrChange w:id="8499" w:author="Author" w:date="2015-07-30T15:37:00Z">
            <w:rPr>
              <w:rFonts w:ascii="Times New Roman" w:hAnsi="Times New Roman"/>
              <w:sz w:val="20"/>
            </w:rPr>
          </w:rPrChange>
        </w:rPr>
        <w:t>regulate</w:t>
      </w:r>
      <w:r w:rsidR="006514D0">
        <w:rPr>
          <w:rFonts w:ascii="Times New Roman"/>
          <w:spacing w:val="16"/>
          <w:sz w:val="20"/>
          <w:rPrChange w:id="8500" w:author="Author" w:date="2015-07-30T15:37:00Z">
            <w:rPr>
              <w:rFonts w:ascii="Times New Roman" w:hAnsi="Times New Roman"/>
              <w:sz w:val="20"/>
            </w:rPr>
          </w:rPrChange>
        </w:rPr>
        <w:t xml:space="preserve"> </w:t>
      </w:r>
      <w:r w:rsidR="006514D0">
        <w:rPr>
          <w:rFonts w:ascii="Times New Roman"/>
          <w:sz w:val="20"/>
          <w:rPrChange w:id="8501" w:author="Author" w:date="2015-07-30T15:37:00Z">
            <w:rPr>
              <w:rFonts w:ascii="Times New Roman" w:hAnsi="Times New Roman"/>
              <w:sz w:val="20"/>
            </w:rPr>
          </w:rPrChange>
        </w:rPr>
        <w:t>harvesting</w:t>
      </w:r>
      <w:r w:rsidR="006514D0">
        <w:rPr>
          <w:rFonts w:ascii="Times New Roman"/>
          <w:spacing w:val="13"/>
          <w:sz w:val="20"/>
          <w:rPrChange w:id="8502" w:author="Author" w:date="2015-07-30T15:37:00Z">
            <w:rPr>
              <w:rFonts w:ascii="Times New Roman" w:hAnsi="Times New Roman"/>
              <w:sz w:val="20"/>
            </w:rPr>
          </w:rPrChange>
        </w:rPr>
        <w:t xml:space="preserve"> </w:t>
      </w:r>
      <w:r w:rsidR="006514D0">
        <w:rPr>
          <w:rFonts w:ascii="Times New Roman"/>
          <w:sz w:val="20"/>
          <w:rPrChange w:id="8503" w:author="Author" w:date="2015-07-30T15:37:00Z">
            <w:rPr>
              <w:rFonts w:ascii="Times New Roman" w:hAnsi="Times New Roman"/>
              <w:sz w:val="20"/>
            </w:rPr>
          </w:rPrChange>
        </w:rPr>
        <w:t>and</w:t>
      </w:r>
      <w:r w:rsidR="006514D0">
        <w:rPr>
          <w:rFonts w:ascii="Times New Roman"/>
          <w:spacing w:val="15"/>
          <w:sz w:val="20"/>
          <w:rPrChange w:id="8504" w:author="Author" w:date="2015-07-30T15:37:00Z">
            <w:rPr>
              <w:rFonts w:ascii="Times New Roman" w:hAnsi="Times New Roman"/>
              <w:sz w:val="20"/>
            </w:rPr>
          </w:rPrChange>
        </w:rPr>
        <w:t xml:space="preserve"> </w:t>
      </w:r>
      <w:r w:rsidR="006514D0">
        <w:rPr>
          <w:rFonts w:ascii="Times New Roman"/>
          <w:sz w:val="20"/>
          <w:rPrChange w:id="8505" w:author="Author" w:date="2015-07-30T15:37:00Z">
            <w:rPr>
              <w:rFonts w:ascii="Times New Roman" w:hAnsi="Times New Roman"/>
              <w:sz w:val="20"/>
            </w:rPr>
          </w:rPrChange>
        </w:rPr>
        <w:t>end</w:t>
      </w:r>
      <w:r w:rsidR="006514D0">
        <w:rPr>
          <w:rFonts w:ascii="Times New Roman"/>
          <w:spacing w:val="15"/>
          <w:sz w:val="20"/>
          <w:rPrChange w:id="8506" w:author="Author" w:date="2015-07-30T15:37:00Z">
            <w:rPr>
              <w:rFonts w:ascii="Times New Roman" w:hAnsi="Times New Roman"/>
              <w:sz w:val="20"/>
            </w:rPr>
          </w:rPrChange>
        </w:rPr>
        <w:t xml:space="preserve"> </w:t>
      </w:r>
      <w:r w:rsidR="006514D0">
        <w:rPr>
          <w:rFonts w:ascii="Times New Roman"/>
          <w:sz w:val="20"/>
          <w:rPrChange w:id="8507" w:author="Author" w:date="2015-07-30T15:37:00Z">
            <w:rPr>
              <w:rFonts w:ascii="Times New Roman" w:hAnsi="Times New Roman"/>
              <w:sz w:val="20"/>
            </w:rPr>
          </w:rPrChange>
        </w:rPr>
        <w:t>overfishing,</w:t>
      </w:r>
      <w:r w:rsidR="006514D0">
        <w:rPr>
          <w:rFonts w:ascii="Times New Roman"/>
          <w:spacing w:val="15"/>
          <w:sz w:val="20"/>
          <w:rPrChange w:id="8508" w:author="Author" w:date="2015-07-30T15:37:00Z">
            <w:rPr>
              <w:rFonts w:ascii="Times New Roman" w:hAnsi="Times New Roman"/>
              <w:sz w:val="20"/>
            </w:rPr>
          </w:rPrChange>
        </w:rPr>
        <w:t xml:space="preserve"> </w:t>
      </w:r>
      <w:r w:rsidR="006514D0">
        <w:rPr>
          <w:rFonts w:ascii="Times New Roman"/>
          <w:sz w:val="20"/>
          <w:rPrChange w:id="8509" w:author="Author" w:date="2015-07-30T15:37:00Z">
            <w:rPr>
              <w:rFonts w:ascii="Times New Roman" w:hAnsi="Times New Roman"/>
              <w:sz w:val="20"/>
            </w:rPr>
          </w:rPrChange>
        </w:rPr>
        <w:t>illegal,</w:t>
      </w:r>
      <w:r w:rsidR="006514D0">
        <w:rPr>
          <w:rFonts w:ascii="Times New Roman"/>
          <w:spacing w:val="16"/>
          <w:sz w:val="20"/>
          <w:rPrChange w:id="8510" w:author="Author" w:date="2015-07-30T15:37:00Z">
            <w:rPr>
              <w:rFonts w:ascii="Times New Roman" w:hAnsi="Times New Roman"/>
              <w:sz w:val="20"/>
            </w:rPr>
          </w:rPrChange>
        </w:rPr>
        <w:t xml:space="preserve"> </w:t>
      </w:r>
      <w:r w:rsidR="006514D0">
        <w:rPr>
          <w:rFonts w:ascii="Times New Roman"/>
          <w:sz w:val="20"/>
          <w:rPrChange w:id="8511" w:author="Author" w:date="2015-07-30T15:37:00Z">
            <w:rPr>
              <w:rFonts w:ascii="Times New Roman" w:hAnsi="Times New Roman"/>
              <w:sz w:val="20"/>
            </w:rPr>
          </w:rPrChange>
        </w:rPr>
        <w:t>unreported</w:t>
      </w:r>
      <w:r w:rsidR="006514D0">
        <w:rPr>
          <w:rFonts w:ascii="Times New Roman"/>
          <w:spacing w:val="15"/>
          <w:sz w:val="20"/>
          <w:rPrChange w:id="8512" w:author="Author" w:date="2015-07-30T15:37:00Z">
            <w:rPr>
              <w:rFonts w:ascii="Times New Roman" w:hAnsi="Times New Roman"/>
              <w:sz w:val="20"/>
            </w:rPr>
          </w:rPrChange>
        </w:rPr>
        <w:t xml:space="preserve"> </w:t>
      </w:r>
      <w:r w:rsidR="006514D0">
        <w:rPr>
          <w:rFonts w:ascii="Times New Roman"/>
          <w:sz w:val="20"/>
          <w:rPrChange w:id="8513" w:author="Author" w:date="2015-07-30T15:37:00Z">
            <w:rPr>
              <w:rFonts w:ascii="Times New Roman" w:hAnsi="Times New Roman"/>
              <w:sz w:val="20"/>
            </w:rPr>
          </w:rPrChange>
        </w:rPr>
        <w:t>and</w:t>
      </w:r>
      <w:r w:rsidR="006514D0">
        <w:rPr>
          <w:rFonts w:ascii="Times New Roman"/>
          <w:spacing w:val="15"/>
          <w:sz w:val="20"/>
          <w:rPrChange w:id="8514" w:author="Author" w:date="2015-07-30T15:37:00Z">
            <w:rPr>
              <w:rFonts w:ascii="Times New Roman" w:hAnsi="Times New Roman"/>
              <w:sz w:val="20"/>
            </w:rPr>
          </w:rPrChange>
        </w:rPr>
        <w:t xml:space="preserve"> </w:t>
      </w:r>
      <w:r w:rsidR="006514D0">
        <w:rPr>
          <w:rFonts w:ascii="Times New Roman"/>
          <w:sz w:val="20"/>
          <w:rPrChange w:id="8515" w:author="Author" w:date="2015-07-30T15:37:00Z">
            <w:rPr>
              <w:rFonts w:ascii="Times New Roman" w:hAnsi="Times New Roman"/>
              <w:sz w:val="20"/>
            </w:rPr>
          </w:rPrChange>
        </w:rPr>
        <w:t>unregulated</w:t>
      </w:r>
      <w:r w:rsidR="006514D0">
        <w:rPr>
          <w:rFonts w:ascii="Times New Roman"/>
          <w:spacing w:val="17"/>
          <w:sz w:val="20"/>
          <w:rPrChange w:id="8516" w:author="Author" w:date="2015-07-30T15:37:00Z">
            <w:rPr>
              <w:rFonts w:ascii="Times New Roman" w:hAnsi="Times New Roman"/>
              <w:sz w:val="20"/>
            </w:rPr>
          </w:rPrChange>
        </w:rPr>
        <w:t xml:space="preserve"> </w:t>
      </w:r>
      <w:r w:rsidR="006514D0">
        <w:rPr>
          <w:rFonts w:ascii="Times New Roman"/>
          <w:sz w:val="20"/>
          <w:rPrChange w:id="8517" w:author="Author" w:date="2015-07-30T15:37:00Z">
            <w:rPr>
              <w:rFonts w:ascii="Times New Roman" w:hAnsi="Times New Roman"/>
              <w:sz w:val="20"/>
            </w:rPr>
          </w:rPrChange>
        </w:rPr>
        <w:t>fishing</w:t>
      </w:r>
      <w:r w:rsidR="006514D0">
        <w:rPr>
          <w:rFonts w:ascii="Times New Roman"/>
          <w:spacing w:val="15"/>
          <w:sz w:val="20"/>
          <w:rPrChange w:id="8518" w:author="Author" w:date="2015-07-30T15:37:00Z">
            <w:rPr>
              <w:rFonts w:ascii="Times New Roman" w:hAnsi="Times New Roman"/>
              <w:sz w:val="20"/>
            </w:rPr>
          </w:rPrChange>
        </w:rPr>
        <w:t xml:space="preserve"> </w:t>
      </w:r>
      <w:r w:rsidR="006514D0">
        <w:rPr>
          <w:rFonts w:ascii="Times New Roman"/>
          <w:sz w:val="20"/>
          <w:rPrChange w:id="8519" w:author="Author" w:date="2015-07-30T15:37:00Z">
            <w:rPr>
              <w:rFonts w:ascii="Times New Roman" w:hAnsi="Times New Roman"/>
              <w:sz w:val="20"/>
            </w:rPr>
          </w:rPrChange>
        </w:rPr>
        <w:t>and</w:t>
      </w:r>
      <w:r w:rsidR="006514D0">
        <w:rPr>
          <w:rFonts w:ascii="Times New Roman"/>
          <w:w w:val="99"/>
          <w:sz w:val="20"/>
          <w:rPrChange w:id="8520" w:author="Author" w:date="2015-07-30T15:37:00Z">
            <w:rPr>
              <w:rFonts w:ascii="Times New Roman" w:hAnsi="Times New Roman"/>
              <w:sz w:val="20"/>
            </w:rPr>
          </w:rPrChange>
        </w:rPr>
        <w:t xml:space="preserve"> </w:t>
      </w:r>
      <w:r w:rsidR="006514D0">
        <w:rPr>
          <w:rFonts w:ascii="Times New Roman"/>
          <w:sz w:val="20"/>
          <w:rPrChange w:id="8521" w:author="Author" w:date="2015-07-30T15:37:00Z">
            <w:rPr>
              <w:rFonts w:ascii="Times New Roman" w:hAnsi="Times New Roman"/>
              <w:sz w:val="20"/>
            </w:rPr>
          </w:rPrChange>
        </w:rPr>
        <w:t>destructive fishing practices and implement science-based management plans, in order to restore fish stocks</w:t>
      </w:r>
      <w:r w:rsidR="006514D0">
        <w:rPr>
          <w:rFonts w:ascii="Times New Roman"/>
          <w:spacing w:val="14"/>
          <w:sz w:val="20"/>
          <w:rPrChange w:id="8522" w:author="Author" w:date="2015-07-30T15:37:00Z">
            <w:rPr>
              <w:rFonts w:ascii="Times New Roman" w:hAnsi="Times New Roman"/>
              <w:sz w:val="20"/>
            </w:rPr>
          </w:rPrChange>
        </w:rPr>
        <w:t xml:space="preserve"> </w:t>
      </w:r>
      <w:r w:rsidR="006514D0">
        <w:rPr>
          <w:rFonts w:ascii="Times New Roman"/>
          <w:sz w:val="20"/>
          <w:rPrChange w:id="8523" w:author="Author" w:date="2015-07-30T15:37:00Z">
            <w:rPr>
              <w:rFonts w:ascii="Times New Roman" w:hAnsi="Times New Roman"/>
              <w:sz w:val="20"/>
            </w:rPr>
          </w:rPrChange>
        </w:rPr>
        <w:t>in</w:t>
      </w:r>
      <w:r w:rsidR="006514D0">
        <w:rPr>
          <w:rFonts w:ascii="Times New Roman"/>
          <w:w w:val="99"/>
          <w:sz w:val="20"/>
          <w:rPrChange w:id="8524" w:author="Author" w:date="2015-07-30T15:37:00Z">
            <w:rPr>
              <w:rFonts w:ascii="Times New Roman" w:hAnsi="Times New Roman"/>
              <w:sz w:val="20"/>
            </w:rPr>
          </w:rPrChange>
        </w:rPr>
        <w:t xml:space="preserve"> </w:t>
      </w:r>
      <w:r w:rsidR="006514D0">
        <w:rPr>
          <w:rFonts w:ascii="Times New Roman"/>
          <w:sz w:val="20"/>
          <w:rPrChange w:id="8525" w:author="Author" w:date="2015-07-30T15:37:00Z">
            <w:rPr>
              <w:rFonts w:ascii="Times New Roman" w:hAnsi="Times New Roman"/>
              <w:sz w:val="20"/>
            </w:rPr>
          </w:rPrChange>
        </w:rPr>
        <w:t>the shortest time feasible, at least to levels that can produce maximum sustainable yield as determined by</w:t>
      </w:r>
      <w:r w:rsidR="006514D0">
        <w:rPr>
          <w:rFonts w:ascii="Times New Roman"/>
          <w:spacing w:val="12"/>
          <w:sz w:val="20"/>
          <w:rPrChange w:id="8526" w:author="Author" w:date="2015-07-30T15:37:00Z">
            <w:rPr>
              <w:rFonts w:ascii="Times New Roman" w:hAnsi="Times New Roman"/>
              <w:sz w:val="20"/>
            </w:rPr>
          </w:rPrChange>
        </w:rPr>
        <w:t xml:space="preserve"> </w:t>
      </w:r>
      <w:r w:rsidR="006514D0">
        <w:rPr>
          <w:rFonts w:ascii="Times New Roman"/>
          <w:sz w:val="20"/>
          <w:rPrChange w:id="8527" w:author="Author" w:date="2015-07-30T15:37:00Z">
            <w:rPr>
              <w:rFonts w:ascii="Times New Roman" w:hAnsi="Times New Roman"/>
              <w:sz w:val="20"/>
            </w:rPr>
          </w:rPrChange>
        </w:rPr>
        <w:t>their</w:t>
      </w:r>
      <w:r w:rsidR="006514D0">
        <w:rPr>
          <w:rFonts w:ascii="Times New Roman"/>
          <w:w w:val="99"/>
          <w:sz w:val="20"/>
          <w:rPrChange w:id="8528" w:author="Author" w:date="2015-07-30T15:37:00Z">
            <w:rPr>
              <w:rFonts w:ascii="Times New Roman" w:hAnsi="Times New Roman"/>
              <w:sz w:val="20"/>
            </w:rPr>
          </w:rPrChange>
        </w:rPr>
        <w:t xml:space="preserve"> </w:t>
      </w:r>
      <w:r w:rsidR="006514D0">
        <w:rPr>
          <w:rFonts w:ascii="Times New Roman"/>
          <w:sz w:val="20"/>
          <w:rPrChange w:id="8529" w:author="Author" w:date="2015-07-30T15:37:00Z">
            <w:rPr>
              <w:rFonts w:ascii="Times New Roman" w:hAnsi="Times New Roman"/>
              <w:sz w:val="20"/>
            </w:rPr>
          </w:rPrChange>
        </w:rPr>
        <w:t>biological</w:t>
      </w:r>
      <w:r w:rsidR="006514D0">
        <w:rPr>
          <w:rFonts w:ascii="Times New Roman"/>
          <w:spacing w:val="-1"/>
          <w:sz w:val="20"/>
          <w:rPrChange w:id="8530" w:author="Author" w:date="2015-07-30T15:37:00Z">
            <w:rPr>
              <w:rFonts w:ascii="Times New Roman" w:hAnsi="Times New Roman"/>
              <w:sz w:val="20"/>
            </w:rPr>
          </w:rPrChange>
        </w:rPr>
        <w:t xml:space="preserve"> </w:t>
      </w:r>
      <w:r w:rsidR="006514D0">
        <w:rPr>
          <w:rFonts w:ascii="Times New Roman"/>
          <w:sz w:val="20"/>
          <w:rPrChange w:id="8531" w:author="Author" w:date="2015-07-30T15:37:00Z">
            <w:rPr>
              <w:rFonts w:ascii="Times New Roman" w:hAnsi="Times New Roman"/>
              <w:sz w:val="20"/>
            </w:rPr>
          </w:rPrChange>
        </w:rPr>
        <w:t>characteristics</w:t>
      </w:r>
      <w:del w:id="8532" w:author="Author" w:date="2015-07-30T15:37:00Z">
        <w:r w:rsidRPr="00B93DD0">
          <w:rPr>
            <w:rFonts w:ascii="Times New Roman" w:hAnsi="Times New Roman" w:cs="Times New Roman"/>
            <w:sz w:val="20"/>
            <w:szCs w:val="20"/>
          </w:rPr>
          <w:delText xml:space="preserve"> </w:delText>
        </w:r>
      </w:del>
    </w:p>
    <w:p w14:paraId="04EF8EC6" w14:textId="4DBEB425" w:rsidR="00804791" w:rsidRDefault="00B93DD0">
      <w:pPr>
        <w:pStyle w:val="ListParagraph"/>
        <w:numPr>
          <w:ilvl w:val="1"/>
          <w:numId w:val="8"/>
        </w:numPr>
        <w:tabs>
          <w:tab w:val="left" w:pos="537"/>
        </w:tabs>
        <w:spacing w:before="160" w:line="261" w:lineRule="auto"/>
        <w:ind w:right="119" w:hanging="427"/>
        <w:jc w:val="both"/>
        <w:rPr>
          <w:rFonts w:ascii="Times New Roman" w:eastAsia="Times New Roman" w:hAnsi="Times New Roman" w:cs="Times New Roman"/>
          <w:sz w:val="20"/>
          <w:szCs w:val="20"/>
        </w:rPr>
        <w:pPrChange w:id="8533" w:author="Author" w:date="2015-07-30T15:37:00Z">
          <w:pPr>
            <w:ind w:right="8"/>
            <w:jc w:val="both"/>
          </w:pPr>
        </w:pPrChange>
      </w:pPr>
      <w:del w:id="8534" w:author="Author" w:date="2015-07-30T15:37:00Z">
        <w:r w:rsidRPr="00B93DD0">
          <w:rPr>
            <w:rFonts w:ascii="Times New Roman" w:hAnsi="Times New Roman" w:cs="Times New Roman"/>
            <w:sz w:val="20"/>
            <w:szCs w:val="20"/>
          </w:rPr>
          <w:delText xml:space="preserve">14.5 </w:delText>
        </w:r>
      </w:del>
      <w:r w:rsidR="006514D0">
        <w:rPr>
          <w:rFonts w:ascii="Times New Roman"/>
          <w:sz w:val="20"/>
          <w:rPrChange w:id="8535" w:author="Author" w:date="2015-07-30T15:37:00Z">
            <w:rPr>
              <w:rFonts w:ascii="Times New Roman" w:hAnsi="Times New Roman"/>
              <w:sz w:val="20"/>
            </w:rPr>
          </w:rPrChange>
        </w:rPr>
        <w:t>By</w:t>
      </w:r>
      <w:r w:rsidR="006514D0">
        <w:rPr>
          <w:rFonts w:ascii="Times New Roman"/>
          <w:spacing w:val="8"/>
          <w:sz w:val="20"/>
          <w:rPrChange w:id="8536" w:author="Author" w:date="2015-07-30T15:37:00Z">
            <w:rPr>
              <w:rFonts w:ascii="Times New Roman" w:hAnsi="Times New Roman"/>
              <w:sz w:val="20"/>
            </w:rPr>
          </w:rPrChange>
        </w:rPr>
        <w:t xml:space="preserve"> </w:t>
      </w:r>
      <w:r w:rsidR="006514D0">
        <w:rPr>
          <w:rFonts w:ascii="Times New Roman"/>
          <w:sz w:val="20"/>
          <w:rPrChange w:id="8537" w:author="Author" w:date="2015-07-30T15:37:00Z">
            <w:rPr>
              <w:rFonts w:ascii="Times New Roman" w:hAnsi="Times New Roman"/>
              <w:sz w:val="20"/>
            </w:rPr>
          </w:rPrChange>
        </w:rPr>
        <w:t>2020,</w:t>
      </w:r>
      <w:r w:rsidR="006514D0">
        <w:rPr>
          <w:rFonts w:ascii="Times New Roman"/>
          <w:spacing w:val="12"/>
          <w:sz w:val="20"/>
          <w:rPrChange w:id="8538" w:author="Author" w:date="2015-07-30T15:37:00Z">
            <w:rPr>
              <w:rFonts w:ascii="Times New Roman" w:hAnsi="Times New Roman"/>
              <w:sz w:val="20"/>
            </w:rPr>
          </w:rPrChange>
        </w:rPr>
        <w:t xml:space="preserve"> </w:t>
      </w:r>
      <w:r w:rsidR="006514D0">
        <w:rPr>
          <w:rFonts w:ascii="Times New Roman"/>
          <w:sz w:val="20"/>
          <w:rPrChange w:id="8539" w:author="Author" w:date="2015-07-30T15:37:00Z">
            <w:rPr>
              <w:rFonts w:ascii="Times New Roman" w:hAnsi="Times New Roman"/>
              <w:sz w:val="20"/>
            </w:rPr>
          </w:rPrChange>
        </w:rPr>
        <w:t>conserve</w:t>
      </w:r>
      <w:r w:rsidR="006514D0">
        <w:rPr>
          <w:rFonts w:ascii="Times New Roman"/>
          <w:spacing w:val="12"/>
          <w:sz w:val="20"/>
          <w:rPrChange w:id="8540" w:author="Author" w:date="2015-07-30T15:37:00Z">
            <w:rPr>
              <w:rFonts w:ascii="Times New Roman" w:hAnsi="Times New Roman"/>
              <w:sz w:val="20"/>
            </w:rPr>
          </w:rPrChange>
        </w:rPr>
        <w:t xml:space="preserve"> </w:t>
      </w:r>
      <w:r w:rsidR="006514D0">
        <w:rPr>
          <w:rFonts w:ascii="Times New Roman"/>
          <w:sz w:val="20"/>
          <w:rPrChange w:id="8541" w:author="Author" w:date="2015-07-30T15:37:00Z">
            <w:rPr>
              <w:rFonts w:ascii="Times New Roman" w:hAnsi="Times New Roman"/>
              <w:sz w:val="20"/>
            </w:rPr>
          </w:rPrChange>
        </w:rPr>
        <w:t>at</w:t>
      </w:r>
      <w:r w:rsidR="006514D0">
        <w:rPr>
          <w:rFonts w:ascii="Times New Roman"/>
          <w:spacing w:val="13"/>
          <w:sz w:val="20"/>
          <w:rPrChange w:id="8542" w:author="Author" w:date="2015-07-30T15:37:00Z">
            <w:rPr>
              <w:rFonts w:ascii="Times New Roman" w:hAnsi="Times New Roman"/>
              <w:sz w:val="20"/>
            </w:rPr>
          </w:rPrChange>
        </w:rPr>
        <w:t xml:space="preserve"> </w:t>
      </w:r>
      <w:r w:rsidR="006514D0">
        <w:rPr>
          <w:rFonts w:ascii="Times New Roman"/>
          <w:sz w:val="20"/>
          <w:rPrChange w:id="8543" w:author="Author" w:date="2015-07-30T15:37:00Z">
            <w:rPr>
              <w:rFonts w:ascii="Times New Roman" w:hAnsi="Times New Roman"/>
              <w:sz w:val="20"/>
            </w:rPr>
          </w:rPrChange>
        </w:rPr>
        <w:t>least</w:t>
      </w:r>
      <w:r w:rsidR="006514D0">
        <w:rPr>
          <w:rFonts w:ascii="Times New Roman"/>
          <w:spacing w:val="12"/>
          <w:sz w:val="20"/>
          <w:rPrChange w:id="8544" w:author="Author" w:date="2015-07-30T15:37:00Z">
            <w:rPr>
              <w:rFonts w:ascii="Times New Roman" w:hAnsi="Times New Roman"/>
              <w:sz w:val="20"/>
            </w:rPr>
          </w:rPrChange>
        </w:rPr>
        <w:t xml:space="preserve"> </w:t>
      </w:r>
      <w:r w:rsidR="006514D0">
        <w:rPr>
          <w:rFonts w:ascii="Times New Roman"/>
          <w:sz w:val="20"/>
          <w:rPrChange w:id="8545" w:author="Author" w:date="2015-07-30T15:37:00Z">
            <w:rPr>
              <w:rFonts w:ascii="Times New Roman" w:hAnsi="Times New Roman"/>
              <w:sz w:val="20"/>
            </w:rPr>
          </w:rPrChange>
        </w:rPr>
        <w:t>10</w:t>
      </w:r>
      <w:r w:rsidR="006514D0">
        <w:rPr>
          <w:rFonts w:ascii="Times New Roman"/>
          <w:spacing w:val="12"/>
          <w:sz w:val="20"/>
          <w:rPrChange w:id="8546" w:author="Author" w:date="2015-07-30T15:37:00Z">
            <w:rPr>
              <w:rFonts w:ascii="Times New Roman" w:hAnsi="Times New Roman"/>
              <w:sz w:val="20"/>
            </w:rPr>
          </w:rPrChange>
        </w:rPr>
        <w:t xml:space="preserve"> </w:t>
      </w:r>
      <w:r w:rsidR="006514D0">
        <w:rPr>
          <w:rFonts w:ascii="Times New Roman"/>
          <w:sz w:val="20"/>
          <w:rPrChange w:id="8547" w:author="Author" w:date="2015-07-30T15:37:00Z">
            <w:rPr>
              <w:rFonts w:ascii="Times New Roman" w:hAnsi="Times New Roman"/>
              <w:sz w:val="20"/>
            </w:rPr>
          </w:rPrChange>
        </w:rPr>
        <w:t>per</w:t>
      </w:r>
      <w:r w:rsidR="006514D0">
        <w:rPr>
          <w:rFonts w:ascii="Times New Roman"/>
          <w:spacing w:val="12"/>
          <w:sz w:val="20"/>
          <w:rPrChange w:id="8548" w:author="Author" w:date="2015-07-30T15:37:00Z">
            <w:rPr>
              <w:rFonts w:ascii="Times New Roman" w:hAnsi="Times New Roman"/>
              <w:sz w:val="20"/>
            </w:rPr>
          </w:rPrChange>
        </w:rPr>
        <w:t xml:space="preserve"> </w:t>
      </w:r>
      <w:r w:rsidR="006514D0">
        <w:rPr>
          <w:rFonts w:ascii="Times New Roman"/>
          <w:sz w:val="20"/>
          <w:rPrChange w:id="8549" w:author="Author" w:date="2015-07-30T15:37:00Z">
            <w:rPr>
              <w:rFonts w:ascii="Times New Roman" w:hAnsi="Times New Roman"/>
              <w:sz w:val="20"/>
            </w:rPr>
          </w:rPrChange>
        </w:rPr>
        <w:t>cent</w:t>
      </w:r>
      <w:r w:rsidR="006514D0">
        <w:rPr>
          <w:rFonts w:ascii="Times New Roman"/>
          <w:spacing w:val="13"/>
          <w:sz w:val="20"/>
          <w:rPrChange w:id="8550" w:author="Author" w:date="2015-07-30T15:37:00Z">
            <w:rPr>
              <w:rFonts w:ascii="Times New Roman" w:hAnsi="Times New Roman"/>
              <w:sz w:val="20"/>
            </w:rPr>
          </w:rPrChange>
        </w:rPr>
        <w:t xml:space="preserve"> </w:t>
      </w:r>
      <w:r w:rsidR="006514D0">
        <w:rPr>
          <w:rFonts w:ascii="Times New Roman"/>
          <w:sz w:val="20"/>
          <w:rPrChange w:id="8551" w:author="Author" w:date="2015-07-30T15:37:00Z">
            <w:rPr>
              <w:rFonts w:ascii="Times New Roman" w:hAnsi="Times New Roman"/>
              <w:sz w:val="20"/>
            </w:rPr>
          </w:rPrChange>
        </w:rPr>
        <w:t>of</w:t>
      </w:r>
      <w:r w:rsidR="006514D0">
        <w:rPr>
          <w:rFonts w:ascii="Times New Roman"/>
          <w:spacing w:val="10"/>
          <w:sz w:val="20"/>
          <w:rPrChange w:id="8552" w:author="Author" w:date="2015-07-30T15:37:00Z">
            <w:rPr>
              <w:rFonts w:ascii="Times New Roman" w:hAnsi="Times New Roman"/>
              <w:sz w:val="20"/>
            </w:rPr>
          </w:rPrChange>
        </w:rPr>
        <w:t xml:space="preserve"> </w:t>
      </w:r>
      <w:r w:rsidR="006514D0">
        <w:rPr>
          <w:rFonts w:ascii="Times New Roman"/>
          <w:sz w:val="20"/>
          <w:rPrChange w:id="8553" w:author="Author" w:date="2015-07-30T15:37:00Z">
            <w:rPr>
              <w:rFonts w:ascii="Times New Roman" w:hAnsi="Times New Roman"/>
              <w:sz w:val="20"/>
            </w:rPr>
          </w:rPrChange>
        </w:rPr>
        <w:t>coastal</w:t>
      </w:r>
      <w:r w:rsidR="006514D0">
        <w:rPr>
          <w:rFonts w:ascii="Times New Roman"/>
          <w:spacing w:val="12"/>
          <w:sz w:val="20"/>
          <w:rPrChange w:id="8554" w:author="Author" w:date="2015-07-30T15:37:00Z">
            <w:rPr>
              <w:rFonts w:ascii="Times New Roman" w:hAnsi="Times New Roman"/>
              <w:sz w:val="20"/>
            </w:rPr>
          </w:rPrChange>
        </w:rPr>
        <w:t xml:space="preserve"> </w:t>
      </w:r>
      <w:r w:rsidR="006514D0">
        <w:rPr>
          <w:rFonts w:ascii="Times New Roman"/>
          <w:sz w:val="20"/>
          <w:rPrChange w:id="8555" w:author="Author" w:date="2015-07-30T15:37:00Z">
            <w:rPr>
              <w:rFonts w:ascii="Times New Roman" w:hAnsi="Times New Roman"/>
              <w:sz w:val="20"/>
            </w:rPr>
          </w:rPrChange>
        </w:rPr>
        <w:t>and</w:t>
      </w:r>
      <w:r w:rsidR="006514D0">
        <w:rPr>
          <w:rFonts w:ascii="Times New Roman"/>
          <w:spacing w:val="14"/>
          <w:sz w:val="20"/>
          <w:rPrChange w:id="8556" w:author="Author" w:date="2015-07-30T15:37:00Z">
            <w:rPr>
              <w:rFonts w:ascii="Times New Roman" w:hAnsi="Times New Roman"/>
              <w:sz w:val="20"/>
            </w:rPr>
          </w:rPrChange>
        </w:rPr>
        <w:t xml:space="preserve"> </w:t>
      </w:r>
      <w:r w:rsidR="006514D0">
        <w:rPr>
          <w:rFonts w:ascii="Times New Roman"/>
          <w:sz w:val="20"/>
          <w:rPrChange w:id="8557" w:author="Author" w:date="2015-07-30T15:37:00Z">
            <w:rPr>
              <w:rFonts w:ascii="Times New Roman" w:hAnsi="Times New Roman"/>
              <w:sz w:val="20"/>
            </w:rPr>
          </w:rPrChange>
        </w:rPr>
        <w:t>marine</w:t>
      </w:r>
      <w:r w:rsidR="006514D0">
        <w:rPr>
          <w:rFonts w:ascii="Times New Roman"/>
          <w:spacing w:val="14"/>
          <w:sz w:val="20"/>
          <w:rPrChange w:id="8558" w:author="Author" w:date="2015-07-30T15:37:00Z">
            <w:rPr>
              <w:rFonts w:ascii="Times New Roman" w:hAnsi="Times New Roman"/>
              <w:sz w:val="20"/>
            </w:rPr>
          </w:rPrChange>
        </w:rPr>
        <w:t xml:space="preserve"> </w:t>
      </w:r>
      <w:r w:rsidR="006514D0">
        <w:rPr>
          <w:rFonts w:ascii="Times New Roman"/>
          <w:sz w:val="20"/>
          <w:rPrChange w:id="8559" w:author="Author" w:date="2015-07-30T15:37:00Z">
            <w:rPr>
              <w:rFonts w:ascii="Times New Roman" w:hAnsi="Times New Roman"/>
              <w:sz w:val="20"/>
            </w:rPr>
          </w:rPrChange>
        </w:rPr>
        <w:t>areas,</w:t>
      </w:r>
      <w:r w:rsidR="006514D0">
        <w:rPr>
          <w:rFonts w:ascii="Times New Roman"/>
          <w:spacing w:val="12"/>
          <w:sz w:val="20"/>
          <w:rPrChange w:id="8560" w:author="Author" w:date="2015-07-30T15:37:00Z">
            <w:rPr>
              <w:rFonts w:ascii="Times New Roman" w:hAnsi="Times New Roman"/>
              <w:sz w:val="20"/>
            </w:rPr>
          </w:rPrChange>
        </w:rPr>
        <w:t xml:space="preserve"> </w:t>
      </w:r>
      <w:r w:rsidR="006514D0">
        <w:rPr>
          <w:rFonts w:ascii="Times New Roman"/>
          <w:sz w:val="20"/>
          <w:rPrChange w:id="8561" w:author="Author" w:date="2015-07-30T15:37:00Z">
            <w:rPr>
              <w:rFonts w:ascii="Times New Roman" w:hAnsi="Times New Roman"/>
              <w:sz w:val="20"/>
            </w:rPr>
          </w:rPrChange>
        </w:rPr>
        <w:t>consistent</w:t>
      </w:r>
      <w:r w:rsidR="006514D0">
        <w:rPr>
          <w:rFonts w:ascii="Times New Roman"/>
          <w:spacing w:val="15"/>
          <w:sz w:val="20"/>
          <w:rPrChange w:id="8562" w:author="Author" w:date="2015-07-30T15:37:00Z">
            <w:rPr>
              <w:rFonts w:ascii="Times New Roman" w:hAnsi="Times New Roman"/>
              <w:sz w:val="20"/>
            </w:rPr>
          </w:rPrChange>
        </w:rPr>
        <w:t xml:space="preserve"> </w:t>
      </w:r>
      <w:r w:rsidR="006514D0">
        <w:rPr>
          <w:rFonts w:ascii="Times New Roman"/>
          <w:sz w:val="20"/>
          <w:rPrChange w:id="8563" w:author="Author" w:date="2015-07-30T15:37:00Z">
            <w:rPr>
              <w:rFonts w:ascii="Times New Roman" w:hAnsi="Times New Roman"/>
              <w:sz w:val="20"/>
            </w:rPr>
          </w:rPrChange>
        </w:rPr>
        <w:t>with</w:t>
      </w:r>
      <w:r w:rsidR="006514D0">
        <w:rPr>
          <w:rFonts w:ascii="Times New Roman"/>
          <w:spacing w:val="12"/>
          <w:sz w:val="20"/>
          <w:rPrChange w:id="8564" w:author="Author" w:date="2015-07-30T15:37:00Z">
            <w:rPr>
              <w:rFonts w:ascii="Times New Roman" w:hAnsi="Times New Roman"/>
              <w:sz w:val="20"/>
            </w:rPr>
          </w:rPrChange>
        </w:rPr>
        <w:t xml:space="preserve"> </w:t>
      </w:r>
      <w:r w:rsidR="006514D0">
        <w:rPr>
          <w:rFonts w:ascii="Times New Roman"/>
          <w:sz w:val="20"/>
          <w:rPrChange w:id="8565" w:author="Author" w:date="2015-07-30T15:37:00Z">
            <w:rPr>
              <w:rFonts w:ascii="Times New Roman" w:hAnsi="Times New Roman"/>
              <w:sz w:val="20"/>
            </w:rPr>
          </w:rPrChange>
        </w:rPr>
        <w:t>national</w:t>
      </w:r>
      <w:r w:rsidR="006514D0">
        <w:rPr>
          <w:rFonts w:ascii="Times New Roman"/>
          <w:spacing w:val="13"/>
          <w:sz w:val="20"/>
          <w:rPrChange w:id="8566" w:author="Author" w:date="2015-07-30T15:37:00Z">
            <w:rPr>
              <w:rFonts w:ascii="Times New Roman" w:hAnsi="Times New Roman"/>
              <w:sz w:val="20"/>
            </w:rPr>
          </w:rPrChange>
        </w:rPr>
        <w:t xml:space="preserve"> </w:t>
      </w:r>
      <w:r w:rsidR="006514D0">
        <w:rPr>
          <w:rFonts w:ascii="Times New Roman"/>
          <w:sz w:val="20"/>
          <w:rPrChange w:id="8567" w:author="Author" w:date="2015-07-30T15:37:00Z">
            <w:rPr>
              <w:rFonts w:ascii="Times New Roman" w:hAnsi="Times New Roman"/>
              <w:sz w:val="20"/>
            </w:rPr>
          </w:rPrChange>
        </w:rPr>
        <w:t>and</w:t>
      </w:r>
      <w:r w:rsidR="006514D0">
        <w:rPr>
          <w:rFonts w:ascii="Times New Roman"/>
          <w:spacing w:val="14"/>
          <w:sz w:val="20"/>
          <w:rPrChange w:id="8568" w:author="Author" w:date="2015-07-30T15:37:00Z">
            <w:rPr>
              <w:rFonts w:ascii="Times New Roman" w:hAnsi="Times New Roman"/>
              <w:sz w:val="20"/>
            </w:rPr>
          </w:rPrChange>
        </w:rPr>
        <w:t xml:space="preserve"> </w:t>
      </w:r>
      <w:r w:rsidR="006514D0">
        <w:rPr>
          <w:rFonts w:ascii="Times New Roman"/>
          <w:sz w:val="20"/>
          <w:rPrChange w:id="8569" w:author="Author" w:date="2015-07-30T15:37:00Z">
            <w:rPr>
              <w:rFonts w:ascii="Times New Roman" w:hAnsi="Times New Roman"/>
              <w:sz w:val="20"/>
            </w:rPr>
          </w:rPrChange>
        </w:rPr>
        <w:t>international</w:t>
      </w:r>
      <w:r w:rsidR="006514D0">
        <w:rPr>
          <w:rFonts w:ascii="Times New Roman"/>
          <w:w w:val="99"/>
          <w:sz w:val="20"/>
          <w:rPrChange w:id="8570" w:author="Author" w:date="2015-07-30T15:37:00Z">
            <w:rPr>
              <w:rFonts w:ascii="Times New Roman" w:hAnsi="Times New Roman"/>
              <w:sz w:val="20"/>
            </w:rPr>
          </w:rPrChange>
        </w:rPr>
        <w:t xml:space="preserve"> </w:t>
      </w:r>
      <w:r w:rsidR="006514D0">
        <w:rPr>
          <w:rFonts w:ascii="Times New Roman"/>
          <w:sz w:val="20"/>
          <w:rPrChange w:id="8571" w:author="Author" w:date="2015-07-30T15:37:00Z">
            <w:rPr>
              <w:rFonts w:ascii="Times New Roman" w:hAnsi="Times New Roman"/>
              <w:sz w:val="20"/>
            </w:rPr>
          </w:rPrChange>
        </w:rPr>
        <w:t>law and based on the best available scientific</w:t>
      </w:r>
      <w:r w:rsidR="006514D0">
        <w:rPr>
          <w:rFonts w:ascii="Times New Roman"/>
          <w:spacing w:val="-6"/>
          <w:sz w:val="20"/>
          <w:rPrChange w:id="8572" w:author="Author" w:date="2015-07-30T15:37:00Z">
            <w:rPr>
              <w:rFonts w:ascii="Times New Roman" w:hAnsi="Times New Roman"/>
              <w:sz w:val="20"/>
            </w:rPr>
          </w:rPrChange>
        </w:rPr>
        <w:t xml:space="preserve"> </w:t>
      </w:r>
      <w:r w:rsidR="006514D0">
        <w:rPr>
          <w:rFonts w:ascii="Times New Roman"/>
          <w:sz w:val="20"/>
          <w:rPrChange w:id="8573" w:author="Author" w:date="2015-07-30T15:37:00Z">
            <w:rPr>
              <w:rFonts w:ascii="Times New Roman" w:hAnsi="Times New Roman"/>
              <w:sz w:val="20"/>
            </w:rPr>
          </w:rPrChange>
        </w:rPr>
        <w:t>information</w:t>
      </w:r>
      <w:del w:id="8574" w:author="Author" w:date="2015-07-30T15:37:00Z">
        <w:r w:rsidRPr="00B93DD0">
          <w:rPr>
            <w:rFonts w:ascii="Times New Roman" w:hAnsi="Times New Roman" w:cs="Times New Roman"/>
            <w:sz w:val="20"/>
            <w:szCs w:val="20"/>
          </w:rPr>
          <w:delText xml:space="preserve"> </w:delText>
        </w:r>
      </w:del>
    </w:p>
    <w:p w14:paraId="7544F0D5" w14:textId="501E2167" w:rsidR="00804791" w:rsidRDefault="00B93DD0">
      <w:pPr>
        <w:pStyle w:val="ListParagraph"/>
        <w:numPr>
          <w:ilvl w:val="1"/>
          <w:numId w:val="8"/>
        </w:numPr>
        <w:tabs>
          <w:tab w:val="left" w:pos="569"/>
        </w:tabs>
        <w:spacing w:before="158" w:line="252" w:lineRule="auto"/>
        <w:ind w:right="109" w:hanging="427"/>
        <w:jc w:val="both"/>
        <w:rPr>
          <w:rFonts w:ascii="Times New Roman" w:hAnsi="Times New Roman"/>
          <w:sz w:val="13"/>
          <w:rPrChange w:id="8575" w:author="Author" w:date="2015-07-30T15:37:00Z">
            <w:rPr>
              <w:rFonts w:ascii="Times New Roman" w:hAnsi="Times New Roman"/>
              <w:sz w:val="20"/>
            </w:rPr>
          </w:rPrChange>
        </w:rPr>
        <w:pPrChange w:id="8576" w:author="Author" w:date="2015-07-30T15:37:00Z">
          <w:pPr>
            <w:ind w:right="8"/>
            <w:jc w:val="both"/>
          </w:pPr>
        </w:pPrChange>
      </w:pPr>
      <w:del w:id="8577" w:author="Author" w:date="2015-07-30T15:37:00Z">
        <w:r w:rsidRPr="00B93DD0">
          <w:rPr>
            <w:rFonts w:ascii="Times New Roman" w:hAnsi="Times New Roman" w:cs="Times New Roman"/>
            <w:sz w:val="20"/>
            <w:szCs w:val="20"/>
          </w:rPr>
          <w:delText xml:space="preserve">14.6 </w:delText>
        </w:r>
      </w:del>
      <w:r w:rsidR="006514D0">
        <w:rPr>
          <w:rFonts w:ascii="Times New Roman"/>
          <w:sz w:val="20"/>
          <w:rPrChange w:id="8578" w:author="Author" w:date="2015-07-30T15:37:00Z">
            <w:rPr>
              <w:rFonts w:ascii="Times New Roman" w:hAnsi="Times New Roman"/>
              <w:sz w:val="20"/>
            </w:rPr>
          </w:rPrChange>
        </w:rPr>
        <w:t>By 2020, prohibit certain forms of fisheries subsidies which contribute to overcapacity and</w:t>
      </w:r>
      <w:r w:rsidR="006514D0">
        <w:rPr>
          <w:rFonts w:ascii="Times New Roman"/>
          <w:spacing w:val="-16"/>
          <w:sz w:val="20"/>
          <w:rPrChange w:id="8579" w:author="Author" w:date="2015-07-30T15:37:00Z">
            <w:rPr>
              <w:rFonts w:ascii="Times New Roman" w:hAnsi="Times New Roman"/>
              <w:sz w:val="20"/>
            </w:rPr>
          </w:rPrChange>
        </w:rPr>
        <w:t xml:space="preserve"> </w:t>
      </w:r>
      <w:r w:rsidR="006514D0">
        <w:rPr>
          <w:rFonts w:ascii="Times New Roman"/>
          <w:sz w:val="20"/>
          <w:rPrChange w:id="8580" w:author="Author" w:date="2015-07-30T15:37:00Z">
            <w:rPr>
              <w:rFonts w:ascii="Times New Roman" w:hAnsi="Times New Roman"/>
              <w:sz w:val="20"/>
            </w:rPr>
          </w:rPrChange>
        </w:rPr>
        <w:t>overfishing,</w:t>
      </w:r>
      <w:r w:rsidR="006514D0">
        <w:rPr>
          <w:rFonts w:ascii="Times New Roman"/>
          <w:w w:val="99"/>
          <w:sz w:val="20"/>
          <w:rPrChange w:id="8581" w:author="Author" w:date="2015-07-30T15:37:00Z">
            <w:rPr>
              <w:rFonts w:ascii="Times New Roman" w:hAnsi="Times New Roman"/>
              <w:sz w:val="20"/>
            </w:rPr>
          </w:rPrChange>
        </w:rPr>
        <w:t xml:space="preserve"> </w:t>
      </w:r>
      <w:r w:rsidR="006514D0">
        <w:rPr>
          <w:rFonts w:ascii="Times New Roman"/>
          <w:sz w:val="20"/>
          <w:rPrChange w:id="8582" w:author="Author" w:date="2015-07-30T15:37:00Z">
            <w:rPr>
              <w:rFonts w:ascii="Times New Roman" w:hAnsi="Times New Roman"/>
              <w:sz w:val="20"/>
            </w:rPr>
          </w:rPrChange>
        </w:rPr>
        <w:t>eliminate</w:t>
      </w:r>
      <w:r w:rsidR="006514D0">
        <w:rPr>
          <w:rFonts w:ascii="Times New Roman"/>
          <w:spacing w:val="13"/>
          <w:sz w:val="20"/>
          <w:rPrChange w:id="8583" w:author="Author" w:date="2015-07-30T15:37:00Z">
            <w:rPr>
              <w:rFonts w:ascii="Times New Roman" w:hAnsi="Times New Roman"/>
              <w:sz w:val="20"/>
            </w:rPr>
          </w:rPrChange>
        </w:rPr>
        <w:t xml:space="preserve"> </w:t>
      </w:r>
      <w:r w:rsidR="006514D0">
        <w:rPr>
          <w:rFonts w:ascii="Times New Roman"/>
          <w:sz w:val="20"/>
          <w:rPrChange w:id="8584" w:author="Author" w:date="2015-07-30T15:37:00Z">
            <w:rPr>
              <w:rFonts w:ascii="Times New Roman" w:hAnsi="Times New Roman"/>
              <w:sz w:val="20"/>
            </w:rPr>
          </w:rPrChange>
        </w:rPr>
        <w:t>subsidies</w:t>
      </w:r>
      <w:r w:rsidR="006514D0">
        <w:rPr>
          <w:rFonts w:ascii="Times New Roman"/>
          <w:spacing w:val="11"/>
          <w:sz w:val="20"/>
          <w:rPrChange w:id="8585" w:author="Author" w:date="2015-07-30T15:37:00Z">
            <w:rPr>
              <w:rFonts w:ascii="Times New Roman" w:hAnsi="Times New Roman"/>
              <w:sz w:val="20"/>
            </w:rPr>
          </w:rPrChange>
        </w:rPr>
        <w:t xml:space="preserve"> </w:t>
      </w:r>
      <w:r w:rsidR="006514D0">
        <w:rPr>
          <w:rFonts w:ascii="Times New Roman"/>
          <w:sz w:val="20"/>
          <w:rPrChange w:id="8586" w:author="Author" w:date="2015-07-30T15:37:00Z">
            <w:rPr>
              <w:rFonts w:ascii="Times New Roman" w:hAnsi="Times New Roman"/>
              <w:sz w:val="20"/>
            </w:rPr>
          </w:rPrChange>
        </w:rPr>
        <w:t>that</w:t>
      </w:r>
      <w:r w:rsidR="006514D0">
        <w:rPr>
          <w:rFonts w:ascii="Times New Roman"/>
          <w:spacing w:val="11"/>
          <w:sz w:val="20"/>
          <w:rPrChange w:id="8587" w:author="Author" w:date="2015-07-30T15:37:00Z">
            <w:rPr>
              <w:rFonts w:ascii="Times New Roman" w:hAnsi="Times New Roman"/>
              <w:sz w:val="20"/>
            </w:rPr>
          </w:rPrChange>
        </w:rPr>
        <w:t xml:space="preserve"> </w:t>
      </w:r>
      <w:r w:rsidR="006514D0">
        <w:rPr>
          <w:rFonts w:ascii="Times New Roman"/>
          <w:sz w:val="20"/>
          <w:rPrChange w:id="8588" w:author="Author" w:date="2015-07-30T15:37:00Z">
            <w:rPr>
              <w:rFonts w:ascii="Times New Roman" w:hAnsi="Times New Roman"/>
              <w:sz w:val="20"/>
            </w:rPr>
          </w:rPrChange>
        </w:rPr>
        <w:t>contribute</w:t>
      </w:r>
      <w:r w:rsidR="006514D0">
        <w:rPr>
          <w:rFonts w:ascii="Times New Roman"/>
          <w:spacing w:val="11"/>
          <w:sz w:val="20"/>
          <w:rPrChange w:id="8589" w:author="Author" w:date="2015-07-30T15:37:00Z">
            <w:rPr>
              <w:rFonts w:ascii="Times New Roman" w:hAnsi="Times New Roman"/>
              <w:sz w:val="20"/>
            </w:rPr>
          </w:rPrChange>
        </w:rPr>
        <w:t xml:space="preserve"> </w:t>
      </w:r>
      <w:r w:rsidR="006514D0">
        <w:rPr>
          <w:rFonts w:ascii="Times New Roman"/>
          <w:sz w:val="20"/>
          <w:rPrChange w:id="8590" w:author="Author" w:date="2015-07-30T15:37:00Z">
            <w:rPr>
              <w:rFonts w:ascii="Times New Roman" w:hAnsi="Times New Roman"/>
              <w:sz w:val="20"/>
            </w:rPr>
          </w:rPrChange>
        </w:rPr>
        <w:t>to</w:t>
      </w:r>
      <w:r w:rsidR="006514D0">
        <w:rPr>
          <w:rFonts w:ascii="Times New Roman"/>
          <w:spacing w:val="12"/>
          <w:sz w:val="20"/>
          <w:rPrChange w:id="8591" w:author="Author" w:date="2015-07-30T15:37:00Z">
            <w:rPr>
              <w:rFonts w:ascii="Times New Roman" w:hAnsi="Times New Roman"/>
              <w:sz w:val="20"/>
            </w:rPr>
          </w:rPrChange>
        </w:rPr>
        <w:t xml:space="preserve"> </w:t>
      </w:r>
      <w:r w:rsidR="006514D0">
        <w:rPr>
          <w:rFonts w:ascii="Times New Roman"/>
          <w:sz w:val="20"/>
          <w:rPrChange w:id="8592" w:author="Author" w:date="2015-07-30T15:37:00Z">
            <w:rPr>
              <w:rFonts w:ascii="Times New Roman" w:hAnsi="Times New Roman"/>
              <w:sz w:val="20"/>
            </w:rPr>
          </w:rPrChange>
        </w:rPr>
        <w:t>illegal,</w:t>
      </w:r>
      <w:r w:rsidR="006514D0">
        <w:rPr>
          <w:rFonts w:ascii="Times New Roman"/>
          <w:spacing w:val="12"/>
          <w:sz w:val="20"/>
          <w:rPrChange w:id="8593" w:author="Author" w:date="2015-07-30T15:37:00Z">
            <w:rPr>
              <w:rFonts w:ascii="Times New Roman" w:hAnsi="Times New Roman"/>
              <w:sz w:val="20"/>
            </w:rPr>
          </w:rPrChange>
        </w:rPr>
        <w:t xml:space="preserve"> </w:t>
      </w:r>
      <w:r w:rsidR="006514D0">
        <w:rPr>
          <w:rFonts w:ascii="Times New Roman"/>
          <w:sz w:val="20"/>
          <w:rPrChange w:id="8594" w:author="Author" w:date="2015-07-30T15:37:00Z">
            <w:rPr>
              <w:rFonts w:ascii="Times New Roman" w:hAnsi="Times New Roman"/>
              <w:sz w:val="20"/>
            </w:rPr>
          </w:rPrChange>
        </w:rPr>
        <w:t>unreported</w:t>
      </w:r>
      <w:r w:rsidR="006514D0">
        <w:rPr>
          <w:rFonts w:ascii="Times New Roman"/>
          <w:spacing w:val="12"/>
          <w:sz w:val="20"/>
          <w:rPrChange w:id="8595" w:author="Author" w:date="2015-07-30T15:37:00Z">
            <w:rPr>
              <w:rFonts w:ascii="Times New Roman" w:hAnsi="Times New Roman"/>
              <w:sz w:val="20"/>
            </w:rPr>
          </w:rPrChange>
        </w:rPr>
        <w:t xml:space="preserve"> </w:t>
      </w:r>
      <w:r w:rsidR="006514D0">
        <w:rPr>
          <w:rFonts w:ascii="Times New Roman"/>
          <w:sz w:val="20"/>
          <w:rPrChange w:id="8596" w:author="Author" w:date="2015-07-30T15:37:00Z">
            <w:rPr>
              <w:rFonts w:ascii="Times New Roman" w:hAnsi="Times New Roman"/>
              <w:sz w:val="20"/>
            </w:rPr>
          </w:rPrChange>
        </w:rPr>
        <w:t>and</w:t>
      </w:r>
      <w:r w:rsidR="006514D0">
        <w:rPr>
          <w:rFonts w:ascii="Times New Roman"/>
          <w:spacing w:val="12"/>
          <w:sz w:val="20"/>
          <w:rPrChange w:id="8597" w:author="Author" w:date="2015-07-30T15:37:00Z">
            <w:rPr>
              <w:rFonts w:ascii="Times New Roman" w:hAnsi="Times New Roman"/>
              <w:sz w:val="20"/>
            </w:rPr>
          </w:rPrChange>
        </w:rPr>
        <w:t xml:space="preserve"> </w:t>
      </w:r>
      <w:r w:rsidR="006514D0">
        <w:rPr>
          <w:rFonts w:ascii="Times New Roman"/>
          <w:sz w:val="20"/>
          <w:rPrChange w:id="8598" w:author="Author" w:date="2015-07-30T15:37:00Z">
            <w:rPr>
              <w:rFonts w:ascii="Times New Roman" w:hAnsi="Times New Roman"/>
              <w:sz w:val="20"/>
            </w:rPr>
          </w:rPrChange>
        </w:rPr>
        <w:t>unregulated</w:t>
      </w:r>
      <w:r w:rsidR="006514D0">
        <w:rPr>
          <w:rFonts w:ascii="Times New Roman"/>
          <w:spacing w:val="14"/>
          <w:sz w:val="20"/>
          <w:rPrChange w:id="8599" w:author="Author" w:date="2015-07-30T15:37:00Z">
            <w:rPr>
              <w:rFonts w:ascii="Times New Roman" w:hAnsi="Times New Roman"/>
              <w:sz w:val="20"/>
            </w:rPr>
          </w:rPrChange>
        </w:rPr>
        <w:t xml:space="preserve"> </w:t>
      </w:r>
      <w:r w:rsidR="006514D0">
        <w:rPr>
          <w:rFonts w:ascii="Times New Roman"/>
          <w:sz w:val="20"/>
          <w:rPrChange w:id="8600" w:author="Author" w:date="2015-07-30T15:37:00Z">
            <w:rPr>
              <w:rFonts w:ascii="Times New Roman" w:hAnsi="Times New Roman"/>
              <w:sz w:val="20"/>
            </w:rPr>
          </w:rPrChange>
        </w:rPr>
        <w:t>fishing</w:t>
      </w:r>
      <w:r w:rsidR="006514D0">
        <w:rPr>
          <w:rFonts w:ascii="Times New Roman"/>
          <w:spacing w:val="10"/>
          <w:sz w:val="20"/>
          <w:rPrChange w:id="8601" w:author="Author" w:date="2015-07-30T15:37:00Z">
            <w:rPr>
              <w:rFonts w:ascii="Times New Roman" w:hAnsi="Times New Roman"/>
              <w:sz w:val="20"/>
            </w:rPr>
          </w:rPrChange>
        </w:rPr>
        <w:t xml:space="preserve"> </w:t>
      </w:r>
      <w:r w:rsidR="006514D0">
        <w:rPr>
          <w:rFonts w:ascii="Times New Roman"/>
          <w:sz w:val="20"/>
          <w:rPrChange w:id="8602" w:author="Author" w:date="2015-07-30T15:37:00Z">
            <w:rPr>
              <w:rFonts w:ascii="Times New Roman" w:hAnsi="Times New Roman"/>
              <w:sz w:val="20"/>
            </w:rPr>
          </w:rPrChange>
        </w:rPr>
        <w:t>and</w:t>
      </w:r>
      <w:r w:rsidR="006514D0">
        <w:rPr>
          <w:rFonts w:ascii="Times New Roman"/>
          <w:spacing w:val="12"/>
          <w:sz w:val="20"/>
          <w:rPrChange w:id="8603" w:author="Author" w:date="2015-07-30T15:37:00Z">
            <w:rPr>
              <w:rFonts w:ascii="Times New Roman" w:hAnsi="Times New Roman"/>
              <w:sz w:val="20"/>
            </w:rPr>
          </w:rPrChange>
        </w:rPr>
        <w:t xml:space="preserve"> </w:t>
      </w:r>
      <w:r w:rsidR="006514D0">
        <w:rPr>
          <w:rFonts w:ascii="Times New Roman"/>
          <w:sz w:val="20"/>
          <w:rPrChange w:id="8604" w:author="Author" w:date="2015-07-30T15:37:00Z">
            <w:rPr>
              <w:rFonts w:ascii="Times New Roman" w:hAnsi="Times New Roman"/>
              <w:sz w:val="20"/>
            </w:rPr>
          </w:rPrChange>
        </w:rPr>
        <w:t>refrain</w:t>
      </w:r>
      <w:r w:rsidR="006514D0">
        <w:rPr>
          <w:rFonts w:ascii="Times New Roman"/>
          <w:spacing w:val="12"/>
          <w:sz w:val="20"/>
          <w:rPrChange w:id="8605" w:author="Author" w:date="2015-07-30T15:37:00Z">
            <w:rPr>
              <w:rFonts w:ascii="Times New Roman" w:hAnsi="Times New Roman"/>
              <w:sz w:val="20"/>
            </w:rPr>
          </w:rPrChange>
        </w:rPr>
        <w:t xml:space="preserve"> </w:t>
      </w:r>
      <w:r w:rsidR="006514D0">
        <w:rPr>
          <w:rFonts w:ascii="Times New Roman"/>
          <w:sz w:val="20"/>
          <w:rPrChange w:id="8606" w:author="Author" w:date="2015-07-30T15:37:00Z">
            <w:rPr>
              <w:rFonts w:ascii="Times New Roman" w:hAnsi="Times New Roman"/>
              <w:sz w:val="20"/>
            </w:rPr>
          </w:rPrChange>
        </w:rPr>
        <w:t>from</w:t>
      </w:r>
      <w:r w:rsidR="006514D0">
        <w:rPr>
          <w:rFonts w:ascii="Times New Roman"/>
          <w:spacing w:val="7"/>
          <w:sz w:val="20"/>
          <w:rPrChange w:id="8607" w:author="Author" w:date="2015-07-30T15:37:00Z">
            <w:rPr>
              <w:rFonts w:ascii="Times New Roman" w:hAnsi="Times New Roman"/>
              <w:sz w:val="20"/>
            </w:rPr>
          </w:rPrChange>
        </w:rPr>
        <w:t xml:space="preserve"> </w:t>
      </w:r>
      <w:r w:rsidR="006514D0">
        <w:rPr>
          <w:rFonts w:ascii="Times New Roman"/>
          <w:sz w:val="20"/>
          <w:rPrChange w:id="8608" w:author="Author" w:date="2015-07-30T15:37:00Z">
            <w:rPr>
              <w:rFonts w:ascii="Times New Roman" w:hAnsi="Times New Roman"/>
              <w:sz w:val="20"/>
            </w:rPr>
          </w:rPrChange>
        </w:rPr>
        <w:t>introducing</w:t>
      </w:r>
      <w:r w:rsidR="006514D0">
        <w:rPr>
          <w:rFonts w:ascii="Times New Roman"/>
          <w:w w:val="99"/>
          <w:sz w:val="20"/>
          <w:rPrChange w:id="8609" w:author="Author" w:date="2015-07-30T15:37:00Z">
            <w:rPr>
              <w:rFonts w:ascii="Times New Roman" w:hAnsi="Times New Roman"/>
              <w:sz w:val="20"/>
            </w:rPr>
          </w:rPrChange>
        </w:rPr>
        <w:t xml:space="preserve"> </w:t>
      </w:r>
      <w:r w:rsidR="006514D0">
        <w:rPr>
          <w:rFonts w:ascii="Times New Roman"/>
          <w:sz w:val="20"/>
          <w:rPrChange w:id="8610" w:author="Author" w:date="2015-07-30T15:37:00Z">
            <w:rPr>
              <w:rFonts w:ascii="Times New Roman" w:hAnsi="Times New Roman"/>
              <w:sz w:val="20"/>
            </w:rPr>
          </w:rPrChange>
        </w:rPr>
        <w:t>new such subsidies, recognizing that appropriate and effective special and differential treatment for</w:t>
      </w:r>
      <w:r w:rsidR="006514D0">
        <w:rPr>
          <w:rFonts w:ascii="Times New Roman"/>
          <w:spacing w:val="3"/>
          <w:sz w:val="20"/>
          <w:rPrChange w:id="8611" w:author="Author" w:date="2015-07-30T15:37:00Z">
            <w:rPr>
              <w:rFonts w:ascii="Times New Roman" w:hAnsi="Times New Roman"/>
              <w:sz w:val="20"/>
            </w:rPr>
          </w:rPrChange>
        </w:rPr>
        <w:t xml:space="preserve"> </w:t>
      </w:r>
      <w:r w:rsidR="006514D0">
        <w:rPr>
          <w:rFonts w:ascii="Times New Roman"/>
          <w:sz w:val="20"/>
          <w:rPrChange w:id="8612" w:author="Author" w:date="2015-07-30T15:37:00Z">
            <w:rPr>
              <w:rFonts w:ascii="Times New Roman" w:hAnsi="Times New Roman"/>
              <w:sz w:val="20"/>
            </w:rPr>
          </w:rPrChange>
        </w:rPr>
        <w:t>developing</w:t>
      </w:r>
      <w:r w:rsidR="006514D0">
        <w:rPr>
          <w:rFonts w:ascii="Times New Roman"/>
          <w:w w:val="99"/>
          <w:sz w:val="20"/>
          <w:rPrChange w:id="8613" w:author="Author" w:date="2015-07-30T15:37:00Z">
            <w:rPr>
              <w:rFonts w:ascii="Times New Roman" w:hAnsi="Times New Roman"/>
              <w:sz w:val="20"/>
            </w:rPr>
          </w:rPrChange>
        </w:rPr>
        <w:t xml:space="preserve"> </w:t>
      </w:r>
      <w:r w:rsidR="006514D0">
        <w:rPr>
          <w:rFonts w:ascii="Times New Roman"/>
          <w:sz w:val="20"/>
          <w:rPrChange w:id="8614" w:author="Author" w:date="2015-07-30T15:37:00Z">
            <w:rPr>
              <w:rFonts w:ascii="Times New Roman" w:hAnsi="Times New Roman"/>
              <w:sz w:val="20"/>
            </w:rPr>
          </w:rPrChange>
        </w:rPr>
        <w:t>and</w:t>
      </w:r>
      <w:r w:rsidR="006514D0">
        <w:rPr>
          <w:rFonts w:ascii="Times New Roman"/>
          <w:spacing w:val="17"/>
          <w:sz w:val="20"/>
          <w:rPrChange w:id="8615" w:author="Author" w:date="2015-07-30T15:37:00Z">
            <w:rPr>
              <w:rFonts w:ascii="Times New Roman" w:hAnsi="Times New Roman"/>
              <w:sz w:val="20"/>
            </w:rPr>
          </w:rPrChange>
        </w:rPr>
        <w:t xml:space="preserve"> </w:t>
      </w:r>
      <w:r w:rsidR="006514D0">
        <w:rPr>
          <w:rFonts w:ascii="Times New Roman"/>
          <w:sz w:val="20"/>
          <w:rPrChange w:id="8616" w:author="Author" w:date="2015-07-30T15:37:00Z">
            <w:rPr>
              <w:rFonts w:ascii="Times New Roman" w:hAnsi="Times New Roman"/>
              <w:sz w:val="20"/>
            </w:rPr>
          </w:rPrChange>
        </w:rPr>
        <w:t>least</w:t>
      </w:r>
      <w:r w:rsidR="006514D0">
        <w:rPr>
          <w:rFonts w:ascii="Times New Roman"/>
          <w:spacing w:val="15"/>
          <w:sz w:val="20"/>
          <w:rPrChange w:id="8617" w:author="Author" w:date="2015-07-30T15:37:00Z">
            <w:rPr>
              <w:rFonts w:ascii="Times New Roman" w:hAnsi="Times New Roman"/>
              <w:sz w:val="20"/>
            </w:rPr>
          </w:rPrChange>
        </w:rPr>
        <w:t xml:space="preserve"> </w:t>
      </w:r>
      <w:r w:rsidR="006514D0">
        <w:rPr>
          <w:rFonts w:ascii="Times New Roman"/>
          <w:sz w:val="20"/>
          <w:rPrChange w:id="8618" w:author="Author" w:date="2015-07-30T15:37:00Z">
            <w:rPr>
              <w:rFonts w:ascii="Times New Roman" w:hAnsi="Times New Roman"/>
              <w:sz w:val="20"/>
            </w:rPr>
          </w:rPrChange>
        </w:rPr>
        <w:t>developed</w:t>
      </w:r>
      <w:r w:rsidR="006514D0">
        <w:rPr>
          <w:rFonts w:ascii="Times New Roman"/>
          <w:spacing w:val="17"/>
          <w:sz w:val="20"/>
          <w:rPrChange w:id="8619" w:author="Author" w:date="2015-07-30T15:37:00Z">
            <w:rPr>
              <w:rFonts w:ascii="Times New Roman" w:hAnsi="Times New Roman"/>
              <w:sz w:val="20"/>
            </w:rPr>
          </w:rPrChange>
        </w:rPr>
        <w:t xml:space="preserve"> </w:t>
      </w:r>
      <w:r w:rsidR="006514D0">
        <w:rPr>
          <w:rFonts w:ascii="Times New Roman"/>
          <w:sz w:val="20"/>
          <w:rPrChange w:id="8620" w:author="Author" w:date="2015-07-30T15:37:00Z">
            <w:rPr>
              <w:rFonts w:ascii="Times New Roman" w:hAnsi="Times New Roman"/>
              <w:sz w:val="20"/>
            </w:rPr>
          </w:rPrChange>
        </w:rPr>
        <w:t>countries</w:t>
      </w:r>
      <w:r w:rsidR="006514D0">
        <w:rPr>
          <w:rFonts w:ascii="Times New Roman"/>
          <w:spacing w:val="17"/>
          <w:sz w:val="20"/>
          <w:rPrChange w:id="8621" w:author="Author" w:date="2015-07-30T15:37:00Z">
            <w:rPr>
              <w:rFonts w:ascii="Times New Roman" w:hAnsi="Times New Roman"/>
              <w:sz w:val="20"/>
            </w:rPr>
          </w:rPrChange>
        </w:rPr>
        <w:t xml:space="preserve"> </w:t>
      </w:r>
      <w:r w:rsidR="006514D0">
        <w:rPr>
          <w:rFonts w:ascii="Times New Roman"/>
          <w:sz w:val="20"/>
          <w:rPrChange w:id="8622" w:author="Author" w:date="2015-07-30T15:37:00Z">
            <w:rPr>
              <w:rFonts w:ascii="Times New Roman" w:hAnsi="Times New Roman"/>
              <w:sz w:val="20"/>
            </w:rPr>
          </w:rPrChange>
        </w:rPr>
        <w:t>should</w:t>
      </w:r>
      <w:r w:rsidR="006514D0">
        <w:rPr>
          <w:rFonts w:ascii="Times New Roman"/>
          <w:spacing w:val="17"/>
          <w:sz w:val="20"/>
          <w:rPrChange w:id="8623" w:author="Author" w:date="2015-07-30T15:37:00Z">
            <w:rPr>
              <w:rFonts w:ascii="Times New Roman" w:hAnsi="Times New Roman"/>
              <w:sz w:val="20"/>
            </w:rPr>
          </w:rPrChange>
        </w:rPr>
        <w:t xml:space="preserve"> </w:t>
      </w:r>
      <w:r w:rsidR="006514D0">
        <w:rPr>
          <w:rFonts w:ascii="Times New Roman"/>
          <w:sz w:val="20"/>
          <w:rPrChange w:id="8624" w:author="Author" w:date="2015-07-30T15:37:00Z">
            <w:rPr>
              <w:rFonts w:ascii="Times New Roman" w:hAnsi="Times New Roman"/>
              <w:sz w:val="20"/>
            </w:rPr>
          </w:rPrChange>
        </w:rPr>
        <w:t>be</w:t>
      </w:r>
      <w:r w:rsidR="006514D0">
        <w:rPr>
          <w:rFonts w:ascii="Times New Roman"/>
          <w:spacing w:val="16"/>
          <w:sz w:val="20"/>
          <w:rPrChange w:id="8625" w:author="Author" w:date="2015-07-30T15:37:00Z">
            <w:rPr>
              <w:rFonts w:ascii="Times New Roman" w:hAnsi="Times New Roman"/>
              <w:sz w:val="20"/>
            </w:rPr>
          </w:rPrChange>
        </w:rPr>
        <w:t xml:space="preserve"> </w:t>
      </w:r>
      <w:r w:rsidR="006514D0">
        <w:rPr>
          <w:rFonts w:ascii="Times New Roman"/>
          <w:sz w:val="20"/>
          <w:rPrChange w:id="8626" w:author="Author" w:date="2015-07-30T15:37:00Z">
            <w:rPr>
              <w:rFonts w:ascii="Times New Roman" w:hAnsi="Times New Roman"/>
              <w:sz w:val="20"/>
            </w:rPr>
          </w:rPrChange>
        </w:rPr>
        <w:t>an</w:t>
      </w:r>
      <w:r w:rsidR="006514D0">
        <w:rPr>
          <w:rFonts w:ascii="Times New Roman"/>
          <w:spacing w:val="15"/>
          <w:sz w:val="20"/>
          <w:rPrChange w:id="8627" w:author="Author" w:date="2015-07-30T15:37:00Z">
            <w:rPr>
              <w:rFonts w:ascii="Times New Roman" w:hAnsi="Times New Roman"/>
              <w:sz w:val="20"/>
            </w:rPr>
          </w:rPrChange>
        </w:rPr>
        <w:t xml:space="preserve"> </w:t>
      </w:r>
      <w:r w:rsidR="006514D0">
        <w:rPr>
          <w:rFonts w:ascii="Times New Roman"/>
          <w:sz w:val="20"/>
          <w:rPrChange w:id="8628" w:author="Author" w:date="2015-07-30T15:37:00Z">
            <w:rPr>
              <w:rFonts w:ascii="Times New Roman" w:hAnsi="Times New Roman"/>
              <w:sz w:val="20"/>
            </w:rPr>
          </w:rPrChange>
        </w:rPr>
        <w:t>integral</w:t>
      </w:r>
      <w:r w:rsidR="006514D0">
        <w:rPr>
          <w:rFonts w:ascii="Times New Roman"/>
          <w:spacing w:val="16"/>
          <w:sz w:val="20"/>
          <w:rPrChange w:id="8629" w:author="Author" w:date="2015-07-30T15:37:00Z">
            <w:rPr>
              <w:rFonts w:ascii="Times New Roman" w:hAnsi="Times New Roman"/>
              <w:sz w:val="20"/>
            </w:rPr>
          </w:rPrChange>
        </w:rPr>
        <w:t xml:space="preserve"> </w:t>
      </w:r>
      <w:r w:rsidR="006514D0">
        <w:rPr>
          <w:rFonts w:ascii="Times New Roman"/>
          <w:sz w:val="20"/>
          <w:rPrChange w:id="8630" w:author="Author" w:date="2015-07-30T15:37:00Z">
            <w:rPr>
              <w:rFonts w:ascii="Times New Roman" w:hAnsi="Times New Roman"/>
              <w:sz w:val="20"/>
            </w:rPr>
          </w:rPrChange>
        </w:rPr>
        <w:t>part</w:t>
      </w:r>
      <w:r w:rsidR="006514D0">
        <w:rPr>
          <w:rFonts w:ascii="Times New Roman"/>
          <w:spacing w:val="16"/>
          <w:sz w:val="20"/>
          <w:rPrChange w:id="8631" w:author="Author" w:date="2015-07-30T15:37:00Z">
            <w:rPr>
              <w:rFonts w:ascii="Times New Roman" w:hAnsi="Times New Roman"/>
              <w:sz w:val="20"/>
            </w:rPr>
          </w:rPrChange>
        </w:rPr>
        <w:t xml:space="preserve"> </w:t>
      </w:r>
      <w:r w:rsidR="006514D0">
        <w:rPr>
          <w:rFonts w:ascii="Times New Roman"/>
          <w:sz w:val="20"/>
          <w:rPrChange w:id="8632" w:author="Author" w:date="2015-07-30T15:37:00Z">
            <w:rPr>
              <w:rFonts w:ascii="Times New Roman" w:hAnsi="Times New Roman"/>
              <w:sz w:val="20"/>
            </w:rPr>
          </w:rPrChange>
        </w:rPr>
        <w:t>of</w:t>
      </w:r>
      <w:r w:rsidR="006514D0">
        <w:rPr>
          <w:rFonts w:ascii="Times New Roman"/>
          <w:spacing w:val="14"/>
          <w:sz w:val="20"/>
          <w:rPrChange w:id="8633" w:author="Author" w:date="2015-07-30T15:37:00Z">
            <w:rPr>
              <w:rFonts w:ascii="Times New Roman" w:hAnsi="Times New Roman"/>
              <w:sz w:val="20"/>
            </w:rPr>
          </w:rPrChange>
        </w:rPr>
        <w:t xml:space="preserve"> </w:t>
      </w:r>
      <w:r w:rsidR="006514D0">
        <w:rPr>
          <w:rFonts w:ascii="Times New Roman"/>
          <w:sz w:val="20"/>
          <w:rPrChange w:id="8634" w:author="Author" w:date="2015-07-30T15:37:00Z">
            <w:rPr>
              <w:rFonts w:ascii="Times New Roman" w:hAnsi="Times New Roman"/>
              <w:sz w:val="20"/>
            </w:rPr>
          </w:rPrChange>
        </w:rPr>
        <w:t>the</w:t>
      </w:r>
      <w:r w:rsidR="006514D0">
        <w:rPr>
          <w:rFonts w:ascii="Times New Roman"/>
          <w:spacing w:val="16"/>
          <w:sz w:val="20"/>
          <w:rPrChange w:id="8635" w:author="Author" w:date="2015-07-30T15:37:00Z">
            <w:rPr>
              <w:rFonts w:ascii="Times New Roman" w:hAnsi="Times New Roman"/>
              <w:sz w:val="20"/>
            </w:rPr>
          </w:rPrChange>
        </w:rPr>
        <w:t xml:space="preserve"> </w:t>
      </w:r>
      <w:r w:rsidR="006514D0">
        <w:rPr>
          <w:rFonts w:ascii="Times New Roman"/>
          <w:sz w:val="20"/>
          <w:rPrChange w:id="8636" w:author="Author" w:date="2015-07-30T15:37:00Z">
            <w:rPr>
              <w:rFonts w:ascii="Times New Roman" w:hAnsi="Times New Roman"/>
              <w:sz w:val="20"/>
            </w:rPr>
          </w:rPrChange>
        </w:rPr>
        <w:t>World</w:t>
      </w:r>
      <w:r w:rsidR="006514D0">
        <w:rPr>
          <w:rFonts w:ascii="Times New Roman"/>
          <w:spacing w:val="14"/>
          <w:sz w:val="20"/>
          <w:rPrChange w:id="8637" w:author="Author" w:date="2015-07-30T15:37:00Z">
            <w:rPr>
              <w:rFonts w:ascii="Times New Roman" w:hAnsi="Times New Roman"/>
              <w:sz w:val="20"/>
            </w:rPr>
          </w:rPrChange>
        </w:rPr>
        <w:t xml:space="preserve"> </w:t>
      </w:r>
      <w:r w:rsidR="006514D0">
        <w:rPr>
          <w:rFonts w:ascii="Times New Roman"/>
          <w:sz w:val="20"/>
          <w:rPrChange w:id="8638" w:author="Author" w:date="2015-07-30T15:37:00Z">
            <w:rPr>
              <w:rFonts w:ascii="Times New Roman" w:hAnsi="Times New Roman"/>
              <w:sz w:val="20"/>
            </w:rPr>
          </w:rPrChange>
        </w:rPr>
        <w:t>Trade</w:t>
      </w:r>
      <w:r w:rsidR="006514D0">
        <w:rPr>
          <w:rFonts w:ascii="Times New Roman"/>
          <w:spacing w:val="16"/>
          <w:sz w:val="20"/>
          <w:rPrChange w:id="8639" w:author="Author" w:date="2015-07-30T15:37:00Z">
            <w:rPr>
              <w:rFonts w:ascii="Times New Roman" w:hAnsi="Times New Roman"/>
              <w:sz w:val="20"/>
            </w:rPr>
          </w:rPrChange>
        </w:rPr>
        <w:t xml:space="preserve"> </w:t>
      </w:r>
      <w:r w:rsidR="006514D0">
        <w:rPr>
          <w:rFonts w:ascii="Times New Roman"/>
          <w:sz w:val="20"/>
          <w:rPrChange w:id="8640" w:author="Author" w:date="2015-07-30T15:37:00Z">
            <w:rPr>
              <w:rFonts w:ascii="Times New Roman" w:hAnsi="Times New Roman"/>
              <w:sz w:val="20"/>
            </w:rPr>
          </w:rPrChange>
        </w:rPr>
        <w:t>Organization</w:t>
      </w:r>
      <w:r w:rsidR="006514D0">
        <w:rPr>
          <w:rFonts w:ascii="Times New Roman"/>
          <w:spacing w:val="15"/>
          <w:sz w:val="20"/>
          <w:rPrChange w:id="8641" w:author="Author" w:date="2015-07-30T15:37:00Z">
            <w:rPr>
              <w:rFonts w:ascii="Times New Roman" w:hAnsi="Times New Roman"/>
              <w:sz w:val="20"/>
            </w:rPr>
          </w:rPrChange>
        </w:rPr>
        <w:t xml:space="preserve"> </w:t>
      </w:r>
      <w:r w:rsidR="006514D0">
        <w:rPr>
          <w:rFonts w:ascii="Times New Roman"/>
          <w:sz w:val="20"/>
          <w:rPrChange w:id="8642" w:author="Author" w:date="2015-07-30T15:37:00Z">
            <w:rPr>
              <w:rFonts w:ascii="Times New Roman" w:hAnsi="Times New Roman"/>
              <w:sz w:val="20"/>
            </w:rPr>
          </w:rPrChange>
        </w:rPr>
        <w:t>fisheries</w:t>
      </w:r>
      <w:r w:rsidR="006514D0">
        <w:rPr>
          <w:rFonts w:ascii="Times New Roman"/>
          <w:spacing w:val="15"/>
          <w:sz w:val="20"/>
          <w:rPrChange w:id="8643" w:author="Author" w:date="2015-07-30T15:37:00Z">
            <w:rPr>
              <w:rFonts w:ascii="Times New Roman" w:hAnsi="Times New Roman"/>
              <w:sz w:val="20"/>
            </w:rPr>
          </w:rPrChange>
        </w:rPr>
        <w:t xml:space="preserve"> </w:t>
      </w:r>
      <w:r w:rsidR="006514D0">
        <w:rPr>
          <w:rFonts w:ascii="Times New Roman"/>
          <w:sz w:val="20"/>
          <w:rPrChange w:id="8644" w:author="Author" w:date="2015-07-30T15:37:00Z">
            <w:rPr>
              <w:rFonts w:ascii="Times New Roman" w:hAnsi="Times New Roman"/>
              <w:sz w:val="20"/>
            </w:rPr>
          </w:rPrChange>
        </w:rPr>
        <w:t>subsidies</w:t>
      </w:r>
      <w:r w:rsidR="006514D0">
        <w:rPr>
          <w:rFonts w:ascii="Times New Roman"/>
          <w:w w:val="99"/>
          <w:sz w:val="20"/>
          <w:rPrChange w:id="8645" w:author="Author" w:date="2015-07-30T15:37:00Z">
            <w:rPr>
              <w:rFonts w:ascii="Times New Roman" w:hAnsi="Times New Roman"/>
              <w:sz w:val="20"/>
            </w:rPr>
          </w:rPrChange>
        </w:rPr>
        <w:t xml:space="preserve"> </w:t>
      </w:r>
      <w:del w:id="8646" w:author="Author" w:date="2015-07-30T15:37:00Z">
        <w:r w:rsidRPr="00B93DD0">
          <w:rPr>
            <w:rFonts w:ascii="Times New Roman" w:hAnsi="Times New Roman" w:cs="Times New Roman"/>
            <w:sz w:val="20"/>
            <w:szCs w:val="20"/>
          </w:rPr>
          <w:delText>negotiation</w:delText>
        </w:r>
        <w:r w:rsidRPr="00B93DD0">
          <w:rPr>
            <w:rFonts w:ascii="Times New Roman" w:hAnsi="Times New Roman" w:cs="Times New Roman"/>
            <w:sz w:val="20"/>
            <w:szCs w:val="20"/>
            <w:vertAlign w:val="superscript"/>
          </w:rPr>
          <w:footnoteReference w:id="3"/>
        </w:r>
        <w:r w:rsidRPr="00B93DD0">
          <w:rPr>
            <w:rFonts w:ascii="Times New Roman" w:hAnsi="Times New Roman" w:cs="Times New Roman"/>
            <w:sz w:val="20"/>
            <w:szCs w:val="20"/>
          </w:rPr>
          <w:delText xml:space="preserve"> </w:delText>
        </w:r>
      </w:del>
      <w:ins w:id="8649" w:author="Author" w:date="2015-07-30T15:37:00Z">
        <w:r w:rsidR="006514D0">
          <w:rPr>
            <w:rFonts w:ascii="Times New Roman"/>
            <w:sz w:val="20"/>
          </w:rPr>
          <w:t>negotiation</w:t>
        </w:r>
        <w:r w:rsidR="006514D0">
          <w:rPr>
            <w:rFonts w:ascii="Times New Roman"/>
            <w:position w:val="9"/>
            <w:sz w:val="13"/>
          </w:rPr>
          <w:t>2</w:t>
        </w:r>
      </w:ins>
    </w:p>
    <w:p w14:paraId="70D81057" w14:textId="56820925" w:rsidR="00804791" w:rsidRDefault="00B93DD0">
      <w:pPr>
        <w:pStyle w:val="ListParagraph"/>
        <w:numPr>
          <w:ilvl w:val="1"/>
          <w:numId w:val="8"/>
        </w:numPr>
        <w:tabs>
          <w:tab w:val="left" w:pos="530"/>
        </w:tabs>
        <w:spacing w:before="165" w:line="259" w:lineRule="auto"/>
        <w:ind w:right="103" w:hanging="427"/>
        <w:jc w:val="both"/>
        <w:rPr>
          <w:rFonts w:ascii="Times New Roman" w:eastAsia="Times New Roman" w:hAnsi="Times New Roman" w:cs="Times New Roman"/>
          <w:sz w:val="20"/>
          <w:szCs w:val="20"/>
        </w:rPr>
        <w:pPrChange w:id="8650" w:author="Author" w:date="2015-07-30T15:37:00Z">
          <w:pPr>
            <w:spacing w:after="24"/>
            <w:ind w:right="8"/>
            <w:jc w:val="both"/>
          </w:pPr>
        </w:pPrChange>
      </w:pPr>
      <w:del w:id="8651" w:author="Author" w:date="2015-07-30T15:37:00Z">
        <w:r w:rsidRPr="00B93DD0">
          <w:rPr>
            <w:rFonts w:ascii="Times New Roman" w:hAnsi="Times New Roman" w:cs="Times New Roman"/>
            <w:sz w:val="20"/>
            <w:szCs w:val="20"/>
          </w:rPr>
          <w:delText xml:space="preserve">14.7 </w:delText>
        </w:r>
      </w:del>
      <w:r w:rsidR="006514D0">
        <w:rPr>
          <w:rFonts w:ascii="Times New Roman"/>
          <w:sz w:val="20"/>
          <w:rPrChange w:id="8652" w:author="Author" w:date="2015-07-30T15:37:00Z">
            <w:rPr>
              <w:rFonts w:ascii="Times New Roman" w:hAnsi="Times New Roman"/>
              <w:sz w:val="20"/>
            </w:rPr>
          </w:rPrChange>
        </w:rPr>
        <w:t xml:space="preserve">By 2030, increase the economic benefits to Small Island developing States </w:t>
      </w:r>
      <w:r w:rsidR="006514D0">
        <w:rPr>
          <w:rFonts w:ascii="Times New Roman"/>
          <w:spacing w:val="2"/>
          <w:sz w:val="20"/>
          <w:rPrChange w:id="8653" w:author="Author" w:date="2015-07-30T15:37:00Z">
            <w:rPr>
              <w:rFonts w:ascii="Times New Roman" w:hAnsi="Times New Roman"/>
              <w:sz w:val="20"/>
            </w:rPr>
          </w:rPrChange>
        </w:rPr>
        <w:t xml:space="preserve">and </w:t>
      </w:r>
      <w:r w:rsidR="006514D0">
        <w:rPr>
          <w:rFonts w:ascii="Times New Roman"/>
          <w:sz w:val="20"/>
          <w:rPrChange w:id="8654" w:author="Author" w:date="2015-07-30T15:37:00Z">
            <w:rPr>
              <w:rFonts w:ascii="Times New Roman" w:hAnsi="Times New Roman"/>
              <w:sz w:val="20"/>
            </w:rPr>
          </w:rPrChange>
        </w:rPr>
        <w:t>least developed countries</w:t>
      </w:r>
      <w:r w:rsidR="006514D0">
        <w:rPr>
          <w:rFonts w:ascii="Times New Roman"/>
          <w:spacing w:val="35"/>
          <w:sz w:val="20"/>
          <w:rPrChange w:id="8655" w:author="Author" w:date="2015-07-30T15:37:00Z">
            <w:rPr>
              <w:rFonts w:ascii="Times New Roman" w:hAnsi="Times New Roman"/>
              <w:sz w:val="20"/>
            </w:rPr>
          </w:rPrChange>
        </w:rPr>
        <w:t xml:space="preserve"> </w:t>
      </w:r>
      <w:r w:rsidR="006514D0">
        <w:rPr>
          <w:rFonts w:ascii="Times New Roman"/>
          <w:sz w:val="20"/>
          <w:rPrChange w:id="8656" w:author="Author" w:date="2015-07-30T15:37:00Z">
            <w:rPr>
              <w:rFonts w:ascii="Times New Roman" w:hAnsi="Times New Roman"/>
              <w:sz w:val="20"/>
            </w:rPr>
          </w:rPrChange>
        </w:rPr>
        <w:t>from</w:t>
      </w:r>
      <w:r w:rsidR="006514D0">
        <w:rPr>
          <w:rFonts w:ascii="Times New Roman"/>
          <w:w w:val="99"/>
          <w:sz w:val="20"/>
          <w:rPrChange w:id="8657" w:author="Author" w:date="2015-07-30T15:37:00Z">
            <w:rPr>
              <w:rFonts w:ascii="Times New Roman" w:hAnsi="Times New Roman"/>
              <w:sz w:val="20"/>
            </w:rPr>
          </w:rPrChange>
        </w:rPr>
        <w:t xml:space="preserve"> </w:t>
      </w:r>
      <w:r w:rsidR="006514D0">
        <w:rPr>
          <w:rFonts w:ascii="Times New Roman"/>
          <w:sz w:val="20"/>
          <w:rPrChange w:id="8658" w:author="Author" w:date="2015-07-30T15:37:00Z">
            <w:rPr>
              <w:rFonts w:ascii="Times New Roman" w:hAnsi="Times New Roman"/>
              <w:sz w:val="20"/>
            </w:rPr>
          </w:rPrChange>
        </w:rPr>
        <w:t>the</w:t>
      </w:r>
      <w:r w:rsidR="006514D0">
        <w:rPr>
          <w:rFonts w:ascii="Times New Roman"/>
          <w:spacing w:val="20"/>
          <w:sz w:val="20"/>
          <w:rPrChange w:id="8659" w:author="Author" w:date="2015-07-30T15:37:00Z">
            <w:rPr>
              <w:rFonts w:ascii="Times New Roman" w:hAnsi="Times New Roman"/>
              <w:sz w:val="20"/>
            </w:rPr>
          </w:rPrChange>
        </w:rPr>
        <w:t xml:space="preserve"> </w:t>
      </w:r>
      <w:r w:rsidR="006514D0">
        <w:rPr>
          <w:rFonts w:ascii="Times New Roman"/>
          <w:sz w:val="20"/>
          <w:rPrChange w:id="8660" w:author="Author" w:date="2015-07-30T15:37:00Z">
            <w:rPr>
              <w:rFonts w:ascii="Times New Roman" w:hAnsi="Times New Roman"/>
              <w:sz w:val="20"/>
            </w:rPr>
          </w:rPrChange>
        </w:rPr>
        <w:t>sustainable</w:t>
      </w:r>
      <w:r w:rsidR="006514D0">
        <w:rPr>
          <w:rFonts w:ascii="Times New Roman"/>
          <w:spacing w:val="20"/>
          <w:sz w:val="20"/>
          <w:rPrChange w:id="8661" w:author="Author" w:date="2015-07-30T15:37:00Z">
            <w:rPr>
              <w:rFonts w:ascii="Times New Roman" w:hAnsi="Times New Roman"/>
              <w:sz w:val="20"/>
            </w:rPr>
          </w:rPrChange>
        </w:rPr>
        <w:t xml:space="preserve"> </w:t>
      </w:r>
      <w:r w:rsidR="006514D0">
        <w:rPr>
          <w:rFonts w:ascii="Times New Roman"/>
          <w:sz w:val="20"/>
          <w:rPrChange w:id="8662" w:author="Author" w:date="2015-07-30T15:37:00Z">
            <w:rPr>
              <w:rFonts w:ascii="Times New Roman" w:hAnsi="Times New Roman"/>
              <w:sz w:val="20"/>
            </w:rPr>
          </w:rPrChange>
        </w:rPr>
        <w:t>use</w:t>
      </w:r>
      <w:r w:rsidR="006514D0">
        <w:rPr>
          <w:rFonts w:ascii="Times New Roman"/>
          <w:spacing w:val="20"/>
          <w:sz w:val="20"/>
          <w:rPrChange w:id="8663" w:author="Author" w:date="2015-07-30T15:37:00Z">
            <w:rPr>
              <w:rFonts w:ascii="Times New Roman" w:hAnsi="Times New Roman"/>
              <w:sz w:val="20"/>
            </w:rPr>
          </w:rPrChange>
        </w:rPr>
        <w:t xml:space="preserve"> </w:t>
      </w:r>
      <w:r w:rsidR="006514D0">
        <w:rPr>
          <w:rFonts w:ascii="Times New Roman"/>
          <w:sz w:val="20"/>
          <w:rPrChange w:id="8664" w:author="Author" w:date="2015-07-30T15:37:00Z">
            <w:rPr>
              <w:rFonts w:ascii="Times New Roman" w:hAnsi="Times New Roman"/>
              <w:sz w:val="20"/>
            </w:rPr>
          </w:rPrChange>
        </w:rPr>
        <w:t>of</w:t>
      </w:r>
      <w:r w:rsidR="006514D0">
        <w:rPr>
          <w:rFonts w:ascii="Times New Roman"/>
          <w:spacing w:val="20"/>
          <w:sz w:val="20"/>
          <w:rPrChange w:id="8665" w:author="Author" w:date="2015-07-30T15:37:00Z">
            <w:rPr>
              <w:rFonts w:ascii="Times New Roman" w:hAnsi="Times New Roman"/>
              <w:sz w:val="20"/>
            </w:rPr>
          </w:rPrChange>
        </w:rPr>
        <w:t xml:space="preserve"> </w:t>
      </w:r>
      <w:r w:rsidR="006514D0">
        <w:rPr>
          <w:rFonts w:ascii="Times New Roman"/>
          <w:sz w:val="20"/>
          <w:rPrChange w:id="8666" w:author="Author" w:date="2015-07-30T15:37:00Z">
            <w:rPr>
              <w:rFonts w:ascii="Times New Roman" w:hAnsi="Times New Roman"/>
              <w:sz w:val="20"/>
            </w:rPr>
          </w:rPrChange>
        </w:rPr>
        <w:t>marine</w:t>
      </w:r>
      <w:r w:rsidR="006514D0">
        <w:rPr>
          <w:rFonts w:ascii="Times New Roman"/>
          <w:spacing w:val="21"/>
          <w:sz w:val="20"/>
          <w:rPrChange w:id="8667" w:author="Author" w:date="2015-07-30T15:37:00Z">
            <w:rPr>
              <w:rFonts w:ascii="Times New Roman" w:hAnsi="Times New Roman"/>
              <w:sz w:val="20"/>
            </w:rPr>
          </w:rPrChange>
        </w:rPr>
        <w:t xml:space="preserve"> </w:t>
      </w:r>
      <w:r w:rsidR="006514D0">
        <w:rPr>
          <w:rFonts w:ascii="Times New Roman"/>
          <w:sz w:val="20"/>
          <w:rPrChange w:id="8668" w:author="Author" w:date="2015-07-30T15:37:00Z">
            <w:rPr>
              <w:rFonts w:ascii="Times New Roman" w:hAnsi="Times New Roman"/>
              <w:sz w:val="20"/>
            </w:rPr>
          </w:rPrChange>
        </w:rPr>
        <w:t>resources,</w:t>
      </w:r>
      <w:r w:rsidR="006514D0">
        <w:rPr>
          <w:rFonts w:ascii="Times New Roman"/>
          <w:spacing w:val="20"/>
          <w:sz w:val="20"/>
          <w:rPrChange w:id="8669" w:author="Author" w:date="2015-07-30T15:37:00Z">
            <w:rPr>
              <w:rFonts w:ascii="Times New Roman" w:hAnsi="Times New Roman"/>
              <w:sz w:val="20"/>
            </w:rPr>
          </w:rPrChange>
        </w:rPr>
        <w:t xml:space="preserve"> </w:t>
      </w:r>
      <w:r w:rsidR="006514D0">
        <w:rPr>
          <w:rFonts w:ascii="Times New Roman"/>
          <w:sz w:val="20"/>
          <w:rPrChange w:id="8670" w:author="Author" w:date="2015-07-30T15:37:00Z">
            <w:rPr>
              <w:rFonts w:ascii="Times New Roman" w:hAnsi="Times New Roman"/>
              <w:sz w:val="20"/>
            </w:rPr>
          </w:rPrChange>
        </w:rPr>
        <w:t>including</w:t>
      </w:r>
      <w:r w:rsidR="006514D0">
        <w:rPr>
          <w:rFonts w:ascii="Times New Roman"/>
          <w:spacing w:val="18"/>
          <w:sz w:val="20"/>
          <w:rPrChange w:id="8671" w:author="Author" w:date="2015-07-30T15:37:00Z">
            <w:rPr>
              <w:rFonts w:ascii="Times New Roman" w:hAnsi="Times New Roman"/>
              <w:sz w:val="20"/>
            </w:rPr>
          </w:rPrChange>
        </w:rPr>
        <w:t xml:space="preserve"> </w:t>
      </w:r>
      <w:r w:rsidR="006514D0">
        <w:rPr>
          <w:rFonts w:ascii="Times New Roman"/>
          <w:sz w:val="20"/>
          <w:rPrChange w:id="8672" w:author="Author" w:date="2015-07-30T15:37:00Z">
            <w:rPr>
              <w:rFonts w:ascii="Times New Roman" w:hAnsi="Times New Roman"/>
              <w:sz w:val="20"/>
            </w:rPr>
          </w:rPrChange>
        </w:rPr>
        <w:t>through</w:t>
      </w:r>
      <w:r w:rsidR="006514D0">
        <w:rPr>
          <w:rFonts w:ascii="Times New Roman"/>
          <w:spacing w:val="20"/>
          <w:sz w:val="20"/>
          <w:rPrChange w:id="8673" w:author="Author" w:date="2015-07-30T15:37:00Z">
            <w:rPr>
              <w:rFonts w:ascii="Times New Roman" w:hAnsi="Times New Roman"/>
              <w:sz w:val="20"/>
            </w:rPr>
          </w:rPrChange>
        </w:rPr>
        <w:t xml:space="preserve"> </w:t>
      </w:r>
      <w:r w:rsidR="006514D0">
        <w:rPr>
          <w:rFonts w:ascii="Times New Roman"/>
          <w:sz w:val="20"/>
          <w:rPrChange w:id="8674" w:author="Author" w:date="2015-07-30T15:37:00Z">
            <w:rPr>
              <w:rFonts w:ascii="Times New Roman" w:hAnsi="Times New Roman"/>
              <w:sz w:val="20"/>
            </w:rPr>
          </w:rPrChange>
        </w:rPr>
        <w:t>sustainable</w:t>
      </w:r>
      <w:r w:rsidR="006514D0">
        <w:rPr>
          <w:rFonts w:ascii="Times New Roman"/>
          <w:spacing w:val="21"/>
          <w:sz w:val="20"/>
          <w:rPrChange w:id="8675" w:author="Author" w:date="2015-07-30T15:37:00Z">
            <w:rPr>
              <w:rFonts w:ascii="Times New Roman" w:hAnsi="Times New Roman"/>
              <w:sz w:val="20"/>
            </w:rPr>
          </w:rPrChange>
        </w:rPr>
        <w:t xml:space="preserve"> </w:t>
      </w:r>
      <w:r w:rsidR="006514D0">
        <w:rPr>
          <w:rFonts w:ascii="Times New Roman"/>
          <w:sz w:val="20"/>
          <w:rPrChange w:id="8676" w:author="Author" w:date="2015-07-30T15:37:00Z">
            <w:rPr>
              <w:rFonts w:ascii="Times New Roman" w:hAnsi="Times New Roman"/>
              <w:sz w:val="20"/>
            </w:rPr>
          </w:rPrChange>
        </w:rPr>
        <w:t>management</w:t>
      </w:r>
      <w:r w:rsidR="006514D0">
        <w:rPr>
          <w:rFonts w:ascii="Times New Roman"/>
          <w:spacing w:val="20"/>
          <w:sz w:val="20"/>
          <w:rPrChange w:id="8677" w:author="Author" w:date="2015-07-30T15:37:00Z">
            <w:rPr>
              <w:rFonts w:ascii="Times New Roman" w:hAnsi="Times New Roman"/>
              <w:sz w:val="20"/>
            </w:rPr>
          </w:rPrChange>
        </w:rPr>
        <w:t xml:space="preserve"> </w:t>
      </w:r>
      <w:r w:rsidR="006514D0">
        <w:rPr>
          <w:rFonts w:ascii="Times New Roman"/>
          <w:sz w:val="20"/>
          <w:rPrChange w:id="8678" w:author="Author" w:date="2015-07-30T15:37:00Z">
            <w:rPr>
              <w:rFonts w:ascii="Times New Roman" w:hAnsi="Times New Roman"/>
              <w:sz w:val="20"/>
            </w:rPr>
          </w:rPrChange>
        </w:rPr>
        <w:t>of</w:t>
      </w:r>
      <w:r w:rsidR="006514D0">
        <w:rPr>
          <w:rFonts w:ascii="Times New Roman"/>
          <w:spacing w:val="18"/>
          <w:sz w:val="20"/>
          <w:rPrChange w:id="8679" w:author="Author" w:date="2015-07-30T15:37:00Z">
            <w:rPr>
              <w:rFonts w:ascii="Times New Roman" w:hAnsi="Times New Roman"/>
              <w:sz w:val="20"/>
            </w:rPr>
          </w:rPrChange>
        </w:rPr>
        <w:t xml:space="preserve"> </w:t>
      </w:r>
      <w:r w:rsidR="006514D0">
        <w:rPr>
          <w:rFonts w:ascii="Times New Roman"/>
          <w:sz w:val="20"/>
          <w:rPrChange w:id="8680" w:author="Author" w:date="2015-07-30T15:37:00Z">
            <w:rPr>
              <w:rFonts w:ascii="Times New Roman" w:hAnsi="Times New Roman"/>
              <w:sz w:val="20"/>
            </w:rPr>
          </w:rPrChange>
        </w:rPr>
        <w:t>fisheries,</w:t>
      </w:r>
      <w:r w:rsidR="006514D0">
        <w:rPr>
          <w:rFonts w:ascii="Times New Roman"/>
          <w:spacing w:val="20"/>
          <w:sz w:val="20"/>
          <w:rPrChange w:id="8681" w:author="Author" w:date="2015-07-30T15:37:00Z">
            <w:rPr>
              <w:rFonts w:ascii="Times New Roman" w:hAnsi="Times New Roman"/>
              <w:sz w:val="20"/>
            </w:rPr>
          </w:rPrChange>
        </w:rPr>
        <w:t xml:space="preserve"> </w:t>
      </w:r>
      <w:r w:rsidR="006514D0">
        <w:rPr>
          <w:rFonts w:ascii="Times New Roman"/>
          <w:sz w:val="20"/>
          <w:rPrChange w:id="8682" w:author="Author" w:date="2015-07-30T15:37:00Z">
            <w:rPr>
              <w:rFonts w:ascii="Times New Roman" w:hAnsi="Times New Roman"/>
              <w:sz w:val="20"/>
            </w:rPr>
          </w:rPrChange>
        </w:rPr>
        <w:t>aquaculture</w:t>
      </w:r>
      <w:r w:rsidR="006514D0">
        <w:rPr>
          <w:rFonts w:ascii="Times New Roman"/>
          <w:w w:val="99"/>
          <w:sz w:val="20"/>
          <w:rPrChange w:id="8683" w:author="Author" w:date="2015-07-30T15:37:00Z">
            <w:rPr>
              <w:rFonts w:ascii="Times New Roman" w:hAnsi="Times New Roman"/>
              <w:sz w:val="20"/>
            </w:rPr>
          </w:rPrChange>
        </w:rPr>
        <w:t xml:space="preserve"> </w:t>
      </w:r>
      <w:r w:rsidR="006514D0">
        <w:rPr>
          <w:rFonts w:ascii="Times New Roman"/>
          <w:sz w:val="20"/>
          <w:rPrChange w:id="8684" w:author="Author" w:date="2015-07-30T15:37:00Z">
            <w:rPr>
              <w:rFonts w:ascii="Times New Roman" w:hAnsi="Times New Roman"/>
              <w:sz w:val="20"/>
            </w:rPr>
          </w:rPrChange>
        </w:rPr>
        <w:t>and tourism</w:t>
      </w:r>
      <w:del w:id="8685" w:author="Author" w:date="2015-07-30T15:37:00Z">
        <w:r w:rsidRPr="00B93DD0">
          <w:rPr>
            <w:rFonts w:ascii="Times New Roman" w:hAnsi="Times New Roman" w:cs="Times New Roman"/>
            <w:sz w:val="20"/>
            <w:szCs w:val="20"/>
          </w:rPr>
          <w:delText xml:space="preserve"> </w:delText>
        </w:r>
      </w:del>
    </w:p>
    <w:p w14:paraId="2BF7C847" w14:textId="77777777" w:rsidR="00804791" w:rsidRDefault="00804791">
      <w:pPr>
        <w:spacing w:before="10"/>
        <w:rPr>
          <w:rFonts w:ascii="Times New Roman" w:hAnsi="Times New Roman"/>
          <w:sz w:val="25"/>
          <w:rPrChange w:id="8686" w:author="Author" w:date="2015-07-30T15:37:00Z">
            <w:rPr>
              <w:rFonts w:ascii="Times New Roman" w:hAnsi="Times New Roman"/>
              <w:sz w:val="20"/>
            </w:rPr>
          </w:rPrChange>
        </w:rPr>
        <w:pPrChange w:id="8687" w:author="Author" w:date="2015-07-30T15:37:00Z">
          <w:pPr>
            <w:spacing w:after="24"/>
            <w:ind w:left="426" w:right="8" w:hanging="426"/>
            <w:jc w:val="both"/>
          </w:pPr>
        </w:pPrChange>
      </w:pPr>
    </w:p>
    <w:p w14:paraId="5BCB0A35" w14:textId="503A558D" w:rsidR="00804791" w:rsidRDefault="00B93DD0">
      <w:pPr>
        <w:pStyle w:val="ListParagraph"/>
        <w:numPr>
          <w:ilvl w:val="1"/>
          <w:numId w:val="7"/>
        </w:numPr>
        <w:tabs>
          <w:tab w:val="left" w:pos="531"/>
        </w:tabs>
        <w:spacing w:line="259" w:lineRule="auto"/>
        <w:ind w:right="106" w:hanging="427"/>
        <w:jc w:val="both"/>
        <w:rPr>
          <w:rFonts w:ascii="Times New Roman" w:eastAsia="Times New Roman" w:hAnsi="Times New Roman" w:cs="Times New Roman"/>
          <w:sz w:val="20"/>
          <w:szCs w:val="20"/>
        </w:rPr>
        <w:pPrChange w:id="8688" w:author="Author" w:date="2015-07-30T15:37:00Z">
          <w:pPr>
            <w:spacing w:after="67"/>
            <w:ind w:right="8"/>
            <w:jc w:val="both"/>
          </w:pPr>
        </w:pPrChange>
      </w:pPr>
      <w:del w:id="8689" w:author="Author" w:date="2015-07-30T15:37:00Z">
        <w:r w:rsidRPr="00B93DD0">
          <w:rPr>
            <w:rFonts w:ascii="Times New Roman" w:hAnsi="Times New Roman" w:cs="Times New Roman"/>
            <w:sz w:val="20"/>
            <w:szCs w:val="20"/>
          </w:rPr>
          <w:delText xml:space="preserve">14.a </w:delText>
        </w:r>
      </w:del>
      <w:r w:rsidR="006514D0">
        <w:rPr>
          <w:rFonts w:ascii="Times New Roman"/>
          <w:sz w:val="20"/>
          <w:rPrChange w:id="8690" w:author="Author" w:date="2015-07-30T15:37:00Z">
            <w:rPr>
              <w:rFonts w:ascii="Times New Roman" w:hAnsi="Times New Roman"/>
              <w:sz w:val="20"/>
            </w:rPr>
          </w:rPrChange>
        </w:rPr>
        <w:t>Increase</w:t>
      </w:r>
      <w:r w:rsidR="006514D0">
        <w:rPr>
          <w:rFonts w:ascii="Times New Roman"/>
          <w:spacing w:val="15"/>
          <w:sz w:val="20"/>
          <w:rPrChange w:id="8691" w:author="Author" w:date="2015-07-30T15:37:00Z">
            <w:rPr>
              <w:rFonts w:ascii="Times New Roman" w:hAnsi="Times New Roman"/>
              <w:sz w:val="20"/>
            </w:rPr>
          </w:rPrChange>
        </w:rPr>
        <w:t xml:space="preserve"> </w:t>
      </w:r>
      <w:r w:rsidR="006514D0">
        <w:rPr>
          <w:rFonts w:ascii="Times New Roman"/>
          <w:sz w:val="20"/>
          <w:rPrChange w:id="8692" w:author="Author" w:date="2015-07-30T15:37:00Z">
            <w:rPr>
              <w:rFonts w:ascii="Times New Roman" w:hAnsi="Times New Roman"/>
              <w:sz w:val="20"/>
            </w:rPr>
          </w:rPrChange>
        </w:rPr>
        <w:t>scientific</w:t>
      </w:r>
      <w:r w:rsidR="006514D0">
        <w:rPr>
          <w:rFonts w:ascii="Times New Roman"/>
          <w:spacing w:val="15"/>
          <w:sz w:val="20"/>
          <w:rPrChange w:id="8693" w:author="Author" w:date="2015-07-30T15:37:00Z">
            <w:rPr>
              <w:rFonts w:ascii="Times New Roman" w:hAnsi="Times New Roman"/>
              <w:sz w:val="20"/>
            </w:rPr>
          </w:rPrChange>
        </w:rPr>
        <w:t xml:space="preserve"> </w:t>
      </w:r>
      <w:r w:rsidR="006514D0">
        <w:rPr>
          <w:rFonts w:ascii="Times New Roman"/>
          <w:sz w:val="20"/>
          <w:rPrChange w:id="8694" w:author="Author" w:date="2015-07-30T15:37:00Z">
            <w:rPr>
              <w:rFonts w:ascii="Times New Roman" w:hAnsi="Times New Roman"/>
              <w:sz w:val="20"/>
            </w:rPr>
          </w:rPrChange>
        </w:rPr>
        <w:t>knowledge,</w:t>
      </w:r>
      <w:r w:rsidR="006514D0">
        <w:rPr>
          <w:rFonts w:ascii="Times New Roman"/>
          <w:spacing w:val="16"/>
          <w:sz w:val="20"/>
          <w:rPrChange w:id="8695" w:author="Author" w:date="2015-07-30T15:37:00Z">
            <w:rPr>
              <w:rFonts w:ascii="Times New Roman" w:hAnsi="Times New Roman"/>
              <w:sz w:val="20"/>
            </w:rPr>
          </w:rPrChange>
        </w:rPr>
        <w:t xml:space="preserve"> </w:t>
      </w:r>
      <w:r w:rsidR="006514D0">
        <w:rPr>
          <w:rFonts w:ascii="Times New Roman"/>
          <w:sz w:val="20"/>
          <w:rPrChange w:id="8696" w:author="Author" w:date="2015-07-30T15:37:00Z">
            <w:rPr>
              <w:rFonts w:ascii="Times New Roman" w:hAnsi="Times New Roman"/>
              <w:sz w:val="20"/>
            </w:rPr>
          </w:rPrChange>
        </w:rPr>
        <w:t>develop</w:t>
      </w:r>
      <w:r w:rsidR="006514D0">
        <w:rPr>
          <w:rFonts w:ascii="Times New Roman"/>
          <w:spacing w:val="16"/>
          <w:sz w:val="20"/>
          <w:rPrChange w:id="8697" w:author="Author" w:date="2015-07-30T15:37:00Z">
            <w:rPr>
              <w:rFonts w:ascii="Times New Roman" w:hAnsi="Times New Roman"/>
              <w:sz w:val="20"/>
            </w:rPr>
          </w:rPrChange>
        </w:rPr>
        <w:t xml:space="preserve"> </w:t>
      </w:r>
      <w:r w:rsidR="006514D0">
        <w:rPr>
          <w:rFonts w:ascii="Times New Roman"/>
          <w:sz w:val="20"/>
          <w:rPrChange w:id="8698" w:author="Author" w:date="2015-07-30T15:37:00Z">
            <w:rPr>
              <w:rFonts w:ascii="Times New Roman" w:hAnsi="Times New Roman"/>
              <w:sz w:val="20"/>
            </w:rPr>
          </w:rPrChange>
        </w:rPr>
        <w:t>research</w:t>
      </w:r>
      <w:r w:rsidR="006514D0">
        <w:rPr>
          <w:rFonts w:ascii="Times New Roman"/>
          <w:spacing w:val="14"/>
          <w:sz w:val="20"/>
          <w:rPrChange w:id="8699" w:author="Author" w:date="2015-07-30T15:37:00Z">
            <w:rPr>
              <w:rFonts w:ascii="Times New Roman" w:hAnsi="Times New Roman"/>
              <w:sz w:val="20"/>
            </w:rPr>
          </w:rPrChange>
        </w:rPr>
        <w:t xml:space="preserve"> </w:t>
      </w:r>
      <w:r w:rsidR="006514D0">
        <w:rPr>
          <w:rFonts w:ascii="Times New Roman"/>
          <w:sz w:val="20"/>
          <w:rPrChange w:id="8700" w:author="Author" w:date="2015-07-30T15:37:00Z">
            <w:rPr>
              <w:rFonts w:ascii="Times New Roman" w:hAnsi="Times New Roman"/>
              <w:sz w:val="20"/>
            </w:rPr>
          </w:rPrChange>
        </w:rPr>
        <w:t>capacity</w:t>
      </w:r>
      <w:r w:rsidR="006514D0">
        <w:rPr>
          <w:rFonts w:ascii="Times New Roman"/>
          <w:spacing w:val="11"/>
          <w:sz w:val="20"/>
          <w:rPrChange w:id="8701" w:author="Author" w:date="2015-07-30T15:37:00Z">
            <w:rPr>
              <w:rFonts w:ascii="Times New Roman" w:hAnsi="Times New Roman"/>
              <w:sz w:val="20"/>
            </w:rPr>
          </w:rPrChange>
        </w:rPr>
        <w:t xml:space="preserve"> </w:t>
      </w:r>
      <w:r w:rsidR="006514D0">
        <w:rPr>
          <w:rFonts w:ascii="Times New Roman"/>
          <w:sz w:val="20"/>
          <w:rPrChange w:id="8702" w:author="Author" w:date="2015-07-30T15:37:00Z">
            <w:rPr>
              <w:rFonts w:ascii="Times New Roman" w:hAnsi="Times New Roman"/>
              <w:sz w:val="20"/>
            </w:rPr>
          </w:rPrChange>
        </w:rPr>
        <w:t>and</w:t>
      </w:r>
      <w:r w:rsidR="006514D0">
        <w:rPr>
          <w:rFonts w:ascii="Times New Roman"/>
          <w:spacing w:val="16"/>
          <w:sz w:val="20"/>
          <w:rPrChange w:id="8703" w:author="Author" w:date="2015-07-30T15:37:00Z">
            <w:rPr>
              <w:rFonts w:ascii="Times New Roman" w:hAnsi="Times New Roman"/>
              <w:sz w:val="20"/>
            </w:rPr>
          </w:rPrChange>
        </w:rPr>
        <w:t xml:space="preserve"> </w:t>
      </w:r>
      <w:r w:rsidR="006514D0">
        <w:rPr>
          <w:rFonts w:ascii="Times New Roman"/>
          <w:sz w:val="20"/>
          <w:rPrChange w:id="8704" w:author="Author" w:date="2015-07-30T15:37:00Z">
            <w:rPr>
              <w:rFonts w:ascii="Times New Roman" w:hAnsi="Times New Roman"/>
              <w:sz w:val="20"/>
            </w:rPr>
          </w:rPrChange>
        </w:rPr>
        <w:t>transfer</w:t>
      </w:r>
      <w:r w:rsidR="006514D0">
        <w:rPr>
          <w:rFonts w:ascii="Times New Roman"/>
          <w:spacing w:val="18"/>
          <w:sz w:val="20"/>
          <w:rPrChange w:id="8705" w:author="Author" w:date="2015-07-30T15:37:00Z">
            <w:rPr>
              <w:rFonts w:ascii="Times New Roman" w:hAnsi="Times New Roman"/>
              <w:sz w:val="20"/>
            </w:rPr>
          </w:rPrChange>
        </w:rPr>
        <w:t xml:space="preserve"> </w:t>
      </w:r>
      <w:r w:rsidR="006514D0">
        <w:rPr>
          <w:rFonts w:ascii="Times New Roman"/>
          <w:sz w:val="20"/>
          <w:rPrChange w:id="8706" w:author="Author" w:date="2015-07-30T15:37:00Z">
            <w:rPr>
              <w:rFonts w:ascii="Times New Roman" w:hAnsi="Times New Roman"/>
              <w:sz w:val="20"/>
            </w:rPr>
          </w:rPrChange>
        </w:rPr>
        <w:t>marine</w:t>
      </w:r>
      <w:r w:rsidR="006514D0">
        <w:rPr>
          <w:rFonts w:ascii="Times New Roman"/>
          <w:spacing w:val="15"/>
          <w:sz w:val="20"/>
          <w:rPrChange w:id="8707" w:author="Author" w:date="2015-07-30T15:37:00Z">
            <w:rPr>
              <w:rFonts w:ascii="Times New Roman" w:hAnsi="Times New Roman"/>
              <w:sz w:val="20"/>
            </w:rPr>
          </w:rPrChange>
        </w:rPr>
        <w:t xml:space="preserve"> </w:t>
      </w:r>
      <w:r w:rsidR="006514D0">
        <w:rPr>
          <w:rFonts w:ascii="Times New Roman"/>
          <w:sz w:val="20"/>
          <w:rPrChange w:id="8708" w:author="Author" w:date="2015-07-30T15:37:00Z">
            <w:rPr>
              <w:rFonts w:ascii="Times New Roman" w:hAnsi="Times New Roman"/>
              <w:sz w:val="20"/>
            </w:rPr>
          </w:rPrChange>
        </w:rPr>
        <w:t>technology,</w:t>
      </w:r>
      <w:r w:rsidR="006514D0">
        <w:rPr>
          <w:rFonts w:ascii="Times New Roman"/>
          <w:spacing w:val="15"/>
          <w:sz w:val="20"/>
          <w:rPrChange w:id="8709" w:author="Author" w:date="2015-07-30T15:37:00Z">
            <w:rPr>
              <w:rFonts w:ascii="Times New Roman" w:hAnsi="Times New Roman"/>
              <w:sz w:val="20"/>
            </w:rPr>
          </w:rPrChange>
        </w:rPr>
        <w:t xml:space="preserve"> </w:t>
      </w:r>
      <w:r w:rsidR="006514D0">
        <w:rPr>
          <w:rFonts w:ascii="Times New Roman"/>
          <w:sz w:val="20"/>
          <w:rPrChange w:id="8710" w:author="Author" w:date="2015-07-30T15:37:00Z">
            <w:rPr>
              <w:rFonts w:ascii="Times New Roman" w:hAnsi="Times New Roman"/>
              <w:sz w:val="20"/>
            </w:rPr>
          </w:rPrChange>
        </w:rPr>
        <w:t>taking</w:t>
      </w:r>
      <w:r w:rsidR="006514D0">
        <w:rPr>
          <w:rFonts w:ascii="Times New Roman"/>
          <w:spacing w:val="24"/>
          <w:sz w:val="20"/>
          <w:rPrChange w:id="8711" w:author="Author" w:date="2015-07-30T15:37:00Z">
            <w:rPr>
              <w:rFonts w:ascii="Times New Roman" w:hAnsi="Times New Roman"/>
              <w:sz w:val="20"/>
            </w:rPr>
          </w:rPrChange>
        </w:rPr>
        <w:t xml:space="preserve"> </w:t>
      </w:r>
      <w:r w:rsidR="006514D0">
        <w:rPr>
          <w:rFonts w:ascii="Times New Roman"/>
          <w:sz w:val="20"/>
          <w:rPrChange w:id="8712" w:author="Author" w:date="2015-07-30T15:37:00Z">
            <w:rPr>
              <w:rFonts w:ascii="Times New Roman" w:hAnsi="Times New Roman"/>
              <w:sz w:val="20"/>
            </w:rPr>
          </w:rPrChange>
        </w:rPr>
        <w:t>into</w:t>
      </w:r>
      <w:r w:rsidR="006514D0">
        <w:rPr>
          <w:rFonts w:ascii="Times New Roman"/>
          <w:spacing w:val="16"/>
          <w:sz w:val="20"/>
          <w:rPrChange w:id="8713" w:author="Author" w:date="2015-07-30T15:37:00Z">
            <w:rPr>
              <w:rFonts w:ascii="Times New Roman" w:hAnsi="Times New Roman"/>
              <w:sz w:val="20"/>
            </w:rPr>
          </w:rPrChange>
        </w:rPr>
        <w:t xml:space="preserve"> </w:t>
      </w:r>
      <w:r w:rsidR="006514D0">
        <w:rPr>
          <w:rFonts w:ascii="Times New Roman"/>
          <w:sz w:val="20"/>
          <w:rPrChange w:id="8714" w:author="Author" w:date="2015-07-30T15:37:00Z">
            <w:rPr>
              <w:rFonts w:ascii="Times New Roman" w:hAnsi="Times New Roman"/>
              <w:sz w:val="20"/>
            </w:rPr>
          </w:rPrChange>
        </w:rPr>
        <w:t>account</w:t>
      </w:r>
      <w:r w:rsidR="006514D0">
        <w:rPr>
          <w:rFonts w:ascii="Times New Roman"/>
          <w:w w:val="99"/>
          <w:sz w:val="20"/>
          <w:rPrChange w:id="8715" w:author="Author" w:date="2015-07-30T15:37:00Z">
            <w:rPr>
              <w:rFonts w:ascii="Times New Roman" w:hAnsi="Times New Roman"/>
              <w:sz w:val="20"/>
            </w:rPr>
          </w:rPrChange>
        </w:rPr>
        <w:t xml:space="preserve"> </w:t>
      </w:r>
      <w:r w:rsidR="006514D0">
        <w:rPr>
          <w:rFonts w:ascii="Times New Roman"/>
          <w:sz w:val="20"/>
          <w:rPrChange w:id="8716" w:author="Author" w:date="2015-07-30T15:37:00Z">
            <w:rPr>
              <w:rFonts w:ascii="Times New Roman" w:hAnsi="Times New Roman"/>
              <w:sz w:val="20"/>
            </w:rPr>
          </w:rPrChange>
        </w:rPr>
        <w:t>the Intergovernmental Oceanographic Commission Criteria and Guidelines on the Transfer of</w:t>
      </w:r>
      <w:r w:rsidR="006514D0">
        <w:rPr>
          <w:rFonts w:ascii="Times New Roman"/>
          <w:spacing w:val="9"/>
          <w:sz w:val="20"/>
          <w:rPrChange w:id="8717" w:author="Author" w:date="2015-07-30T15:37:00Z">
            <w:rPr>
              <w:rFonts w:ascii="Times New Roman" w:hAnsi="Times New Roman"/>
              <w:sz w:val="20"/>
            </w:rPr>
          </w:rPrChange>
        </w:rPr>
        <w:t xml:space="preserve"> </w:t>
      </w:r>
      <w:r w:rsidR="006514D0">
        <w:rPr>
          <w:rFonts w:ascii="Times New Roman"/>
          <w:sz w:val="20"/>
          <w:rPrChange w:id="8718" w:author="Author" w:date="2015-07-30T15:37:00Z">
            <w:rPr>
              <w:rFonts w:ascii="Times New Roman" w:hAnsi="Times New Roman"/>
              <w:sz w:val="20"/>
            </w:rPr>
          </w:rPrChange>
        </w:rPr>
        <w:t>Marine</w:t>
      </w:r>
      <w:r w:rsidR="006514D0">
        <w:rPr>
          <w:rFonts w:ascii="Times New Roman"/>
          <w:w w:val="99"/>
          <w:sz w:val="20"/>
          <w:rPrChange w:id="8719" w:author="Author" w:date="2015-07-30T15:37:00Z">
            <w:rPr>
              <w:rFonts w:ascii="Times New Roman" w:hAnsi="Times New Roman"/>
              <w:sz w:val="20"/>
            </w:rPr>
          </w:rPrChange>
        </w:rPr>
        <w:t xml:space="preserve"> </w:t>
      </w:r>
      <w:r w:rsidR="006514D0">
        <w:rPr>
          <w:rFonts w:ascii="Times New Roman"/>
          <w:sz w:val="20"/>
          <w:rPrChange w:id="8720" w:author="Author" w:date="2015-07-30T15:37:00Z">
            <w:rPr>
              <w:rFonts w:ascii="Times New Roman" w:hAnsi="Times New Roman"/>
              <w:sz w:val="20"/>
            </w:rPr>
          </w:rPrChange>
        </w:rPr>
        <w:t>Technology,</w:t>
      </w:r>
      <w:r w:rsidR="006514D0">
        <w:rPr>
          <w:rFonts w:ascii="Times New Roman"/>
          <w:spacing w:val="20"/>
          <w:sz w:val="20"/>
          <w:rPrChange w:id="8721" w:author="Author" w:date="2015-07-30T15:37:00Z">
            <w:rPr>
              <w:rFonts w:ascii="Times New Roman" w:hAnsi="Times New Roman"/>
              <w:sz w:val="20"/>
            </w:rPr>
          </w:rPrChange>
        </w:rPr>
        <w:t xml:space="preserve"> </w:t>
      </w:r>
      <w:r w:rsidR="006514D0">
        <w:rPr>
          <w:rFonts w:ascii="Times New Roman"/>
          <w:sz w:val="20"/>
          <w:rPrChange w:id="8722" w:author="Author" w:date="2015-07-30T15:37:00Z">
            <w:rPr>
              <w:rFonts w:ascii="Times New Roman" w:hAnsi="Times New Roman"/>
              <w:sz w:val="20"/>
            </w:rPr>
          </w:rPrChange>
        </w:rPr>
        <w:t>in</w:t>
      </w:r>
      <w:r w:rsidR="006514D0">
        <w:rPr>
          <w:rFonts w:ascii="Times New Roman"/>
          <w:spacing w:val="20"/>
          <w:sz w:val="20"/>
          <w:rPrChange w:id="8723" w:author="Author" w:date="2015-07-30T15:37:00Z">
            <w:rPr>
              <w:rFonts w:ascii="Times New Roman" w:hAnsi="Times New Roman"/>
              <w:sz w:val="20"/>
            </w:rPr>
          </w:rPrChange>
        </w:rPr>
        <w:t xml:space="preserve"> </w:t>
      </w:r>
      <w:r w:rsidR="006514D0">
        <w:rPr>
          <w:rFonts w:ascii="Times New Roman"/>
          <w:sz w:val="20"/>
          <w:rPrChange w:id="8724" w:author="Author" w:date="2015-07-30T15:37:00Z">
            <w:rPr>
              <w:rFonts w:ascii="Times New Roman" w:hAnsi="Times New Roman"/>
              <w:sz w:val="20"/>
            </w:rPr>
          </w:rPrChange>
        </w:rPr>
        <w:t>order</w:t>
      </w:r>
      <w:r w:rsidR="006514D0">
        <w:rPr>
          <w:rFonts w:ascii="Times New Roman"/>
          <w:spacing w:val="20"/>
          <w:sz w:val="20"/>
          <w:rPrChange w:id="8725" w:author="Author" w:date="2015-07-30T15:37:00Z">
            <w:rPr>
              <w:rFonts w:ascii="Times New Roman" w:hAnsi="Times New Roman"/>
              <w:sz w:val="20"/>
            </w:rPr>
          </w:rPrChange>
        </w:rPr>
        <w:t xml:space="preserve"> </w:t>
      </w:r>
      <w:r w:rsidR="006514D0">
        <w:rPr>
          <w:rFonts w:ascii="Times New Roman"/>
          <w:sz w:val="20"/>
          <w:rPrChange w:id="8726" w:author="Author" w:date="2015-07-30T15:37:00Z">
            <w:rPr>
              <w:rFonts w:ascii="Times New Roman" w:hAnsi="Times New Roman"/>
              <w:sz w:val="20"/>
            </w:rPr>
          </w:rPrChange>
        </w:rPr>
        <w:t>to</w:t>
      </w:r>
      <w:r w:rsidR="006514D0">
        <w:rPr>
          <w:rFonts w:ascii="Times New Roman"/>
          <w:spacing w:val="20"/>
          <w:sz w:val="20"/>
          <w:rPrChange w:id="8727" w:author="Author" w:date="2015-07-30T15:37:00Z">
            <w:rPr>
              <w:rFonts w:ascii="Times New Roman" w:hAnsi="Times New Roman"/>
              <w:sz w:val="20"/>
            </w:rPr>
          </w:rPrChange>
        </w:rPr>
        <w:t xml:space="preserve"> </w:t>
      </w:r>
      <w:r w:rsidR="006514D0">
        <w:rPr>
          <w:rFonts w:ascii="Times New Roman"/>
          <w:sz w:val="20"/>
          <w:rPrChange w:id="8728" w:author="Author" w:date="2015-07-30T15:37:00Z">
            <w:rPr>
              <w:rFonts w:ascii="Times New Roman" w:hAnsi="Times New Roman"/>
              <w:sz w:val="20"/>
            </w:rPr>
          </w:rPrChange>
        </w:rPr>
        <w:t>improve</w:t>
      </w:r>
      <w:r w:rsidR="006514D0">
        <w:rPr>
          <w:rFonts w:ascii="Times New Roman"/>
          <w:spacing w:val="20"/>
          <w:sz w:val="20"/>
          <w:rPrChange w:id="8729" w:author="Author" w:date="2015-07-30T15:37:00Z">
            <w:rPr>
              <w:rFonts w:ascii="Times New Roman" w:hAnsi="Times New Roman"/>
              <w:sz w:val="20"/>
            </w:rPr>
          </w:rPrChange>
        </w:rPr>
        <w:t xml:space="preserve"> </w:t>
      </w:r>
      <w:r w:rsidR="006514D0">
        <w:rPr>
          <w:rFonts w:ascii="Times New Roman"/>
          <w:sz w:val="20"/>
          <w:rPrChange w:id="8730" w:author="Author" w:date="2015-07-30T15:37:00Z">
            <w:rPr>
              <w:rFonts w:ascii="Times New Roman" w:hAnsi="Times New Roman"/>
              <w:sz w:val="20"/>
            </w:rPr>
          </w:rPrChange>
        </w:rPr>
        <w:t>ocean</w:t>
      </w:r>
      <w:r w:rsidR="006514D0">
        <w:rPr>
          <w:rFonts w:ascii="Times New Roman"/>
          <w:spacing w:val="21"/>
          <w:sz w:val="20"/>
          <w:rPrChange w:id="8731" w:author="Author" w:date="2015-07-30T15:37:00Z">
            <w:rPr>
              <w:rFonts w:ascii="Times New Roman" w:hAnsi="Times New Roman"/>
              <w:sz w:val="20"/>
            </w:rPr>
          </w:rPrChange>
        </w:rPr>
        <w:t xml:space="preserve"> </w:t>
      </w:r>
      <w:r w:rsidR="006514D0">
        <w:rPr>
          <w:rFonts w:ascii="Times New Roman"/>
          <w:sz w:val="20"/>
          <w:rPrChange w:id="8732" w:author="Author" w:date="2015-07-30T15:37:00Z">
            <w:rPr>
              <w:rFonts w:ascii="Times New Roman" w:hAnsi="Times New Roman"/>
              <w:sz w:val="20"/>
            </w:rPr>
          </w:rPrChange>
        </w:rPr>
        <w:t>health</w:t>
      </w:r>
      <w:r w:rsidR="006514D0">
        <w:rPr>
          <w:rFonts w:ascii="Times New Roman"/>
          <w:spacing w:val="18"/>
          <w:sz w:val="20"/>
          <w:rPrChange w:id="8733" w:author="Author" w:date="2015-07-30T15:37:00Z">
            <w:rPr>
              <w:rFonts w:ascii="Times New Roman" w:hAnsi="Times New Roman"/>
              <w:sz w:val="20"/>
            </w:rPr>
          </w:rPrChange>
        </w:rPr>
        <w:t xml:space="preserve"> </w:t>
      </w:r>
      <w:r w:rsidR="006514D0">
        <w:rPr>
          <w:rFonts w:ascii="Times New Roman"/>
          <w:sz w:val="20"/>
          <w:rPrChange w:id="8734" w:author="Author" w:date="2015-07-30T15:37:00Z">
            <w:rPr>
              <w:rFonts w:ascii="Times New Roman" w:hAnsi="Times New Roman"/>
              <w:sz w:val="20"/>
            </w:rPr>
          </w:rPrChange>
        </w:rPr>
        <w:t>and</w:t>
      </w:r>
      <w:r w:rsidR="006514D0">
        <w:rPr>
          <w:rFonts w:ascii="Times New Roman"/>
          <w:spacing w:val="20"/>
          <w:sz w:val="20"/>
          <w:rPrChange w:id="8735" w:author="Author" w:date="2015-07-30T15:37:00Z">
            <w:rPr>
              <w:rFonts w:ascii="Times New Roman" w:hAnsi="Times New Roman"/>
              <w:sz w:val="20"/>
            </w:rPr>
          </w:rPrChange>
        </w:rPr>
        <w:t xml:space="preserve"> </w:t>
      </w:r>
      <w:r w:rsidR="006514D0">
        <w:rPr>
          <w:rFonts w:ascii="Times New Roman"/>
          <w:sz w:val="20"/>
          <w:rPrChange w:id="8736" w:author="Author" w:date="2015-07-30T15:37:00Z">
            <w:rPr>
              <w:rFonts w:ascii="Times New Roman" w:hAnsi="Times New Roman"/>
              <w:sz w:val="20"/>
            </w:rPr>
          </w:rPrChange>
        </w:rPr>
        <w:t>to</w:t>
      </w:r>
      <w:r w:rsidR="006514D0">
        <w:rPr>
          <w:rFonts w:ascii="Times New Roman"/>
          <w:spacing w:val="20"/>
          <w:sz w:val="20"/>
          <w:rPrChange w:id="8737" w:author="Author" w:date="2015-07-30T15:37:00Z">
            <w:rPr>
              <w:rFonts w:ascii="Times New Roman" w:hAnsi="Times New Roman"/>
              <w:sz w:val="20"/>
            </w:rPr>
          </w:rPrChange>
        </w:rPr>
        <w:t xml:space="preserve"> </w:t>
      </w:r>
      <w:r w:rsidR="006514D0">
        <w:rPr>
          <w:rFonts w:ascii="Times New Roman"/>
          <w:sz w:val="20"/>
          <w:rPrChange w:id="8738" w:author="Author" w:date="2015-07-30T15:37:00Z">
            <w:rPr>
              <w:rFonts w:ascii="Times New Roman" w:hAnsi="Times New Roman"/>
              <w:sz w:val="20"/>
            </w:rPr>
          </w:rPrChange>
        </w:rPr>
        <w:t>enhance</w:t>
      </w:r>
      <w:r w:rsidR="006514D0">
        <w:rPr>
          <w:rFonts w:ascii="Times New Roman"/>
          <w:spacing w:val="20"/>
          <w:sz w:val="20"/>
          <w:rPrChange w:id="8739" w:author="Author" w:date="2015-07-30T15:37:00Z">
            <w:rPr>
              <w:rFonts w:ascii="Times New Roman" w:hAnsi="Times New Roman"/>
              <w:sz w:val="20"/>
            </w:rPr>
          </w:rPrChange>
        </w:rPr>
        <w:t xml:space="preserve"> </w:t>
      </w:r>
      <w:r w:rsidR="006514D0">
        <w:rPr>
          <w:rFonts w:ascii="Times New Roman"/>
          <w:sz w:val="20"/>
          <w:rPrChange w:id="8740" w:author="Author" w:date="2015-07-30T15:37:00Z">
            <w:rPr>
              <w:rFonts w:ascii="Times New Roman" w:hAnsi="Times New Roman"/>
              <w:sz w:val="20"/>
            </w:rPr>
          </w:rPrChange>
        </w:rPr>
        <w:t>the</w:t>
      </w:r>
      <w:r w:rsidR="006514D0">
        <w:rPr>
          <w:rFonts w:ascii="Times New Roman"/>
          <w:spacing w:val="20"/>
          <w:sz w:val="20"/>
          <w:rPrChange w:id="8741" w:author="Author" w:date="2015-07-30T15:37:00Z">
            <w:rPr>
              <w:rFonts w:ascii="Times New Roman" w:hAnsi="Times New Roman"/>
              <w:sz w:val="20"/>
            </w:rPr>
          </w:rPrChange>
        </w:rPr>
        <w:t xml:space="preserve"> </w:t>
      </w:r>
      <w:r w:rsidR="006514D0">
        <w:rPr>
          <w:rFonts w:ascii="Times New Roman"/>
          <w:sz w:val="20"/>
          <w:rPrChange w:id="8742" w:author="Author" w:date="2015-07-30T15:37:00Z">
            <w:rPr>
              <w:rFonts w:ascii="Times New Roman" w:hAnsi="Times New Roman"/>
              <w:sz w:val="20"/>
            </w:rPr>
          </w:rPrChange>
        </w:rPr>
        <w:t>contribution</w:t>
      </w:r>
      <w:r w:rsidR="006514D0">
        <w:rPr>
          <w:rFonts w:ascii="Times New Roman"/>
          <w:spacing w:val="18"/>
          <w:sz w:val="20"/>
          <w:rPrChange w:id="8743" w:author="Author" w:date="2015-07-30T15:37:00Z">
            <w:rPr>
              <w:rFonts w:ascii="Times New Roman" w:hAnsi="Times New Roman"/>
              <w:sz w:val="20"/>
            </w:rPr>
          </w:rPrChange>
        </w:rPr>
        <w:t xml:space="preserve"> </w:t>
      </w:r>
      <w:r w:rsidR="006514D0">
        <w:rPr>
          <w:rFonts w:ascii="Times New Roman"/>
          <w:sz w:val="20"/>
          <w:rPrChange w:id="8744" w:author="Author" w:date="2015-07-30T15:37:00Z">
            <w:rPr>
              <w:rFonts w:ascii="Times New Roman" w:hAnsi="Times New Roman"/>
              <w:sz w:val="20"/>
            </w:rPr>
          </w:rPrChange>
        </w:rPr>
        <w:t>of</w:t>
      </w:r>
      <w:r w:rsidR="006514D0">
        <w:rPr>
          <w:rFonts w:ascii="Times New Roman"/>
          <w:spacing w:val="22"/>
          <w:sz w:val="20"/>
          <w:rPrChange w:id="8745" w:author="Author" w:date="2015-07-30T15:37:00Z">
            <w:rPr>
              <w:rFonts w:ascii="Times New Roman" w:hAnsi="Times New Roman"/>
              <w:sz w:val="20"/>
            </w:rPr>
          </w:rPrChange>
        </w:rPr>
        <w:t xml:space="preserve"> </w:t>
      </w:r>
      <w:r w:rsidR="006514D0">
        <w:rPr>
          <w:rFonts w:ascii="Times New Roman"/>
          <w:sz w:val="20"/>
          <w:rPrChange w:id="8746" w:author="Author" w:date="2015-07-30T15:37:00Z">
            <w:rPr>
              <w:rFonts w:ascii="Times New Roman" w:hAnsi="Times New Roman"/>
              <w:sz w:val="20"/>
            </w:rPr>
          </w:rPrChange>
        </w:rPr>
        <w:t>marine</w:t>
      </w:r>
      <w:r w:rsidR="006514D0">
        <w:rPr>
          <w:rFonts w:ascii="Times New Roman"/>
          <w:spacing w:val="20"/>
          <w:sz w:val="20"/>
          <w:rPrChange w:id="8747" w:author="Author" w:date="2015-07-30T15:37:00Z">
            <w:rPr>
              <w:rFonts w:ascii="Times New Roman" w:hAnsi="Times New Roman"/>
              <w:sz w:val="20"/>
            </w:rPr>
          </w:rPrChange>
        </w:rPr>
        <w:t xml:space="preserve"> </w:t>
      </w:r>
      <w:r w:rsidR="006514D0">
        <w:rPr>
          <w:rFonts w:ascii="Times New Roman"/>
          <w:sz w:val="20"/>
          <w:rPrChange w:id="8748" w:author="Author" w:date="2015-07-30T15:37:00Z">
            <w:rPr>
              <w:rFonts w:ascii="Times New Roman" w:hAnsi="Times New Roman"/>
              <w:sz w:val="20"/>
            </w:rPr>
          </w:rPrChange>
        </w:rPr>
        <w:t>biodiversity</w:t>
      </w:r>
      <w:r w:rsidR="006514D0">
        <w:rPr>
          <w:rFonts w:ascii="Times New Roman"/>
          <w:spacing w:val="18"/>
          <w:sz w:val="20"/>
          <w:rPrChange w:id="8749" w:author="Author" w:date="2015-07-30T15:37:00Z">
            <w:rPr>
              <w:rFonts w:ascii="Times New Roman" w:hAnsi="Times New Roman"/>
              <w:sz w:val="20"/>
            </w:rPr>
          </w:rPrChange>
        </w:rPr>
        <w:t xml:space="preserve"> </w:t>
      </w:r>
      <w:r w:rsidR="006514D0">
        <w:rPr>
          <w:rFonts w:ascii="Times New Roman"/>
          <w:sz w:val="20"/>
          <w:rPrChange w:id="8750" w:author="Author" w:date="2015-07-30T15:37:00Z">
            <w:rPr>
              <w:rFonts w:ascii="Times New Roman" w:hAnsi="Times New Roman"/>
              <w:sz w:val="20"/>
            </w:rPr>
          </w:rPrChange>
        </w:rPr>
        <w:t>to</w:t>
      </w:r>
      <w:r w:rsidR="006514D0">
        <w:rPr>
          <w:rFonts w:ascii="Times New Roman"/>
          <w:spacing w:val="20"/>
          <w:sz w:val="20"/>
          <w:rPrChange w:id="8751" w:author="Author" w:date="2015-07-30T15:37:00Z">
            <w:rPr>
              <w:rFonts w:ascii="Times New Roman" w:hAnsi="Times New Roman"/>
              <w:sz w:val="20"/>
            </w:rPr>
          </w:rPrChange>
        </w:rPr>
        <w:t xml:space="preserve"> </w:t>
      </w:r>
      <w:r w:rsidR="006514D0">
        <w:rPr>
          <w:rFonts w:ascii="Times New Roman"/>
          <w:sz w:val="20"/>
          <w:rPrChange w:id="8752" w:author="Author" w:date="2015-07-30T15:37:00Z">
            <w:rPr>
              <w:rFonts w:ascii="Times New Roman" w:hAnsi="Times New Roman"/>
              <w:sz w:val="20"/>
            </w:rPr>
          </w:rPrChange>
        </w:rPr>
        <w:t>the</w:t>
      </w:r>
      <w:r w:rsidR="006514D0">
        <w:rPr>
          <w:rFonts w:ascii="Times New Roman"/>
          <w:w w:val="99"/>
          <w:sz w:val="20"/>
          <w:rPrChange w:id="8753" w:author="Author" w:date="2015-07-30T15:37:00Z">
            <w:rPr>
              <w:rFonts w:ascii="Times New Roman" w:hAnsi="Times New Roman"/>
              <w:sz w:val="20"/>
            </w:rPr>
          </w:rPrChange>
        </w:rPr>
        <w:t xml:space="preserve"> </w:t>
      </w:r>
      <w:r w:rsidR="006514D0">
        <w:rPr>
          <w:rFonts w:ascii="Times New Roman"/>
          <w:sz w:val="20"/>
          <w:rPrChange w:id="8754" w:author="Author" w:date="2015-07-30T15:37:00Z">
            <w:rPr>
              <w:rFonts w:ascii="Times New Roman" w:hAnsi="Times New Roman"/>
              <w:sz w:val="20"/>
            </w:rPr>
          </w:rPrChange>
        </w:rPr>
        <w:t>development of developing countries, in particular small island developing States and least</w:t>
      </w:r>
      <w:r w:rsidR="006514D0">
        <w:rPr>
          <w:rFonts w:ascii="Times New Roman"/>
          <w:spacing w:val="49"/>
          <w:sz w:val="20"/>
          <w:rPrChange w:id="8755" w:author="Author" w:date="2015-07-30T15:37:00Z">
            <w:rPr>
              <w:rFonts w:ascii="Times New Roman" w:hAnsi="Times New Roman"/>
              <w:sz w:val="20"/>
            </w:rPr>
          </w:rPrChange>
        </w:rPr>
        <w:t xml:space="preserve"> </w:t>
      </w:r>
      <w:r w:rsidR="006514D0">
        <w:rPr>
          <w:rFonts w:ascii="Times New Roman"/>
          <w:sz w:val="20"/>
          <w:rPrChange w:id="8756" w:author="Author" w:date="2015-07-30T15:37:00Z">
            <w:rPr>
              <w:rFonts w:ascii="Times New Roman" w:hAnsi="Times New Roman"/>
              <w:sz w:val="20"/>
            </w:rPr>
          </w:rPrChange>
        </w:rPr>
        <w:t>developed</w:t>
      </w:r>
      <w:r w:rsidR="006514D0">
        <w:rPr>
          <w:rFonts w:ascii="Times New Roman"/>
          <w:w w:val="99"/>
          <w:sz w:val="20"/>
          <w:rPrChange w:id="8757" w:author="Author" w:date="2015-07-30T15:37:00Z">
            <w:rPr>
              <w:rFonts w:ascii="Times New Roman" w:hAnsi="Times New Roman"/>
              <w:sz w:val="20"/>
            </w:rPr>
          </w:rPrChange>
        </w:rPr>
        <w:t xml:space="preserve"> </w:t>
      </w:r>
      <w:r w:rsidR="006514D0">
        <w:rPr>
          <w:rFonts w:ascii="Times New Roman"/>
          <w:sz w:val="20"/>
          <w:rPrChange w:id="8758" w:author="Author" w:date="2015-07-30T15:37:00Z">
            <w:rPr>
              <w:rFonts w:ascii="Times New Roman" w:hAnsi="Times New Roman"/>
              <w:sz w:val="20"/>
            </w:rPr>
          </w:rPrChange>
        </w:rPr>
        <w:t>countries</w:t>
      </w:r>
      <w:del w:id="8759" w:author="Author" w:date="2015-07-30T15:37:00Z">
        <w:r w:rsidRPr="00B93DD0">
          <w:rPr>
            <w:rFonts w:ascii="Times New Roman" w:hAnsi="Times New Roman" w:cs="Times New Roman"/>
            <w:sz w:val="20"/>
            <w:szCs w:val="20"/>
          </w:rPr>
          <w:delText xml:space="preserve"> </w:delText>
        </w:r>
      </w:del>
    </w:p>
    <w:p w14:paraId="175378DC" w14:textId="7BDDDBFB" w:rsidR="00804791" w:rsidRDefault="00B93DD0">
      <w:pPr>
        <w:pStyle w:val="ListParagraph"/>
        <w:numPr>
          <w:ilvl w:val="1"/>
          <w:numId w:val="7"/>
        </w:numPr>
        <w:tabs>
          <w:tab w:val="left" w:pos="521"/>
        </w:tabs>
        <w:spacing w:before="66"/>
        <w:ind w:left="520" w:right="204" w:hanging="400"/>
        <w:rPr>
          <w:rFonts w:ascii="Times New Roman" w:eastAsia="Times New Roman" w:hAnsi="Times New Roman" w:cs="Times New Roman"/>
          <w:sz w:val="20"/>
          <w:szCs w:val="20"/>
        </w:rPr>
        <w:pPrChange w:id="8760" w:author="Author" w:date="2015-07-30T15:37:00Z">
          <w:pPr>
            <w:ind w:right="8"/>
            <w:jc w:val="both"/>
          </w:pPr>
        </w:pPrChange>
      </w:pPr>
      <w:del w:id="8761" w:author="Author" w:date="2015-07-30T15:37:00Z">
        <w:r w:rsidRPr="00B93DD0">
          <w:rPr>
            <w:rFonts w:ascii="Times New Roman" w:hAnsi="Times New Roman" w:cs="Times New Roman"/>
            <w:sz w:val="20"/>
            <w:szCs w:val="20"/>
          </w:rPr>
          <w:delText xml:space="preserve">14.b </w:delText>
        </w:r>
      </w:del>
      <w:r w:rsidR="006514D0">
        <w:rPr>
          <w:rFonts w:ascii="Times New Roman"/>
          <w:sz w:val="20"/>
          <w:rPrChange w:id="8762" w:author="Author" w:date="2015-07-30T15:37:00Z">
            <w:rPr>
              <w:rFonts w:ascii="Times New Roman" w:hAnsi="Times New Roman"/>
              <w:sz w:val="20"/>
            </w:rPr>
          </w:rPrChange>
        </w:rPr>
        <w:t>Provide access for small-scale artisanal fishers to marine resources and</w:t>
      </w:r>
      <w:r w:rsidR="006514D0">
        <w:rPr>
          <w:rFonts w:ascii="Times New Roman"/>
          <w:spacing w:val="-3"/>
          <w:sz w:val="20"/>
          <w:rPrChange w:id="8763" w:author="Author" w:date="2015-07-30T15:37:00Z">
            <w:rPr>
              <w:rFonts w:ascii="Times New Roman" w:hAnsi="Times New Roman"/>
              <w:sz w:val="20"/>
            </w:rPr>
          </w:rPrChange>
        </w:rPr>
        <w:t xml:space="preserve"> </w:t>
      </w:r>
      <w:r w:rsidR="006514D0">
        <w:rPr>
          <w:rFonts w:ascii="Times New Roman"/>
          <w:sz w:val="20"/>
          <w:rPrChange w:id="8764" w:author="Author" w:date="2015-07-30T15:37:00Z">
            <w:rPr>
              <w:rFonts w:ascii="Times New Roman" w:hAnsi="Times New Roman"/>
              <w:sz w:val="20"/>
            </w:rPr>
          </w:rPrChange>
        </w:rPr>
        <w:t>markets</w:t>
      </w:r>
      <w:del w:id="8765" w:author="Author" w:date="2015-07-30T15:37:00Z">
        <w:r w:rsidRPr="00B93DD0">
          <w:rPr>
            <w:rFonts w:ascii="Times New Roman" w:hAnsi="Times New Roman" w:cs="Times New Roman"/>
            <w:sz w:val="20"/>
            <w:szCs w:val="20"/>
          </w:rPr>
          <w:delText xml:space="preserve"> </w:delText>
        </w:r>
      </w:del>
    </w:p>
    <w:p w14:paraId="78504F15" w14:textId="6F4833BF" w:rsidR="00804791" w:rsidRDefault="00B93DD0">
      <w:pPr>
        <w:pStyle w:val="Heading2"/>
        <w:numPr>
          <w:ilvl w:val="1"/>
          <w:numId w:val="7"/>
        </w:numPr>
        <w:tabs>
          <w:tab w:val="left" w:pos="591"/>
        </w:tabs>
        <w:spacing w:before="178" w:line="261" w:lineRule="auto"/>
        <w:ind w:right="114" w:hanging="427"/>
        <w:jc w:val="both"/>
        <w:rPr>
          <w:b w:val="0"/>
          <w:rPrChange w:id="8766" w:author="Author" w:date="2015-07-30T15:37:00Z">
            <w:rPr>
              <w:rFonts w:ascii="Times New Roman" w:hAnsi="Times New Roman"/>
              <w:sz w:val="20"/>
            </w:rPr>
          </w:rPrChange>
        </w:rPr>
        <w:pPrChange w:id="8767" w:author="Author" w:date="2015-07-30T15:37:00Z">
          <w:pPr>
            <w:spacing w:after="24"/>
            <w:ind w:right="8"/>
            <w:jc w:val="both"/>
          </w:pPr>
        </w:pPrChange>
      </w:pPr>
      <w:del w:id="8768" w:author="Author" w:date="2015-07-30T15:37:00Z">
        <w:r w:rsidRPr="00B93DD0">
          <w:rPr>
            <w:rFonts w:cs="Times New Roman"/>
          </w:rPr>
          <w:delText>14.c Ensure the full implementation of international law, as reflected in the United Nations Convention on the Law of the Sea for States parties thereto, including, where applicable, existing regional and international regimes for</w:delText>
        </w:r>
      </w:del>
      <w:ins w:id="8769" w:author="Author" w:date="2015-07-30T15:37:00Z">
        <w:r w:rsidR="006514D0">
          <w:t>Enhance</w:t>
        </w:r>
      </w:ins>
      <w:r w:rsidR="006514D0" w:rsidRPr="006514D0">
        <w:t xml:space="preserve"> the conservation and sustainable use of oceans and their resources by</w:t>
      </w:r>
      <w:r w:rsidR="006514D0">
        <w:rPr>
          <w:spacing w:val="12"/>
          <w:rPrChange w:id="8770" w:author="Author" w:date="2015-07-30T15:37:00Z">
            <w:rPr>
              <w:rFonts w:ascii="Times New Roman" w:hAnsi="Times New Roman"/>
              <w:sz w:val="20"/>
            </w:rPr>
          </w:rPrChange>
        </w:rPr>
        <w:t xml:space="preserve"> </w:t>
      </w:r>
      <w:del w:id="8771" w:author="Author" w:date="2015-07-30T15:37:00Z">
        <w:r w:rsidRPr="00B93DD0">
          <w:rPr>
            <w:rFonts w:cs="Times New Roman"/>
          </w:rPr>
          <w:delText xml:space="preserve">their parties to those regimes </w:delText>
        </w:r>
      </w:del>
      <w:ins w:id="8772" w:author="Author" w:date="2015-07-30T15:37:00Z">
        <w:r w:rsidR="006514D0">
          <w:t>implementing</w:t>
        </w:r>
        <w:r w:rsidR="006514D0">
          <w:rPr>
            <w:spacing w:val="-1"/>
            <w:w w:val="99"/>
          </w:rPr>
          <w:t xml:space="preserve"> </w:t>
        </w:r>
        <w:r w:rsidR="006514D0">
          <w:t>international law as reflected in UNCLOS, which provides the legal framework for the conservation</w:t>
        </w:r>
        <w:r w:rsidR="006514D0">
          <w:rPr>
            <w:spacing w:val="-5"/>
          </w:rPr>
          <w:t xml:space="preserve"> </w:t>
        </w:r>
        <w:r w:rsidR="006514D0">
          <w:t>and</w:t>
        </w:r>
        <w:r w:rsidR="006514D0">
          <w:rPr>
            <w:spacing w:val="-1"/>
            <w:w w:val="99"/>
          </w:rPr>
          <w:t xml:space="preserve"> </w:t>
        </w:r>
        <w:r w:rsidR="006514D0">
          <w:t>sustainable use of oceans and their resources, as recalled in paragraph 158 of The Future We</w:t>
        </w:r>
        <w:r w:rsidR="006514D0">
          <w:rPr>
            <w:spacing w:val="-31"/>
          </w:rPr>
          <w:t xml:space="preserve"> </w:t>
        </w:r>
        <w:r w:rsidR="006514D0">
          <w:t>Want</w:t>
        </w:r>
      </w:ins>
    </w:p>
    <w:p w14:paraId="3BF6DD8D" w14:textId="77777777" w:rsidR="00804791" w:rsidRDefault="00804791">
      <w:pPr>
        <w:spacing w:before="2"/>
        <w:rPr>
          <w:ins w:id="8773" w:author="Author" w:date="2015-07-30T15:37:00Z"/>
          <w:rFonts w:ascii="Times New Roman" w:eastAsia="Times New Roman" w:hAnsi="Times New Roman" w:cs="Times New Roman"/>
          <w:b/>
          <w:bCs/>
          <w:sz w:val="20"/>
          <w:szCs w:val="20"/>
        </w:rPr>
      </w:pPr>
    </w:p>
    <w:p w14:paraId="089E4D0F" w14:textId="491CD357" w:rsidR="00804791" w:rsidRDefault="0089129C">
      <w:pPr>
        <w:spacing w:line="20" w:lineRule="exact"/>
        <w:ind w:left="113"/>
        <w:rPr>
          <w:ins w:id="8774" w:author="Author" w:date="2015-07-30T15:37:00Z"/>
          <w:rFonts w:ascii="Times New Roman" w:eastAsia="Times New Roman" w:hAnsi="Times New Roman" w:cs="Times New Roman"/>
          <w:sz w:val="2"/>
          <w:szCs w:val="2"/>
        </w:rPr>
      </w:pPr>
      <w:ins w:id="8775" w:author="Author" w:date="2015-07-30T15:37:00Z">
        <w:r>
          <w:rPr>
            <w:rFonts w:ascii="Times New Roman" w:eastAsia="Times New Roman" w:hAnsi="Times New Roman" w:cs="Times New Roman"/>
            <w:noProof/>
            <w:sz w:val="2"/>
            <w:szCs w:val="2"/>
          </w:rPr>
          <mc:AlternateContent>
            <mc:Choice Requires="wpg">
              <w:drawing>
                <wp:inline distT="0" distB="0" distL="0" distR="0" wp14:editId="6B58CF7D">
                  <wp:extent cx="1838325" cy="9525"/>
                  <wp:effectExtent l="9525" t="9525" r="9525" b="0"/>
                  <wp:docPr id="15"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9525"/>
                            <a:chOff x="0" y="0"/>
                            <a:chExt cx="2895" cy="15"/>
                          </a:xfrm>
                        </wpg:grpSpPr>
                        <wpg:grpSp>
                          <wpg:cNvPr id="16" name="Group 8"/>
                          <wpg:cNvGrpSpPr>
                            <a:grpSpLocks/>
                          </wpg:cNvGrpSpPr>
                          <wpg:grpSpPr bwMode="auto">
                            <a:xfrm>
                              <a:off x="7" y="7"/>
                              <a:ext cx="2881" cy="2"/>
                              <a:chOff x="7" y="7"/>
                              <a:chExt cx="2881" cy="2"/>
                            </a:xfrm>
                          </wpg:grpSpPr>
                          <wps:wsp>
                            <wps:cNvPr id="17" name="Freeform 9"/>
                            <wps:cNvSpPr>
                              <a:spLocks/>
                            </wps:cNvSpPr>
                            <wps:spPr bwMode="auto">
                              <a:xfrm>
                                <a:off x="7" y="7"/>
                                <a:ext cx="2881" cy="2"/>
                              </a:xfrm>
                              <a:custGeom>
                                <a:avLst/>
                                <a:gdLst>
                                  <a:gd name="T0" fmla="+- 0 7 7"/>
                                  <a:gd name="T1" fmla="*/ T0 w 2881"/>
                                  <a:gd name="T2" fmla="+- 0 2888 7"/>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838EFCE" id="Group 7" o:spid="_x0000_s1026" style="width:144.75pt;height:.75pt;mso-position-horizontal-relative:char;mso-position-vertical-relative:line" coordsize="289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">
                  <v:group id="Group 8" o:spid="_x0000_s1027" style="position:absolute;left:7;top:7;width:2881;height:2" coordorigin="7,7" coordsize="28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9" o:spid="_x0000_s1028" style="position:absolute;left:7;top:7;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LbKcEA&#10;AADbAAAADwAAAGRycy9kb3ducmV2LnhtbERPS4vCMBC+L/gfwgje1tRFVKpRxHVFDwq+wOPQjG2x&#10;mXSbqPXfG0HwNh/fc0aT2hTiRpXLLSvotCMQxInVOacKDvu/7wEI55E1FpZJwYMcTMaNrxHG2t55&#10;S7edT0UIYRejgsz7MpbSJRkZdG1bEgfubCuDPsAqlbrCewg3hfyJop40mHNoyLCkWUbJZXc1Chab&#10;tTnv6+PitHoc/rud6/w313OlWs16OgThqfYf8du91GF+H16/h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i2ynBAAAA2wAAAA8AAAAAAAAAAAAAAAAAmAIAAGRycy9kb3du&#10;cmV2LnhtbFBLBQYAAAAABAAEAPUAAACGAwAAAAA=&#10;" path="m,l2881,e" filled="f" strokeweight=".72pt">
                      <v:path arrowok="t" o:connecttype="custom" o:connectlocs="0,0;2881,0" o:connectangles="0,0"/>
                    </v:shape>
                  </v:group>
                  <w10:anchorlock/>
                </v:group>
              </w:pict>
            </mc:Fallback>
          </mc:AlternateContent>
        </w:r>
      </w:ins>
    </w:p>
    <w:p w14:paraId="3BFEDBF7" w14:textId="77777777" w:rsidR="00804791" w:rsidRDefault="00804791">
      <w:pPr>
        <w:spacing w:before="8"/>
        <w:rPr>
          <w:ins w:id="8776" w:author="Author" w:date="2015-07-30T15:37:00Z"/>
          <w:rFonts w:ascii="Times New Roman" w:eastAsia="Times New Roman" w:hAnsi="Times New Roman" w:cs="Times New Roman"/>
          <w:b/>
          <w:bCs/>
          <w:sz w:val="16"/>
          <w:szCs w:val="16"/>
        </w:rPr>
      </w:pPr>
    </w:p>
    <w:p w14:paraId="3B497051" w14:textId="77777777" w:rsidR="00804791" w:rsidRDefault="006514D0">
      <w:pPr>
        <w:pStyle w:val="BodyText"/>
        <w:spacing w:before="81" w:line="268" w:lineRule="auto"/>
        <w:ind w:left="120" w:right="204" w:firstLine="0"/>
        <w:rPr>
          <w:ins w:id="8777" w:author="Author" w:date="2015-07-30T15:37:00Z"/>
        </w:rPr>
      </w:pPr>
      <w:ins w:id="8778" w:author="Author" w:date="2015-07-30T15:37:00Z">
        <w:r>
          <w:rPr>
            <w:position w:val="8"/>
            <w:sz w:val="11"/>
          </w:rPr>
          <w:t xml:space="preserve">2 </w:t>
        </w:r>
        <w:r>
          <w:t>Taking into account ongoing World Trade Organization negotiations, the Doha Development Agenda and</w:t>
        </w:r>
        <w:r>
          <w:rPr>
            <w:spacing w:val="-17"/>
          </w:rPr>
          <w:t xml:space="preserve"> </w:t>
        </w:r>
        <w:r>
          <w:t>the</w:t>
        </w:r>
        <w:r>
          <w:rPr>
            <w:w w:val="99"/>
          </w:rPr>
          <w:t xml:space="preserve"> </w:t>
        </w:r>
        <w:r>
          <w:t>Hong Kong ministerial</w:t>
        </w:r>
        <w:r>
          <w:rPr>
            <w:spacing w:val="-15"/>
          </w:rPr>
          <w:t xml:space="preserve"> </w:t>
        </w:r>
        <w:r>
          <w:t>mandate.</w:t>
        </w:r>
      </w:ins>
    </w:p>
    <w:p w14:paraId="0B66A840" w14:textId="77777777" w:rsidR="00804791" w:rsidRDefault="00804791">
      <w:pPr>
        <w:spacing w:line="268" w:lineRule="auto"/>
        <w:rPr>
          <w:ins w:id="8779" w:author="Author" w:date="2015-07-30T15:37:00Z"/>
        </w:rPr>
        <w:sectPr w:rsidR="00804791">
          <w:pgSz w:w="12240" w:h="15840"/>
          <w:pgMar w:top="1380" w:right="1340" w:bottom="1200" w:left="1320" w:header="0" w:footer="1015" w:gutter="0"/>
          <w:cols w:space="720"/>
        </w:sectPr>
      </w:pPr>
    </w:p>
    <w:p w14:paraId="7C514409" w14:textId="77777777" w:rsidR="00804791" w:rsidRDefault="00804791">
      <w:pPr>
        <w:spacing w:before="9"/>
        <w:rPr>
          <w:rFonts w:ascii="Times New Roman" w:hAnsi="Times New Roman"/>
          <w:sz w:val="9"/>
          <w:rPrChange w:id="8780" w:author="Author" w:date="2015-07-30T15:37:00Z">
            <w:rPr>
              <w:rFonts w:ascii="Times New Roman" w:hAnsi="Times New Roman"/>
              <w:sz w:val="20"/>
            </w:rPr>
          </w:rPrChange>
        </w:rPr>
        <w:pPrChange w:id="8781" w:author="Author" w:date="2015-07-30T15:37:00Z">
          <w:pPr>
            <w:ind w:left="426" w:hanging="426"/>
            <w:jc w:val="both"/>
          </w:pPr>
        </w:pPrChange>
      </w:pPr>
    </w:p>
    <w:p w14:paraId="54AC1497" w14:textId="3FF61308" w:rsidR="00804791" w:rsidRDefault="006514D0">
      <w:pPr>
        <w:pStyle w:val="Heading2"/>
        <w:spacing w:before="73" w:line="261" w:lineRule="auto"/>
        <w:ind w:left="527" w:right="110" w:hanging="428"/>
        <w:jc w:val="both"/>
        <w:rPr>
          <w:b w:val="0"/>
          <w:rPrChange w:id="8782" w:author="Author" w:date="2015-07-30T15:37:00Z">
            <w:rPr>
              <w:rFonts w:ascii="Times New Roman" w:hAnsi="Times New Roman"/>
              <w:b/>
              <w:sz w:val="20"/>
            </w:rPr>
          </w:rPrChange>
        </w:rPr>
        <w:pPrChange w:id="8783" w:author="Author" w:date="2015-07-30T15:37:00Z">
          <w:pPr>
            <w:ind w:left="426" w:right="8" w:hanging="426"/>
            <w:jc w:val="both"/>
          </w:pPr>
        </w:pPrChange>
      </w:pPr>
      <w:r w:rsidRPr="006514D0">
        <w:t>Goal</w:t>
      </w:r>
      <w:r>
        <w:rPr>
          <w:spacing w:val="12"/>
          <w:rPrChange w:id="8784" w:author="Author" w:date="2015-07-30T15:37:00Z">
            <w:rPr>
              <w:rFonts w:ascii="Times New Roman" w:hAnsi="Times New Roman"/>
              <w:b/>
              <w:sz w:val="20"/>
            </w:rPr>
          </w:rPrChange>
        </w:rPr>
        <w:t xml:space="preserve"> </w:t>
      </w:r>
      <w:r w:rsidRPr="006514D0">
        <w:t>15.</w:t>
      </w:r>
      <w:r>
        <w:rPr>
          <w:spacing w:val="13"/>
          <w:rPrChange w:id="8785" w:author="Author" w:date="2015-07-30T15:37:00Z">
            <w:rPr>
              <w:rFonts w:ascii="Times New Roman" w:hAnsi="Times New Roman"/>
              <w:b/>
              <w:sz w:val="20"/>
            </w:rPr>
          </w:rPrChange>
        </w:rPr>
        <w:t xml:space="preserve"> </w:t>
      </w:r>
      <w:r w:rsidRPr="006514D0">
        <w:t>Protect,</w:t>
      </w:r>
      <w:r>
        <w:rPr>
          <w:spacing w:val="13"/>
          <w:rPrChange w:id="8786" w:author="Author" w:date="2015-07-30T15:37:00Z">
            <w:rPr>
              <w:rFonts w:ascii="Times New Roman" w:hAnsi="Times New Roman"/>
              <w:b/>
              <w:sz w:val="20"/>
            </w:rPr>
          </w:rPrChange>
        </w:rPr>
        <w:t xml:space="preserve"> </w:t>
      </w:r>
      <w:r w:rsidRPr="006514D0">
        <w:t>restore</w:t>
      </w:r>
      <w:r>
        <w:rPr>
          <w:spacing w:val="13"/>
          <w:rPrChange w:id="8787" w:author="Author" w:date="2015-07-30T15:37:00Z">
            <w:rPr>
              <w:rFonts w:ascii="Times New Roman" w:hAnsi="Times New Roman"/>
              <w:b/>
              <w:sz w:val="20"/>
            </w:rPr>
          </w:rPrChange>
        </w:rPr>
        <w:t xml:space="preserve"> </w:t>
      </w:r>
      <w:r w:rsidRPr="006514D0">
        <w:t>and</w:t>
      </w:r>
      <w:r>
        <w:rPr>
          <w:spacing w:val="12"/>
          <w:rPrChange w:id="8788" w:author="Author" w:date="2015-07-30T15:37:00Z">
            <w:rPr>
              <w:rFonts w:ascii="Times New Roman" w:hAnsi="Times New Roman"/>
              <w:b/>
              <w:sz w:val="20"/>
            </w:rPr>
          </w:rPrChange>
        </w:rPr>
        <w:t xml:space="preserve"> </w:t>
      </w:r>
      <w:r w:rsidRPr="006514D0">
        <w:t>promote</w:t>
      </w:r>
      <w:r>
        <w:rPr>
          <w:spacing w:val="13"/>
          <w:rPrChange w:id="8789" w:author="Author" w:date="2015-07-30T15:37:00Z">
            <w:rPr>
              <w:rFonts w:ascii="Times New Roman" w:hAnsi="Times New Roman"/>
              <w:b/>
              <w:sz w:val="20"/>
            </w:rPr>
          </w:rPrChange>
        </w:rPr>
        <w:t xml:space="preserve"> </w:t>
      </w:r>
      <w:r w:rsidRPr="006514D0">
        <w:t>sustainable</w:t>
      </w:r>
      <w:r>
        <w:rPr>
          <w:spacing w:val="12"/>
          <w:rPrChange w:id="8790" w:author="Author" w:date="2015-07-30T15:37:00Z">
            <w:rPr>
              <w:rFonts w:ascii="Times New Roman" w:hAnsi="Times New Roman"/>
              <w:b/>
              <w:sz w:val="20"/>
            </w:rPr>
          </w:rPrChange>
        </w:rPr>
        <w:t xml:space="preserve"> </w:t>
      </w:r>
      <w:r w:rsidRPr="006514D0">
        <w:t>use</w:t>
      </w:r>
      <w:r>
        <w:rPr>
          <w:spacing w:val="20"/>
          <w:rPrChange w:id="8791" w:author="Author" w:date="2015-07-30T15:37:00Z">
            <w:rPr>
              <w:rFonts w:ascii="Times New Roman" w:hAnsi="Times New Roman"/>
              <w:b/>
              <w:sz w:val="20"/>
            </w:rPr>
          </w:rPrChange>
        </w:rPr>
        <w:t xml:space="preserve"> </w:t>
      </w:r>
      <w:r w:rsidRPr="006514D0">
        <w:t>of</w:t>
      </w:r>
      <w:r>
        <w:rPr>
          <w:spacing w:val="13"/>
          <w:rPrChange w:id="8792" w:author="Author" w:date="2015-07-30T15:37:00Z">
            <w:rPr>
              <w:rFonts w:ascii="Times New Roman" w:hAnsi="Times New Roman"/>
              <w:b/>
              <w:sz w:val="20"/>
            </w:rPr>
          </w:rPrChange>
        </w:rPr>
        <w:t xml:space="preserve"> </w:t>
      </w:r>
      <w:r w:rsidRPr="006514D0">
        <w:t>terrestrial</w:t>
      </w:r>
      <w:r>
        <w:rPr>
          <w:spacing w:val="12"/>
          <w:rPrChange w:id="8793" w:author="Author" w:date="2015-07-30T15:37:00Z">
            <w:rPr>
              <w:rFonts w:ascii="Times New Roman" w:hAnsi="Times New Roman"/>
              <w:b/>
              <w:sz w:val="20"/>
            </w:rPr>
          </w:rPrChange>
        </w:rPr>
        <w:t xml:space="preserve"> </w:t>
      </w:r>
      <w:r w:rsidRPr="006514D0">
        <w:t>ecosystems,</w:t>
      </w:r>
      <w:r>
        <w:rPr>
          <w:spacing w:val="13"/>
          <w:rPrChange w:id="8794" w:author="Author" w:date="2015-07-30T15:37:00Z">
            <w:rPr>
              <w:rFonts w:ascii="Times New Roman" w:hAnsi="Times New Roman"/>
              <w:b/>
              <w:sz w:val="20"/>
            </w:rPr>
          </w:rPrChange>
        </w:rPr>
        <w:t xml:space="preserve"> </w:t>
      </w:r>
      <w:r w:rsidRPr="006514D0">
        <w:t>sustainably</w:t>
      </w:r>
      <w:r>
        <w:rPr>
          <w:spacing w:val="15"/>
          <w:rPrChange w:id="8795" w:author="Author" w:date="2015-07-30T15:37:00Z">
            <w:rPr>
              <w:rFonts w:ascii="Times New Roman" w:hAnsi="Times New Roman"/>
              <w:b/>
              <w:sz w:val="20"/>
            </w:rPr>
          </w:rPrChange>
        </w:rPr>
        <w:t xml:space="preserve"> </w:t>
      </w:r>
      <w:r w:rsidRPr="006514D0">
        <w:t>manage</w:t>
      </w:r>
      <w:r>
        <w:rPr>
          <w:spacing w:val="13"/>
          <w:rPrChange w:id="8796" w:author="Author" w:date="2015-07-30T15:37:00Z">
            <w:rPr>
              <w:rFonts w:ascii="Times New Roman" w:hAnsi="Times New Roman"/>
              <w:b/>
              <w:sz w:val="20"/>
            </w:rPr>
          </w:rPrChange>
        </w:rPr>
        <w:t xml:space="preserve"> </w:t>
      </w:r>
      <w:r w:rsidRPr="006514D0">
        <w:t>forests,</w:t>
      </w:r>
      <w:r>
        <w:rPr>
          <w:w w:val="99"/>
          <w:rPrChange w:id="8797" w:author="Author" w:date="2015-07-30T15:37:00Z">
            <w:rPr>
              <w:rFonts w:ascii="Times New Roman" w:hAnsi="Times New Roman"/>
              <w:b/>
              <w:sz w:val="20"/>
            </w:rPr>
          </w:rPrChange>
        </w:rPr>
        <w:t xml:space="preserve"> </w:t>
      </w:r>
      <w:r w:rsidRPr="006514D0">
        <w:t>combat</w:t>
      </w:r>
      <w:r>
        <w:rPr>
          <w:spacing w:val="-5"/>
          <w:rPrChange w:id="8798" w:author="Author" w:date="2015-07-30T15:37:00Z">
            <w:rPr>
              <w:rFonts w:ascii="Times New Roman" w:hAnsi="Times New Roman"/>
              <w:b/>
              <w:sz w:val="20"/>
            </w:rPr>
          </w:rPrChange>
        </w:rPr>
        <w:t xml:space="preserve"> </w:t>
      </w:r>
      <w:r w:rsidRPr="006514D0">
        <w:t>desertification,</w:t>
      </w:r>
      <w:r>
        <w:rPr>
          <w:spacing w:val="-5"/>
          <w:rPrChange w:id="8799" w:author="Author" w:date="2015-07-30T15:37:00Z">
            <w:rPr>
              <w:rFonts w:ascii="Times New Roman" w:hAnsi="Times New Roman"/>
              <w:b/>
              <w:sz w:val="20"/>
            </w:rPr>
          </w:rPrChange>
        </w:rPr>
        <w:t xml:space="preserve"> </w:t>
      </w:r>
      <w:r w:rsidRPr="006514D0">
        <w:t>and</w:t>
      </w:r>
      <w:r>
        <w:rPr>
          <w:spacing w:val="-4"/>
          <w:rPrChange w:id="8800" w:author="Author" w:date="2015-07-30T15:37:00Z">
            <w:rPr>
              <w:rFonts w:ascii="Times New Roman" w:hAnsi="Times New Roman"/>
              <w:b/>
              <w:sz w:val="20"/>
            </w:rPr>
          </w:rPrChange>
        </w:rPr>
        <w:t xml:space="preserve"> </w:t>
      </w:r>
      <w:r w:rsidRPr="006514D0">
        <w:t>halt</w:t>
      </w:r>
      <w:r>
        <w:rPr>
          <w:spacing w:val="-5"/>
          <w:rPrChange w:id="8801" w:author="Author" w:date="2015-07-30T15:37:00Z">
            <w:rPr>
              <w:rFonts w:ascii="Times New Roman" w:hAnsi="Times New Roman"/>
              <w:b/>
              <w:sz w:val="20"/>
            </w:rPr>
          </w:rPrChange>
        </w:rPr>
        <w:t xml:space="preserve"> </w:t>
      </w:r>
      <w:r w:rsidRPr="006514D0">
        <w:t>and</w:t>
      </w:r>
      <w:r>
        <w:rPr>
          <w:spacing w:val="-6"/>
          <w:rPrChange w:id="8802" w:author="Author" w:date="2015-07-30T15:37:00Z">
            <w:rPr>
              <w:rFonts w:ascii="Times New Roman" w:hAnsi="Times New Roman"/>
              <w:b/>
              <w:sz w:val="20"/>
            </w:rPr>
          </w:rPrChange>
        </w:rPr>
        <w:t xml:space="preserve"> </w:t>
      </w:r>
      <w:r w:rsidRPr="006514D0">
        <w:t>reverse</w:t>
      </w:r>
      <w:r>
        <w:rPr>
          <w:spacing w:val="-5"/>
          <w:rPrChange w:id="8803" w:author="Author" w:date="2015-07-30T15:37:00Z">
            <w:rPr>
              <w:rFonts w:ascii="Times New Roman" w:hAnsi="Times New Roman"/>
              <w:b/>
              <w:sz w:val="20"/>
            </w:rPr>
          </w:rPrChange>
        </w:rPr>
        <w:t xml:space="preserve"> </w:t>
      </w:r>
      <w:r w:rsidRPr="006514D0">
        <w:t>land</w:t>
      </w:r>
      <w:r>
        <w:rPr>
          <w:spacing w:val="-6"/>
          <w:rPrChange w:id="8804" w:author="Author" w:date="2015-07-30T15:37:00Z">
            <w:rPr>
              <w:rFonts w:ascii="Times New Roman" w:hAnsi="Times New Roman"/>
              <w:b/>
              <w:sz w:val="20"/>
            </w:rPr>
          </w:rPrChange>
        </w:rPr>
        <w:t xml:space="preserve"> </w:t>
      </w:r>
      <w:r w:rsidRPr="006514D0">
        <w:t>degradation</w:t>
      </w:r>
      <w:r>
        <w:rPr>
          <w:spacing w:val="-6"/>
          <w:rPrChange w:id="8805" w:author="Author" w:date="2015-07-30T15:37:00Z">
            <w:rPr>
              <w:rFonts w:ascii="Times New Roman" w:hAnsi="Times New Roman"/>
              <w:b/>
              <w:sz w:val="20"/>
            </w:rPr>
          </w:rPrChange>
        </w:rPr>
        <w:t xml:space="preserve"> </w:t>
      </w:r>
      <w:r w:rsidRPr="006514D0">
        <w:t>and</w:t>
      </w:r>
      <w:r>
        <w:rPr>
          <w:spacing w:val="-6"/>
          <w:rPrChange w:id="8806" w:author="Author" w:date="2015-07-30T15:37:00Z">
            <w:rPr>
              <w:rFonts w:ascii="Times New Roman" w:hAnsi="Times New Roman"/>
              <w:b/>
              <w:sz w:val="20"/>
            </w:rPr>
          </w:rPrChange>
        </w:rPr>
        <w:t xml:space="preserve"> </w:t>
      </w:r>
      <w:r w:rsidRPr="006514D0">
        <w:t>halt</w:t>
      </w:r>
      <w:r>
        <w:rPr>
          <w:spacing w:val="-5"/>
          <w:rPrChange w:id="8807" w:author="Author" w:date="2015-07-30T15:37:00Z">
            <w:rPr>
              <w:rFonts w:ascii="Times New Roman" w:hAnsi="Times New Roman"/>
              <w:b/>
              <w:sz w:val="20"/>
            </w:rPr>
          </w:rPrChange>
        </w:rPr>
        <w:t xml:space="preserve"> </w:t>
      </w:r>
      <w:r w:rsidRPr="006514D0">
        <w:t>biodiversity</w:t>
      </w:r>
      <w:r>
        <w:rPr>
          <w:spacing w:val="-4"/>
          <w:rPrChange w:id="8808" w:author="Author" w:date="2015-07-30T15:37:00Z">
            <w:rPr>
              <w:rFonts w:ascii="Times New Roman" w:hAnsi="Times New Roman"/>
              <w:b/>
              <w:sz w:val="20"/>
            </w:rPr>
          </w:rPrChange>
        </w:rPr>
        <w:t xml:space="preserve"> </w:t>
      </w:r>
      <w:r w:rsidRPr="006514D0">
        <w:t>loss</w:t>
      </w:r>
      <w:del w:id="8809" w:author="Author" w:date="2015-07-30T15:37:00Z">
        <w:r w:rsidR="00B93DD0" w:rsidRPr="00B93DD0">
          <w:rPr>
            <w:rFonts w:cs="Times New Roman"/>
          </w:rPr>
          <w:delText xml:space="preserve"> </w:delText>
        </w:r>
      </w:del>
    </w:p>
    <w:p w14:paraId="689EC07E" w14:textId="187B1EB7" w:rsidR="00804791" w:rsidRDefault="00B93DD0">
      <w:pPr>
        <w:pStyle w:val="ListParagraph"/>
        <w:numPr>
          <w:ilvl w:val="1"/>
          <w:numId w:val="6"/>
        </w:numPr>
        <w:tabs>
          <w:tab w:val="left" w:pos="568"/>
        </w:tabs>
        <w:spacing w:before="153" w:line="259" w:lineRule="auto"/>
        <w:ind w:right="116" w:hanging="427"/>
        <w:jc w:val="both"/>
        <w:rPr>
          <w:rFonts w:ascii="Times New Roman" w:eastAsia="Times New Roman" w:hAnsi="Times New Roman" w:cs="Times New Roman"/>
          <w:sz w:val="20"/>
          <w:szCs w:val="20"/>
        </w:rPr>
        <w:pPrChange w:id="8810" w:author="Author" w:date="2015-07-30T15:37:00Z">
          <w:pPr>
            <w:ind w:right="8"/>
            <w:jc w:val="both"/>
          </w:pPr>
        </w:pPrChange>
      </w:pPr>
      <w:del w:id="8811" w:author="Author" w:date="2015-07-30T15:37:00Z">
        <w:r w:rsidRPr="00B93DD0">
          <w:rPr>
            <w:rFonts w:ascii="Times New Roman" w:hAnsi="Times New Roman" w:cs="Times New Roman"/>
            <w:sz w:val="20"/>
            <w:szCs w:val="20"/>
          </w:rPr>
          <w:delText xml:space="preserve">15.1 </w:delText>
        </w:r>
      </w:del>
      <w:r w:rsidR="006514D0">
        <w:rPr>
          <w:rFonts w:ascii="Times New Roman"/>
          <w:sz w:val="20"/>
          <w:rPrChange w:id="8812" w:author="Author" w:date="2015-07-30T15:37:00Z">
            <w:rPr>
              <w:rFonts w:ascii="Times New Roman" w:hAnsi="Times New Roman"/>
              <w:sz w:val="20"/>
            </w:rPr>
          </w:rPrChange>
        </w:rPr>
        <w:t>By 2020, ensure the conservation, restoration and sustainable use of terrestrial and inland</w:t>
      </w:r>
      <w:r w:rsidR="006514D0">
        <w:rPr>
          <w:rFonts w:ascii="Times New Roman"/>
          <w:spacing w:val="11"/>
          <w:sz w:val="20"/>
          <w:rPrChange w:id="8813" w:author="Author" w:date="2015-07-30T15:37:00Z">
            <w:rPr>
              <w:rFonts w:ascii="Times New Roman" w:hAnsi="Times New Roman"/>
              <w:sz w:val="20"/>
            </w:rPr>
          </w:rPrChange>
        </w:rPr>
        <w:t xml:space="preserve"> </w:t>
      </w:r>
      <w:r w:rsidR="006514D0">
        <w:rPr>
          <w:rFonts w:ascii="Times New Roman"/>
          <w:sz w:val="20"/>
          <w:rPrChange w:id="8814" w:author="Author" w:date="2015-07-30T15:37:00Z">
            <w:rPr>
              <w:rFonts w:ascii="Times New Roman" w:hAnsi="Times New Roman"/>
              <w:sz w:val="20"/>
            </w:rPr>
          </w:rPrChange>
        </w:rPr>
        <w:t>freshwater</w:t>
      </w:r>
      <w:r w:rsidR="006514D0">
        <w:rPr>
          <w:rFonts w:ascii="Times New Roman"/>
          <w:w w:val="99"/>
          <w:sz w:val="20"/>
          <w:rPrChange w:id="8815" w:author="Author" w:date="2015-07-30T15:37:00Z">
            <w:rPr>
              <w:rFonts w:ascii="Times New Roman" w:hAnsi="Times New Roman"/>
              <w:sz w:val="20"/>
            </w:rPr>
          </w:rPrChange>
        </w:rPr>
        <w:t xml:space="preserve"> </w:t>
      </w:r>
      <w:r w:rsidR="006514D0">
        <w:rPr>
          <w:rFonts w:ascii="Times New Roman"/>
          <w:sz w:val="20"/>
          <w:rPrChange w:id="8816" w:author="Author" w:date="2015-07-30T15:37:00Z">
            <w:rPr>
              <w:rFonts w:ascii="Times New Roman" w:hAnsi="Times New Roman"/>
              <w:sz w:val="20"/>
            </w:rPr>
          </w:rPrChange>
        </w:rPr>
        <w:t>ecosystems and their services, in particular forests, wetlands, mountains and drylands, in line with</w:t>
      </w:r>
      <w:r w:rsidR="006514D0">
        <w:rPr>
          <w:rFonts w:ascii="Times New Roman"/>
          <w:spacing w:val="49"/>
          <w:sz w:val="20"/>
          <w:rPrChange w:id="8817" w:author="Author" w:date="2015-07-30T15:37:00Z">
            <w:rPr>
              <w:rFonts w:ascii="Times New Roman" w:hAnsi="Times New Roman"/>
              <w:sz w:val="20"/>
            </w:rPr>
          </w:rPrChange>
        </w:rPr>
        <w:t xml:space="preserve"> </w:t>
      </w:r>
      <w:r w:rsidR="006514D0">
        <w:rPr>
          <w:rFonts w:ascii="Times New Roman"/>
          <w:sz w:val="20"/>
          <w:rPrChange w:id="8818" w:author="Author" w:date="2015-07-30T15:37:00Z">
            <w:rPr>
              <w:rFonts w:ascii="Times New Roman" w:hAnsi="Times New Roman"/>
              <w:sz w:val="20"/>
            </w:rPr>
          </w:rPrChange>
        </w:rPr>
        <w:t>obligations</w:t>
      </w:r>
      <w:r w:rsidR="006514D0">
        <w:rPr>
          <w:rFonts w:ascii="Times New Roman"/>
          <w:w w:val="99"/>
          <w:sz w:val="20"/>
          <w:rPrChange w:id="8819" w:author="Author" w:date="2015-07-30T15:37:00Z">
            <w:rPr>
              <w:rFonts w:ascii="Times New Roman" w:hAnsi="Times New Roman"/>
              <w:sz w:val="20"/>
            </w:rPr>
          </w:rPrChange>
        </w:rPr>
        <w:t xml:space="preserve"> </w:t>
      </w:r>
      <w:r w:rsidR="006514D0">
        <w:rPr>
          <w:rFonts w:ascii="Times New Roman"/>
          <w:sz w:val="20"/>
          <w:rPrChange w:id="8820" w:author="Author" w:date="2015-07-30T15:37:00Z">
            <w:rPr>
              <w:rFonts w:ascii="Times New Roman" w:hAnsi="Times New Roman"/>
              <w:sz w:val="20"/>
            </w:rPr>
          </w:rPrChange>
        </w:rPr>
        <w:t>under international agreements</w:t>
      </w:r>
      <w:del w:id="8821" w:author="Author" w:date="2015-07-30T15:37:00Z">
        <w:r w:rsidRPr="00B93DD0">
          <w:rPr>
            <w:rFonts w:ascii="Times New Roman" w:hAnsi="Times New Roman" w:cs="Times New Roman"/>
            <w:sz w:val="20"/>
            <w:szCs w:val="20"/>
          </w:rPr>
          <w:delText xml:space="preserve">  </w:delText>
        </w:r>
      </w:del>
    </w:p>
    <w:p w14:paraId="2D4B813C" w14:textId="27360AF5" w:rsidR="00804791" w:rsidRDefault="00B93DD0">
      <w:pPr>
        <w:pStyle w:val="Heading2"/>
        <w:numPr>
          <w:ilvl w:val="1"/>
          <w:numId w:val="6"/>
        </w:numPr>
        <w:tabs>
          <w:tab w:val="left" w:pos="583"/>
        </w:tabs>
        <w:spacing w:before="160" w:line="261" w:lineRule="auto"/>
        <w:ind w:right="109" w:hanging="427"/>
        <w:jc w:val="both"/>
        <w:rPr>
          <w:b w:val="0"/>
          <w:rPrChange w:id="8822" w:author="Author" w:date="2015-07-30T15:37:00Z">
            <w:rPr>
              <w:rFonts w:ascii="Times New Roman" w:hAnsi="Times New Roman"/>
              <w:sz w:val="20"/>
            </w:rPr>
          </w:rPrChange>
        </w:rPr>
        <w:pPrChange w:id="8823" w:author="Author" w:date="2015-07-30T15:37:00Z">
          <w:pPr>
            <w:ind w:right="8"/>
            <w:jc w:val="both"/>
          </w:pPr>
        </w:pPrChange>
      </w:pPr>
      <w:del w:id="8824" w:author="Author" w:date="2015-07-30T15:37:00Z">
        <w:r w:rsidRPr="00B93DD0">
          <w:rPr>
            <w:rFonts w:cs="Times New Roman"/>
          </w:rPr>
          <w:delText xml:space="preserve">15.2 </w:delText>
        </w:r>
      </w:del>
      <w:r w:rsidR="006514D0" w:rsidRPr="006514D0">
        <w:t>By</w:t>
      </w:r>
      <w:r w:rsidR="006514D0">
        <w:rPr>
          <w:spacing w:val="27"/>
          <w:rPrChange w:id="8825" w:author="Author" w:date="2015-07-30T15:37:00Z">
            <w:rPr>
              <w:rFonts w:ascii="Times New Roman" w:hAnsi="Times New Roman"/>
              <w:sz w:val="20"/>
            </w:rPr>
          </w:rPrChange>
        </w:rPr>
        <w:t xml:space="preserve"> </w:t>
      </w:r>
      <w:r w:rsidR="006514D0" w:rsidRPr="006514D0">
        <w:t>2020,</w:t>
      </w:r>
      <w:r w:rsidR="006514D0">
        <w:rPr>
          <w:spacing w:val="26"/>
          <w:rPrChange w:id="8826" w:author="Author" w:date="2015-07-30T15:37:00Z">
            <w:rPr>
              <w:rFonts w:ascii="Times New Roman" w:hAnsi="Times New Roman"/>
              <w:sz w:val="20"/>
            </w:rPr>
          </w:rPrChange>
        </w:rPr>
        <w:t xml:space="preserve"> </w:t>
      </w:r>
      <w:r w:rsidR="006514D0" w:rsidRPr="006514D0">
        <w:t>promote</w:t>
      </w:r>
      <w:r w:rsidR="006514D0">
        <w:rPr>
          <w:spacing w:val="26"/>
          <w:rPrChange w:id="8827" w:author="Author" w:date="2015-07-30T15:37:00Z">
            <w:rPr>
              <w:rFonts w:ascii="Times New Roman" w:hAnsi="Times New Roman"/>
              <w:sz w:val="20"/>
            </w:rPr>
          </w:rPrChange>
        </w:rPr>
        <w:t xml:space="preserve"> </w:t>
      </w:r>
      <w:r w:rsidR="006514D0" w:rsidRPr="006514D0">
        <w:t>the</w:t>
      </w:r>
      <w:r w:rsidR="006514D0">
        <w:rPr>
          <w:spacing w:val="26"/>
          <w:rPrChange w:id="8828" w:author="Author" w:date="2015-07-30T15:37:00Z">
            <w:rPr>
              <w:rFonts w:ascii="Times New Roman" w:hAnsi="Times New Roman"/>
              <w:sz w:val="20"/>
            </w:rPr>
          </w:rPrChange>
        </w:rPr>
        <w:t xml:space="preserve"> </w:t>
      </w:r>
      <w:r w:rsidR="006514D0" w:rsidRPr="006514D0">
        <w:t>implementation</w:t>
      </w:r>
      <w:r w:rsidR="006514D0">
        <w:rPr>
          <w:spacing w:val="26"/>
          <w:rPrChange w:id="8829" w:author="Author" w:date="2015-07-30T15:37:00Z">
            <w:rPr>
              <w:rFonts w:ascii="Times New Roman" w:hAnsi="Times New Roman"/>
              <w:sz w:val="20"/>
            </w:rPr>
          </w:rPrChange>
        </w:rPr>
        <w:t xml:space="preserve"> </w:t>
      </w:r>
      <w:r w:rsidR="006514D0" w:rsidRPr="006514D0">
        <w:t>of</w:t>
      </w:r>
      <w:r w:rsidR="006514D0">
        <w:rPr>
          <w:spacing w:val="27"/>
          <w:rPrChange w:id="8830" w:author="Author" w:date="2015-07-30T15:37:00Z">
            <w:rPr>
              <w:rFonts w:ascii="Times New Roman" w:hAnsi="Times New Roman"/>
              <w:sz w:val="20"/>
            </w:rPr>
          </w:rPrChange>
        </w:rPr>
        <w:t xml:space="preserve"> </w:t>
      </w:r>
      <w:r w:rsidR="006514D0" w:rsidRPr="006514D0">
        <w:t>sustainable</w:t>
      </w:r>
      <w:r w:rsidR="006514D0">
        <w:rPr>
          <w:spacing w:val="28"/>
          <w:rPrChange w:id="8831" w:author="Author" w:date="2015-07-30T15:37:00Z">
            <w:rPr>
              <w:rFonts w:ascii="Times New Roman" w:hAnsi="Times New Roman"/>
              <w:sz w:val="20"/>
            </w:rPr>
          </w:rPrChange>
        </w:rPr>
        <w:t xml:space="preserve"> </w:t>
      </w:r>
      <w:r w:rsidR="006514D0" w:rsidRPr="006514D0">
        <w:t>management</w:t>
      </w:r>
      <w:r w:rsidR="006514D0">
        <w:rPr>
          <w:spacing w:val="26"/>
          <w:rPrChange w:id="8832" w:author="Author" w:date="2015-07-30T15:37:00Z">
            <w:rPr>
              <w:rFonts w:ascii="Times New Roman" w:hAnsi="Times New Roman"/>
              <w:sz w:val="20"/>
            </w:rPr>
          </w:rPrChange>
        </w:rPr>
        <w:t xml:space="preserve"> </w:t>
      </w:r>
      <w:r w:rsidR="006514D0" w:rsidRPr="006514D0">
        <w:t>of</w:t>
      </w:r>
      <w:r w:rsidR="006514D0">
        <w:rPr>
          <w:spacing w:val="27"/>
          <w:rPrChange w:id="8833" w:author="Author" w:date="2015-07-30T15:37:00Z">
            <w:rPr>
              <w:rFonts w:ascii="Times New Roman" w:hAnsi="Times New Roman"/>
              <w:sz w:val="20"/>
            </w:rPr>
          </w:rPrChange>
        </w:rPr>
        <w:t xml:space="preserve"> </w:t>
      </w:r>
      <w:r w:rsidR="006514D0" w:rsidRPr="006514D0">
        <w:t>all</w:t>
      </w:r>
      <w:r w:rsidR="006514D0">
        <w:rPr>
          <w:spacing w:val="26"/>
          <w:rPrChange w:id="8834" w:author="Author" w:date="2015-07-30T15:37:00Z">
            <w:rPr>
              <w:rFonts w:ascii="Times New Roman" w:hAnsi="Times New Roman"/>
              <w:sz w:val="20"/>
            </w:rPr>
          </w:rPrChange>
        </w:rPr>
        <w:t xml:space="preserve"> </w:t>
      </w:r>
      <w:r w:rsidR="006514D0" w:rsidRPr="006514D0">
        <w:t>types</w:t>
      </w:r>
      <w:r w:rsidR="006514D0">
        <w:rPr>
          <w:spacing w:val="25"/>
          <w:rPrChange w:id="8835" w:author="Author" w:date="2015-07-30T15:37:00Z">
            <w:rPr>
              <w:rFonts w:ascii="Times New Roman" w:hAnsi="Times New Roman"/>
              <w:sz w:val="20"/>
            </w:rPr>
          </w:rPrChange>
        </w:rPr>
        <w:t xml:space="preserve"> </w:t>
      </w:r>
      <w:r w:rsidR="006514D0" w:rsidRPr="006514D0">
        <w:t>of</w:t>
      </w:r>
      <w:r w:rsidR="006514D0">
        <w:rPr>
          <w:spacing w:val="27"/>
          <w:rPrChange w:id="8836" w:author="Author" w:date="2015-07-30T15:37:00Z">
            <w:rPr>
              <w:rFonts w:ascii="Times New Roman" w:hAnsi="Times New Roman"/>
              <w:sz w:val="20"/>
            </w:rPr>
          </w:rPrChange>
        </w:rPr>
        <w:t xml:space="preserve"> </w:t>
      </w:r>
      <w:r w:rsidR="006514D0" w:rsidRPr="006514D0">
        <w:t>forests,</w:t>
      </w:r>
      <w:r w:rsidR="006514D0">
        <w:rPr>
          <w:spacing w:val="26"/>
          <w:rPrChange w:id="8837" w:author="Author" w:date="2015-07-30T15:37:00Z">
            <w:rPr>
              <w:rFonts w:ascii="Times New Roman" w:hAnsi="Times New Roman"/>
              <w:sz w:val="20"/>
            </w:rPr>
          </w:rPrChange>
        </w:rPr>
        <w:t xml:space="preserve"> </w:t>
      </w:r>
      <w:r w:rsidR="006514D0" w:rsidRPr="006514D0">
        <w:t>halt</w:t>
      </w:r>
      <w:r w:rsidR="006514D0">
        <w:rPr>
          <w:w w:val="99"/>
          <w:rPrChange w:id="8838" w:author="Author" w:date="2015-07-30T15:37:00Z">
            <w:rPr>
              <w:rFonts w:ascii="Times New Roman" w:hAnsi="Times New Roman"/>
              <w:sz w:val="20"/>
            </w:rPr>
          </w:rPrChange>
        </w:rPr>
        <w:t xml:space="preserve"> </w:t>
      </w:r>
      <w:r w:rsidR="006514D0" w:rsidRPr="006514D0">
        <w:t xml:space="preserve">deforestation, restore degraded forests and </w:t>
      </w:r>
      <w:ins w:id="8839" w:author="Author" w:date="2015-07-30T15:37:00Z">
        <w:r w:rsidR="006514D0">
          <w:t xml:space="preserve">substantially </w:t>
        </w:r>
      </w:ins>
      <w:r w:rsidR="006514D0" w:rsidRPr="006514D0">
        <w:t xml:space="preserve">increase afforestation </w:t>
      </w:r>
      <w:ins w:id="8840" w:author="Author" w:date="2015-07-30T15:37:00Z">
        <w:r w:rsidR="006514D0">
          <w:t xml:space="preserve"> </w:t>
        </w:r>
      </w:ins>
      <w:r w:rsidR="006514D0" w:rsidRPr="006514D0">
        <w:t>and</w:t>
      </w:r>
      <w:r w:rsidR="006514D0">
        <w:rPr>
          <w:spacing w:val="25"/>
          <w:rPrChange w:id="8841" w:author="Author" w:date="2015-07-30T15:37:00Z">
            <w:rPr>
              <w:rFonts w:ascii="Times New Roman" w:hAnsi="Times New Roman"/>
              <w:sz w:val="20"/>
            </w:rPr>
          </w:rPrChange>
        </w:rPr>
        <w:t xml:space="preserve"> </w:t>
      </w:r>
      <w:r w:rsidR="006514D0" w:rsidRPr="006514D0">
        <w:t>reforestation</w:t>
      </w:r>
      <w:r w:rsidR="006514D0">
        <w:rPr>
          <w:w w:val="99"/>
          <w:rPrChange w:id="8842" w:author="Author" w:date="2015-07-30T15:37:00Z">
            <w:rPr>
              <w:rFonts w:ascii="Times New Roman" w:hAnsi="Times New Roman"/>
              <w:sz w:val="20"/>
            </w:rPr>
          </w:rPrChange>
        </w:rPr>
        <w:t xml:space="preserve"> </w:t>
      </w:r>
      <w:del w:id="8843" w:author="Author" w:date="2015-07-30T15:37:00Z">
        <w:r w:rsidRPr="00B93DD0">
          <w:rPr>
            <w:rFonts w:cs="Times New Roman"/>
          </w:rPr>
          <w:delText xml:space="preserve">by [x] per cent </w:delText>
        </w:r>
      </w:del>
      <w:r w:rsidR="006514D0" w:rsidRPr="006514D0">
        <w:t>globally</w:t>
      </w:r>
      <w:del w:id="8844" w:author="Author" w:date="2015-07-30T15:37:00Z">
        <w:r w:rsidRPr="00B93DD0">
          <w:rPr>
            <w:rFonts w:cs="Times New Roman"/>
          </w:rPr>
          <w:delText xml:space="preserve"> </w:delText>
        </w:r>
      </w:del>
    </w:p>
    <w:p w14:paraId="44A99E02" w14:textId="78BB040A" w:rsidR="00804791" w:rsidRDefault="00B93DD0">
      <w:pPr>
        <w:pStyle w:val="ListParagraph"/>
        <w:numPr>
          <w:ilvl w:val="1"/>
          <w:numId w:val="6"/>
        </w:numPr>
        <w:tabs>
          <w:tab w:val="left" w:pos="534"/>
        </w:tabs>
        <w:spacing w:before="153" w:line="256" w:lineRule="auto"/>
        <w:ind w:right="118" w:hanging="427"/>
        <w:jc w:val="both"/>
        <w:rPr>
          <w:rFonts w:ascii="Times New Roman" w:eastAsia="Times New Roman" w:hAnsi="Times New Roman" w:cs="Times New Roman"/>
          <w:sz w:val="20"/>
          <w:szCs w:val="20"/>
        </w:rPr>
        <w:pPrChange w:id="8845" w:author="Author" w:date="2015-07-30T15:37:00Z">
          <w:pPr>
            <w:ind w:right="8"/>
            <w:jc w:val="both"/>
          </w:pPr>
        </w:pPrChange>
      </w:pPr>
      <w:del w:id="8846" w:author="Author" w:date="2015-07-30T15:37:00Z">
        <w:r w:rsidRPr="00B93DD0">
          <w:rPr>
            <w:rFonts w:ascii="Times New Roman" w:hAnsi="Times New Roman" w:cs="Times New Roman"/>
            <w:sz w:val="20"/>
            <w:szCs w:val="20"/>
          </w:rPr>
          <w:delText xml:space="preserve">15.3 </w:delText>
        </w:r>
      </w:del>
      <w:r w:rsidR="006514D0">
        <w:rPr>
          <w:rFonts w:ascii="Times New Roman"/>
          <w:sz w:val="20"/>
          <w:rPrChange w:id="8847" w:author="Author" w:date="2015-07-30T15:37:00Z">
            <w:rPr>
              <w:rFonts w:ascii="Times New Roman" w:hAnsi="Times New Roman"/>
              <w:sz w:val="20"/>
            </w:rPr>
          </w:rPrChange>
        </w:rPr>
        <w:t>By</w:t>
      </w:r>
      <w:r w:rsidR="006514D0">
        <w:rPr>
          <w:rFonts w:ascii="Times New Roman"/>
          <w:spacing w:val="25"/>
          <w:sz w:val="20"/>
          <w:rPrChange w:id="8848" w:author="Author" w:date="2015-07-30T15:37:00Z">
            <w:rPr>
              <w:rFonts w:ascii="Times New Roman" w:hAnsi="Times New Roman"/>
              <w:sz w:val="20"/>
            </w:rPr>
          </w:rPrChange>
        </w:rPr>
        <w:t xml:space="preserve"> </w:t>
      </w:r>
      <w:r w:rsidR="006514D0">
        <w:rPr>
          <w:rFonts w:ascii="Times New Roman"/>
          <w:sz w:val="20"/>
          <w:rPrChange w:id="8849" w:author="Author" w:date="2015-07-30T15:37:00Z">
            <w:rPr>
              <w:rFonts w:ascii="Times New Roman" w:hAnsi="Times New Roman"/>
              <w:sz w:val="20"/>
            </w:rPr>
          </w:rPrChange>
        </w:rPr>
        <w:t>2020,</w:t>
      </w:r>
      <w:r w:rsidR="006514D0">
        <w:rPr>
          <w:rFonts w:ascii="Times New Roman"/>
          <w:spacing w:val="29"/>
          <w:sz w:val="20"/>
          <w:rPrChange w:id="8850" w:author="Author" w:date="2015-07-30T15:37:00Z">
            <w:rPr>
              <w:rFonts w:ascii="Times New Roman" w:hAnsi="Times New Roman"/>
              <w:sz w:val="20"/>
            </w:rPr>
          </w:rPrChange>
        </w:rPr>
        <w:t xml:space="preserve"> </w:t>
      </w:r>
      <w:r w:rsidR="006514D0">
        <w:rPr>
          <w:rFonts w:ascii="Times New Roman"/>
          <w:sz w:val="20"/>
          <w:rPrChange w:id="8851" w:author="Author" w:date="2015-07-30T15:37:00Z">
            <w:rPr>
              <w:rFonts w:ascii="Times New Roman" w:hAnsi="Times New Roman"/>
              <w:sz w:val="20"/>
            </w:rPr>
          </w:rPrChange>
        </w:rPr>
        <w:t>combat</w:t>
      </w:r>
      <w:r w:rsidR="006514D0">
        <w:rPr>
          <w:rFonts w:ascii="Times New Roman"/>
          <w:spacing w:val="29"/>
          <w:sz w:val="20"/>
          <w:rPrChange w:id="8852" w:author="Author" w:date="2015-07-30T15:37:00Z">
            <w:rPr>
              <w:rFonts w:ascii="Times New Roman" w:hAnsi="Times New Roman"/>
              <w:sz w:val="20"/>
            </w:rPr>
          </w:rPrChange>
        </w:rPr>
        <w:t xml:space="preserve"> </w:t>
      </w:r>
      <w:r w:rsidR="006514D0">
        <w:rPr>
          <w:rFonts w:ascii="Times New Roman"/>
          <w:sz w:val="20"/>
          <w:rPrChange w:id="8853" w:author="Author" w:date="2015-07-30T15:37:00Z">
            <w:rPr>
              <w:rFonts w:ascii="Times New Roman" w:hAnsi="Times New Roman"/>
              <w:sz w:val="20"/>
            </w:rPr>
          </w:rPrChange>
        </w:rPr>
        <w:t>desertification,</w:t>
      </w:r>
      <w:r w:rsidR="006514D0">
        <w:rPr>
          <w:rFonts w:ascii="Times New Roman"/>
          <w:spacing w:val="29"/>
          <w:sz w:val="20"/>
          <w:rPrChange w:id="8854" w:author="Author" w:date="2015-07-30T15:37:00Z">
            <w:rPr>
              <w:rFonts w:ascii="Times New Roman" w:hAnsi="Times New Roman"/>
              <w:sz w:val="20"/>
            </w:rPr>
          </w:rPrChange>
        </w:rPr>
        <w:t xml:space="preserve"> </w:t>
      </w:r>
      <w:r w:rsidR="006514D0">
        <w:rPr>
          <w:rFonts w:ascii="Times New Roman"/>
          <w:sz w:val="20"/>
          <w:rPrChange w:id="8855" w:author="Author" w:date="2015-07-30T15:37:00Z">
            <w:rPr>
              <w:rFonts w:ascii="Times New Roman" w:hAnsi="Times New Roman"/>
              <w:sz w:val="20"/>
            </w:rPr>
          </w:rPrChange>
        </w:rPr>
        <w:t>restore</w:t>
      </w:r>
      <w:r w:rsidR="006514D0">
        <w:rPr>
          <w:rFonts w:ascii="Times New Roman"/>
          <w:spacing w:val="29"/>
          <w:sz w:val="20"/>
          <w:rPrChange w:id="8856" w:author="Author" w:date="2015-07-30T15:37:00Z">
            <w:rPr>
              <w:rFonts w:ascii="Times New Roman" w:hAnsi="Times New Roman"/>
              <w:sz w:val="20"/>
            </w:rPr>
          </w:rPrChange>
        </w:rPr>
        <w:t xml:space="preserve"> </w:t>
      </w:r>
      <w:r w:rsidR="006514D0">
        <w:rPr>
          <w:rFonts w:ascii="Times New Roman"/>
          <w:sz w:val="20"/>
          <w:rPrChange w:id="8857" w:author="Author" w:date="2015-07-30T15:37:00Z">
            <w:rPr>
              <w:rFonts w:ascii="Times New Roman" w:hAnsi="Times New Roman"/>
              <w:sz w:val="20"/>
            </w:rPr>
          </w:rPrChange>
        </w:rPr>
        <w:t>degraded</w:t>
      </w:r>
      <w:r w:rsidR="006514D0">
        <w:rPr>
          <w:rFonts w:ascii="Times New Roman"/>
          <w:spacing w:val="30"/>
          <w:sz w:val="20"/>
          <w:rPrChange w:id="8858" w:author="Author" w:date="2015-07-30T15:37:00Z">
            <w:rPr>
              <w:rFonts w:ascii="Times New Roman" w:hAnsi="Times New Roman"/>
              <w:sz w:val="20"/>
            </w:rPr>
          </w:rPrChange>
        </w:rPr>
        <w:t xml:space="preserve"> </w:t>
      </w:r>
      <w:r w:rsidR="006514D0">
        <w:rPr>
          <w:rFonts w:ascii="Times New Roman"/>
          <w:sz w:val="20"/>
          <w:rPrChange w:id="8859" w:author="Author" w:date="2015-07-30T15:37:00Z">
            <w:rPr>
              <w:rFonts w:ascii="Times New Roman" w:hAnsi="Times New Roman"/>
              <w:sz w:val="20"/>
            </w:rPr>
          </w:rPrChange>
        </w:rPr>
        <w:t>land</w:t>
      </w:r>
      <w:r w:rsidR="006514D0">
        <w:rPr>
          <w:rFonts w:ascii="Times New Roman"/>
          <w:spacing w:val="30"/>
          <w:sz w:val="20"/>
          <w:rPrChange w:id="8860" w:author="Author" w:date="2015-07-30T15:37:00Z">
            <w:rPr>
              <w:rFonts w:ascii="Times New Roman" w:hAnsi="Times New Roman"/>
              <w:sz w:val="20"/>
            </w:rPr>
          </w:rPrChange>
        </w:rPr>
        <w:t xml:space="preserve"> </w:t>
      </w:r>
      <w:r w:rsidR="006514D0">
        <w:rPr>
          <w:rFonts w:ascii="Times New Roman"/>
          <w:sz w:val="20"/>
          <w:rPrChange w:id="8861" w:author="Author" w:date="2015-07-30T15:37:00Z">
            <w:rPr>
              <w:rFonts w:ascii="Times New Roman" w:hAnsi="Times New Roman"/>
              <w:sz w:val="20"/>
            </w:rPr>
          </w:rPrChange>
        </w:rPr>
        <w:t>and</w:t>
      </w:r>
      <w:r w:rsidR="006514D0">
        <w:rPr>
          <w:rFonts w:ascii="Times New Roman"/>
          <w:spacing w:val="31"/>
          <w:sz w:val="20"/>
          <w:rPrChange w:id="8862" w:author="Author" w:date="2015-07-30T15:37:00Z">
            <w:rPr>
              <w:rFonts w:ascii="Times New Roman" w:hAnsi="Times New Roman"/>
              <w:sz w:val="20"/>
            </w:rPr>
          </w:rPrChange>
        </w:rPr>
        <w:t xml:space="preserve"> </w:t>
      </w:r>
      <w:r w:rsidR="006514D0">
        <w:rPr>
          <w:rFonts w:ascii="Times New Roman"/>
          <w:sz w:val="20"/>
          <w:rPrChange w:id="8863" w:author="Author" w:date="2015-07-30T15:37:00Z">
            <w:rPr>
              <w:rFonts w:ascii="Times New Roman" w:hAnsi="Times New Roman"/>
              <w:sz w:val="20"/>
            </w:rPr>
          </w:rPrChange>
        </w:rPr>
        <w:t>soil,</w:t>
      </w:r>
      <w:r w:rsidR="006514D0">
        <w:rPr>
          <w:rFonts w:ascii="Times New Roman"/>
          <w:spacing w:val="29"/>
          <w:sz w:val="20"/>
          <w:rPrChange w:id="8864" w:author="Author" w:date="2015-07-30T15:37:00Z">
            <w:rPr>
              <w:rFonts w:ascii="Times New Roman" w:hAnsi="Times New Roman"/>
              <w:sz w:val="20"/>
            </w:rPr>
          </w:rPrChange>
        </w:rPr>
        <w:t xml:space="preserve"> </w:t>
      </w:r>
      <w:r w:rsidR="006514D0">
        <w:rPr>
          <w:rFonts w:ascii="Times New Roman"/>
          <w:sz w:val="20"/>
          <w:rPrChange w:id="8865" w:author="Author" w:date="2015-07-30T15:37:00Z">
            <w:rPr>
              <w:rFonts w:ascii="Times New Roman" w:hAnsi="Times New Roman"/>
              <w:sz w:val="20"/>
            </w:rPr>
          </w:rPrChange>
        </w:rPr>
        <w:t>including</w:t>
      </w:r>
      <w:r w:rsidR="006514D0">
        <w:rPr>
          <w:rFonts w:ascii="Times New Roman"/>
          <w:spacing w:val="30"/>
          <w:sz w:val="20"/>
          <w:rPrChange w:id="8866" w:author="Author" w:date="2015-07-30T15:37:00Z">
            <w:rPr>
              <w:rFonts w:ascii="Times New Roman" w:hAnsi="Times New Roman"/>
              <w:sz w:val="20"/>
            </w:rPr>
          </w:rPrChange>
        </w:rPr>
        <w:t xml:space="preserve"> </w:t>
      </w:r>
      <w:r w:rsidR="006514D0">
        <w:rPr>
          <w:rFonts w:ascii="Times New Roman"/>
          <w:sz w:val="20"/>
          <w:rPrChange w:id="8867" w:author="Author" w:date="2015-07-30T15:37:00Z">
            <w:rPr>
              <w:rFonts w:ascii="Times New Roman" w:hAnsi="Times New Roman"/>
              <w:sz w:val="20"/>
            </w:rPr>
          </w:rPrChange>
        </w:rPr>
        <w:t>land</w:t>
      </w:r>
      <w:r w:rsidR="006514D0">
        <w:rPr>
          <w:rFonts w:ascii="Times New Roman"/>
          <w:spacing w:val="30"/>
          <w:sz w:val="20"/>
          <w:rPrChange w:id="8868" w:author="Author" w:date="2015-07-30T15:37:00Z">
            <w:rPr>
              <w:rFonts w:ascii="Times New Roman" w:hAnsi="Times New Roman"/>
              <w:sz w:val="20"/>
            </w:rPr>
          </w:rPrChange>
        </w:rPr>
        <w:t xml:space="preserve"> </w:t>
      </w:r>
      <w:r w:rsidR="006514D0">
        <w:rPr>
          <w:rFonts w:ascii="Times New Roman"/>
          <w:sz w:val="20"/>
          <w:rPrChange w:id="8869" w:author="Author" w:date="2015-07-30T15:37:00Z">
            <w:rPr>
              <w:rFonts w:ascii="Times New Roman" w:hAnsi="Times New Roman"/>
              <w:sz w:val="20"/>
            </w:rPr>
          </w:rPrChange>
        </w:rPr>
        <w:t>affected</w:t>
      </w:r>
      <w:r w:rsidR="006514D0">
        <w:rPr>
          <w:rFonts w:ascii="Times New Roman"/>
          <w:spacing w:val="30"/>
          <w:sz w:val="20"/>
          <w:rPrChange w:id="8870" w:author="Author" w:date="2015-07-30T15:37:00Z">
            <w:rPr>
              <w:rFonts w:ascii="Times New Roman" w:hAnsi="Times New Roman"/>
              <w:sz w:val="20"/>
            </w:rPr>
          </w:rPrChange>
        </w:rPr>
        <w:t xml:space="preserve"> </w:t>
      </w:r>
      <w:r w:rsidR="006514D0">
        <w:rPr>
          <w:rFonts w:ascii="Times New Roman"/>
          <w:sz w:val="20"/>
          <w:rPrChange w:id="8871" w:author="Author" w:date="2015-07-30T15:37:00Z">
            <w:rPr>
              <w:rFonts w:ascii="Times New Roman" w:hAnsi="Times New Roman"/>
              <w:sz w:val="20"/>
            </w:rPr>
          </w:rPrChange>
        </w:rPr>
        <w:t>by</w:t>
      </w:r>
      <w:r w:rsidR="006514D0">
        <w:rPr>
          <w:rFonts w:ascii="Times New Roman"/>
          <w:spacing w:val="25"/>
          <w:sz w:val="20"/>
          <w:rPrChange w:id="8872" w:author="Author" w:date="2015-07-30T15:37:00Z">
            <w:rPr>
              <w:rFonts w:ascii="Times New Roman" w:hAnsi="Times New Roman"/>
              <w:sz w:val="20"/>
            </w:rPr>
          </w:rPrChange>
        </w:rPr>
        <w:t xml:space="preserve"> </w:t>
      </w:r>
      <w:r w:rsidR="006514D0">
        <w:rPr>
          <w:rFonts w:ascii="Times New Roman"/>
          <w:sz w:val="20"/>
          <w:rPrChange w:id="8873" w:author="Author" w:date="2015-07-30T15:37:00Z">
            <w:rPr>
              <w:rFonts w:ascii="Times New Roman" w:hAnsi="Times New Roman"/>
              <w:sz w:val="20"/>
            </w:rPr>
          </w:rPrChange>
        </w:rPr>
        <w:t>desertification,</w:t>
      </w:r>
      <w:r w:rsidR="006514D0">
        <w:rPr>
          <w:rFonts w:ascii="Times New Roman"/>
          <w:w w:val="99"/>
          <w:sz w:val="20"/>
          <w:rPrChange w:id="8874" w:author="Author" w:date="2015-07-30T15:37:00Z">
            <w:rPr>
              <w:rFonts w:ascii="Times New Roman" w:hAnsi="Times New Roman"/>
              <w:sz w:val="20"/>
            </w:rPr>
          </w:rPrChange>
        </w:rPr>
        <w:t xml:space="preserve"> </w:t>
      </w:r>
      <w:r w:rsidR="006514D0">
        <w:rPr>
          <w:rFonts w:ascii="Times New Roman"/>
          <w:sz w:val="20"/>
          <w:rPrChange w:id="8875" w:author="Author" w:date="2015-07-30T15:37:00Z">
            <w:rPr>
              <w:rFonts w:ascii="Times New Roman" w:hAnsi="Times New Roman"/>
              <w:sz w:val="20"/>
            </w:rPr>
          </w:rPrChange>
        </w:rPr>
        <w:t>drought and floods, and strive to achieve a land degradation-neutral world</w:t>
      </w:r>
      <w:del w:id="8876" w:author="Author" w:date="2015-07-30T15:37:00Z">
        <w:r w:rsidRPr="00B93DD0">
          <w:rPr>
            <w:rFonts w:ascii="Times New Roman" w:hAnsi="Times New Roman" w:cs="Times New Roman"/>
            <w:sz w:val="20"/>
            <w:szCs w:val="20"/>
          </w:rPr>
          <w:delText xml:space="preserve"> </w:delText>
        </w:r>
      </w:del>
    </w:p>
    <w:p w14:paraId="3A1F89F2" w14:textId="6DE47832" w:rsidR="00804791" w:rsidRDefault="00B93DD0">
      <w:pPr>
        <w:pStyle w:val="ListParagraph"/>
        <w:numPr>
          <w:ilvl w:val="1"/>
          <w:numId w:val="6"/>
        </w:numPr>
        <w:tabs>
          <w:tab w:val="left" w:pos="527"/>
        </w:tabs>
        <w:spacing w:before="162" w:line="261" w:lineRule="auto"/>
        <w:ind w:right="120" w:hanging="427"/>
        <w:jc w:val="both"/>
        <w:rPr>
          <w:rFonts w:ascii="Times New Roman" w:eastAsia="Times New Roman" w:hAnsi="Times New Roman" w:cs="Times New Roman"/>
          <w:sz w:val="20"/>
          <w:szCs w:val="20"/>
        </w:rPr>
        <w:pPrChange w:id="8877" w:author="Author" w:date="2015-07-30T15:37:00Z">
          <w:pPr>
            <w:ind w:right="8"/>
            <w:jc w:val="both"/>
          </w:pPr>
        </w:pPrChange>
      </w:pPr>
      <w:del w:id="8878" w:author="Author" w:date="2015-07-30T15:37:00Z">
        <w:r w:rsidRPr="00B93DD0">
          <w:rPr>
            <w:rFonts w:ascii="Times New Roman" w:hAnsi="Times New Roman" w:cs="Times New Roman"/>
            <w:sz w:val="20"/>
            <w:szCs w:val="20"/>
          </w:rPr>
          <w:delText xml:space="preserve">15.4 </w:delText>
        </w:r>
      </w:del>
      <w:r w:rsidR="006514D0">
        <w:rPr>
          <w:rFonts w:ascii="Times New Roman"/>
          <w:sz w:val="20"/>
          <w:rPrChange w:id="8879" w:author="Author" w:date="2015-07-30T15:37:00Z">
            <w:rPr>
              <w:rFonts w:ascii="Times New Roman" w:hAnsi="Times New Roman"/>
              <w:sz w:val="20"/>
            </w:rPr>
          </w:rPrChange>
        </w:rPr>
        <w:t>By</w:t>
      </w:r>
      <w:r w:rsidR="006514D0">
        <w:rPr>
          <w:rFonts w:ascii="Times New Roman"/>
          <w:spacing w:val="17"/>
          <w:sz w:val="20"/>
          <w:rPrChange w:id="8880" w:author="Author" w:date="2015-07-30T15:37:00Z">
            <w:rPr>
              <w:rFonts w:ascii="Times New Roman" w:hAnsi="Times New Roman"/>
              <w:sz w:val="20"/>
            </w:rPr>
          </w:rPrChange>
        </w:rPr>
        <w:t xml:space="preserve"> </w:t>
      </w:r>
      <w:r w:rsidR="006514D0">
        <w:rPr>
          <w:rFonts w:ascii="Times New Roman"/>
          <w:sz w:val="20"/>
          <w:rPrChange w:id="8881" w:author="Author" w:date="2015-07-30T15:37:00Z">
            <w:rPr>
              <w:rFonts w:ascii="Times New Roman" w:hAnsi="Times New Roman"/>
              <w:sz w:val="20"/>
            </w:rPr>
          </w:rPrChange>
        </w:rPr>
        <w:t>2030,</w:t>
      </w:r>
      <w:r w:rsidR="006514D0">
        <w:rPr>
          <w:rFonts w:ascii="Times New Roman"/>
          <w:spacing w:val="21"/>
          <w:sz w:val="20"/>
          <w:rPrChange w:id="8882" w:author="Author" w:date="2015-07-30T15:37:00Z">
            <w:rPr>
              <w:rFonts w:ascii="Times New Roman" w:hAnsi="Times New Roman"/>
              <w:sz w:val="20"/>
            </w:rPr>
          </w:rPrChange>
        </w:rPr>
        <w:t xml:space="preserve"> </w:t>
      </w:r>
      <w:r w:rsidR="006514D0">
        <w:rPr>
          <w:rFonts w:ascii="Times New Roman"/>
          <w:sz w:val="20"/>
          <w:rPrChange w:id="8883" w:author="Author" w:date="2015-07-30T15:37:00Z">
            <w:rPr>
              <w:rFonts w:ascii="Times New Roman" w:hAnsi="Times New Roman"/>
              <w:sz w:val="20"/>
            </w:rPr>
          </w:rPrChange>
        </w:rPr>
        <w:t>ensure</w:t>
      </w:r>
      <w:r w:rsidR="006514D0">
        <w:rPr>
          <w:rFonts w:ascii="Times New Roman"/>
          <w:spacing w:val="21"/>
          <w:sz w:val="20"/>
          <w:rPrChange w:id="8884" w:author="Author" w:date="2015-07-30T15:37:00Z">
            <w:rPr>
              <w:rFonts w:ascii="Times New Roman" w:hAnsi="Times New Roman"/>
              <w:sz w:val="20"/>
            </w:rPr>
          </w:rPrChange>
        </w:rPr>
        <w:t xml:space="preserve"> </w:t>
      </w:r>
      <w:r w:rsidR="006514D0">
        <w:rPr>
          <w:rFonts w:ascii="Times New Roman"/>
          <w:sz w:val="20"/>
          <w:rPrChange w:id="8885" w:author="Author" w:date="2015-07-30T15:37:00Z">
            <w:rPr>
              <w:rFonts w:ascii="Times New Roman" w:hAnsi="Times New Roman"/>
              <w:sz w:val="20"/>
            </w:rPr>
          </w:rPrChange>
        </w:rPr>
        <w:t>the</w:t>
      </w:r>
      <w:r w:rsidR="006514D0">
        <w:rPr>
          <w:rFonts w:ascii="Times New Roman"/>
          <w:spacing w:val="21"/>
          <w:sz w:val="20"/>
          <w:rPrChange w:id="8886" w:author="Author" w:date="2015-07-30T15:37:00Z">
            <w:rPr>
              <w:rFonts w:ascii="Times New Roman" w:hAnsi="Times New Roman"/>
              <w:sz w:val="20"/>
            </w:rPr>
          </w:rPrChange>
        </w:rPr>
        <w:t xml:space="preserve"> </w:t>
      </w:r>
      <w:r w:rsidR="006514D0">
        <w:rPr>
          <w:rFonts w:ascii="Times New Roman"/>
          <w:sz w:val="20"/>
          <w:rPrChange w:id="8887" w:author="Author" w:date="2015-07-30T15:37:00Z">
            <w:rPr>
              <w:rFonts w:ascii="Times New Roman" w:hAnsi="Times New Roman"/>
              <w:sz w:val="20"/>
            </w:rPr>
          </w:rPrChange>
        </w:rPr>
        <w:t>conservation</w:t>
      </w:r>
      <w:r w:rsidR="006514D0">
        <w:rPr>
          <w:rFonts w:ascii="Times New Roman"/>
          <w:spacing w:val="22"/>
          <w:sz w:val="20"/>
          <w:rPrChange w:id="8888" w:author="Author" w:date="2015-07-30T15:37:00Z">
            <w:rPr>
              <w:rFonts w:ascii="Times New Roman" w:hAnsi="Times New Roman"/>
              <w:sz w:val="20"/>
            </w:rPr>
          </w:rPrChange>
        </w:rPr>
        <w:t xml:space="preserve"> </w:t>
      </w:r>
      <w:r w:rsidR="006514D0">
        <w:rPr>
          <w:rFonts w:ascii="Times New Roman"/>
          <w:sz w:val="20"/>
          <w:rPrChange w:id="8889" w:author="Author" w:date="2015-07-30T15:37:00Z">
            <w:rPr>
              <w:rFonts w:ascii="Times New Roman" w:hAnsi="Times New Roman"/>
              <w:sz w:val="20"/>
            </w:rPr>
          </w:rPrChange>
        </w:rPr>
        <w:t>of</w:t>
      </w:r>
      <w:r w:rsidR="006514D0">
        <w:rPr>
          <w:rFonts w:ascii="Times New Roman"/>
          <w:spacing w:val="22"/>
          <w:sz w:val="20"/>
          <w:rPrChange w:id="8890" w:author="Author" w:date="2015-07-30T15:37:00Z">
            <w:rPr>
              <w:rFonts w:ascii="Times New Roman" w:hAnsi="Times New Roman"/>
              <w:sz w:val="20"/>
            </w:rPr>
          </w:rPrChange>
        </w:rPr>
        <w:t xml:space="preserve"> </w:t>
      </w:r>
      <w:r w:rsidR="006514D0">
        <w:rPr>
          <w:rFonts w:ascii="Times New Roman"/>
          <w:sz w:val="20"/>
          <w:rPrChange w:id="8891" w:author="Author" w:date="2015-07-30T15:37:00Z">
            <w:rPr>
              <w:rFonts w:ascii="Times New Roman" w:hAnsi="Times New Roman"/>
              <w:sz w:val="20"/>
            </w:rPr>
          </w:rPrChange>
        </w:rPr>
        <w:t>mountain</w:t>
      </w:r>
      <w:r w:rsidR="006514D0">
        <w:rPr>
          <w:rFonts w:ascii="Times New Roman"/>
          <w:spacing w:val="21"/>
          <w:sz w:val="20"/>
          <w:rPrChange w:id="8892" w:author="Author" w:date="2015-07-30T15:37:00Z">
            <w:rPr>
              <w:rFonts w:ascii="Times New Roman" w:hAnsi="Times New Roman"/>
              <w:sz w:val="20"/>
            </w:rPr>
          </w:rPrChange>
        </w:rPr>
        <w:t xml:space="preserve"> </w:t>
      </w:r>
      <w:r w:rsidR="006514D0">
        <w:rPr>
          <w:rFonts w:ascii="Times New Roman"/>
          <w:sz w:val="20"/>
          <w:rPrChange w:id="8893" w:author="Author" w:date="2015-07-30T15:37:00Z">
            <w:rPr>
              <w:rFonts w:ascii="Times New Roman" w:hAnsi="Times New Roman"/>
              <w:sz w:val="20"/>
            </w:rPr>
          </w:rPrChange>
        </w:rPr>
        <w:t>ecosystems,</w:t>
      </w:r>
      <w:r w:rsidR="006514D0">
        <w:rPr>
          <w:rFonts w:ascii="Times New Roman"/>
          <w:spacing w:val="21"/>
          <w:sz w:val="20"/>
          <w:rPrChange w:id="8894" w:author="Author" w:date="2015-07-30T15:37:00Z">
            <w:rPr>
              <w:rFonts w:ascii="Times New Roman" w:hAnsi="Times New Roman"/>
              <w:sz w:val="20"/>
            </w:rPr>
          </w:rPrChange>
        </w:rPr>
        <w:t xml:space="preserve"> </w:t>
      </w:r>
      <w:r w:rsidR="006514D0">
        <w:rPr>
          <w:rFonts w:ascii="Times New Roman"/>
          <w:sz w:val="20"/>
          <w:rPrChange w:id="8895" w:author="Author" w:date="2015-07-30T15:37:00Z">
            <w:rPr>
              <w:rFonts w:ascii="Times New Roman" w:hAnsi="Times New Roman"/>
              <w:sz w:val="20"/>
            </w:rPr>
          </w:rPrChange>
        </w:rPr>
        <w:t>including</w:t>
      </w:r>
      <w:r w:rsidR="006514D0">
        <w:rPr>
          <w:rFonts w:ascii="Times New Roman"/>
          <w:spacing w:val="22"/>
          <w:sz w:val="20"/>
          <w:rPrChange w:id="8896" w:author="Author" w:date="2015-07-30T15:37:00Z">
            <w:rPr>
              <w:rFonts w:ascii="Times New Roman" w:hAnsi="Times New Roman"/>
              <w:sz w:val="20"/>
            </w:rPr>
          </w:rPrChange>
        </w:rPr>
        <w:t xml:space="preserve"> </w:t>
      </w:r>
      <w:r w:rsidR="006514D0">
        <w:rPr>
          <w:rFonts w:ascii="Times New Roman"/>
          <w:sz w:val="20"/>
          <w:rPrChange w:id="8897" w:author="Author" w:date="2015-07-30T15:37:00Z">
            <w:rPr>
              <w:rFonts w:ascii="Times New Roman" w:hAnsi="Times New Roman"/>
              <w:sz w:val="20"/>
            </w:rPr>
          </w:rPrChange>
        </w:rPr>
        <w:t>their</w:t>
      </w:r>
      <w:r w:rsidR="006514D0">
        <w:rPr>
          <w:rFonts w:ascii="Times New Roman"/>
          <w:spacing w:val="24"/>
          <w:sz w:val="20"/>
          <w:rPrChange w:id="8898" w:author="Author" w:date="2015-07-30T15:37:00Z">
            <w:rPr>
              <w:rFonts w:ascii="Times New Roman" w:hAnsi="Times New Roman"/>
              <w:sz w:val="20"/>
            </w:rPr>
          </w:rPrChange>
        </w:rPr>
        <w:t xml:space="preserve"> </w:t>
      </w:r>
      <w:r w:rsidR="006514D0">
        <w:rPr>
          <w:rFonts w:ascii="Times New Roman"/>
          <w:sz w:val="20"/>
          <w:rPrChange w:id="8899" w:author="Author" w:date="2015-07-30T15:37:00Z">
            <w:rPr>
              <w:rFonts w:ascii="Times New Roman" w:hAnsi="Times New Roman"/>
              <w:sz w:val="20"/>
            </w:rPr>
          </w:rPrChange>
        </w:rPr>
        <w:t>biodiversity,</w:t>
      </w:r>
      <w:r w:rsidR="006514D0">
        <w:rPr>
          <w:rFonts w:ascii="Times New Roman"/>
          <w:spacing w:val="24"/>
          <w:sz w:val="20"/>
          <w:rPrChange w:id="8900" w:author="Author" w:date="2015-07-30T15:37:00Z">
            <w:rPr>
              <w:rFonts w:ascii="Times New Roman" w:hAnsi="Times New Roman"/>
              <w:sz w:val="20"/>
            </w:rPr>
          </w:rPrChange>
        </w:rPr>
        <w:t xml:space="preserve"> </w:t>
      </w:r>
      <w:r w:rsidR="006514D0">
        <w:rPr>
          <w:rFonts w:ascii="Times New Roman"/>
          <w:sz w:val="20"/>
          <w:rPrChange w:id="8901" w:author="Author" w:date="2015-07-30T15:37:00Z">
            <w:rPr>
              <w:rFonts w:ascii="Times New Roman" w:hAnsi="Times New Roman"/>
              <w:sz w:val="20"/>
            </w:rPr>
          </w:rPrChange>
        </w:rPr>
        <w:t>in</w:t>
      </w:r>
      <w:r w:rsidR="006514D0">
        <w:rPr>
          <w:rFonts w:ascii="Times New Roman"/>
          <w:spacing w:val="21"/>
          <w:sz w:val="20"/>
          <w:rPrChange w:id="8902" w:author="Author" w:date="2015-07-30T15:37:00Z">
            <w:rPr>
              <w:rFonts w:ascii="Times New Roman" w:hAnsi="Times New Roman"/>
              <w:sz w:val="20"/>
            </w:rPr>
          </w:rPrChange>
        </w:rPr>
        <w:t xml:space="preserve"> </w:t>
      </w:r>
      <w:r w:rsidR="006514D0">
        <w:rPr>
          <w:rFonts w:ascii="Times New Roman"/>
          <w:sz w:val="20"/>
          <w:rPrChange w:id="8903" w:author="Author" w:date="2015-07-30T15:37:00Z">
            <w:rPr>
              <w:rFonts w:ascii="Times New Roman" w:hAnsi="Times New Roman"/>
              <w:sz w:val="20"/>
            </w:rPr>
          </w:rPrChange>
        </w:rPr>
        <w:t>order</w:t>
      </w:r>
      <w:r w:rsidR="006514D0">
        <w:rPr>
          <w:rFonts w:ascii="Times New Roman"/>
          <w:spacing w:val="22"/>
          <w:sz w:val="20"/>
          <w:rPrChange w:id="8904" w:author="Author" w:date="2015-07-30T15:37:00Z">
            <w:rPr>
              <w:rFonts w:ascii="Times New Roman" w:hAnsi="Times New Roman"/>
              <w:sz w:val="20"/>
            </w:rPr>
          </w:rPrChange>
        </w:rPr>
        <w:t xml:space="preserve"> </w:t>
      </w:r>
      <w:r w:rsidR="006514D0">
        <w:rPr>
          <w:rFonts w:ascii="Times New Roman"/>
          <w:sz w:val="20"/>
          <w:rPrChange w:id="8905" w:author="Author" w:date="2015-07-30T15:37:00Z">
            <w:rPr>
              <w:rFonts w:ascii="Times New Roman" w:hAnsi="Times New Roman"/>
              <w:sz w:val="20"/>
            </w:rPr>
          </w:rPrChange>
        </w:rPr>
        <w:t>to</w:t>
      </w:r>
      <w:r w:rsidR="006514D0">
        <w:rPr>
          <w:rFonts w:ascii="Times New Roman"/>
          <w:spacing w:val="21"/>
          <w:sz w:val="20"/>
          <w:rPrChange w:id="8906" w:author="Author" w:date="2015-07-30T15:37:00Z">
            <w:rPr>
              <w:rFonts w:ascii="Times New Roman" w:hAnsi="Times New Roman"/>
              <w:sz w:val="20"/>
            </w:rPr>
          </w:rPrChange>
        </w:rPr>
        <w:t xml:space="preserve"> </w:t>
      </w:r>
      <w:r w:rsidR="006514D0">
        <w:rPr>
          <w:rFonts w:ascii="Times New Roman"/>
          <w:sz w:val="20"/>
          <w:rPrChange w:id="8907" w:author="Author" w:date="2015-07-30T15:37:00Z">
            <w:rPr>
              <w:rFonts w:ascii="Times New Roman" w:hAnsi="Times New Roman"/>
              <w:sz w:val="20"/>
            </w:rPr>
          </w:rPrChange>
        </w:rPr>
        <w:t>enhance</w:t>
      </w:r>
      <w:r w:rsidR="006514D0">
        <w:rPr>
          <w:rFonts w:ascii="Times New Roman"/>
          <w:w w:val="99"/>
          <w:sz w:val="20"/>
          <w:rPrChange w:id="8908" w:author="Author" w:date="2015-07-30T15:37:00Z">
            <w:rPr>
              <w:rFonts w:ascii="Times New Roman" w:hAnsi="Times New Roman"/>
              <w:sz w:val="20"/>
            </w:rPr>
          </w:rPrChange>
        </w:rPr>
        <w:t xml:space="preserve"> </w:t>
      </w:r>
      <w:r w:rsidR="006514D0">
        <w:rPr>
          <w:rFonts w:ascii="Times New Roman"/>
          <w:sz w:val="20"/>
          <w:rPrChange w:id="8909" w:author="Author" w:date="2015-07-30T15:37:00Z">
            <w:rPr>
              <w:rFonts w:ascii="Times New Roman" w:hAnsi="Times New Roman"/>
              <w:sz w:val="20"/>
            </w:rPr>
          </w:rPrChange>
        </w:rPr>
        <w:t>their capacity to provide benefits that are essential for sustainable</w:t>
      </w:r>
      <w:r w:rsidR="006514D0">
        <w:rPr>
          <w:rFonts w:ascii="Times New Roman"/>
          <w:spacing w:val="-7"/>
          <w:sz w:val="20"/>
          <w:rPrChange w:id="8910" w:author="Author" w:date="2015-07-30T15:37:00Z">
            <w:rPr>
              <w:rFonts w:ascii="Times New Roman" w:hAnsi="Times New Roman"/>
              <w:sz w:val="20"/>
            </w:rPr>
          </w:rPrChange>
        </w:rPr>
        <w:t xml:space="preserve"> </w:t>
      </w:r>
      <w:r w:rsidR="006514D0">
        <w:rPr>
          <w:rFonts w:ascii="Times New Roman"/>
          <w:sz w:val="20"/>
          <w:rPrChange w:id="8911" w:author="Author" w:date="2015-07-30T15:37:00Z">
            <w:rPr>
              <w:rFonts w:ascii="Times New Roman" w:hAnsi="Times New Roman"/>
              <w:sz w:val="20"/>
            </w:rPr>
          </w:rPrChange>
        </w:rPr>
        <w:t>development</w:t>
      </w:r>
      <w:del w:id="8912" w:author="Author" w:date="2015-07-30T15:37:00Z">
        <w:r w:rsidRPr="00B93DD0">
          <w:rPr>
            <w:rFonts w:ascii="Times New Roman" w:hAnsi="Times New Roman" w:cs="Times New Roman"/>
            <w:sz w:val="20"/>
            <w:szCs w:val="20"/>
          </w:rPr>
          <w:delText xml:space="preserve"> </w:delText>
        </w:r>
      </w:del>
    </w:p>
    <w:p w14:paraId="66FBCCDF" w14:textId="76AE632D" w:rsidR="00804791" w:rsidRDefault="00B93DD0">
      <w:pPr>
        <w:pStyle w:val="ListParagraph"/>
        <w:numPr>
          <w:ilvl w:val="1"/>
          <w:numId w:val="6"/>
        </w:numPr>
        <w:tabs>
          <w:tab w:val="left" w:pos="522"/>
        </w:tabs>
        <w:spacing w:before="158" w:line="256" w:lineRule="auto"/>
        <w:ind w:right="113" w:hanging="427"/>
        <w:jc w:val="both"/>
        <w:rPr>
          <w:rFonts w:ascii="Times New Roman" w:eastAsia="Times New Roman" w:hAnsi="Times New Roman" w:cs="Times New Roman"/>
          <w:sz w:val="20"/>
          <w:szCs w:val="20"/>
        </w:rPr>
        <w:pPrChange w:id="8913" w:author="Author" w:date="2015-07-30T15:37:00Z">
          <w:pPr>
            <w:ind w:right="8"/>
            <w:jc w:val="both"/>
          </w:pPr>
        </w:pPrChange>
      </w:pPr>
      <w:del w:id="8914" w:author="Author" w:date="2015-07-30T15:37:00Z">
        <w:r w:rsidRPr="00B93DD0">
          <w:rPr>
            <w:rFonts w:ascii="Times New Roman" w:hAnsi="Times New Roman" w:cs="Times New Roman"/>
            <w:sz w:val="20"/>
            <w:szCs w:val="20"/>
          </w:rPr>
          <w:delText xml:space="preserve">15.5 </w:delText>
        </w:r>
      </w:del>
      <w:r w:rsidR="006514D0">
        <w:rPr>
          <w:rFonts w:ascii="Times New Roman"/>
          <w:sz w:val="20"/>
          <w:rPrChange w:id="8915" w:author="Author" w:date="2015-07-30T15:37:00Z">
            <w:rPr>
              <w:rFonts w:ascii="Times New Roman" w:hAnsi="Times New Roman"/>
              <w:sz w:val="20"/>
            </w:rPr>
          </w:rPrChange>
        </w:rPr>
        <w:t>Take</w:t>
      </w:r>
      <w:r w:rsidR="006514D0">
        <w:rPr>
          <w:rFonts w:ascii="Times New Roman"/>
          <w:spacing w:val="20"/>
          <w:sz w:val="20"/>
          <w:rPrChange w:id="8916" w:author="Author" w:date="2015-07-30T15:37:00Z">
            <w:rPr>
              <w:rFonts w:ascii="Times New Roman" w:hAnsi="Times New Roman"/>
              <w:sz w:val="20"/>
            </w:rPr>
          </w:rPrChange>
        </w:rPr>
        <w:t xml:space="preserve"> </w:t>
      </w:r>
      <w:r w:rsidR="006514D0">
        <w:rPr>
          <w:rFonts w:ascii="Times New Roman"/>
          <w:sz w:val="20"/>
          <w:rPrChange w:id="8917" w:author="Author" w:date="2015-07-30T15:37:00Z">
            <w:rPr>
              <w:rFonts w:ascii="Times New Roman" w:hAnsi="Times New Roman"/>
              <w:sz w:val="20"/>
            </w:rPr>
          </w:rPrChange>
        </w:rPr>
        <w:t>urgent</w:t>
      </w:r>
      <w:r w:rsidR="006514D0">
        <w:rPr>
          <w:rFonts w:ascii="Times New Roman"/>
          <w:spacing w:val="19"/>
          <w:sz w:val="20"/>
          <w:rPrChange w:id="8918" w:author="Author" w:date="2015-07-30T15:37:00Z">
            <w:rPr>
              <w:rFonts w:ascii="Times New Roman" w:hAnsi="Times New Roman"/>
              <w:sz w:val="20"/>
            </w:rPr>
          </w:rPrChange>
        </w:rPr>
        <w:t xml:space="preserve"> </w:t>
      </w:r>
      <w:r w:rsidR="006514D0">
        <w:rPr>
          <w:rFonts w:ascii="Times New Roman"/>
          <w:sz w:val="20"/>
          <w:rPrChange w:id="8919" w:author="Author" w:date="2015-07-30T15:37:00Z">
            <w:rPr>
              <w:rFonts w:ascii="Times New Roman" w:hAnsi="Times New Roman"/>
              <w:sz w:val="20"/>
            </w:rPr>
          </w:rPrChange>
        </w:rPr>
        <w:t>and</w:t>
      </w:r>
      <w:r w:rsidR="006514D0">
        <w:rPr>
          <w:rFonts w:ascii="Times New Roman"/>
          <w:spacing w:val="20"/>
          <w:sz w:val="20"/>
          <w:rPrChange w:id="8920" w:author="Author" w:date="2015-07-30T15:37:00Z">
            <w:rPr>
              <w:rFonts w:ascii="Times New Roman" w:hAnsi="Times New Roman"/>
              <w:sz w:val="20"/>
            </w:rPr>
          </w:rPrChange>
        </w:rPr>
        <w:t xml:space="preserve"> </w:t>
      </w:r>
      <w:r w:rsidR="006514D0">
        <w:rPr>
          <w:rFonts w:ascii="Times New Roman"/>
          <w:sz w:val="20"/>
          <w:rPrChange w:id="8921" w:author="Author" w:date="2015-07-30T15:37:00Z">
            <w:rPr>
              <w:rFonts w:ascii="Times New Roman" w:hAnsi="Times New Roman"/>
              <w:sz w:val="20"/>
            </w:rPr>
          </w:rPrChange>
        </w:rPr>
        <w:t>significant</w:t>
      </w:r>
      <w:r w:rsidR="006514D0">
        <w:rPr>
          <w:rFonts w:ascii="Times New Roman"/>
          <w:spacing w:val="19"/>
          <w:sz w:val="20"/>
          <w:rPrChange w:id="8922" w:author="Author" w:date="2015-07-30T15:37:00Z">
            <w:rPr>
              <w:rFonts w:ascii="Times New Roman" w:hAnsi="Times New Roman"/>
              <w:sz w:val="20"/>
            </w:rPr>
          </w:rPrChange>
        </w:rPr>
        <w:t xml:space="preserve"> </w:t>
      </w:r>
      <w:r w:rsidR="006514D0">
        <w:rPr>
          <w:rFonts w:ascii="Times New Roman"/>
          <w:sz w:val="20"/>
          <w:rPrChange w:id="8923" w:author="Author" w:date="2015-07-30T15:37:00Z">
            <w:rPr>
              <w:rFonts w:ascii="Times New Roman" w:hAnsi="Times New Roman"/>
              <w:sz w:val="20"/>
            </w:rPr>
          </w:rPrChange>
        </w:rPr>
        <w:t>action</w:t>
      </w:r>
      <w:r w:rsidR="006514D0">
        <w:rPr>
          <w:rFonts w:ascii="Times New Roman"/>
          <w:spacing w:val="18"/>
          <w:sz w:val="20"/>
          <w:rPrChange w:id="8924" w:author="Author" w:date="2015-07-30T15:37:00Z">
            <w:rPr>
              <w:rFonts w:ascii="Times New Roman" w:hAnsi="Times New Roman"/>
              <w:sz w:val="20"/>
            </w:rPr>
          </w:rPrChange>
        </w:rPr>
        <w:t xml:space="preserve"> </w:t>
      </w:r>
      <w:r w:rsidR="006514D0">
        <w:rPr>
          <w:rFonts w:ascii="Times New Roman"/>
          <w:sz w:val="20"/>
          <w:rPrChange w:id="8925" w:author="Author" w:date="2015-07-30T15:37:00Z">
            <w:rPr>
              <w:rFonts w:ascii="Times New Roman" w:hAnsi="Times New Roman"/>
              <w:sz w:val="20"/>
            </w:rPr>
          </w:rPrChange>
        </w:rPr>
        <w:t>to</w:t>
      </w:r>
      <w:r w:rsidR="006514D0">
        <w:rPr>
          <w:rFonts w:ascii="Times New Roman"/>
          <w:spacing w:val="20"/>
          <w:sz w:val="20"/>
          <w:rPrChange w:id="8926" w:author="Author" w:date="2015-07-30T15:37:00Z">
            <w:rPr>
              <w:rFonts w:ascii="Times New Roman" w:hAnsi="Times New Roman"/>
              <w:sz w:val="20"/>
            </w:rPr>
          </w:rPrChange>
        </w:rPr>
        <w:t xml:space="preserve"> </w:t>
      </w:r>
      <w:r w:rsidR="006514D0">
        <w:rPr>
          <w:rFonts w:ascii="Times New Roman"/>
          <w:sz w:val="20"/>
          <w:rPrChange w:id="8927" w:author="Author" w:date="2015-07-30T15:37:00Z">
            <w:rPr>
              <w:rFonts w:ascii="Times New Roman" w:hAnsi="Times New Roman"/>
              <w:sz w:val="20"/>
            </w:rPr>
          </w:rPrChange>
        </w:rPr>
        <w:t>reduce</w:t>
      </w:r>
      <w:r w:rsidR="006514D0">
        <w:rPr>
          <w:rFonts w:ascii="Times New Roman"/>
          <w:spacing w:val="20"/>
          <w:sz w:val="20"/>
          <w:rPrChange w:id="8928" w:author="Author" w:date="2015-07-30T15:37:00Z">
            <w:rPr>
              <w:rFonts w:ascii="Times New Roman" w:hAnsi="Times New Roman"/>
              <w:sz w:val="20"/>
            </w:rPr>
          </w:rPrChange>
        </w:rPr>
        <w:t xml:space="preserve"> </w:t>
      </w:r>
      <w:r w:rsidR="006514D0">
        <w:rPr>
          <w:rFonts w:ascii="Times New Roman"/>
          <w:sz w:val="20"/>
          <w:rPrChange w:id="8929" w:author="Author" w:date="2015-07-30T15:37:00Z">
            <w:rPr>
              <w:rFonts w:ascii="Times New Roman" w:hAnsi="Times New Roman"/>
              <w:sz w:val="20"/>
            </w:rPr>
          </w:rPrChange>
        </w:rPr>
        <w:t>the</w:t>
      </w:r>
      <w:r w:rsidR="006514D0">
        <w:rPr>
          <w:rFonts w:ascii="Times New Roman"/>
          <w:spacing w:val="20"/>
          <w:sz w:val="20"/>
          <w:rPrChange w:id="8930" w:author="Author" w:date="2015-07-30T15:37:00Z">
            <w:rPr>
              <w:rFonts w:ascii="Times New Roman" w:hAnsi="Times New Roman"/>
              <w:sz w:val="20"/>
            </w:rPr>
          </w:rPrChange>
        </w:rPr>
        <w:t xml:space="preserve"> </w:t>
      </w:r>
      <w:r w:rsidR="006514D0">
        <w:rPr>
          <w:rFonts w:ascii="Times New Roman"/>
          <w:sz w:val="20"/>
          <w:rPrChange w:id="8931" w:author="Author" w:date="2015-07-30T15:37:00Z">
            <w:rPr>
              <w:rFonts w:ascii="Times New Roman" w:hAnsi="Times New Roman"/>
              <w:sz w:val="20"/>
            </w:rPr>
          </w:rPrChange>
        </w:rPr>
        <w:t>degradation</w:t>
      </w:r>
      <w:r w:rsidR="006514D0">
        <w:rPr>
          <w:rFonts w:ascii="Times New Roman"/>
          <w:spacing w:val="18"/>
          <w:sz w:val="20"/>
          <w:rPrChange w:id="8932" w:author="Author" w:date="2015-07-30T15:37:00Z">
            <w:rPr>
              <w:rFonts w:ascii="Times New Roman" w:hAnsi="Times New Roman"/>
              <w:sz w:val="20"/>
            </w:rPr>
          </w:rPrChange>
        </w:rPr>
        <w:t xml:space="preserve"> </w:t>
      </w:r>
      <w:r w:rsidR="006514D0">
        <w:rPr>
          <w:rFonts w:ascii="Times New Roman"/>
          <w:sz w:val="20"/>
          <w:rPrChange w:id="8933" w:author="Author" w:date="2015-07-30T15:37:00Z">
            <w:rPr>
              <w:rFonts w:ascii="Times New Roman" w:hAnsi="Times New Roman"/>
              <w:sz w:val="20"/>
            </w:rPr>
          </w:rPrChange>
        </w:rPr>
        <w:t>of</w:t>
      </w:r>
      <w:r w:rsidR="006514D0">
        <w:rPr>
          <w:rFonts w:ascii="Times New Roman"/>
          <w:spacing w:val="18"/>
          <w:sz w:val="20"/>
          <w:rPrChange w:id="8934" w:author="Author" w:date="2015-07-30T15:37:00Z">
            <w:rPr>
              <w:rFonts w:ascii="Times New Roman" w:hAnsi="Times New Roman"/>
              <w:sz w:val="20"/>
            </w:rPr>
          </w:rPrChange>
        </w:rPr>
        <w:t xml:space="preserve"> </w:t>
      </w:r>
      <w:r w:rsidR="006514D0">
        <w:rPr>
          <w:rFonts w:ascii="Times New Roman"/>
          <w:sz w:val="20"/>
          <w:rPrChange w:id="8935" w:author="Author" w:date="2015-07-30T15:37:00Z">
            <w:rPr>
              <w:rFonts w:ascii="Times New Roman" w:hAnsi="Times New Roman"/>
              <w:sz w:val="20"/>
            </w:rPr>
          </w:rPrChange>
        </w:rPr>
        <w:t>natural</w:t>
      </w:r>
      <w:r w:rsidR="006514D0">
        <w:rPr>
          <w:rFonts w:ascii="Times New Roman"/>
          <w:spacing w:val="22"/>
          <w:sz w:val="20"/>
          <w:rPrChange w:id="8936" w:author="Author" w:date="2015-07-30T15:37:00Z">
            <w:rPr>
              <w:rFonts w:ascii="Times New Roman" w:hAnsi="Times New Roman"/>
              <w:sz w:val="20"/>
            </w:rPr>
          </w:rPrChange>
        </w:rPr>
        <w:t xml:space="preserve"> </w:t>
      </w:r>
      <w:r w:rsidR="006514D0">
        <w:rPr>
          <w:rFonts w:ascii="Times New Roman"/>
          <w:sz w:val="20"/>
          <w:rPrChange w:id="8937" w:author="Author" w:date="2015-07-30T15:37:00Z">
            <w:rPr>
              <w:rFonts w:ascii="Times New Roman" w:hAnsi="Times New Roman"/>
              <w:sz w:val="20"/>
            </w:rPr>
          </w:rPrChange>
        </w:rPr>
        <w:t>habitats,</w:t>
      </w:r>
      <w:r w:rsidR="006514D0">
        <w:rPr>
          <w:rFonts w:ascii="Times New Roman"/>
          <w:spacing w:val="22"/>
          <w:sz w:val="20"/>
          <w:rPrChange w:id="8938" w:author="Author" w:date="2015-07-30T15:37:00Z">
            <w:rPr>
              <w:rFonts w:ascii="Times New Roman" w:hAnsi="Times New Roman"/>
              <w:sz w:val="20"/>
            </w:rPr>
          </w:rPrChange>
        </w:rPr>
        <w:t xml:space="preserve"> </w:t>
      </w:r>
      <w:r w:rsidR="006514D0">
        <w:rPr>
          <w:rFonts w:ascii="Times New Roman"/>
          <w:sz w:val="20"/>
          <w:rPrChange w:id="8939" w:author="Author" w:date="2015-07-30T15:37:00Z">
            <w:rPr>
              <w:rFonts w:ascii="Times New Roman" w:hAnsi="Times New Roman"/>
              <w:sz w:val="20"/>
            </w:rPr>
          </w:rPrChange>
        </w:rPr>
        <w:t>halt</w:t>
      </w:r>
      <w:r w:rsidR="006514D0">
        <w:rPr>
          <w:rFonts w:ascii="Times New Roman"/>
          <w:spacing w:val="19"/>
          <w:sz w:val="20"/>
          <w:rPrChange w:id="8940" w:author="Author" w:date="2015-07-30T15:37:00Z">
            <w:rPr>
              <w:rFonts w:ascii="Times New Roman" w:hAnsi="Times New Roman"/>
              <w:sz w:val="20"/>
            </w:rPr>
          </w:rPrChange>
        </w:rPr>
        <w:t xml:space="preserve"> </w:t>
      </w:r>
      <w:r w:rsidR="006514D0">
        <w:rPr>
          <w:rFonts w:ascii="Times New Roman"/>
          <w:sz w:val="20"/>
          <w:rPrChange w:id="8941" w:author="Author" w:date="2015-07-30T15:37:00Z">
            <w:rPr>
              <w:rFonts w:ascii="Times New Roman" w:hAnsi="Times New Roman"/>
              <w:sz w:val="20"/>
            </w:rPr>
          </w:rPrChange>
        </w:rPr>
        <w:t>the</w:t>
      </w:r>
      <w:r w:rsidR="006514D0">
        <w:rPr>
          <w:rFonts w:ascii="Times New Roman"/>
          <w:spacing w:val="20"/>
          <w:sz w:val="20"/>
          <w:rPrChange w:id="8942" w:author="Author" w:date="2015-07-30T15:37:00Z">
            <w:rPr>
              <w:rFonts w:ascii="Times New Roman" w:hAnsi="Times New Roman"/>
              <w:sz w:val="20"/>
            </w:rPr>
          </w:rPrChange>
        </w:rPr>
        <w:t xml:space="preserve"> </w:t>
      </w:r>
      <w:r w:rsidR="006514D0">
        <w:rPr>
          <w:rFonts w:ascii="Times New Roman"/>
          <w:sz w:val="20"/>
          <w:rPrChange w:id="8943" w:author="Author" w:date="2015-07-30T15:37:00Z">
            <w:rPr>
              <w:rFonts w:ascii="Times New Roman" w:hAnsi="Times New Roman"/>
              <w:sz w:val="20"/>
            </w:rPr>
          </w:rPrChange>
        </w:rPr>
        <w:t>loss</w:t>
      </w:r>
      <w:r w:rsidR="006514D0">
        <w:rPr>
          <w:rFonts w:ascii="Times New Roman"/>
          <w:spacing w:val="19"/>
          <w:sz w:val="20"/>
          <w:rPrChange w:id="8944" w:author="Author" w:date="2015-07-30T15:37:00Z">
            <w:rPr>
              <w:rFonts w:ascii="Times New Roman" w:hAnsi="Times New Roman"/>
              <w:sz w:val="20"/>
            </w:rPr>
          </w:rPrChange>
        </w:rPr>
        <w:t xml:space="preserve"> </w:t>
      </w:r>
      <w:r w:rsidR="006514D0">
        <w:rPr>
          <w:rFonts w:ascii="Times New Roman"/>
          <w:sz w:val="20"/>
          <w:rPrChange w:id="8945" w:author="Author" w:date="2015-07-30T15:37:00Z">
            <w:rPr>
              <w:rFonts w:ascii="Times New Roman" w:hAnsi="Times New Roman"/>
              <w:sz w:val="20"/>
            </w:rPr>
          </w:rPrChange>
        </w:rPr>
        <w:t>of</w:t>
      </w:r>
      <w:r w:rsidR="006514D0">
        <w:rPr>
          <w:rFonts w:ascii="Times New Roman"/>
          <w:spacing w:val="18"/>
          <w:sz w:val="20"/>
          <w:rPrChange w:id="8946" w:author="Author" w:date="2015-07-30T15:37:00Z">
            <w:rPr>
              <w:rFonts w:ascii="Times New Roman" w:hAnsi="Times New Roman"/>
              <w:sz w:val="20"/>
            </w:rPr>
          </w:rPrChange>
        </w:rPr>
        <w:t xml:space="preserve"> </w:t>
      </w:r>
      <w:r w:rsidR="006514D0">
        <w:rPr>
          <w:rFonts w:ascii="Times New Roman"/>
          <w:sz w:val="20"/>
          <w:rPrChange w:id="8947" w:author="Author" w:date="2015-07-30T15:37:00Z">
            <w:rPr>
              <w:rFonts w:ascii="Times New Roman" w:hAnsi="Times New Roman"/>
              <w:sz w:val="20"/>
            </w:rPr>
          </w:rPrChange>
        </w:rPr>
        <w:t>biodiversity</w:t>
      </w:r>
      <w:r w:rsidR="006514D0">
        <w:rPr>
          <w:rFonts w:ascii="Times New Roman"/>
          <w:w w:val="99"/>
          <w:sz w:val="20"/>
          <w:rPrChange w:id="8948" w:author="Author" w:date="2015-07-30T15:37:00Z">
            <w:rPr>
              <w:rFonts w:ascii="Times New Roman" w:hAnsi="Times New Roman"/>
              <w:sz w:val="20"/>
            </w:rPr>
          </w:rPrChange>
        </w:rPr>
        <w:t xml:space="preserve"> </w:t>
      </w:r>
      <w:r w:rsidR="006514D0">
        <w:rPr>
          <w:rFonts w:ascii="Times New Roman"/>
          <w:sz w:val="20"/>
          <w:rPrChange w:id="8949" w:author="Author" w:date="2015-07-30T15:37:00Z">
            <w:rPr>
              <w:rFonts w:ascii="Times New Roman" w:hAnsi="Times New Roman"/>
              <w:sz w:val="20"/>
            </w:rPr>
          </w:rPrChange>
        </w:rPr>
        <w:t>and, by 2020, protect and prevent the extinction of threatened</w:t>
      </w:r>
      <w:r w:rsidR="006514D0">
        <w:rPr>
          <w:rFonts w:ascii="Times New Roman"/>
          <w:spacing w:val="-9"/>
          <w:sz w:val="20"/>
          <w:rPrChange w:id="8950" w:author="Author" w:date="2015-07-30T15:37:00Z">
            <w:rPr>
              <w:rFonts w:ascii="Times New Roman" w:hAnsi="Times New Roman"/>
              <w:sz w:val="20"/>
            </w:rPr>
          </w:rPrChange>
        </w:rPr>
        <w:t xml:space="preserve"> </w:t>
      </w:r>
      <w:r w:rsidR="006514D0">
        <w:rPr>
          <w:rFonts w:ascii="Times New Roman"/>
          <w:sz w:val="20"/>
          <w:rPrChange w:id="8951" w:author="Author" w:date="2015-07-30T15:37:00Z">
            <w:rPr>
              <w:rFonts w:ascii="Times New Roman" w:hAnsi="Times New Roman"/>
              <w:sz w:val="20"/>
            </w:rPr>
          </w:rPrChange>
        </w:rPr>
        <w:t>species</w:t>
      </w:r>
      <w:del w:id="8952" w:author="Author" w:date="2015-07-30T15:37:00Z">
        <w:r w:rsidRPr="00B93DD0">
          <w:rPr>
            <w:rFonts w:ascii="Times New Roman" w:hAnsi="Times New Roman" w:cs="Times New Roman"/>
            <w:sz w:val="20"/>
            <w:szCs w:val="20"/>
          </w:rPr>
          <w:delText xml:space="preserve">  </w:delText>
        </w:r>
      </w:del>
    </w:p>
    <w:p w14:paraId="64EF7D8C" w14:textId="26ECDD5B" w:rsidR="00804791" w:rsidRDefault="00B93DD0">
      <w:pPr>
        <w:pStyle w:val="ListParagraph"/>
        <w:numPr>
          <w:ilvl w:val="1"/>
          <w:numId w:val="6"/>
        </w:numPr>
        <w:tabs>
          <w:tab w:val="left" w:pos="515"/>
        </w:tabs>
        <w:spacing w:before="162" w:line="261" w:lineRule="auto"/>
        <w:ind w:right="107" w:hanging="427"/>
        <w:jc w:val="both"/>
        <w:rPr>
          <w:rFonts w:ascii="Times New Roman" w:eastAsia="Times New Roman" w:hAnsi="Times New Roman" w:cs="Times New Roman"/>
          <w:sz w:val="20"/>
          <w:szCs w:val="20"/>
        </w:rPr>
        <w:pPrChange w:id="8953" w:author="Author" w:date="2015-07-30T15:37:00Z">
          <w:pPr>
            <w:ind w:right="8"/>
            <w:jc w:val="both"/>
          </w:pPr>
        </w:pPrChange>
      </w:pPr>
      <w:del w:id="8954" w:author="Author" w:date="2015-07-30T15:37:00Z">
        <w:r w:rsidRPr="00B93DD0">
          <w:rPr>
            <w:rFonts w:ascii="Times New Roman" w:hAnsi="Times New Roman" w:cs="Times New Roman"/>
            <w:sz w:val="20"/>
            <w:szCs w:val="20"/>
          </w:rPr>
          <w:delText xml:space="preserve">15.6 </w:delText>
        </w:r>
      </w:del>
      <w:r w:rsidR="006514D0">
        <w:rPr>
          <w:rFonts w:ascii="Times New Roman"/>
          <w:sz w:val="20"/>
          <w:rPrChange w:id="8955" w:author="Author" w:date="2015-07-30T15:37:00Z">
            <w:rPr>
              <w:rFonts w:ascii="Times New Roman" w:hAnsi="Times New Roman"/>
              <w:sz w:val="20"/>
            </w:rPr>
          </w:rPrChange>
        </w:rPr>
        <w:t>Ensure</w:t>
      </w:r>
      <w:r w:rsidR="006514D0">
        <w:rPr>
          <w:rFonts w:ascii="Times New Roman"/>
          <w:spacing w:val="12"/>
          <w:sz w:val="20"/>
          <w:rPrChange w:id="8956" w:author="Author" w:date="2015-07-30T15:37:00Z">
            <w:rPr>
              <w:rFonts w:ascii="Times New Roman" w:hAnsi="Times New Roman"/>
              <w:sz w:val="20"/>
            </w:rPr>
          </w:rPrChange>
        </w:rPr>
        <w:t xml:space="preserve"> </w:t>
      </w:r>
      <w:r w:rsidR="006514D0">
        <w:rPr>
          <w:rFonts w:ascii="Times New Roman"/>
          <w:sz w:val="20"/>
          <w:rPrChange w:id="8957" w:author="Author" w:date="2015-07-30T15:37:00Z">
            <w:rPr>
              <w:rFonts w:ascii="Times New Roman" w:hAnsi="Times New Roman"/>
              <w:sz w:val="20"/>
            </w:rPr>
          </w:rPrChange>
        </w:rPr>
        <w:t>fair</w:t>
      </w:r>
      <w:r w:rsidR="006514D0">
        <w:rPr>
          <w:rFonts w:ascii="Times New Roman"/>
          <w:spacing w:val="10"/>
          <w:sz w:val="20"/>
          <w:rPrChange w:id="8958" w:author="Author" w:date="2015-07-30T15:37:00Z">
            <w:rPr>
              <w:rFonts w:ascii="Times New Roman" w:hAnsi="Times New Roman"/>
              <w:sz w:val="20"/>
            </w:rPr>
          </w:rPrChange>
        </w:rPr>
        <w:t xml:space="preserve"> </w:t>
      </w:r>
      <w:r w:rsidR="006514D0">
        <w:rPr>
          <w:rFonts w:ascii="Times New Roman"/>
          <w:sz w:val="20"/>
          <w:rPrChange w:id="8959" w:author="Author" w:date="2015-07-30T15:37:00Z">
            <w:rPr>
              <w:rFonts w:ascii="Times New Roman" w:hAnsi="Times New Roman"/>
              <w:sz w:val="20"/>
            </w:rPr>
          </w:rPrChange>
        </w:rPr>
        <w:t>and</w:t>
      </w:r>
      <w:r w:rsidR="006514D0">
        <w:rPr>
          <w:rFonts w:ascii="Times New Roman"/>
          <w:spacing w:val="11"/>
          <w:sz w:val="20"/>
          <w:rPrChange w:id="8960" w:author="Author" w:date="2015-07-30T15:37:00Z">
            <w:rPr>
              <w:rFonts w:ascii="Times New Roman" w:hAnsi="Times New Roman"/>
              <w:sz w:val="20"/>
            </w:rPr>
          </w:rPrChange>
        </w:rPr>
        <w:t xml:space="preserve"> </w:t>
      </w:r>
      <w:r w:rsidR="006514D0">
        <w:rPr>
          <w:rFonts w:ascii="Times New Roman"/>
          <w:sz w:val="20"/>
          <w:rPrChange w:id="8961" w:author="Author" w:date="2015-07-30T15:37:00Z">
            <w:rPr>
              <w:rFonts w:ascii="Times New Roman" w:hAnsi="Times New Roman"/>
              <w:sz w:val="20"/>
            </w:rPr>
          </w:rPrChange>
        </w:rPr>
        <w:t>equitable</w:t>
      </w:r>
      <w:r w:rsidR="006514D0">
        <w:rPr>
          <w:rFonts w:ascii="Times New Roman"/>
          <w:spacing w:val="10"/>
          <w:sz w:val="20"/>
          <w:rPrChange w:id="8962" w:author="Author" w:date="2015-07-30T15:37:00Z">
            <w:rPr>
              <w:rFonts w:ascii="Times New Roman" w:hAnsi="Times New Roman"/>
              <w:sz w:val="20"/>
            </w:rPr>
          </w:rPrChange>
        </w:rPr>
        <w:t xml:space="preserve"> </w:t>
      </w:r>
      <w:r w:rsidR="006514D0">
        <w:rPr>
          <w:rFonts w:ascii="Times New Roman"/>
          <w:sz w:val="20"/>
          <w:rPrChange w:id="8963" w:author="Author" w:date="2015-07-30T15:37:00Z">
            <w:rPr>
              <w:rFonts w:ascii="Times New Roman" w:hAnsi="Times New Roman"/>
              <w:sz w:val="20"/>
            </w:rPr>
          </w:rPrChange>
        </w:rPr>
        <w:t>sharing</w:t>
      </w:r>
      <w:r w:rsidR="006514D0">
        <w:rPr>
          <w:rFonts w:ascii="Times New Roman"/>
          <w:spacing w:val="8"/>
          <w:sz w:val="20"/>
          <w:rPrChange w:id="8964" w:author="Author" w:date="2015-07-30T15:37:00Z">
            <w:rPr>
              <w:rFonts w:ascii="Times New Roman" w:hAnsi="Times New Roman"/>
              <w:sz w:val="20"/>
            </w:rPr>
          </w:rPrChange>
        </w:rPr>
        <w:t xml:space="preserve"> </w:t>
      </w:r>
      <w:r w:rsidR="006514D0">
        <w:rPr>
          <w:rFonts w:ascii="Times New Roman"/>
          <w:sz w:val="20"/>
          <w:rPrChange w:id="8965" w:author="Author" w:date="2015-07-30T15:37:00Z">
            <w:rPr>
              <w:rFonts w:ascii="Times New Roman" w:hAnsi="Times New Roman"/>
              <w:sz w:val="20"/>
            </w:rPr>
          </w:rPrChange>
        </w:rPr>
        <w:t>of</w:t>
      </w:r>
      <w:r w:rsidR="006514D0">
        <w:rPr>
          <w:rFonts w:ascii="Times New Roman"/>
          <w:spacing w:val="10"/>
          <w:sz w:val="20"/>
          <w:rPrChange w:id="8966" w:author="Author" w:date="2015-07-30T15:37:00Z">
            <w:rPr>
              <w:rFonts w:ascii="Times New Roman" w:hAnsi="Times New Roman"/>
              <w:sz w:val="20"/>
            </w:rPr>
          </w:rPrChange>
        </w:rPr>
        <w:t xml:space="preserve"> </w:t>
      </w:r>
      <w:r w:rsidR="006514D0">
        <w:rPr>
          <w:rFonts w:ascii="Times New Roman"/>
          <w:sz w:val="20"/>
          <w:rPrChange w:id="8967" w:author="Author" w:date="2015-07-30T15:37:00Z">
            <w:rPr>
              <w:rFonts w:ascii="Times New Roman" w:hAnsi="Times New Roman"/>
              <w:sz w:val="20"/>
            </w:rPr>
          </w:rPrChange>
        </w:rPr>
        <w:t>the</w:t>
      </w:r>
      <w:r w:rsidR="006514D0">
        <w:rPr>
          <w:rFonts w:ascii="Times New Roman"/>
          <w:spacing w:val="12"/>
          <w:sz w:val="20"/>
          <w:rPrChange w:id="8968" w:author="Author" w:date="2015-07-30T15:37:00Z">
            <w:rPr>
              <w:rFonts w:ascii="Times New Roman" w:hAnsi="Times New Roman"/>
              <w:sz w:val="20"/>
            </w:rPr>
          </w:rPrChange>
        </w:rPr>
        <w:t xml:space="preserve"> </w:t>
      </w:r>
      <w:r w:rsidR="006514D0">
        <w:rPr>
          <w:rFonts w:ascii="Times New Roman"/>
          <w:sz w:val="20"/>
          <w:rPrChange w:id="8969" w:author="Author" w:date="2015-07-30T15:37:00Z">
            <w:rPr>
              <w:rFonts w:ascii="Times New Roman" w:hAnsi="Times New Roman"/>
              <w:sz w:val="20"/>
            </w:rPr>
          </w:rPrChange>
        </w:rPr>
        <w:t>benefits</w:t>
      </w:r>
      <w:r w:rsidR="006514D0">
        <w:rPr>
          <w:rFonts w:ascii="Times New Roman"/>
          <w:spacing w:val="11"/>
          <w:sz w:val="20"/>
          <w:rPrChange w:id="8970" w:author="Author" w:date="2015-07-30T15:37:00Z">
            <w:rPr>
              <w:rFonts w:ascii="Times New Roman" w:hAnsi="Times New Roman"/>
              <w:sz w:val="20"/>
            </w:rPr>
          </w:rPrChange>
        </w:rPr>
        <w:t xml:space="preserve"> </w:t>
      </w:r>
      <w:r w:rsidR="006514D0">
        <w:rPr>
          <w:rFonts w:ascii="Times New Roman"/>
          <w:sz w:val="20"/>
          <w:rPrChange w:id="8971" w:author="Author" w:date="2015-07-30T15:37:00Z">
            <w:rPr>
              <w:rFonts w:ascii="Times New Roman" w:hAnsi="Times New Roman"/>
              <w:sz w:val="20"/>
            </w:rPr>
          </w:rPrChange>
        </w:rPr>
        <w:t>arising</w:t>
      </w:r>
      <w:r w:rsidR="006514D0">
        <w:rPr>
          <w:rFonts w:ascii="Times New Roman"/>
          <w:spacing w:val="11"/>
          <w:sz w:val="20"/>
          <w:rPrChange w:id="8972" w:author="Author" w:date="2015-07-30T15:37:00Z">
            <w:rPr>
              <w:rFonts w:ascii="Times New Roman" w:hAnsi="Times New Roman"/>
              <w:sz w:val="20"/>
            </w:rPr>
          </w:rPrChange>
        </w:rPr>
        <w:t xml:space="preserve"> </w:t>
      </w:r>
      <w:r w:rsidR="006514D0">
        <w:rPr>
          <w:rFonts w:ascii="Times New Roman"/>
          <w:sz w:val="20"/>
          <w:rPrChange w:id="8973" w:author="Author" w:date="2015-07-30T15:37:00Z">
            <w:rPr>
              <w:rFonts w:ascii="Times New Roman" w:hAnsi="Times New Roman"/>
              <w:sz w:val="20"/>
            </w:rPr>
          </w:rPrChange>
        </w:rPr>
        <w:t>from</w:t>
      </w:r>
      <w:r w:rsidR="006514D0">
        <w:rPr>
          <w:rFonts w:ascii="Times New Roman"/>
          <w:spacing w:val="8"/>
          <w:sz w:val="20"/>
          <w:rPrChange w:id="8974" w:author="Author" w:date="2015-07-30T15:37:00Z">
            <w:rPr>
              <w:rFonts w:ascii="Times New Roman" w:hAnsi="Times New Roman"/>
              <w:sz w:val="20"/>
            </w:rPr>
          </w:rPrChange>
        </w:rPr>
        <w:t xml:space="preserve"> </w:t>
      </w:r>
      <w:r w:rsidR="006514D0">
        <w:rPr>
          <w:rFonts w:ascii="Times New Roman"/>
          <w:sz w:val="20"/>
          <w:rPrChange w:id="8975" w:author="Author" w:date="2015-07-30T15:37:00Z">
            <w:rPr>
              <w:rFonts w:ascii="Times New Roman" w:hAnsi="Times New Roman"/>
              <w:sz w:val="20"/>
            </w:rPr>
          </w:rPrChange>
        </w:rPr>
        <w:t>the</w:t>
      </w:r>
      <w:r w:rsidR="006514D0">
        <w:rPr>
          <w:rFonts w:ascii="Times New Roman"/>
          <w:spacing w:val="12"/>
          <w:sz w:val="20"/>
          <w:rPrChange w:id="8976" w:author="Author" w:date="2015-07-30T15:37:00Z">
            <w:rPr>
              <w:rFonts w:ascii="Times New Roman" w:hAnsi="Times New Roman"/>
              <w:sz w:val="20"/>
            </w:rPr>
          </w:rPrChange>
        </w:rPr>
        <w:t xml:space="preserve"> </w:t>
      </w:r>
      <w:r w:rsidR="006514D0">
        <w:rPr>
          <w:rFonts w:ascii="Times New Roman"/>
          <w:sz w:val="20"/>
          <w:rPrChange w:id="8977" w:author="Author" w:date="2015-07-30T15:37:00Z">
            <w:rPr>
              <w:rFonts w:ascii="Times New Roman" w:hAnsi="Times New Roman"/>
              <w:sz w:val="20"/>
            </w:rPr>
          </w:rPrChange>
        </w:rPr>
        <w:t>utilization</w:t>
      </w:r>
      <w:r w:rsidR="006514D0">
        <w:rPr>
          <w:rFonts w:ascii="Times New Roman"/>
          <w:spacing w:val="8"/>
          <w:sz w:val="20"/>
          <w:rPrChange w:id="8978" w:author="Author" w:date="2015-07-30T15:37:00Z">
            <w:rPr>
              <w:rFonts w:ascii="Times New Roman" w:hAnsi="Times New Roman"/>
              <w:sz w:val="20"/>
            </w:rPr>
          </w:rPrChange>
        </w:rPr>
        <w:t xml:space="preserve"> </w:t>
      </w:r>
      <w:r w:rsidR="006514D0">
        <w:rPr>
          <w:rFonts w:ascii="Times New Roman"/>
          <w:sz w:val="20"/>
          <w:rPrChange w:id="8979" w:author="Author" w:date="2015-07-30T15:37:00Z">
            <w:rPr>
              <w:rFonts w:ascii="Times New Roman" w:hAnsi="Times New Roman"/>
              <w:sz w:val="20"/>
            </w:rPr>
          </w:rPrChange>
        </w:rPr>
        <w:t>of</w:t>
      </w:r>
      <w:r w:rsidR="006514D0">
        <w:rPr>
          <w:rFonts w:ascii="Times New Roman"/>
          <w:spacing w:val="10"/>
          <w:sz w:val="20"/>
          <w:rPrChange w:id="8980" w:author="Author" w:date="2015-07-30T15:37:00Z">
            <w:rPr>
              <w:rFonts w:ascii="Times New Roman" w:hAnsi="Times New Roman"/>
              <w:sz w:val="20"/>
            </w:rPr>
          </w:rPrChange>
        </w:rPr>
        <w:t xml:space="preserve"> </w:t>
      </w:r>
      <w:r w:rsidR="006514D0">
        <w:rPr>
          <w:rFonts w:ascii="Times New Roman"/>
          <w:sz w:val="20"/>
          <w:rPrChange w:id="8981" w:author="Author" w:date="2015-07-30T15:37:00Z">
            <w:rPr>
              <w:rFonts w:ascii="Times New Roman" w:hAnsi="Times New Roman"/>
              <w:sz w:val="20"/>
            </w:rPr>
          </w:rPrChange>
        </w:rPr>
        <w:t>genetic</w:t>
      </w:r>
      <w:r w:rsidR="006514D0">
        <w:rPr>
          <w:rFonts w:ascii="Times New Roman"/>
          <w:spacing w:val="10"/>
          <w:sz w:val="20"/>
          <w:rPrChange w:id="8982" w:author="Author" w:date="2015-07-30T15:37:00Z">
            <w:rPr>
              <w:rFonts w:ascii="Times New Roman" w:hAnsi="Times New Roman"/>
              <w:sz w:val="20"/>
            </w:rPr>
          </w:rPrChange>
        </w:rPr>
        <w:t xml:space="preserve"> </w:t>
      </w:r>
      <w:r w:rsidR="006514D0">
        <w:rPr>
          <w:rFonts w:ascii="Times New Roman"/>
          <w:sz w:val="20"/>
          <w:rPrChange w:id="8983" w:author="Author" w:date="2015-07-30T15:37:00Z">
            <w:rPr>
              <w:rFonts w:ascii="Times New Roman" w:hAnsi="Times New Roman"/>
              <w:sz w:val="20"/>
            </w:rPr>
          </w:rPrChange>
        </w:rPr>
        <w:t>resources</w:t>
      </w:r>
      <w:r w:rsidR="006514D0">
        <w:rPr>
          <w:rFonts w:ascii="Times New Roman"/>
          <w:spacing w:val="11"/>
          <w:sz w:val="20"/>
          <w:rPrChange w:id="8984" w:author="Author" w:date="2015-07-30T15:37:00Z">
            <w:rPr>
              <w:rFonts w:ascii="Times New Roman" w:hAnsi="Times New Roman"/>
              <w:sz w:val="20"/>
            </w:rPr>
          </w:rPrChange>
        </w:rPr>
        <w:t xml:space="preserve"> </w:t>
      </w:r>
      <w:r w:rsidR="006514D0">
        <w:rPr>
          <w:rFonts w:ascii="Times New Roman"/>
          <w:sz w:val="20"/>
          <w:rPrChange w:id="8985" w:author="Author" w:date="2015-07-30T15:37:00Z">
            <w:rPr>
              <w:rFonts w:ascii="Times New Roman" w:hAnsi="Times New Roman"/>
              <w:sz w:val="20"/>
            </w:rPr>
          </w:rPrChange>
        </w:rPr>
        <w:t>and</w:t>
      </w:r>
      <w:r w:rsidR="006514D0">
        <w:rPr>
          <w:rFonts w:ascii="Times New Roman"/>
          <w:spacing w:val="11"/>
          <w:sz w:val="20"/>
          <w:rPrChange w:id="8986" w:author="Author" w:date="2015-07-30T15:37:00Z">
            <w:rPr>
              <w:rFonts w:ascii="Times New Roman" w:hAnsi="Times New Roman"/>
              <w:sz w:val="20"/>
            </w:rPr>
          </w:rPrChange>
        </w:rPr>
        <w:t xml:space="preserve"> </w:t>
      </w:r>
      <w:r w:rsidR="006514D0">
        <w:rPr>
          <w:rFonts w:ascii="Times New Roman"/>
          <w:sz w:val="20"/>
          <w:rPrChange w:id="8987" w:author="Author" w:date="2015-07-30T15:37:00Z">
            <w:rPr>
              <w:rFonts w:ascii="Times New Roman" w:hAnsi="Times New Roman"/>
              <w:sz w:val="20"/>
            </w:rPr>
          </w:rPrChange>
        </w:rPr>
        <w:t>promote</w:t>
      </w:r>
      <w:r w:rsidR="006514D0">
        <w:rPr>
          <w:rFonts w:ascii="Times New Roman"/>
          <w:w w:val="99"/>
          <w:sz w:val="20"/>
          <w:rPrChange w:id="8988" w:author="Author" w:date="2015-07-30T15:37:00Z">
            <w:rPr>
              <w:rFonts w:ascii="Times New Roman" w:hAnsi="Times New Roman"/>
              <w:sz w:val="20"/>
            </w:rPr>
          </w:rPrChange>
        </w:rPr>
        <w:t xml:space="preserve"> </w:t>
      </w:r>
      <w:r w:rsidR="006514D0">
        <w:rPr>
          <w:rFonts w:ascii="Times New Roman"/>
          <w:sz w:val="20"/>
          <w:rPrChange w:id="8989" w:author="Author" w:date="2015-07-30T15:37:00Z">
            <w:rPr>
              <w:rFonts w:ascii="Times New Roman" w:hAnsi="Times New Roman"/>
              <w:sz w:val="20"/>
            </w:rPr>
          </w:rPrChange>
        </w:rPr>
        <w:t>appropriate access to such</w:t>
      </w:r>
      <w:r w:rsidR="006514D0">
        <w:rPr>
          <w:rFonts w:ascii="Times New Roman"/>
          <w:spacing w:val="-2"/>
          <w:sz w:val="20"/>
          <w:rPrChange w:id="8990" w:author="Author" w:date="2015-07-30T15:37:00Z">
            <w:rPr>
              <w:rFonts w:ascii="Times New Roman" w:hAnsi="Times New Roman"/>
              <w:sz w:val="20"/>
            </w:rPr>
          </w:rPrChange>
        </w:rPr>
        <w:t xml:space="preserve"> </w:t>
      </w:r>
      <w:r w:rsidR="006514D0">
        <w:rPr>
          <w:rFonts w:ascii="Times New Roman"/>
          <w:sz w:val="20"/>
          <w:rPrChange w:id="8991" w:author="Author" w:date="2015-07-30T15:37:00Z">
            <w:rPr>
              <w:rFonts w:ascii="Times New Roman" w:hAnsi="Times New Roman"/>
              <w:sz w:val="20"/>
            </w:rPr>
          </w:rPrChange>
        </w:rPr>
        <w:t>resources</w:t>
      </w:r>
      <w:del w:id="8992" w:author="Author" w:date="2015-07-30T15:37:00Z">
        <w:r w:rsidRPr="00B93DD0">
          <w:rPr>
            <w:rFonts w:ascii="Times New Roman" w:hAnsi="Times New Roman" w:cs="Times New Roman"/>
            <w:sz w:val="20"/>
            <w:szCs w:val="20"/>
          </w:rPr>
          <w:delText xml:space="preserve"> </w:delText>
        </w:r>
      </w:del>
    </w:p>
    <w:p w14:paraId="52B04B56" w14:textId="31BB185C" w:rsidR="00804791" w:rsidRDefault="00B93DD0">
      <w:pPr>
        <w:pStyle w:val="ListParagraph"/>
        <w:numPr>
          <w:ilvl w:val="1"/>
          <w:numId w:val="6"/>
        </w:numPr>
        <w:tabs>
          <w:tab w:val="left" w:pos="522"/>
        </w:tabs>
        <w:spacing w:before="158" w:line="256" w:lineRule="auto"/>
        <w:ind w:right="116" w:hanging="427"/>
        <w:jc w:val="both"/>
        <w:rPr>
          <w:rFonts w:ascii="Times New Roman" w:eastAsia="Times New Roman" w:hAnsi="Times New Roman" w:cs="Times New Roman"/>
          <w:sz w:val="20"/>
          <w:szCs w:val="20"/>
        </w:rPr>
        <w:pPrChange w:id="8993" w:author="Author" w:date="2015-07-30T15:37:00Z">
          <w:pPr>
            <w:ind w:right="8"/>
            <w:jc w:val="both"/>
          </w:pPr>
        </w:pPrChange>
      </w:pPr>
      <w:del w:id="8994" w:author="Author" w:date="2015-07-30T15:37:00Z">
        <w:r w:rsidRPr="00B93DD0">
          <w:rPr>
            <w:rFonts w:ascii="Times New Roman" w:hAnsi="Times New Roman" w:cs="Times New Roman"/>
            <w:sz w:val="20"/>
            <w:szCs w:val="20"/>
          </w:rPr>
          <w:delText xml:space="preserve">15.7 </w:delText>
        </w:r>
      </w:del>
      <w:r w:rsidR="006514D0">
        <w:rPr>
          <w:rFonts w:ascii="Times New Roman"/>
          <w:sz w:val="20"/>
          <w:rPrChange w:id="8995" w:author="Author" w:date="2015-07-30T15:37:00Z">
            <w:rPr>
              <w:rFonts w:ascii="Times New Roman" w:hAnsi="Times New Roman"/>
              <w:sz w:val="20"/>
            </w:rPr>
          </w:rPrChange>
        </w:rPr>
        <w:t>Take</w:t>
      </w:r>
      <w:r w:rsidR="006514D0">
        <w:rPr>
          <w:rFonts w:ascii="Times New Roman"/>
          <w:spacing w:val="19"/>
          <w:sz w:val="20"/>
          <w:rPrChange w:id="8996" w:author="Author" w:date="2015-07-30T15:37:00Z">
            <w:rPr>
              <w:rFonts w:ascii="Times New Roman" w:hAnsi="Times New Roman"/>
              <w:sz w:val="20"/>
            </w:rPr>
          </w:rPrChange>
        </w:rPr>
        <w:t xml:space="preserve"> </w:t>
      </w:r>
      <w:r w:rsidR="006514D0">
        <w:rPr>
          <w:rFonts w:ascii="Times New Roman"/>
          <w:sz w:val="20"/>
          <w:rPrChange w:id="8997" w:author="Author" w:date="2015-07-30T15:37:00Z">
            <w:rPr>
              <w:rFonts w:ascii="Times New Roman" w:hAnsi="Times New Roman"/>
              <w:sz w:val="20"/>
            </w:rPr>
          </w:rPrChange>
        </w:rPr>
        <w:t>urgent</w:t>
      </w:r>
      <w:r w:rsidR="006514D0">
        <w:rPr>
          <w:rFonts w:ascii="Times New Roman"/>
          <w:spacing w:val="18"/>
          <w:sz w:val="20"/>
          <w:rPrChange w:id="8998" w:author="Author" w:date="2015-07-30T15:37:00Z">
            <w:rPr>
              <w:rFonts w:ascii="Times New Roman" w:hAnsi="Times New Roman"/>
              <w:sz w:val="20"/>
            </w:rPr>
          </w:rPrChange>
        </w:rPr>
        <w:t xml:space="preserve"> </w:t>
      </w:r>
      <w:r w:rsidR="006514D0">
        <w:rPr>
          <w:rFonts w:ascii="Times New Roman"/>
          <w:sz w:val="20"/>
          <w:rPrChange w:id="8999" w:author="Author" w:date="2015-07-30T15:37:00Z">
            <w:rPr>
              <w:rFonts w:ascii="Times New Roman" w:hAnsi="Times New Roman"/>
              <w:sz w:val="20"/>
            </w:rPr>
          </w:rPrChange>
        </w:rPr>
        <w:t>action</w:t>
      </w:r>
      <w:r w:rsidR="006514D0">
        <w:rPr>
          <w:rFonts w:ascii="Times New Roman"/>
          <w:spacing w:val="17"/>
          <w:sz w:val="20"/>
          <w:rPrChange w:id="9000" w:author="Author" w:date="2015-07-30T15:37:00Z">
            <w:rPr>
              <w:rFonts w:ascii="Times New Roman" w:hAnsi="Times New Roman"/>
              <w:sz w:val="20"/>
            </w:rPr>
          </w:rPrChange>
        </w:rPr>
        <w:t xml:space="preserve"> </w:t>
      </w:r>
      <w:r w:rsidR="006514D0">
        <w:rPr>
          <w:rFonts w:ascii="Times New Roman"/>
          <w:sz w:val="20"/>
          <w:rPrChange w:id="9001" w:author="Author" w:date="2015-07-30T15:37:00Z">
            <w:rPr>
              <w:rFonts w:ascii="Times New Roman" w:hAnsi="Times New Roman"/>
              <w:sz w:val="20"/>
            </w:rPr>
          </w:rPrChange>
        </w:rPr>
        <w:t>to</w:t>
      </w:r>
      <w:r w:rsidR="006514D0">
        <w:rPr>
          <w:rFonts w:ascii="Times New Roman"/>
          <w:spacing w:val="19"/>
          <w:sz w:val="20"/>
          <w:rPrChange w:id="9002" w:author="Author" w:date="2015-07-30T15:37:00Z">
            <w:rPr>
              <w:rFonts w:ascii="Times New Roman" w:hAnsi="Times New Roman"/>
              <w:sz w:val="20"/>
            </w:rPr>
          </w:rPrChange>
        </w:rPr>
        <w:t xml:space="preserve"> </w:t>
      </w:r>
      <w:r w:rsidR="006514D0">
        <w:rPr>
          <w:rFonts w:ascii="Times New Roman"/>
          <w:sz w:val="20"/>
          <w:rPrChange w:id="9003" w:author="Author" w:date="2015-07-30T15:37:00Z">
            <w:rPr>
              <w:rFonts w:ascii="Times New Roman" w:hAnsi="Times New Roman"/>
              <w:sz w:val="20"/>
            </w:rPr>
          </w:rPrChange>
        </w:rPr>
        <w:t>end</w:t>
      </w:r>
      <w:r w:rsidR="006514D0">
        <w:rPr>
          <w:rFonts w:ascii="Times New Roman"/>
          <w:spacing w:val="19"/>
          <w:sz w:val="20"/>
          <w:rPrChange w:id="9004" w:author="Author" w:date="2015-07-30T15:37:00Z">
            <w:rPr>
              <w:rFonts w:ascii="Times New Roman" w:hAnsi="Times New Roman"/>
              <w:sz w:val="20"/>
            </w:rPr>
          </w:rPrChange>
        </w:rPr>
        <w:t xml:space="preserve"> </w:t>
      </w:r>
      <w:r w:rsidR="006514D0">
        <w:rPr>
          <w:rFonts w:ascii="Times New Roman"/>
          <w:sz w:val="20"/>
          <w:rPrChange w:id="9005" w:author="Author" w:date="2015-07-30T15:37:00Z">
            <w:rPr>
              <w:rFonts w:ascii="Times New Roman" w:hAnsi="Times New Roman"/>
              <w:sz w:val="20"/>
            </w:rPr>
          </w:rPrChange>
        </w:rPr>
        <w:t>poaching</w:t>
      </w:r>
      <w:r w:rsidR="006514D0">
        <w:rPr>
          <w:rFonts w:ascii="Times New Roman"/>
          <w:spacing w:val="17"/>
          <w:sz w:val="20"/>
          <w:rPrChange w:id="9006" w:author="Author" w:date="2015-07-30T15:37:00Z">
            <w:rPr>
              <w:rFonts w:ascii="Times New Roman" w:hAnsi="Times New Roman"/>
              <w:sz w:val="20"/>
            </w:rPr>
          </w:rPrChange>
        </w:rPr>
        <w:t xml:space="preserve"> </w:t>
      </w:r>
      <w:r w:rsidR="006514D0">
        <w:rPr>
          <w:rFonts w:ascii="Times New Roman"/>
          <w:sz w:val="20"/>
          <w:rPrChange w:id="9007" w:author="Author" w:date="2015-07-30T15:37:00Z">
            <w:rPr>
              <w:rFonts w:ascii="Times New Roman" w:hAnsi="Times New Roman"/>
              <w:sz w:val="20"/>
            </w:rPr>
          </w:rPrChange>
        </w:rPr>
        <w:t>and</w:t>
      </w:r>
      <w:r w:rsidR="006514D0">
        <w:rPr>
          <w:rFonts w:ascii="Times New Roman"/>
          <w:spacing w:val="19"/>
          <w:sz w:val="20"/>
          <w:rPrChange w:id="9008" w:author="Author" w:date="2015-07-30T15:37:00Z">
            <w:rPr>
              <w:rFonts w:ascii="Times New Roman" w:hAnsi="Times New Roman"/>
              <w:sz w:val="20"/>
            </w:rPr>
          </w:rPrChange>
        </w:rPr>
        <w:t xml:space="preserve"> </w:t>
      </w:r>
      <w:r w:rsidR="006514D0">
        <w:rPr>
          <w:rFonts w:ascii="Times New Roman"/>
          <w:sz w:val="20"/>
          <w:rPrChange w:id="9009" w:author="Author" w:date="2015-07-30T15:37:00Z">
            <w:rPr>
              <w:rFonts w:ascii="Times New Roman" w:hAnsi="Times New Roman"/>
              <w:sz w:val="20"/>
            </w:rPr>
          </w:rPrChange>
        </w:rPr>
        <w:t>trafficking</w:t>
      </w:r>
      <w:r w:rsidR="006514D0">
        <w:rPr>
          <w:rFonts w:ascii="Times New Roman"/>
          <w:spacing w:val="17"/>
          <w:sz w:val="20"/>
          <w:rPrChange w:id="9010" w:author="Author" w:date="2015-07-30T15:37:00Z">
            <w:rPr>
              <w:rFonts w:ascii="Times New Roman" w:hAnsi="Times New Roman"/>
              <w:sz w:val="20"/>
            </w:rPr>
          </w:rPrChange>
        </w:rPr>
        <w:t xml:space="preserve"> </w:t>
      </w:r>
      <w:r w:rsidR="006514D0">
        <w:rPr>
          <w:rFonts w:ascii="Times New Roman"/>
          <w:sz w:val="20"/>
          <w:rPrChange w:id="9011" w:author="Author" w:date="2015-07-30T15:37:00Z">
            <w:rPr>
              <w:rFonts w:ascii="Times New Roman" w:hAnsi="Times New Roman"/>
              <w:sz w:val="20"/>
            </w:rPr>
          </w:rPrChange>
        </w:rPr>
        <w:t>of</w:t>
      </w:r>
      <w:r w:rsidR="006514D0">
        <w:rPr>
          <w:rFonts w:ascii="Times New Roman"/>
          <w:spacing w:val="19"/>
          <w:sz w:val="20"/>
          <w:rPrChange w:id="9012" w:author="Author" w:date="2015-07-30T15:37:00Z">
            <w:rPr>
              <w:rFonts w:ascii="Times New Roman" w:hAnsi="Times New Roman"/>
              <w:sz w:val="20"/>
            </w:rPr>
          </w:rPrChange>
        </w:rPr>
        <w:t xml:space="preserve"> </w:t>
      </w:r>
      <w:r w:rsidR="006514D0">
        <w:rPr>
          <w:rFonts w:ascii="Times New Roman"/>
          <w:sz w:val="20"/>
          <w:rPrChange w:id="9013" w:author="Author" w:date="2015-07-30T15:37:00Z">
            <w:rPr>
              <w:rFonts w:ascii="Times New Roman" w:hAnsi="Times New Roman"/>
              <w:sz w:val="20"/>
            </w:rPr>
          </w:rPrChange>
        </w:rPr>
        <w:t>protected</w:t>
      </w:r>
      <w:r w:rsidR="006514D0">
        <w:rPr>
          <w:rFonts w:ascii="Times New Roman"/>
          <w:spacing w:val="17"/>
          <w:sz w:val="20"/>
          <w:rPrChange w:id="9014" w:author="Author" w:date="2015-07-30T15:37:00Z">
            <w:rPr>
              <w:rFonts w:ascii="Times New Roman" w:hAnsi="Times New Roman"/>
              <w:sz w:val="20"/>
            </w:rPr>
          </w:rPrChange>
        </w:rPr>
        <w:t xml:space="preserve"> </w:t>
      </w:r>
      <w:r w:rsidR="006514D0">
        <w:rPr>
          <w:rFonts w:ascii="Times New Roman"/>
          <w:sz w:val="20"/>
          <w:rPrChange w:id="9015" w:author="Author" w:date="2015-07-30T15:37:00Z">
            <w:rPr>
              <w:rFonts w:ascii="Times New Roman" w:hAnsi="Times New Roman"/>
              <w:sz w:val="20"/>
            </w:rPr>
          </w:rPrChange>
        </w:rPr>
        <w:t>species</w:t>
      </w:r>
      <w:r w:rsidR="006514D0">
        <w:rPr>
          <w:rFonts w:ascii="Times New Roman"/>
          <w:spacing w:val="18"/>
          <w:sz w:val="20"/>
          <w:rPrChange w:id="9016" w:author="Author" w:date="2015-07-30T15:37:00Z">
            <w:rPr>
              <w:rFonts w:ascii="Times New Roman" w:hAnsi="Times New Roman"/>
              <w:sz w:val="20"/>
            </w:rPr>
          </w:rPrChange>
        </w:rPr>
        <w:t xml:space="preserve"> </w:t>
      </w:r>
      <w:r w:rsidR="006514D0">
        <w:rPr>
          <w:rFonts w:ascii="Times New Roman"/>
          <w:sz w:val="20"/>
          <w:rPrChange w:id="9017" w:author="Author" w:date="2015-07-30T15:37:00Z">
            <w:rPr>
              <w:rFonts w:ascii="Times New Roman" w:hAnsi="Times New Roman"/>
              <w:sz w:val="20"/>
            </w:rPr>
          </w:rPrChange>
        </w:rPr>
        <w:t>of</w:t>
      </w:r>
      <w:r w:rsidR="006514D0">
        <w:rPr>
          <w:rFonts w:ascii="Times New Roman"/>
          <w:spacing w:val="17"/>
          <w:sz w:val="20"/>
          <w:rPrChange w:id="9018" w:author="Author" w:date="2015-07-30T15:37:00Z">
            <w:rPr>
              <w:rFonts w:ascii="Times New Roman" w:hAnsi="Times New Roman"/>
              <w:sz w:val="20"/>
            </w:rPr>
          </w:rPrChange>
        </w:rPr>
        <w:t xml:space="preserve"> </w:t>
      </w:r>
      <w:r w:rsidR="006514D0">
        <w:rPr>
          <w:rFonts w:ascii="Times New Roman"/>
          <w:sz w:val="20"/>
          <w:rPrChange w:id="9019" w:author="Author" w:date="2015-07-30T15:37:00Z">
            <w:rPr>
              <w:rFonts w:ascii="Times New Roman" w:hAnsi="Times New Roman"/>
              <w:sz w:val="20"/>
            </w:rPr>
          </w:rPrChange>
        </w:rPr>
        <w:t>flora</w:t>
      </w:r>
      <w:r w:rsidR="006514D0">
        <w:rPr>
          <w:rFonts w:ascii="Times New Roman"/>
          <w:spacing w:val="19"/>
          <w:sz w:val="20"/>
          <w:rPrChange w:id="9020" w:author="Author" w:date="2015-07-30T15:37:00Z">
            <w:rPr>
              <w:rFonts w:ascii="Times New Roman" w:hAnsi="Times New Roman"/>
              <w:sz w:val="20"/>
            </w:rPr>
          </w:rPrChange>
        </w:rPr>
        <w:t xml:space="preserve"> </w:t>
      </w:r>
      <w:r w:rsidR="006514D0">
        <w:rPr>
          <w:rFonts w:ascii="Times New Roman"/>
          <w:sz w:val="20"/>
          <w:rPrChange w:id="9021" w:author="Author" w:date="2015-07-30T15:37:00Z">
            <w:rPr>
              <w:rFonts w:ascii="Times New Roman" w:hAnsi="Times New Roman"/>
              <w:sz w:val="20"/>
            </w:rPr>
          </w:rPrChange>
        </w:rPr>
        <w:t>and</w:t>
      </w:r>
      <w:r w:rsidR="006514D0">
        <w:rPr>
          <w:rFonts w:ascii="Times New Roman"/>
          <w:spacing w:val="19"/>
          <w:sz w:val="20"/>
          <w:rPrChange w:id="9022" w:author="Author" w:date="2015-07-30T15:37:00Z">
            <w:rPr>
              <w:rFonts w:ascii="Times New Roman" w:hAnsi="Times New Roman"/>
              <w:sz w:val="20"/>
            </w:rPr>
          </w:rPrChange>
        </w:rPr>
        <w:t xml:space="preserve"> </w:t>
      </w:r>
      <w:r w:rsidR="006514D0">
        <w:rPr>
          <w:rFonts w:ascii="Times New Roman"/>
          <w:sz w:val="20"/>
          <w:rPrChange w:id="9023" w:author="Author" w:date="2015-07-30T15:37:00Z">
            <w:rPr>
              <w:rFonts w:ascii="Times New Roman" w:hAnsi="Times New Roman"/>
              <w:sz w:val="20"/>
            </w:rPr>
          </w:rPrChange>
        </w:rPr>
        <w:t>fauna</w:t>
      </w:r>
      <w:r w:rsidR="006514D0">
        <w:rPr>
          <w:rFonts w:ascii="Times New Roman"/>
          <w:spacing w:val="19"/>
          <w:sz w:val="20"/>
          <w:rPrChange w:id="9024" w:author="Author" w:date="2015-07-30T15:37:00Z">
            <w:rPr>
              <w:rFonts w:ascii="Times New Roman" w:hAnsi="Times New Roman"/>
              <w:sz w:val="20"/>
            </w:rPr>
          </w:rPrChange>
        </w:rPr>
        <w:t xml:space="preserve"> </w:t>
      </w:r>
      <w:r w:rsidR="006514D0">
        <w:rPr>
          <w:rFonts w:ascii="Times New Roman"/>
          <w:sz w:val="20"/>
          <w:rPrChange w:id="9025" w:author="Author" w:date="2015-07-30T15:37:00Z">
            <w:rPr>
              <w:rFonts w:ascii="Times New Roman" w:hAnsi="Times New Roman"/>
              <w:sz w:val="20"/>
            </w:rPr>
          </w:rPrChange>
        </w:rPr>
        <w:t>and</w:t>
      </w:r>
      <w:r w:rsidR="006514D0">
        <w:rPr>
          <w:rFonts w:ascii="Times New Roman"/>
          <w:spacing w:val="19"/>
          <w:sz w:val="20"/>
          <w:rPrChange w:id="9026" w:author="Author" w:date="2015-07-30T15:37:00Z">
            <w:rPr>
              <w:rFonts w:ascii="Times New Roman" w:hAnsi="Times New Roman"/>
              <w:sz w:val="20"/>
            </w:rPr>
          </w:rPrChange>
        </w:rPr>
        <w:t xml:space="preserve"> </w:t>
      </w:r>
      <w:r w:rsidR="006514D0">
        <w:rPr>
          <w:rFonts w:ascii="Times New Roman"/>
          <w:sz w:val="20"/>
          <w:rPrChange w:id="9027" w:author="Author" w:date="2015-07-30T15:37:00Z">
            <w:rPr>
              <w:rFonts w:ascii="Times New Roman" w:hAnsi="Times New Roman"/>
              <w:sz w:val="20"/>
            </w:rPr>
          </w:rPrChange>
        </w:rPr>
        <w:t>address</w:t>
      </w:r>
      <w:r w:rsidR="006514D0">
        <w:rPr>
          <w:rFonts w:ascii="Times New Roman"/>
          <w:spacing w:val="17"/>
          <w:sz w:val="20"/>
          <w:rPrChange w:id="9028" w:author="Author" w:date="2015-07-30T15:37:00Z">
            <w:rPr>
              <w:rFonts w:ascii="Times New Roman" w:hAnsi="Times New Roman"/>
              <w:sz w:val="20"/>
            </w:rPr>
          </w:rPrChange>
        </w:rPr>
        <w:t xml:space="preserve"> </w:t>
      </w:r>
      <w:r w:rsidR="006514D0">
        <w:rPr>
          <w:rFonts w:ascii="Times New Roman"/>
          <w:sz w:val="20"/>
          <w:rPrChange w:id="9029" w:author="Author" w:date="2015-07-30T15:37:00Z">
            <w:rPr>
              <w:rFonts w:ascii="Times New Roman" w:hAnsi="Times New Roman"/>
              <w:sz w:val="20"/>
            </w:rPr>
          </w:rPrChange>
        </w:rPr>
        <w:t>both</w:t>
      </w:r>
      <w:r w:rsidR="006514D0">
        <w:rPr>
          <w:rFonts w:ascii="Times New Roman"/>
          <w:w w:val="99"/>
          <w:sz w:val="20"/>
          <w:rPrChange w:id="9030" w:author="Author" w:date="2015-07-30T15:37:00Z">
            <w:rPr>
              <w:rFonts w:ascii="Times New Roman" w:hAnsi="Times New Roman"/>
              <w:sz w:val="20"/>
            </w:rPr>
          </w:rPrChange>
        </w:rPr>
        <w:t xml:space="preserve"> </w:t>
      </w:r>
      <w:r w:rsidR="006514D0">
        <w:rPr>
          <w:rFonts w:ascii="Times New Roman"/>
          <w:sz w:val="20"/>
          <w:rPrChange w:id="9031" w:author="Author" w:date="2015-07-30T15:37:00Z">
            <w:rPr>
              <w:rFonts w:ascii="Times New Roman" w:hAnsi="Times New Roman"/>
              <w:sz w:val="20"/>
            </w:rPr>
          </w:rPrChange>
        </w:rPr>
        <w:t>demand and supply of illegal wildlife</w:t>
      </w:r>
      <w:r w:rsidR="006514D0">
        <w:rPr>
          <w:rFonts w:ascii="Times New Roman"/>
          <w:spacing w:val="-3"/>
          <w:sz w:val="20"/>
          <w:rPrChange w:id="9032" w:author="Author" w:date="2015-07-30T15:37:00Z">
            <w:rPr>
              <w:rFonts w:ascii="Times New Roman" w:hAnsi="Times New Roman"/>
              <w:sz w:val="20"/>
            </w:rPr>
          </w:rPrChange>
        </w:rPr>
        <w:t xml:space="preserve"> </w:t>
      </w:r>
      <w:r w:rsidR="006514D0">
        <w:rPr>
          <w:rFonts w:ascii="Times New Roman"/>
          <w:sz w:val="20"/>
          <w:rPrChange w:id="9033" w:author="Author" w:date="2015-07-30T15:37:00Z">
            <w:rPr>
              <w:rFonts w:ascii="Times New Roman" w:hAnsi="Times New Roman"/>
              <w:sz w:val="20"/>
            </w:rPr>
          </w:rPrChange>
        </w:rPr>
        <w:t>products</w:t>
      </w:r>
      <w:del w:id="9034" w:author="Author" w:date="2015-07-30T15:37:00Z">
        <w:r w:rsidRPr="00B93DD0">
          <w:rPr>
            <w:rFonts w:ascii="Times New Roman" w:hAnsi="Times New Roman" w:cs="Times New Roman"/>
            <w:sz w:val="20"/>
            <w:szCs w:val="20"/>
          </w:rPr>
          <w:delText xml:space="preserve">  </w:delText>
        </w:r>
      </w:del>
    </w:p>
    <w:p w14:paraId="5046F629" w14:textId="7CADC9D8" w:rsidR="00804791" w:rsidRDefault="00B93DD0">
      <w:pPr>
        <w:pStyle w:val="ListParagraph"/>
        <w:numPr>
          <w:ilvl w:val="1"/>
          <w:numId w:val="6"/>
        </w:numPr>
        <w:tabs>
          <w:tab w:val="left" w:pos="515"/>
        </w:tabs>
        <w:spacing w:before="162" w:line="261" w:lineRule="auto"/>
        <w:ind w:right="114" w:hanging="427"/>
        <w:jc w:val="both"/>
        <w:rPr>
          <w:rFonts w:ascii="Times New Roman" w:eastAsia="Times New Roman" w:hAnsi="Times New Roman" w:cs="Times New Roman"/>
          <w:sz w:val="20"/>
          <w:szCs w:val="20"/>
        </w:rPr>
        <w:pPrChange w:id="9035" w:author="Author" w:date="2015-07-30T15:37:00Z">
          <w:pPr>
            <w:ind w:right="8"/>
            <w:jc w:val="both"/>
          </w:pPr>
        </w:pPrChange>
      </w:pPr>
      <w:del w:id="9036" w:author="Author" w:date="2015-07-30T15:37:00Z">
        <w:r w:rsidRPr="00B93DD0">
          <w:rPr>
            <w:rFonts w:ascii="Times New Roman" w:hAnsi="Times New Roman" w:cs="Times New Roman"/>
            <w:sz w:val="20"/>
            <w:szCs w:val="20"/>
          </w:rPr>
          <w:delText xml:space="preserve">15.8 </w:delText>
        </w:r>
      </w:del>
      <w:r w:rsidR="006514D0">
        <w:rPr>
          <w:rFonts w:ascii="Times New Roman"/>
          <w:sz w:val="20"/>
          <w:rPrChange w:id="9037" w:author="Author" w:date="2015-07-30T15:37:00Z">
            <w:rPr>
              <w:rFonts w:ascii="Times New Roman" w:hAnsi="Times New Roman"/>
              <w:sz w:val="20"/>
            </w:rPr>
          </w:rPrChange>
        </w:rPr>
        <w:t>By</w:t>
      </w:r>
      <w:r w:rsidR="006514D0">
        <w:rPr>
          <w:rFonts w:ascii="Times New Roman"/>
          <w:spacing w:val="6"/>
          <w:sz w:val="20"/>
          <w:rPrChange w:id="9038" w:author="Author" w:date="2015-07-30T15:37:00Z">
            <w:rPr>
              <w:rFonts w:ascii="Times New Roman" w:hAnsi="Times New Roman"/>
              <w:sz w:val="20"/>
            </w:rPr>
          </w:rPrChange>
        </w:rPr>
        <w:t xml:space="preserve"> </w:t>
      </w:r>
      <w:r w:rsidR="006514D0">
        <w:rPr>
          <w:rFonts w:ascii="Times New Roman"/>
          <w:sz w:val="20"/>
          <w:rPrChange w:id="9039" w:author="Author" w:date="2015-07-30T15:37:00Z">
            <w:rPr>
              <w:rFonts w:ascii="Times New Roman" w:hAnsi="Times New Roman"/>
              <w:sz w:val="20"/>
            </w:rPr>
          </w:rPrChange>
        </w:rPr>
        <w:t>2020,</w:t>
      </w:r>
      <w:r w:rsidR="006514D0">
        <w:rPr>
          <w:rFonts w:ascii="Times New Roman"/>
          <w:spacing w:val="10"/>
          <w:sz w:val="20"/>
          <w:rPrChange w:id="9040" w:author="Author" w:date="2015-07-30T15:37:00Z">
            <w:rPr>
              <w:rFonts w:ascii="Times New Roman" w:hAnsi="Times New Roman"/>
              <w:sz w:val="20"/>
            </w:rPr>
          </w:rPrChange>
        </w:rPr>
        <w:t xml:space="preserve"> </w:t>
      </w:r>
      <w:r w:rsidR="006514D0">
        <w:rPr>
          <w:rFonts w:ascii="Times New Roman"/>
          <w:sz w:val="20"/>
          <w:rPrChange w:id="9041" w:author="Author" w:date="2015-07-30T15:37:00Z">
            <w:rPr>
              <w:rFonts w:ascii="Times New Roman" w:hAnsi="Times New Roman"/>
              <w:sz w:val="20"/>
            </w:rPr>
          </w:rPrChange>
        </w:rPr>
        <w:t>introduce</w:t>
      </w:r>
      <w:r w:rsidR="006514D0">
        <w:rPr>
          <w:rFonts w:ascii="Times New Roman"/>
          <w:spacing w:val="13"/>
          <w:sz w:val="20"/>
          <w:rPrChange w:id="9042" w:author="Author" w:date="2015-07-30T15:37:00Z">
            <w:rPr>
              <w:rFonts w:ascii="Times New Roman" w:hAnsi="Times New Roman"/>
              <w:sz w:val="20"/>
            </w:rPr>
          </w:rPrChange>
        </w:rPr>
        <w:t xml:space="preserve"> </w:t>
      </w:r>
      <w:r w:rsidR="006514D0">
        <w:rPr>
          <w:rFonts w:ascii="Times New Roman"/>
          <w:sz w:val="20"/>
          <w:rPrChange w:id="9043" w:author="Author" w:date="2015-07-30T15:37:00Z">
            <w:rPr>
              <w:rFonts w:ascii="Times New Roman" w:hAnsi="Times New Roman"/>
              <w:sz w:val="20"/>
            </w:rPr>
          </w:rPrChange>
        </w:rPr>
        <w:t>measures</w:t>
      </w:r>
      <w:r w:rsidR="006514D0">
        <w:rPr>
          <w:rFonts w:ascii="Times New Roman"/>
          <w:spacing w:val="9"/>
          <w:sz w:val="20"/>
          <w:rPrChange w:id="9044" w:author="Author" w:date="2015-07-30T15:37:00Z">
            <w:rPr>
              <w:rFonts w:ascii="Times New Roman" w:hAnsi="Times New Roman"/>
              <w:sz w:val="20"/>
            </w:rPr>
          </w:rPrChange>
        </w:rPr>
        <w:t xml:space="preserve"> </w:t>
      </w:r>
      <w:r w:rsidR="006514D0">
        <w:rPr>
          <w:rFonts w:ascii="Times New Roman"/>
          <w:sz w:val="20"/>
          <w:rPrChange w:id="9045" w:author="Author" w:date="2015-07-30T15:37:00Z">
            <w:rPr>
              <w:rFonts w:ascii="Times New Roman" w:hAnsi="Times New Roman"/>
              <w:sz w:val="20"/>
            </w:rPr>
          </w:rPrChange>
        </w:rPr>
        <w:t>to</w:t>
      </w:r>
      <w:r w:rsidR="006514D0">
        <w:rPr>
          <w:rFonts w:ascii="Times New Roman"/>
          <w:spacing w:val="10"/>
          <w:sz w:val="20"/>
          <w:rPrChange w:id="9046" w:author="Author" w:date="2015-07-30T15:37:00Z">
            <w:rPr>
              <w:rFonts w:ascii="Times New Roman" w:hAnsi="Times New Roman"/>
              <w:sz w:val="20"/>
            </w:rPr>
          </w:rPrChange>
        </w:rPr>
        <w:t xml:space="preserve"> </w:t>
      </w:r>
      <w:r w:rsidR="006514D0">
        <w:rPr>
          <w:rFonts w:ascii="Times New Roman"/>
          <w:sz w:val="20"/>
          <w:rPrChange w:id="9047" w:author="Author" w:date="2015-07-30T15:37:00Z">
            <w:rPr>
              <w:rFonts w:ascii="Times New Roman" w:hAnsi="Times New Roman"/>
              <w:sz w:val="20"/>
            </w:rPr>
          </w:rPrChange>
        </w:rPr>
        <w:t>prevent</w:t>
      </w:r>
      <w:r w:rsidR="006514D0">
        <w:rPr>
          <w:rFonts w:ascii="Times New Roman"/>
          <w:spacing w:val="12"/>
          <w:sz w:val="20"/>
          <w:rPrChange w:id="9048" w:author="Author" w:date="2015-07-30T15:37:00Z">
            <w:rPr>
              <w:rFonts w:ascii="Times New Roman" w:hAnsi="Times New Roman"/>
              <w:sz w:val="20"/>
            </w:rPr>
          </w:rPrChange>
        </w:rPr>
        <w:t xml:space="preserve"> </w:t>
      </w:r>
      <w:r w:rsidR="006514D0">
        <w:rPr>
          <w:rFonts w:ascii="Times New Roman"/>
          <w:sz w:val="20"/>
          <w:rPrChange w:id="9049" w:author="Author" w:date="2015-07-30T15:37:00Z">
            <w:rPr>
              <w:rFonts w:ascii="Times New Roman" w:hAnsi="Times New Roman"/>
              <w:sz w:val="20"/>
            </w:rPr>
          </w:rPrChange>
        </w:rPr>
        <w:t>the</w:t>
      </w:r>
      <w:r w:rsidR="006514D0">
        <w:rPr>
          <w:rFonts w:ascii="Times New Roman"/>
          <w:spacing w:val="12"/>
          <w:sz w:val="20"/>
          <w:rPrChange w:id="9050" w:author="Author" w:date="2015-07-30T15:37:00Z">
            <w:rPr>
              <w:rFonts w:ascii="Times New Roman" w:hAnsi="Times New Roman"/>
              <w:sz w:val="20"/>
            </w:rPr>
          </w:rPrChange>
        </w:rPr>
        <w:t xml:space="preserve"> </w:t>
      </w:r>
      <w:r w:rsidR="006514D0">
        <w:rPr>
          <w:rFonts w:ascii="Times New Roman"/>
          <w:sz w:val="20"/>
          <w:rPrChange w:id="9051" w:author="Author" w:date="2015-07-30T15:37:00Z">
            <w:rPr>
              <w:rFonts w:ascii="Times New Roman" w:hAnsi="Times New Roman"/>
              <w:sz w:val="20"/>
            </w:rPr>
          </w:rPrChange>
        </w:rPr>
        <w:t>introduction</w:t>
      </w:r>
      <w:r w:rsidR="006514D0">
        <w:rPr>
          <w:rFonts w:ascii="Times New Roman"/>
          <w:spacing w:val="8"/>
          <w:sz w:val="20"/>
          <w:rPrChange w:id="9052" w:author="Author" w:date="2015-07-30T15:37:00Z">
            <w:rPr>
              <w:rFonts w:ascii="Times New Roman" w:hAnsi="Times New Roman"/>
              <w:sz w:val="20"/>
            </w:rPr>
          </w:rPrChange>
        </w:rPr>
        <w:t xml:space="preserve"> </w:t>
      </w:r>
      <w:r w:rsidR="006514D0">
        <w:rPr>
          <w:rFonts w:ascii="Times New Roman"/>
          <w:sz w:val="20"/>
          <w:rPrChange w:id="9053" w:author="Author" w:date="2015-07-30T15:37:00Z">
            <w:rPr>
              <w:rFonts w:ascii="Times New Roman" w:hAnsi="Times New Roman"/>
              <w:sz w:val="20"/>
            </w:rPr>
          </w:rPrChange>
        </w:rPr>
        <w:t>and</w:t>
      </w:r>
      <w:r w:rsidR="006514D0">
        <w:rPr>
          <w:rFonts w:ascii="Times New Roman"/>
          <w:spacing w:val="13"/>
          <w:sz w:val="20"/>
          <w:rPrChange w:id="9054" w:author="Author" w:date="2015-07-30T15:37:00Z">
            <w:rPr>
              <w:rFonts w:ascii="Times New Roman" w:hAnsi="Times New Roman"/>
              <w:sz w:val="20"/>
            </w:rPr>
          </w:rPrChange>
        </w:rPr>
        <w:t xml:space="preserve"> </w:t>
      </w:r>
      <w:r w:rsidR="006514D0">
        <w:rPr>
          <w:rFonts w:ascii="Times New Roman"/>
          <w:sz w:val="20"/>
          <w:rPrChange w:id="9055" w:author="Author" w:date="2015-07-30T15:37:00Z">
            <w:rPr>
              <w:rFonts w:ascii="Times New Roman" w:hAnsi="Times New Roman"/>
              <w:sz w:val="20"/>
            </w:rPr>
          </w:rPrChange>
        </w:rPr>
        <w:t>significantly</w:t>
      </w:r>
      <w:r w:rsidR="006514D0">
        <w:rPr>
          <w:rFonts w:ascii="Times New Roman"/>
          <w:spacing w:val="8"/>
          <w:sz w:val="20"/>
          <w:rPrChange w:id="9056" w:author="Author" w:date="2015-07-30T15:37:00Z">
            <w:rPr>
              <w:rFonts w:ascii="Times New Roman" w:hAnsi="Times New Roman"/>
              <w:sz w:val="20"/>
            </w:rPr>
          </w:rPrChange>
        </w:rPr>
        <w:t xml:space="preserve"> </w:t>
      </w:r>
      <w:r w:rsidR="006514D0">
        <w:rPr>
          <w:rFonts w:ascii="Times New Roman"/>
          <w:sz w:val="20"/>
          <w:rPrChange w:id="9057" w:author="Author" w:date="2015-07-30T15:37:00Z">
            <w:rPr>
              <w:rFonts w:ascii="Times New Roman" w:hAnsi="Times New Roman"/>
              <w:sz w:val="20"/>
            </w:rPr>
          </w:rPrChange>
        </w:rPr>
        <w:t>reduce</w:t>
      </w:r>
      <w:r w:rsidR="006514D0">
        <w:rPr>
          <w:rFonts w:ascii="Times New Roman"/>
          <w:spacing w:val="13"/>
          <w:sz w:val="20"/>
          <w:rPrChange w:id="9058" w:author="Author" w:date="2015-07-30T15:37:00Z">
            <w:rPr>
              <w:rFonts w:ascii="Times New Roman" w:hAnsi="Times New Roman"/>
              <w:sz w:val="20"/>
            </w:rPr>
          </w:rPrChange>
        </w:rPr>
        <w:t xml:space="preserve"> </w:t>
      </w:r>
      <w:r w:rsidR="006514D0">
        <w:rPr>
          <w:rFonts w:ascii="Times New Roman"/>
          <w:sz w:val="20"/>
          <w:rPrChange w:id="9059" w:author="Author" w:date="2015-07-30T15:37:00Z">
            <w:rPr>
              <w:rFonts w:ascii="Times New Roman" w:hAnsi="Times New Roman"/>
              <w:sz w:val="20"/>
            </w:rPr>
          </w:rPrChange>
        </w:rPr>
        <w:t>the</w:t>
      </w:r>
      <w:r w:rsidR="006514D0">
        <w:rPr>
          <w:rFonts w:ascii="Times New Roman"/>
          <w:spacing w:val="10"/>
          <w:sz w:val="20"/>
          <w:rPrChange w:id="9060" w:author="Author" w:date="2015-07-30T15:37:00Z">
            <w:rPr>
              <w:rFonts w:ascii="Times New Roman" w:hAnsi="Times New Roman"/>
              <w:sz w:val="20"/>
            </w:rPr>
          </w:rPrChange>
        </w:rPr>
        <w:t xml:space="preserve"> </w:t>
      </w:r>
      <w:r w:rsidR="006514D0">
        <w:rPr>
          <w:rFonts w:ascii="Times New Roman"/>
          <w:sz w:val="20"/>
          <w:rPrChange w:id="9061" w:author="Author" w:date="2015-07-30T15:37:00Z">
            <w:rPr>
              <w:rFonts w:ascii="Times New Roman" w:hAnsi="Times New Roman"/>
              <w:sz w:val="20"/>
            </w:rPr>
          </w:rPrChange>
        </w:rPr>
        <w:t>impact</w:t>
      </w:r>
      <w:r w:rsidR="006514D0">
        <w:rPr>
          <w:rFonts w:ascii="Times New Roman"/>
          <w:spacing w:val="10"/>
          <w:sz w:val="20"/>
          <w:rPrChange w:id="9062" w:author="Author" w:date="2015-07-30T15:37:00Z">
            <w:rPr>
              <w:rFonts w:ascii="Times New Roman" w:hAnsi="Times New Roman"/>
              <w:sz w:val="20"/>
            </w:rPr>
          </w:rPrChange>
        </w:rPr>
        <w:t xml:space="preserve"> </w:t>
      </w:r>
      <w:r w:rsidR="006514D0">
        <w:rPr>
          <w:rFonts w:ascii="Times New Roman"/>
          <w:sz w:val="20"/>
          <w:rPrChange w:id="9063" w:author="Author" w:date="2015-07-30T15:37:00Z">
            <w:rPr>
              <w:rFonts w:ascii="Times New Roman" w:hAnsi="Times New Roman"/>
              <w:sz w:val="20"/>
            </w:rPr>
          </w:rPrChange>
        </w:rPr>
        <w:t>of</w:t>
      </w:r>
      <w:r w:rsidR="006514D0">
        <w:rPr>
          <w:rFonts w:ascii="Times New Roman"/>
          <w:spacing w:val="8"/>
          <w:sz w:val="20"/>
          <w:rPrChange w:id="9064" w:author="Author" w:date="2015-07-30T15:37:00Z">
            <w:rPr>
              <w:rFonts w:ascii="Times New Roman" w:hAnsi="Times New Roman"/>
              <w:sz w:val="20"/>
            </w:rPr>
          </w:rPrChange>
        </w:rPr>
        <w:t xml:space="preserve"> </w:t>
      </w:r>
      <w:r w:rsidR="006514D0">
        <w:rPr>
          <w:rFonts w:ascii="Times New Roman"/>
          <w:sz w:val="20"/>
          <w:rPrChange w:id="9065" w:author="Author" w:date="2015-07-30T15:37:00Z">
            <w:rPr>
              <w:rFonts w:ascii="Times New Roman" w:hAnsi="Times New Roman"/>
              <w:sz w:val="20"/>
            </w:rPr>
          </w:rPrChange>
        </w:rPr>
        <w:t>invasive</w:t>
      </w:r>
      <w:r w:rsidR="006514D0">
        <w:rPr>
          <w:rFonts w:ascii="Times New Roman"/>
          <w:spacing w:val="10"/>
          <w:sz w:val="20"/>
          <w:rPrChange w:id="9066" w:author="Author" w:date="2015-07-30T15:37:00Z">
            <w:rPr>
              <w:rFonts w:ascii="Times New Roman" w:hAnsi="Times New Roman"/>
              <w:sz w:val="20"/>
            </w:rPr>
          </w:rPrChange>
        </w:rPr>
        <w:t xml:space="preserve"> </w:t>
      </w:r>
      <w:r w:rsidR="006514D0">
        <w:rPr>
          <w:rFonts w:ascii="Times New Roman"/>
          <w:sz w:val="20"/>
          <w:rPrChange w:id="9067" w:author="Author" w:date="2015-07-30T15:37:00Z">
            <w:rPr>
              <w:rFonts w:ascii="Times New Roman" w:hAnsi="Times New Roman"/>
              <w:sz w:val="20"/>
            </w:rPr>
          </w:rPrChange>
        </w:rPr>
        <w:t>alien</w:t>
      </w:r>
      <w:r w:rsidR="006514D0">
        <w:rPr>
          <w:rFonts w:ascii="Times New Roman"/>
          <w:w w:val="99"/>
          <w:sz w:val="20"/>
          <w:rPrChange w:id="9068" w:author="Author" w:date="2015-07-30T15:37:00Z">
            <w:rPr>
              <w:rFonts w:ascii="Times New Roman" w:hAnsi="Times New Roman"/>
              <w:sz w:val="20"/>
            </w:rPr>
          </w:rPrChange>
        </w:rPr>
        <w:t xml:space="preserve"> </w:t>
      </w:r>
      <w:r w:rsidR="006514D0">
        <w:rPr>
          <w:rFonts w:ascii="Times New Roman"/>
          <w:sz w:val="20"/>
          <w:rPrChange w:id="9069" w:author="Author" w:date="2015-07-30T15:37:00Z">
            <w:rPr>
              <w:rFonts w:ascii="Times New Roman" w:hAnsi="Times New Roman"/>
              <w:sz w:val="20"/>
            </w:rPr>
          </w:rPrChange>
        </w:rPr>
        <w:t>species on land and water ecosystems and control or eradicate the priority</w:t>
      </w:r>
      <w:r w:rsidR="006514D0">
        <w:rPr>
          <w:rFonts w:ascii="Times New Roman"/>
          <w:spacing w:val="-8"/>
          <w:sz w:val="20"/>
          <w:rPrChange w:id="9070" w:author="Author" w:date="2015-07-30T15:37:00Z">
            <w:rPr>
              <w:rFonts w:ascii="Times New Roman" w:hAnsi="Times New Roman"/>
              <w:sz w:val="20"/>
            </w:rPr>
          </w:rPrChange>
        </w:rPr>
        <w:t xml:space="preserve"> </w:t>
      </w:r>
      <w:r w:rsidR="006514D0">
        <w:rPr>
          <w:rFonts w:ascii="Times New Roman"/>
          <w:sz w:val="20"/>
          <w:rPrChange w:id="9071" w:author="Author" w:date="2015-07-30T15:37:00Z">
            <w:rPr>
              <w:rFonts w:ascii="Times New Roman" w:hAnsi="Times New Roman"/>
              <w:sz w:val="20"/>
            </w:rPr>
          </w:rPrChange>
        </w:rPr>
        <w:t>species</w:t>
      </w:r>
      <w:del w:id="9072" w:author="Author" w:date="2015-07-30T15:37:00Z">
        <w:r w:rsidRPr="00B93DD0">
          <w:rPr>
            <w:rFonts w:ascii="Times New Roman" w:hAnsi="Times New Roman" w:cs="Times New Roman"/>
            <w:sz w:val="20"/>
            <w:szCs w:val="20"/>
          </w:rPr>
          <w:delText xml:space="preserve"> </w:delText>
        </w:r>
      </w:del>
    </w:p>
    <w:p w14:paraId="4D5E6D84" w14:textId="5F900DAD" w:rsidR="00804791" w:rsidRDefault="00B93DD0">
      <w:pPr>
        <w:pStyle w:val="ListParagraph"/>
        <w:numPr>
          <w:ilvl w:val="1"/>
          <w:numId w:val="6"/>
        </w:numPr>
        <w:tabs>
          <w:tab w:val="left" w:pos="508"/>
        </w:tabs>
        <w:spacing w:before="158" w:line="259" w:lineRule="auto"/>
        <w:ind w:right="107" w:hanging="427"/>
        <w:jc w:val="both"/>
        <w:rPr>
          <w:rFonts w:ascii="Times New Roman" w:eastAsia="Times New Roman" w:hAnsi="Times New Roman" w:cs="Times New Roman"/>
          <w:sz w:val="20"/>
          <w:szCs w:val="20"/>
        </w:rPr>
        <w:pPrChange w:id="9073" w:author="Author" w:date="2015-07-30T15:37:00Z">
          <w:pPr>
            <w:spacing w:after="24"/>
            <w:ind w:right="8"/>
            <w:jc w:val="both"/>
          </w:pPr>
        </w:pPrChange>
      </w:pPr>
      <w:del w:id="9074" w:author="Author" w:date="2015-07-30T15:37:00Z">
        <w:r w:rsidRPr="00B93DD0">
          <w:rPr>
            <w:rFonts w:ascii="Times New Roman" w:hAnsi="Times New Roman" w:cs="Times New Roman"/>
            <w:sz w:val="20"/>
            <w:szCs w:val="20"/>
          </w:rPr>
          <w:delText xml:space="preserve">15.9 </w:delText>
        </w:r>
      </w:del>
      <w:r w:rsidR="006514D0">
        <w:rPr>
          <w:rFonts w:ascii="Times New Roman"/>
          <w:sz w:val="20"/>
          <w:rPrChange w:id="9075" w:author="Author" w:date="2015-07-30T15:37:00Z">
            <w:rPr>
              <w:rFonts w:ascii="Times New Roman" w:hAnsi="Times New Roman"/>
              <w:sz w:val="20"/>
            </w:rPr>
          </w:rPrChange>
        </w:rPr>
        <w:t>By 2020, integrate ecosystem and biodiversity values into national and local planning, development</w:t>
      </w:r>
      <w:r w:rsidR="006514D0">
        <w:rPr>
          <w:rFonts w:ascii="Times New Roman"/>
          <w:spacing w:val="10"/>
          <w:sz w:val="20"/>
          <w:rPrChange w:id="9076" w:author="Author" w:date="2015-07-30T15:37:00Z">
            <w:rPr>
              <w:rFonts w:ascii="Times New Roman" w:hAnsi="Times New Roman"/>
              <w:sz w:val="20"/>
            </w:rPr>
          </w:rPrChange>
        </w:rPr>
        <w:t xml:space="preserve"> </w:t>
      </w:r>
      <w:r w:rsidR="006514D0">
        <w:rPr>
          <w:rFonts w:ascii="Times New Roman"/>
          <w:sz w:val="20"/>
          <w:rPrChange w:id="9077" w:author="Author" w:date="2015-07-30T15:37:00Z">
            <w:rPr>
              <w:rFonts w:ascii="Times New Roman" w:hAnsi="Times New Roman"/>
              <w:sz w:val="20"/>
            </w:rPr>
          </w:rPrChange>
        </w:rPr>
        <w:t>processes,</w:t>
      </w:r>
      <w:r w:rsidR="006514D0">
        <w:rPr>
          <w:rFonts w:ascii="Times New Roman"/>
          <w:w w:val="99"/>
          <w:sz w:val="20"/>
          <w:rPrChange w:id="9078" w:author="Author" w:date="2015-07-30T15:37:00Z">
            <w:rPr>
              <w:rFonts w:ascii="Times New Roman" w:hAnsi="Times New Roman"/>
              <w:sz w:val="20"/>
            </w:rPr>
          </w:rPrChange>
        </w:rPr>
        <w:t xml:space="preserve"> </w:t>
      </w:r>
      <w:r w:rsidR="006514D0">
        <w:rPr>
          <w:rFonts w:ascii="Times New Roman"/>
          <w:sz w:val="20"/>
          <w:rPrChange w:id="9079" w:author="Author" w:date="2015-07-30T15:37:00Z">
            <w:rPr>
              <w:rFonts w:ascii="Times New Roman" w:hAnsi="Times New Roman"/>
              <w:sz w:val="20"/>
            </w:rPr>
          </w:rPrChange>
        </w:rPr>
        <w:t>poverty reduction strategies and</w:t>
      </w:r>
      <w:r w:rsidR="006514D0">
        <w:rPr>
          <w:rFonts w:ascii="Times New Roman"/>
          <w:spacing w:val="-6"/>
          <w:sz w:val="20"/>
          <w:rPrChange w:id="9080" w:author="Author" w:date="2015-07-30T15:37:00Z">
            <w:rPr>
              <w:rFonts w:ascii="Times New Roman" w:hAnsi="Times New Roman"/>
              <w:sz w:val="20"/>
            </w:rPr>
          </w:rPrChange>
        </w:rPr>
        <w:t xml:space="preserve"> </w:t>
      </w:r>
      <w:r w:rsidR="006514D0">
        <w:rPr>
          <w:rFonts w:ascii="Times New Roman"/>
          <w:sz w:val="20"/>
          <w:rPrChange w:id="9081" w:author="Author" w:date="2015-07-30T15:37:00Z">
            <w:rPr>
              <w:rFonts w:ascii="Times New Roman" w:hAnsi="Times New Roman"/>
              <w:sz w:val="20"/>
            </w:rPr>
          </w:rPrChange>
        </w:rPr>
        <w:t>accounts</w:t>
      </w:r>
      <w:del w:id="9082" w:author="Author" w:date="2015-07-30T15:37:00Z">
        <w:r w:rsidRPr="00B93DD0">
          <w:rPr>
            <w:rFonts w:ascii="Times New Roman" w:hAnsi="Times New Roman" w:cs="Times New Roman"/>
            <w:sz w:val="20"/>
            <w:szCs w:val="20"/>
          </w:rPr>
          <w:delText xml:space="preserve"> </w:delText>
        </w:r>
      </w:del>
    </w:p>
    <w:p w14:paraId="3A9C4D00" w14:textId="77777777" w:rsidR="00804791" w:rsidRDefault="00804791">
      <w:pPr>
        <w:spacing w:before="10"/>
        <w:rPr>
          <w:rFonts w:ascii="Times New Roman" w:hAnsi="Times New Roman"/>
          <w:sz w:val="25"/>
          <w:rPrChange w:id="9083" w:author="Author" w:date="2015-07-30T15:37:00Z">
            <w:rPr>
              <w:rFonts w:ascii="Times New Roman" w:hAnsi="Times New Roman"/>
              <w:sz w:val="20"/>
            </w:rPr>
          </w:rPrChange>
        </w:rPr>
        <w:pPrChange w:id="9084" w:author="Author" w:date="2015-07-30T15:37:00Z">
          <w:pPr>
            <w:spacing w:after="24"/>
            <w:ind w:left="426" w:right="8" w:hanging="426"/>
            <w:jc w:val="both"/>
          </w:pPr>
        </w:pPrChange>
      </w:pPr>
    </w:p>
    <w:p w14:paraId="1942CFFF" w14:textId="5364BA48" w:rsidR="00804791" w:rsidRDefault="00B93DD0">
      <w:pPr>
        <w:pStyle w:val="ListParagraph"/>
        <w:numPr>
          <w:ilvl w:val="1"/>
          <w:numId w:val="5"/>
        </w:numPr>
        <w:tabs>
          <w:tab w:val="left" w:pos="539"/>
        </w:tabs>
        <w:spacing w:line="256" w:lineRule="auto"/>
        <w:ind w:right="116" w:hanging="427"/>
        <w:jc w:val="both"/>
        <w:rPr>
          <w:rFonts w:ascii="Times New Roman" w:eastAsia="Times New Roman" w:hAnsi="Times New Roman" w:cs="Times New Roman"/>
          <w:sz w:val="20"/>
          <w:szCs w:val="20"/>
        </w:rPr>
        <w:pPrChange w:id="9085" w:author="Author" w:date="2015-07-30T15:37:00Z">
          <w:pPr>
            <w:ind w:right="8"/>
            <w:jc w:val="both"/>
          </w:pPr>
        </w:pPrChange>
      </w:pPr>
      <w:del w:id="9086" w:author="Author" w:date="2015-07-30T15:37:00Z">
        <w:r w:rsidRPr="00B93DD0">
          <w:rPr>
            <w:rFonts w:ascii="Times New Roman" w:hAnsi="Times New Roman" w:cs="Times New Roman"/>
            <w:sz w:val="20"/>
            <w:szCs w:val="20"/>
          </w:rPr>
          <w:delText xml:space="preserve">15.a </w:delText>
        </w:r>
      </w:del>
      <w:r w:rsidR="006514D0">
        <w:rPr>
          <w:rFonts w:ascii="Times New Roman"/>
          <w:sz w:val="20"/>
          <w:rPrChange w:id="9087" w:author="Author" w:date="2015-07-30T15:37:00Z">
            <w:rPr>
              <w:rFonts w:ascii="Times New Roman" w:hAnsi="Times New Roman"/>
              <w:sz w:val="20"/>
            </w:rPr>
          </w:rPrChange>
        </w:rPr>
        <w:t>Mobilize and significantly increase financial resources from all sources to conserve and sustainably</w:t>
      </w:r>
      <w:r w:rsidR="006514D0">
        <w:rPr>
          <w:rFonts w:ascii="Times New Roman"/>
          <w:spacing w:val="-8"/>
          <w:sz w:val="20"/>
          <w:rPrChange w:id="9088" w:author="Author" w:date="2015-07-30T15:37:00Z">
            <w:rPr>
              <w:rFonts w:ascii="Times New Roman" w:hAnsi="Times New Roman"/>
              <w:sz w:val="20"/>
            </w:rPr>
          </w:rPrChange>
        </w:rPr>
        <w:t xml:space="preserve"> </w:t>
      </w:r>
      <w:r w:rsidR="006514D0">
        <w:rPr>
          <w:rFonts w:ascii="Times New Roman"/>
          <w:sz w:val="20"/>
          <w:rPrChange w:id="9089" w:author="Author" w:date="2015-07-30T15:37:00Z">
            <w:rPr>
              <w:rFonts w:ascii="Times New Roman" w:hAnsi="Times New Roman"/>
              <w:sz w:val="20"/>
            </w:rPr>
          </w:rPrChange>
        </w:rPr>
        <w:t>use</w:t>
      </w:r>
      <w:r w:rsidR="006514D0">
        <w:rPr>
          <w:rFonts w:ascii="Times New Roman"/>
          <w:w w:val="99"/>
          <w:sz w:val="20"/>
          <w:rPrChange w:id="9090" w:author="Author" w:date="2015-07-30T15:37:00Z">
            <w:rPr>
              <w:rFonts w:ascii="Times New Roman" w:hAnsi="Times New Roman"/>
              <w:sz w:val="20"/>
            </w:rPr>
          </w:rPrChange>
        </w:rPr>
        <w:t xml:space="preserve"> </w:t>
      </w:r>
      <w:r w:rsidR="006514D0">
        <w:rPr>
          <w:rFonts w:ascii="Times New Roman"/>
          <w:sz w:val="20"/>
          <w:rPrChange w:id="9091" w:author="Author" w:date="2015-07-30T15:37:00Z">
            <w:rPr>
              <w:rFonts w:ascii="Times New Roman" w:hAnsi="Times New Roman"/>
              <w:sz w:val="20"/>
            </w:rPr>
          </w:rPrChange>
        </w:rPr>
        <w:t>biodiversity and</w:t>
      </w:r>
      <w:r w:rsidR="006514D0">
        <w:rPr>
          <w:rFonts w:ascii="Times New Roman"/>
          <w:spacing w:val="-4"/>
          <w:sz w:val="20"/>
          <w:rPrChange w:id="9092" w:author="Author" w:date="2015-07-30T15:37:00Z">
            <w:rPr>
              <w:rFonts w:ascii="Times New Roman" w:hAnsi="Times New Roman"/>
              <w:sz w:val="20"/>
            </w:rPr>
          </w:rPrChange>
        </w:rPr>
        <w:t xml:space="preserve"> </w:t>
      </w:r>
      <w:r w:rsidR="006514D0">
        <w:rPr>
          <w:rFonts w:ascii="Times New Roman"/>
          <w:sz w:val="20"/>
          <w:rPrChange w:id="9093" w:author="Author" w:date="2015-07-30T15:37:00Z">
            <w:rPr>
              <w:rFonts w:ascii="Times New Roman" w:hAnsi="Times New Roman"/>
              <w:sz w:val="20"/>
            </w:rPr>
          </w:rPrChange>
        </w:rPr>
        <w:t>ecosystems</w:t>
      </w:r>
      <w:del w:id="9094" w:author="Author" w:date="2015-07-30T15:37:00Z">
        <w:r w:rsidRPr="00B93DD0">
          <w:rPr>
            <w:rFonts w:ascii="Times New Roman" w:hAnsi="Times New Roman" w:cs="Times New Roman"/>
            <w:sz w:val="20"/>
            <w:szCs w:val="20"/>
          </w:rPr>
          <w:delText xml:space="preserve"> </w:delText>
        </w:r>
      </w:del>
    </w:p>
    <w:p w14:paraId="333218B1" w14:textId="157F857D" w:rsidR="00804791" w:rsidRDefault="00B93DD0">
      <w:pPr>
        <w:pStyle w:val="ListParagraph"/>
        <w:numPr>
          <w:ilvl w:val="1"/>
          <w:numId w:val="5"/>
        </w:numPr>
        <w:tabs>
          <w:tab w:val="left" w:pos="515"/>
        </w:tabs>
        <w:spacing w:before="162" w:line="259" w:lineRule="auto"/>
        <w:ind w:right="112" w:hanging="427"/>
        <w:jc w:val="both"/>
        <w:rPr>
          <w:rFonts w:ascii="Times New Roman" w:eastAsia="Times New Roman" w:hAnsi="Times New Roman" w:cs="Times New Roman"/>
          <w:sz w:val="20"/>
          <w:szCs w:val="20"/>
        </w:rPr>
        <w:pPrChange w:id="9095" w:author="Author" w:date="2015-07-30T15:37:00Z">
          <w:pPr>
            <w:ind w:right="8"/>
            <w:jc w:val="both"/>
          </w:pPr>
        </w:pPrChange>
      </w:pPr>
      <w:del w:id="9096" w:author="Author" w:date="2015-07-30T15:37:00Z">
        <w:r w:rsidRPr="00B93DD0">
          <w:rPr>
            <w:rFonts w:ascii="Times New Roman" w:hAnsi="Times New Roman" w:cs="Times New Roman"/>
            <w:sz w:val="20"/>
            <w:szCs w:val="20"/>
          </w:rPr>
          <w:delText xml:space="preserve">15.b </w:delText>
        </w:r>
      </w:del>
      <w:r w:rsidR="006514D0">
        <w:rPr>
          <w:rFonts w:ascii="Times New Roman"/>
          <w:sz w:val="20"/>
          <w:rPrChange w:id="9097" w:author="Author" w:date="2015-07-30T15:37:00Z">
            <w:rPr>
              <w:rFonts w:ascii="Times New Roman" w:hAnsi="Times New Roman"/>
              <w:sz w:val="20"/>
            </w:rPr>
          </w:rPrChange>
        </w:rPr>
        <w:t>Mobilize significant resources from all sources and at all levels to finance sustainable forest management</w:t>
      </w:r>
      <w:r w:rsidR="006514D0">
        <w:rPr>
          <w:rFonts w:ascii="Times New Roman"/>
          <w:spacing w:val="42"/>
          <w:sz w:val="20"/>
          <w:rPrChange w:id="9098" w:author="Author" w:date="2015-07-30T15:37:00Z">
            <w:rPr>
              <w:rFonts w:ascii="Times New Roman" w:hAnsi="Times New Roman"/>
              <w:sz w:val="20"/>
            </w:rPr>
          </w:rPrChange>
        </w:rPr>
        <w:t xml:space="preserve"> </w:t>
      </w:r>
      <w:r w:rsidR="006514D0">
        <w:rPr>
          <w:rFonts w:ascii="Times New Roman"/>
          <w:sz w:val="20"/>
          <w:rPrChange w:id="9099" w:author="Author" w:date="2015-07-30T15:37:00Z">
            <w:rPr>
              <w:rFonts w:ascii="Times New Roman" w:hAnsi="Times New Roman"/>
              <w:sz w:val="20"/>
            </w:rPr>
          </w:rPrChange>
        </w:rPr>
        <w:t>and</w:t>
      </w:r>
      <w:r w:rsidR="006514D0">
        <w:rPr>
          <w:rFonts w:ascii="Times New Roman"/>
          <w:w w:val="99"/>
          <w:sz w:val="20"/>
          <w:rPrChange w:id="9100" w:author="Author" w:date="2015-07-30T15:37:00Z">
            <w:rPr>
              <w:rFonts w:ascii="Times New Roman" w:hAnsi="Times New Roman"/>
              <w:sz w:val="20"/>
            </w:rPr>
          </w:rPrChange>
        </w:rPr>
        <w:t xml:space="preserve"> </w:t>
      </w:r>
      <w:r w:rsidR="006514D0">
        <w:rPr>
          <w:rFonts w:ascii="Times New Roman"/>
          <w:sz w:val="20"/>
          <w:rPrChange w:id="9101" w:author="Author" w:date="2015-07-30T15:37:00Z">
            <w:rPr>
              <w:rFonts w:ascii="Times New Roman" w:hAnsi="Times New Roman"/>
              <w:sz w:val="20"/>
            </w:rPr>
          </w:rPrChange>
        </w:rPr>
        <w:t>provide adequate incentives to developing countries to advance such management, including for</w:t>
      </w:r>
      <w:r w:rsidR="006514D0">
        <w:rPr>
          <w:rFonts w:ascii="Times New Roman"/>
          <w:spacing w:val="19"/>
          <w:sz w:val="20"/>
          <w:rPrChange w:id="9102" w:author="Author" w:date="2015-07-30T15:37:00Z">
            <w:rPr>
              <w:rFonts w:ascii="Times New Roman" w:hAnsi="Times New Roman"/>
              <w:sz w:val="20"/>
            </w:rPr>
          </w:rPrChange>
        </w:rPr>
        <w:t xml:space="preserve"> </w:t>
      </w:r>
      <w:r w:rsidR="006514D0">
        <w:rPr>
          <w:rFonts w:ascii="Times New Roman"/>
          <w:sz w:val="20"/>
          <w:rPrChange w:id="9103" w:author="Author" w:date="2015-07-30T15:37:00Z">
            <w:rPr>
              <w:rFonts w:ascii="Times New Roman" w:hAnsi="Times New Roman"/>
              <w:sz w:val="20"/>
            </w:rPr>
          </w:rPrChange>
        </w:rPr>
        <w:t>conservation</w:t>
      </w:r>
      <w:r w:rsidR="006514D0">
        <w:rPr>
          <w:rFonts w:ascii="Times New Roman"/>
          <w:w w:val="99"/>
          <w:sz w:val="20"/>
          <w:rPrChange w:id="9104" w:author="Author" w:date="2015-07-30T15:37:00Z">
            <w:rPr>
              <w:rFonts w:ascii="Times New Roman" w:hAnsi="Times New Roman"/>
              <w:sz w:val="20"/>
            </w:rPr>
          </w:rPrChange>
        </w:rPr>
        <w:t xml:space="preserve"> </w:t>
      </w:r>
      <w:r w:rsidR="006514D0">
        <w:rPr>
          <w:rFonts w:ascii="Times New Roman"/>
          <w:sz w:val="20"/>
          <w:rPrChange w:id="9105" w:author="Author" w:date="2015-07-30T15:37:00Z">
            <w:rPr>
              <w:rFonts w:ascii="Times New Roman" w:hAnsi="Times New Roman"/>
              <w:sz w:val="20"/>
            </w:rPr>
          </w:rPrChange>
        </w:rPr>
        <w:t>and reforestation</w:t>
      </w:r>
      <w:del w:id="9106" w:author="Author" w:date="2015-07-30T15:37:00Z">
        <w:r w:rsidRPr="00B93DD0">
          <w:rPr>
            <w:rFonts w:ascii="Times New Roman" w:hAnsi="Times New Roman" w:cs="Times New Roman"/>
            <w:sz w:val="20"/>
            <w:szCs w:val="20"/>
          </w:rPr>
          <w:delText xml:space="preserve"> </w:delText>
        </w:r>
      </w:del>
    </w:p>
    <w:p w14:paraId="23EA1AD7" w14:textId="629449BF" w:rsidR="00804791" w:rsidRDefault="00B93DD0">
      <w:pPr>
        <w:pStyle w:val="ListParagraph"/>
        <w:numPr>
          <w:ilvl w:val="1"/>
          <w:numId w:val="5"/>
        </w:numPr>
        <w:tabs>
          <w:tab w:val="left" w:pos="532"/>
        </w:tabs>
        <w:spacing w:before="160" w:line="261" w:lineRule="auto"/>
        <w:ind w:right="106" w:hanging="427"/>
        <w:jc w:val="both"/>
        <w:rPr>
          <w:rFonts w:ascii="Times New Roman" w:eastAsia="Times New Roman" w:hAnsi="Times New Roman" w:cs="Times New Roman"/>
          <w:sz w:val="20"/>
          <w:szCs w:val="20"/>
        </w:rPr>
        <w:pPrChange w:id="9107" w:author="Author" w:date="2015-07-30T15:37:00Z">
          <w:pPr>
            <w:spacing w:after="24"/>
            <w:ind w:right="8"/>
            <w:jc w:val="both"/>
          </w:pPr>
        </w:pPrChange>
      </w:pPr>
      <w:del w:id="9108" w:author="Author" w:date="2015-07-30T15:37:00Z">
        <w:r w:rsidRPr="00B93DD0">
          <w:rPr>
            <w:rFonts w:ascii="Times New Roman" w:hAnsi="Times New Roman" w:cs="Times New Roman"/>
            <w:sz w:val="20"/>
            <w:szCs w:val="20"/>
          </w:rPr>
          <w:delText xml:space="preserve">15.c </w:delText>
        </w:r>
      </w:del>
      <w:r w:rsidR="006514D0">
        <w:rPr>
          <w:rFonts w:ascii="Times New Roman"/>
          <w:sz w:val="20"/>
          <w:rPrChange w:id="9109" w:author="Author" w:date="2015-07-30T15:37:00Z">
            <w:rPr>
              <w:rFonts w:ascii="Times New Roman" w:hAnsi="Times New Roman"/>
              <w:sz w:val="20"/>
            </w:rPr>
          </w:rPrChange>
        </w:rPr>
        <w:t>Enhance</w:t>
      </w:r>
      <w:r w:rsidR="006514D0">
        <w:rPr>
          <w:rFonts w:ascii="Times New Roman"/>
          <w:spacing w:val="42"/>
          <w:sz w:val="20"/>
          <w:rPrChange w:id="9110" w:author="Author" w:date="2015-07-30T15:37:00Z">
            <w:rPr>
              <w:rFonts w:ascii="Times New Roman" w:hAnsi="Times New Roman"/>
              <w:sz w:val="20"/>
            </w:rPr>
          </w:rPrChange>
        </w:rPr>
        <w:t xml:space="preserve"> </w:t>
      </w:r>
      <w:r w:rsidR="006514D0">
        <w:rPr>
          <w:rFonts w:ascii="Times New Roman"/>
          <w:sz w:val="20"/>
          <w:rPrChange w:id="9111" w:author="Author" w:date="2015-07-30T15:37:00Z">
            <w:rPr>
              <w:rFonts w:ascii="Times New Roman" w:hAnsi="Times New Roman"/>
              <w:sz w:val="20"/>
            </w:rPr>
          </w:rPrChange>
        </w:rPr>
        <w:t>global</w:t>
      </w:r>
      <w:r w:rsidR="006514D0">
        <w:rPr>
          <w:rFonts w:ascii="Times New Roman"/>
          <w:spacing w:val="39"/>
          <w:sz w:val="20"/>
          <w:rPrChange w:id="9112" w:author="Author" w:date="2015-07-30T15:37:00Z">
            <w:rPr>
              <w:rFonts w:ascii="Times New Roman" w:hAnsi="Times New Roman"/>
              <w:sz w:val="20"/>
            </w:rPr>
          </w:rPrChange>
        </w:rPr>
        <w:t xml:space="preserve"> </w:t>
      </w:r>
      <w:r w:rsidR="006514D0">
        <w:rPr>
          <w:rFonts w:ascii="Times New Roman"/>
          <w:sz w:val="20"/>
          <w:rPrChange w:id="9113" w:author="Author" w:date="2015-07-30T15:37:00Z">
            <w:rPr>
              <w:rFonts w:ascii="Times New Roman" w:hAnsi="Times New Roman"/>
              <w:sz w:val="20"/>
            </w:rPr>
          </w:rPrChange>
        </w:rPr>
        <w:t>support</w:t>
      </w:r>
      <w:r w:rsidR="006514D0">
        <w:rPr>
          <w:rFonts w:ascii="Times New Roman"/>
          <w:spacing w:val="38"/>
          <w:sz w:val="20"/>
          <w:rPrChange w:id="9114" w:author="Author" w:date="2015-07-30T15:37:00Z">
            <w:rPr>
              <w:rFonts w:ascii="Times New Roman" w:hAnsi="Times New Roman"/>
              <w:sz w:val="20"/>
            </w:rPr>
          </w:rPrChange>
        </w:rPr>
        <w:t xml:space="preserve"> </w:t>
      </w:r>
      <w:r w:rsidR="006514D0">
        <w:rPr>
          <w:rFonts w:ascii="Times New Roman"/>
          <w:sz w:val="20"/>
          <w:rPrChange w:id="9115" w:author="Author" w:date="2015-07-30T15:37:00Z">
            <w:rPr>
              <w:rFonts w:ascii="Times New Roman" w:hAnsi="Times New Roman"/>
              <w:sz w:val="20"/>
            </w:rPr>
          </w:rPrChange>
        </w:rPr>
        <w:t>for</w:t>
      </w:r>
      <w:r w:rsidR="006514D0">
        <w:rPr>
          <w:rFonts w:ascii="Times New Roman"/>
          <w:spacing w:val="39"/>
          <w:sz w:val="20"/>
          <w:rPrChange w:id="9116" w:author="Author" w:date="2015-07-30T15:37:00Z">
            <w:rPr>
              <w:rFonts w:ascii="Times New Roman" w:hAnsi="Times New Roman"/>
              <w:sz w:val="20"/>
            </w:rPr>
          </w:rPrChange>
        </w:rPr>
        <w:t xml:space="preserve"> </w:t>
      </w:r>
      <w:r w:rsidR="006514D0">
        <w:rPr>
          <w:rFonts w:ascii="Times New Roman"/>
          <w:sz w:val="20"/>
          <w:rPrChange w:id="9117" w:author="Author" w:date="2015-07-30T15:37:00Z">
            <w:rPr>
              <w:rFonts w:ascii="Times New Roman" w:hAnsi="Times New Roman"/>
              <w:sz w:val="20"/>
            </w:rPr>
          </w:rPrChange>
        </w:rPr>
        <w:t>efforts</w:t>
      </w:r>
      <w:r w:rsidR="006514D0">
        <w:rPr>
          <w:rFonts w:ascii="Times New Roman"/>
          <w:spacing w:val="38"/>
          <w:sz w:val="20"/>
          <w:rPrChange w:id="9118" w:author="Author" w:date="2015-07-30T15:37:00Z">
            <w:rPr>
              <w:rFonts w:ascii="Times New Roman" w:hAnsi="Times New Roman"/>
              <w:sz w:val="20"/>
            </w:rPr>
          </w:rPrChange>
        </w:rPr>
        <w:t xml:space="preserve"> </w:t>
      </w:r>
      <w:r w:rsidR="006514D0">
        <w:rPr>
          <w:rFonts w:ascii="Times New Roman"/>
          <w:sz w:val="20"/>
          <w:rPrChange w:id="9119" w:author="Author" w:date="2015-07-30T15:37:00Z">
            <w:rPr>
              <w:rFonts w:ascii="Times New Roman" w:hAnsi="Times New Roman"/>
              <w:sz w:val="20"/>
            </w:rPr>
          </w:rPrChange>
        </w:rPr>
        <w:t>to</w:t>
      </w:r>
      <w:r w:rsidR="006514D0">
        <w:rPr>
          <w:rFonts w:ascii="Times New Roman"/>
          <w:spacing w:val="39"/>
          <w:sz w:val="20"/>
          <w:rPrChange w:id="9120" w:author="Author" w:date="2015-07-30T15:37:00Z">
            <w:rPr>
              <w:rFonts w:ascii="Times New Roman" w:hAnsi="Times New Roman"/>
              <w:sz w:val="20"/>
            </w:rPr>
          </w:rPrChange>
        </w:rPr>
        <w:t xml:space="preserve"> </w:t>
      </w:r>
      <w:r w:rsidR="006514D0">
        <w:rPr>
          <w:rFonts w:ascii="Times New Roman"/>
          <w:sz w:val="20"/>
          <w:rPrChange w:id="9121" w:author="Author" w:date="2015-07-30T15:37:00Z">
            <w:rPr>
              <w:rFonts w:ascii="Times New Roman" w:hAnsi="Times New Roman"/>
              <w:sz w:val="20"/>
            </w:rPr>
          </w:rPrChange>
        </w:rPr>
        <w:t>combat</w:t>
      </w:r>
      <w:r w:rsidR="006514D0">
        <w:rPr>
          <w:rFonts w:ascii="Times New Roman"/>
          <w:spacing w:val="39"/>
          <w:sz w:val="20"/>
          <w:rPrChange w:id="9122" w:author="Author" w:date="2015-07-30T15:37:00Z">
            <w:rPr>
              <w:rFonts w:ascii="Times New Roman" w:hAnsi="Times New Roman"/>
              <w:sz w:val="20"/>
            </w:rPr>
          </w:rPrChange>
        </w:rPr>
        <w:t xml:space="preserve"> </w:t>
      </w:r>
      <w:r w:rsidR="006514D0">
        <w:rPr>
          <w:rFonts w:ascii="Times New Roman"/>
          <w:sz w:val="20"/>
          <w:rPrChange w:id="9123" w:author="Author" w:date="2015-07-30T15:37:00Z">
            <w:rPr>
              <w:rFonts w:ascii="Times New Roman" w:hAnsi="Times New Roman"/>
              <w:sz w:val="20"/>
            </w:rPr>
          </w:rPrChange>
        </w:rPr>
        <w:t>poaching</w:t>
      </w:r>
      <w:r w:rsidR="006514D0">
        <w:rPr>
          <w:rFonts w:ascii="Times New Roman"/>
          <w:spacing w:val="37"/>
          <w:sz w:val="20"/>
          <w:rPrChange w:id="9124" w:author="Author" w:date="2015-07-30T15:37:00Z">
            <w:rPr>
              <w:rFonts w:ascii="Times New Roman" w:hAnsi="Times New Roman"/>
              <w:sz w:val="20"/>
            </w:rPr>
          </w:rPrChange>
        </w:rPr>
        <w:t xml:space="preserve"> </w:t>
      </w:r>
      <w:r w:rsidR="006514D0">
        <w:rPr>
          <w:rFonts w:ascii="Times New Roman"/>
          <w:sz w:val="20"/>
          <w:rPrChange w:id="9125" w:author="Author" w:date="2015-07-30T15:37:00Z">
            <w:rPr>
              <w:rFonts w:ascii="Times New Roman" w:hAnsi="Times New Roman"/>
              <w:sz w:val="20"/>
            </w:rPr>
          </w:rPrChange>
        </w:rPr>
        <w:t>and</w:t>
      </w:r>
      <w:r w:rsidR="006514D0">
        <w:rPr>
          <w:rFonts w:ascii="Times New Roman"/>
          <w:spacing w:val="40"/>
          <w:sz w:val="20"/>
          <w:rPrChange w:id="9126" w:author="Author" w:date="2015-07-30T15:37:00Z">
            <w:rPr>
              <w:rFonts w:ascii="Times New Roman" w:hAnsi="Times New Roman"/>
              <w:sz w:val="20"/>
            </w:rPr>
          </w:rPrChange>
        </w:rPr>
        <w:t xml:space="preserve"> </w:t>
      </w:r>
      <w:r w:rsidR="006514D0">
        <w:rPr>
          <w:rFonts w:ascii="Times New Roman"/>
          <w:sz w:val="20"/>
          <w:rPrChange w:id="9127" w:author="Author" w:date="2015-07-30T15:37:00Z">
            <w:rPr>
              <w:rFonts w:ascii="Times New Roman" w:hAnsi="Times New Roman"/>
              <w:sz w:val="20"/>
            </w:rPr>
          </w:rPrChange>
        </w:rPr>
        <w:t>trafficking</w:t>
      </w:r>
      <w:r w:rsidR="006514D0">
        <w:rPr>
          <w:rFonts w:ascii="Times New Roman"/>
          <w:spacing w:val="37"/>
          <w:sz w:val="20"/>
          <w:rPrChange w:id="9128" w:author="Author" w:date="2015-07-30T15:37:00Z">
            <w:rPr>
              <w:rFonts w:ascii="Times New Roman" w:hAnsi="Times New Roman"/>
              <w:sz w:val="20"/>
            </w:rPr>
          </w:rPrChange>
        </w:rPr>
        <w:t xml:space="preserve"> </w:t>
      </w:r>
      <w:r w:rsidR="006514D0">
        <w:rPr>
          <w:rFonts w:ascii="Times New Roman"/>
          <w:sz w:val="20"/>
          <w:rPrChange w:id="9129" w:author="Author" w:date="2015-07-30T15:37:00Z">
            <w:rPr>
              <w:rFonts w:ascii="Times New Roman" w:hAnsi="Times New Roman"/>
              <w:sz w:val="20"/>
            </w:rPr>
          </w:rPrChange>
        </w:rPr>
        <w:t>of</w:t>
      </w:r>
      <w:r w:rsidR="006514D0">
        <w:rPr>
          <w:rFonts w:ascii="Times New Roman"/>
          <w:spacing w:val="37"/>
          <w:sz w:val="20"/>
          <w:rPrChange w:id="9130" w:author="Author" w:date="2015-07-30T15:37:00Z">
            <w:rPr>
              <w:rFonts w:ascii="Times New Roman" w:hAnsi="Times New Roman"/>
              <w:sz w:val="20"/>
            </w:rPr>
          </w:rPrChange>
        </w:rPr>
        <w:t xml:space="preserve"> </w:t>
      </w:r>
      <w:r w:rsidR="006514D0">
        <w:rPr>
          <w:rFonts w:ascii="Times New Roman"/>
          <w:sz w:val="20"/>
          <w:rPrChange w:id="9131" w:author="Author" w:date="2015-07-30T15:37:00Z">
            <w:rPr>
              <w:rFonts w:ascii="Times New Roman" w:hAnsi="Times New Roman"/>
              <w:sz w:val="20"/>
            </w:rPr>
          </w:rPrChange>
        </w:rPr>
        <w:t>protected</w:t>
      </w:r>
      <w:r w:rsidR="006514D0">
        <w:rPr>
          <w:rFonts w:ascii="Times New Roman"/>
          <w:spacing w:val="40"/>
          <w:sz w:val="20"/>
          <w:rPrChange w:id="9132" w:author="Author" w:date="2015-07-30T15:37:00Z">
            <w:rPr>
              <w:rFonts w:ascii="Times New Roman" w:hAnsi="Times New Roman"/>
              <w:sz w:val="20"/>
            </w:rPr>
          </w:rPrChange>
        </w:rPr>
        <w:t xml:space="preserve"> </w:t>
      </w:r>
      <w:r w:rsidR="006514D0">
        <w:rPr>
          <w:rFonts w:ascii="Times New Roman"/>
          <w:sz w:val="20"/>
          <w:rPrChange w:id="9133" w:author="Author" w:date="2015-07-30T15:37:00Z">
            <w:rPr>
              <w:rFonts w:ascii="Times New Roman" w:hAnsi="Times New Roman"/>
              <w:sz w:val="20"/>
            </w:rPr>
          </w:rPrChange>
        </w:rPr>
        <w:t>species,</w:t>
      </w:r>
      <w:r w:rsidR="006514D0">
        <w:rPr>
          <w:rFonts w:ascii="Times New Roman"/>
          <w:spacing w:val="38"/>
          <w:sz w:val="20"/>
          <w:rPrChange w:id="9134" w:author="Author" w:date="2015-07-30T15:37:00Z">
            <w:rPr>
              <w:rFonts w:ascii="Times New Roman" w:hAnsi="Times New Roman"/>
              <w:sz w:val="20"/>
            </w:rPr>
          </w:rPrChange>
        </w:rPr>
        <w:t xml:space="preserve"> </w:t>
      </w:r>
      <w:r w:rsidR="006514D0">
        <w:rPr>
          <w:rFonts w:ascii="Times New Roman"/>
          <w:sz w:val="20"/>
          <w:rPrChange w:id="9135" w:author="Author" w:date="2015-07-30T15:37:00Z">
            <w:rPr>
              <w:rFonts w:ascii="Times New Roman" w:hAnsi="Times New Roman"/>
              <w:sz w:val="20"/>
            </w:rPr>
          </w:rPrChange>
        </w:rPr>
        <w:t>including</w:t>
      </w:r>
      <w:r w:rsidR="006514D0">
        <w:rPr>
          <w:rFonts w:ascii="Times New Roman"/>
          <w:spacing w:val="37"/>
          <w:sz w:val="20"/>
          <w:rPrChange w:id="9136" w:author="Author" w:date="2015-07-30T15:37:00Z">
            <w:rPr>
              <w:rFonts w:ascii="Times New Roman" w:hAnsi="Times New Roman"/>
              <w:sz w:val="20"/>
            </w:rPr>
          </w:rPrChange>
        </w:rPr>
        <w:t xml:space="preserve"> </w:t>
      </w:r>
      <w:r w:rsidR="006514D0">
        <w:rPr>
          <w:rFonts w:ascii="Times New Roman"/>
          <w:sz w:val="20"/>
          <w:rPrChange w:id="9137" w:author="Author" w:date="2015-07-30T15:37:00Z">
            <w:rPr>
              <w:rFonts w:ascii="Times New Roman" w:hAnsi="Times New Roman"/>
              <w:sz w:val="20"/>
            </w:rPr>
          </w:rPrChange>
        </w:rPr>
        <w:t>by</w:t>
      </w:r>
      <w:r w:rsidR="006514D0">
        <w:rPr>
          <w:rFonts w:ascii="Times New Roman"/>
          <w:w w:val="99"/>
          <w:sz w:val="20"/>
          <w:rPrChange w:id="9138" w:author="Author" w:date="2015-07-30T15:37:00Z">
            <w:rPr>
              <w:rFonts w:ascii="Times New Roman" w:hAnsi="Times New Roman"/>
              <w:sz w:val="20"/>
            </w:rPr>
          </w:rPrChange>
        </w:rPr>
        <w:t xml:space="preserve"> </w:t>
      </w:r>
      <w:r w:rsidR="006514D0">
        <w:rPr>
          <w:rFonts w:ascii="Times New Roman"/>
          <w:sz w:val="20"/>
          <w:rPrChange w:id="9139" w:author="Author" w:date="2015-07-30T15:37:00Z">
            <w:rPr>
              <w:rFonts w:ascii="Times New Roman" w:hAnsi="Times New Roman"/>
              <w:sz w:val="20"/>
            </w:rPr>
          </w:rPrChange>
        </w:rPr>
        <w:t>increasing the capacity of local communities to pursue sustainable livelihood</w:t>
      </w:r>
      <w:r w:rsidR="006514D0">
        <w:rPr>
          <w:rFonts w:ascii="Times New Roman"/>
          <w:spacing w:val="-13"/>
          <w:sz w:val="20"/>
          <w:rPrChange w:id="9140" w:author="Author" w:date="2015-07-30T15:37:00Z">
            <w:rPr>
              <w:rFonts w:ascii="Times New Roman" w:hAnsi="Times New Roman"/>
              <w:sz w:val="20"/>
            </w:rPr>
          </w:rPrChange>
        </w:rPr>
        <w:t xml:space="preserve"> </w:t>
      </w:r>
      <w:r w:rsidR="006514D0">
        <w:rPr>
          <w:rFonts w:ascii="Times New Roman"/>
          <w:sz w:val="20"/>
          <w:rPrChange w:id="9141" w:author="Author" w:date="2015-07-30T15:37:00Z">
            <w:rPr>
              <w:rFonts w:ascii="Times New Roman" w:hAnsi="Times New Roman"/>
              <w:sz w:val="20"/>
            </w:rPr>
          </w:rPrChange>
        </w:rPr>
        <w:t>opportunities</w:t>
      </w:r>
      <w:del w:id="9142" w:author="Author" w:date="2015-07-30T15:37:00Z">
        <w:r w:rsidRPr="00B93DD0">
          <w:rPr>
            <w:rFonts w:ascii="Times New Roman" w:hAnsi="Times New Roman" w:cs="Times New Roman"/>
            <w:sz w:val="20"/>
            <w:szCs w:val="20"/>
          </w:rPr>
          <w:delText xml:space="preserve"> </w:delText>
        </w:r>
      </w:del>
    </w:p>
    <w:p w14:paraId="67146A18" w14:textId="77777777" w:rsidR="00804791" w:rsidRDefault="00804791">
      <w:pPr>
        <w:spacing w:before="11"/>
        <w:rPr>
          <w:rFonts w:ascii="Times New Roman" w:hAnsi="Times New Roman"/>
          <w:sz w:val="23"/>
          <w:rPrChange w:id="9143" w:author="Author" w:date="2015-07-30T15:37:00Z">
            <w:rPr>
              <w:rFonts w:ascii="Times New Roman" w:hAnsi="Times New Roman"/>
              <w:sz w:val="20"/>
            </w:rPr>
          </w:rPrChange>
        </w:rPr>
        <w:pPrChange w:id="9144" w:author="Author" w:date="2015-07-30T15:37:00Z">
          <w:pPr>
            <w:ind w:left="426" w:hanging="426"/>
            <w:jc w:val="both"/>
          </w:pPr>
        </w:pPrChange>
      </w:pPr>
    </w:p>
    <w:p w14:paraId="1536F935" w14:textId="6DDE0617" w:rsidR="00804791" w:rsidRDefault="006514D0">
      <w:pPr>
        <w:pStyle w:val="Heading2"/>
        <w:ind w:left="527" w:right="179" w:hanging="428"/>
        <w:jc w:val="both"/>
        <w:rPr>
          <w:b w:val="0"/>
          <w:rPrChange w:id="9145" w:author="Author" w:date="2015-07-30T15:37:00Z">
            <w:rPr>
              <w:rFonts w:ascii="Times New Roman" w:hAnsi="Times New Roman"/>
              <w:b/>
              <w:sz w:val="20"/>
            </w:rPr>
          </w:rPrChange>
        </w:rPr>
        <w:pPrChange w:id="9146" w:author="Author" w:date="2015-07-30T15:37:00Z">
          <w:pPr>
            <w:keepNext/>
            <w:spacing w:after="120"/>
            <w:ind w:left="426" w:right="70" w:hanging="426"/>
            <w:jc w:val="both"/>
          </w:pPr>
        </w:pPrChange>
      </w:pPr>
      <w:r w:rsidRPr="006514D0">
        <w:t>Goal</w:t>
      </w:r>
      <w:r>
        <w:rPr>
          <w:spacing w:val="11"/>
          <w:rPrChange w:id="9147" w:author="Author" w:date="2015-07-30T15:37:00Z">
            <w:rPr>
              <w:rFonts w:ascii="Times New Roman" w:hAnsi="Times New Roman"/>
              <w:b/>
              <w:sz w:val="20"/>
            </w:rPr>
          </w:rPrChange>
        </w:rPr>
        <w:t xml:space="preserve"> </w:t>
      </w:r>
      <w:r w:rsidRPr="006514D0">
        <w:t>16.</w:t>
      </w:r>
      <w:r>
        <w:rPr>
          <w:spacing w:val="11"/>
          <w:rPrChange w:id="9148" w:author="Author" w:date="2015-07-30T15:37:00Z">
            <w:rPr>
              <w:rFonts w:ascii="Times New Roman" w:hAnsi="Times New Roman"/>
              <w:b/>
              <w:sz w:val="20"/>
            </w:rPr>
          </w:rPrChange>
        </w:rPr>
        <w:t xml:space="preserve"> </w:t>
      </w:r>
      <w:r w:rsidRPr="006514D0">
        <w:t>Promote</w:t>
      </w:r>
      <w:r>
        <w:rPr>
          <w:spacing w:val="11"/>
          <w:rPrChange w:id="9149" w:author="Author" w:date="2015-07-30T15:37:00Z">
            <w:rPr>
              <w:rFonts w:ascii="Times New Roman" w:hAnsi="Times New Roman"/>
              <w:b/>
              <w:sz w:val="20"/>
            </w:rPr>
          </w:rPrChange>
        </w:rPr>
        <w:t xml:space="preserve"> </w:t>
      </w:r>
      <w:r w:rsidRPr="006514D0">
        <w:t>peaceful</w:t>
      </w:r>
      <w:r>
        <w:rPr>
          <w:spacing w:val="13"/>
          <w:rPrChange w:id="9150" w:author="Author" w:date="2015-07-30T15:37:00Z">
            <w:rPr>
              <w:rFonts w:ascii="Times New Roman" w:hAnsi="Times New Roman"/>
              <w:b/>
              <w:sz w:val="20"/>
            </w:rPr>
          </w:rPrChange>
        </w:rPr>
        <w:t xml:space="preserve"> </w:t>
      </w:r>
      <w:r w:rsidRPr="006514D0">
        <w:t>and</w:t>
      </w:r>
      <w:r>
        <w:rPr>
          <w:spacing w:val="10"/>
          <w:rPrChange w:id="9151" w:author="Author" w:date="2015-07-30T15:37:00Z">
            <w:rPr>
              <w:rFonts w:ascii="Times New Roman" w:hAnsi="Times New Roman"/>
              <w:b/>
              <w:sz w:val="20"/>
            </w:rPr>
          </w:rPrChange>
        </w:rPr>
        <w:t xml:space="preserve"> </w:t>
      </w:r>
      <w:r w:rsidRPr="006514D0">
        <w:t>inclusive</w:t>
      </w:r>
      <w:r>
        <w:rPr>
          <w:spacing w:val="11"/>
          <w:rPrChange w:id="9152" w:author="Author" w:date="2015-07-30T15:37:00Z">
            <w:rPr>
              <w:rFonts w:ascii="Times New Roman" w:hAnsi="Times New Roman"/>
              <w:b/>
              <w:sz w:val="20"/>
            </w:rPr>
          </w:rPrChange>
        </w:rPr>
        <w:t xml:space="preserve"> </w:t>
      </w:r>
      <w:r w:rsidRPr="006514D0">
        <w:t>societies</w:t>
      </w:r>
      <w:r>
        <w:rPr>
          <w:spacing w:val="10"/>
          <w:rPrChange w:id="9153" w:author="Author" w:date="2015-07-30T15:37:00Z">
            <w:rPr>
              <w:rFonts w:ascii="Times New Roman" w:hAnsi="Times New Roman"/>
              <w:b/>
              <w:sz w:val="20"/>
            </w:rPr>
          </w:rPrChange>
        </w:rPr>
        <w:t xml:space="preserve"> </w:t>
      </w:r>
      <w:r w:rsidRPr="006514D0">
        <w:t>for</w:t>
      </w:r>
      <w:r>
        <w:rPr>
          <w:spacing w:val="11"/>
          <w:rPrChange w:id="9154" w:author="Author" w:date="2015-07-30T15:37:00Z">
            <w:rPr>
              <w:rFonts w:ascii="Times New Roman" w:hAnsi="Times New Roman"/>
              <w:b/>
              <w:sz w:val="20"/>
            </w:rPr>
          </w:rPrChange>
        </w:rPr>
        <w:t xml:space="preserve"> </w:t>
      </w:r>
      <w:r w:rsidRPr="006514D0">
        <w:t>sustainable</w:t>
      </w:r>
      <w:r>
        <w:rPr>
          <w:spacing w:val="11"/>
          <w:rPrChange w:id="9155" w:author="Author" w:date="2015-07-30T15:37:00Z">
            <w:rPr>
              <w:rFonts w:ascii="Times New Roman" w:hAnsi="Times New Roman"/>
              <w:b/>
              <w:sz w:val="20"/>
            </w:rPr>
          </w:rPrChange>
        </w:rPr>
        <w:t xml:space="preserve"> </w:t>
      </w:r>
      <w:r w:rsidRPr="006514D0">
        <w:t>development,</w:t>
      </w:r>
      <w:r>
        <w:rPr>
          <w:spacing w:val="11"/>
          <w:rPrChange w:id="9156" w:author="Author" w:date="2015-07-30T15:37:00Z">
            <w:rPr>
              <w:rFonts w:ascii="Times New Roman" w:hAnsi="Times New Roman"/>
              <w:b/>
              <w:sz w:val="20"/>
            </w:rPr>
          </w:rPrChange>
        </w:rPr>
        <w:t xml:space="preserve"> </w:t>
      </w:r>
      <w:r w:rsidRPr="006514D0">
        <w:t>provide</w:t>
      </w:r>
      <w:r>
        <w:rPr>
          <w:spacing w:val="11"/>
          <w:rPrChange w:id="9157" w:author="Author" w:date="2015-07-30T15:37:00Z">
            <w:rPr>
              <w:rFonts w:ascii="Times New Roman" w:hAnsi="Times New Roman"/>
              <w:b/>
              <w:sz w:val="20"/>
            </w:rPr>
          </w:rPrChange>
        </w:rPr>
        <w:t xml:space="preserve"> </w:t>
      </w:r>
      <w:r w:rsidRPr="006514D0">
        <w:t>access</w:t>
      </w:r>
      <w:r>
        <w:rPr>
          <w:spacing w:val="10"/>
          <w:rPrChange w:id="9158" w:author="Author" w:date="2015-07-30T15:37:00Z">
            <w:rPr>
              <w:rFonts w:ascii="Times New Roman" w:hAnsi="Times New Roman"/>
              <w:b/>
              <w:sz w:val="20"/>
            </w:rPr>
          </w:rPrChange>
        </w:rPr>
        <w:t xml:space="preserve"> </w:t>
      </w:r>
      <w:r w:rsidRPr="006514D0">
        <w:t>to</w:t>
      </w:r>
      <w:r>
        <w:rPr>
          <w:spacing w:val="12"/>
          <w:rPrChange w:id="9159" w:author="Author" w:date="2015-07-30T15:37:00Z">
            <w:rPr>
              <w:rFonts w:ascii="Times New Roman" w:hAnsi="Times New Roman"/>
              <w:b/>
              <w:sz w:val="20"/>
            </w:rPr>
          </w:rPrChange>
        </w:rPr>
        <w:t xml:space="preserve"> </w:t>
      </w:r>
      <w:r w:rsidRPr="006514D0">
        <w:t>justice</w:t>
      </w:r>
      <w:r>
        <w:rPr>
          <w:spacing w:val="12"/>
          <w:rPrChange w:id="9160" w:author="Author" w:date="2015-07-30T15:37:00Z">
            <w:rPr>
              <w:rFonts w:ascii="Times New Roman" w:hAnsi="Times New Roman"/>
              <w:b/>
              <w:sz w:val="20"/>
            </w:rPr>
          </w:rPrChange>
        </w:rPr>
        <w:t xml:space="preserve"> </w:t>
      </w:r>
      <w:r w:rsidRPr="006514D0">
        <w:t>for</w:t>
      </w:r>
      <w:r>
        <w:rPr>
          <w:w w:val="99"/>
          <w:rPrChange w:id="9161" w:author="Author" w:date="2015-07-30T15:37:00Z">
            <w:rPr>
              <w:rFonts w:ascii="Times New Roman" w:hAnsi="Times New Roman"/>
              <w:b/>
              <w:sz w:val="20"/>
            </w:rPr>
          </w:rPrChange>
        </w:rPr>
        <w:t xml:space="preserve"> </w:t>
      </w:r>
      <w:r w:rsidRPr="006514D0">
        <w:t>all and build effective, accountable and inclusive institutions at all</w:t>
      </w:r>
      <w:r>
        <w:rPr>
          <w:spacing w:val="-30"/>
          <w:rPrChange w:id="9162" w:author="Author" w:date="2015-07-30T15:37:00Z">
            <w:rPr>
              <w:rFonts w:ascii="Times New Roman" w:hAnsi="Times New Roman"/>
              <w:b/>
              <w:sz w:val="20"/>
            </w:rPr>
          </w:rPrChange>
        </w:rPr>
        <w:t xml:space="preserve"> </w:t>
      </w:r>
      <w:r w:rsidRPr="006514D0">
        <w:t>levels</w:t>
      </w:r>
      <w:del w:id="9163" w:author="Author" w:date="2015-07-30T15:37:00Z">
        <w:r w:rsidR="00B93DD0" w:rsidRPr="00B93DD0">
          <w:rPr>
            <w:rFonts w:cs="Times New Roman"/>
          </w:rPr>
          <w:delText xml:space="preserve"> </w:delText>
        </w:r>
      </w:del>
    </w:p>
    <w:p w14:paraId="79031B9A" w14:textId="07F96903" w:rsidR="00804791" w:rsidRDefault="00B93DD0">
      <w:pPr>
        <w:pStyle w:val="ListParagraph"/>
        <w:numPr>
          <w:ilvl w:val="1"/>
          <w:numId w:val="4"/>
        </w:numPr>
        <w:tabs>
          <w:tab w:val="left" w:pos="503"/>
        </w:tabs>
        <w:spacing w:before="116"/>
        <w:ind w:hanging="427"/>
        <w:rPr>
          <w:rFonts w:ascii="Times New Roman" w:eastAsia="Times New Roman" w:hAnsi="Times New Roman" w:cs="Times New Roman"/>
          <w:sz w:val="20"/>
          <w:szCs w:val="20"/>
        </w:rPr>
        <w:pPrChange w:id="9164" w:author="Author" w:date="2015-07-30T15:37:00Z">
          <w:pPr>
            <w:ind w:right="8"/>
            <w:jc w:val="both"/>
          </w:pPr>
        </w:pPrChange>
      </w:pPr>
      <w:del w:id="9165" w:author="Author" w:date="2015-07-30T15:37:00Z">
        <w:r w:rsidRPr="00B93DD0">
          <w:rPr>
            <w:rFonts w:ascii="Times New Roman" w:hAnsi="Times New Roman" w:cs="Times New Roman"/>
            <w:sz w:val="20"/>
            <w:szCs w:val="20"/>
          </w:rPr>
          <w:delText xml:space="preserve">16.1 </w:delText>
        </w:r>
      </w:del>
      <w:r w:rsidR="006514D0">
        <w:rPr>
          <w:rFonts w:ascii="Times New Roman"/>
          <w:sz w:val="20"/>
          <w:rPrChange w:id="9166" w:author="Author" w:date="2015-07-30T15:37:00Z">
            <w:rPr>
              <w:rFonts w:ascii="Times New Roman" w:hAnsi="Times New Roman"/>
              <w:sz w:val="20"/>
            </w:rPr>
          </w:rPrChange>
        </w:rPr>
        <w:t>Significantly reduce all forms of violence and related death rates</w:t>
      </w:r>
      <w:r w:rsidR="006514D0">
        <w:rPr>
          <w:rFonts w:ascii="Times New Roman"/>
          <w:spacing w:val="-11"/>
          <w:sz w:val="20"/>
          <w:rPrChange w:id="9167" w:author="Author" w:date="2015-07-30T15:37:00Z">
            <w:rPr>
              <w:rFonts w:ascii="Times New Roman" w:hAnsi="Times New Roman"/>
              <w:sz w:val="20"/>
            </w:rPr>
          </w:rPrChange>
        </w:rPr>
        <w:t xml:space="preserve"> </w:t>
      </w:r>
      <w:r w:rsidR="006514D0">
        <w:rPr>
          <w:rFonts w:ascii="Times New Roman"/>
          <w:sz w:val="20"/>
          <w:rPrChange w:id="9168" w:author="Author" w:date="2015-07-30T15:37:00Z">
            <w:rPr>
              <w:rFonts w:ascii="Times New Roman" w:hAnsi="Times New Roman"/>
              <w:sz w:val="20"/>
            </w:rPr>
          </w:rPrChange>
        </w:rPr>
        <w:t>everywhere</w:t>
      </w:r>
      <w:del w:id="9169" w:author="Author" w:date="2015-07-30T15:37:00Z">
        <w:r w:rsidRPr="00B93DD0">
          <w:rPr>
            <w:rFonts w:ascii="Times New Roman" w:hAnsi="Times New Roman" w:cs="Times New Roman"/>
            <w:sz w:val="20"/>
            <w:szCs w:val="20"/>
          </w:rPr>
          <w:delText xml:space="preserve"> </w:delText>
        </w:r>
      </w:del>
    </w:p>
    <w:p w14:paraId="0746C960" w14:textId="1E5BD18F" w:rsidR="00804791" w:rsidRDefault="00B93DD0">
      <w:pPr>
        <w:pStyle w:val="ListParagraph"/>
        <w:numPr>
          <w:ilvl w:val="1"/>
          <w:numId w:val="4"/>
        </w:numPr>
        <w:tabs>
          <w:tab w:val="left" w:pos="503"/>
        </w:tabs>
        <w:spacing w:before="178"/>
        <w:ind w:left="502" w:hanging="402"/>
        <w:rPr>
          <w:rFonts w:ascii="Times New Roman" w:eastAsia="Times New Roman" w:hAnsi="Times New Roman" w:cs="Times New Roman"/>
          <w:sz w:val="20"/>
          <w:szCs w:val="20"/>
        </w:rPr>
        <w:pPrChange w:id="9170" w:author="Author" w:date="2015-07-30T15:37:00Z">
          <w:pPr>
            <w:ind w:right="8"/>
            <w:jc w:val="both"/>
          </w:pPr>
        </w:pPrChange>
      </w:pPr>
      <w:del w:id="9171" w:author="Author" w:date="2015-07-30T15:37:00Z">
        <w:r w:rsidRPr="00B93DD0">
          <w:rPr>
            <w:rFonts w:ascii="Times New Roman" w:hAnsi="Times New Roman" w:cs="Times New Roman"/>
            <w:sz w:val="20"/>
            <w:szCs w:val="20"/>
          </w:rPr>
          <w:delText xml:space="preserve">16.2 </w:delText>
        </w:r>
      </w:del>
      <w:r w:rsidR="006514D0">
        <w:rPr>
          <w:rFonts w:ascii="Times New Roman"/>
          <w:sz w:val="20"/>
          <w:rPrChange w:id="9172" w:author="Author" w:date="2015-07-30T15:37:00Z">
            <w:rPr>
              <w:rFonts w:ascii="Times New Roman" w:hAnsi="Times New Roman"/>
              <w:sz w:val="20"/>
            </w:rPr>
          </w:rPrChange>
        </w:rPr>
        <w:t>End abuse, exploitation, trafficking and all forms of violence against and torture of</w:t>
      </w:r>
      <w:r w:rsidR="006514D0">
        <w:rPr>
          <w:rFonts w:ascii="Times New Roman"/>
          <w:spacing w:val="-10"/>
          <w:sz w:val="20"/>
          <w:rPrChange w:id="9173" w:author="Author" w:date="2015-07-30T15:37:00Z">
            <w:rPr>
              <w:rFonts w:ascii="Times New Roman" w:hAnsi="Times New Roman"/>
              <w:sz w:val="20"/>
            </w:rPr>
          </w:rPrChange>
        </w:rPr>
        <w:t xml:space="preserve"> </w:t>
      </w:r>
      <w:r w:rsidR="006514D0">
        <w:rPr>
          <w:rFonts w:ascii="Times New Roman"/>
          <w:sz w:val="20"/>
          <w:rPrChange w:id="9174" w:author="Author" w:date="2015-07-30T15:37:00Z">
            <w:rPr>
              <w:rFonts w:ascii="Times New Roman" w:hAnsi="Times New Roman"/>
              <w:sz w:val="20"/>
            </w:rPr>
          </w:rPrChange>
        </w:rPr>
        <w:t>children</w:t>
      </w:r>
      <w:del w:id="9175" w:author="Author" w:date="2015-07-30T15:37:00Z">
        <w:r w:rsidRPr="00B93DD0">
          <w:rPr>
            <w:rFonts w:ascii="Times New Roman" w:hAnsi="Times New Roman" w:cs="Times New Roman"/>
            <w:sz w:val="20"/>
            <w:szCs w:val="20"/>
          </w:rPr>
          <w:delText xml:space="preserve">  </w:delText>
        </w:r>
      </w:del>
    </w:p>
    <w:p w14:paraId="41A8270A" w14:textId="16A1F3B4" w:rsidR="00804791" w:rsidRDefault="00B93DD0">
      <w:pPr>
        <w:pStyle w:val="ListParagraph"/>
        <w:numPr>
          <w:ilvl w:val="1"/>
          <w:numId w:val="4"/>
        </w:numPr>
        <w:tabs>
          <w:tab w:val="left" w:pos="502"/>
        </w:tabs>
        <w:spacing w:before="178"/>
        <w:ind w:left="501" w:hanging="401"/>
        <w:rPr>
          <w:rFonts w:ascii="Times New Roman" w:eastAsia="Times New Roman" w:hAnsi="Times New Roman" w:cs="Times New Roman"/>
          <w:sz w:val="20"/>
          <w:szCs w:val="20"/>
        </w:rPr>
        <w:pPrChange w:id="9176" w:author="Author" w:date="2015-07-30T15:37:00Z">
          <w:pPr>
            <w:ind w:right="8"/>
            <w:jc w:val="both"/>
          </w:pPr>
        </w:pPrChange>
      </w:pPr>
      <w:del w:id="9177" w:author="Author" w:date="2015-07-30T15:37:00Z">
        <w:r w:rsidRPr="00B93DD0">
          <w:rPr>
            <w:rFonts w:ascii="Times New Roman" w:hAnsi="Times New Roman" w:cs="Times New Roman"/>
            <w:sz w:val="20"/>
            <w:szCs w:val="20"/>
          </w:rPr>
          <w:delText xml:space="preserve">16.3 </w:delText>
        </w:r>
      </w:del>
      <w:r w:rsidR="006514D0">
        <w:rPr>
          <w:rFonts w:ascii="Times New Roman"/>
          <w:sz w:val="20"/>
          <w:rPrChange w:id="9178" w:author="Author" w:date="2015-07-30T15:37:00Z">
            <w:rPr>
              <w:rFonts w:ascii="Times New Roman" w:hAnsi="Times New Roman"/>
              <w:sz w:val="20"/>
            </w:rPr>
          </w:rPrChange>
        </w:rPr>
        <w:t>Promote the rule of law at the national and international levels and ensure equal access to justice for</w:t>
      </w:r>
      <w:r w:rsidR="006514D0">
        <w:rPr>
          <w:rFonts w:ascii="Times New Roman"/>
          <w:spacing w:val="-26"/>
          <w:sz w:val="20"/>
          <w:rPrChange w:id="9179" w:author="Author" w:date="2015-07-30T15:37:00Z">
            <w:rPr>
              <w:rFonts w:ascii="Times New Roman" w:hAnsi="Times New Roman"/>
              <w:sz w:val="20"/>
            </w:rPr>
          </w:rPrChange>
        </w:rPr>
        <w:t xml:space="preserve"> </w:t>
      </w:r>
      <w:r w:rsidR="006514D0">
        <w:rPr>
          <w:rFonts w:ascii="Times New Roman"/>
          <w:sz w:val="20"/>
          <w:rPrChange w:id="9180" w:author="Author" w:date="2015-07-30T15:37:00Z">
            <w:rPr>
              <w:rFonts w:ascii="Times New Roman" w:hAnsi="Times New Roman"/>
              <w:sz w:val="20"/>
            </w:rPr>
          </w:rPrChange>
        </w:rPr>
        <w:t>all</w:t>
      </w:r>
      <w:del w:id="9181" w:author="Author" w:date="2015-07-30T15:37:00Z">
        <w:r w:rsidRPr="00B93DD0">
          <w:rPr>
            <w:rFonts w:ascii="Times New Roman" w:hAnsi="Times New Roman" w:cs="Times New Roman"/>
            <w:sz w:val="20"/>
            <w:szCs w:val="20"/>
          </w:rPr>
          <w:delText xml:space="preserve"> </w:delText>
        </w:r>
      </w:del>
    </w:p>
    <w:p w14:paraId="6AEE8931" w14:textId="1FBF31FE" w:rsidR="00804791" w:rsidRDefault="00B93DD0">
      <w:pPr>
        <w:pStyle w:val="ListParagraph"/>
        <w:numPr>
          <w:ilvl w:val="1"/>
          <w:numId w:val="4"/>
        </w:numPr>
        <w:tabs>
          <w:tab w:val="left" w:pos="532"/>
        </w:tabs>
        <w:spacing w:before="178" w:line="312" w:lineRule="auto"/>
        <w:ind w:right="114" w:hanging="427"/>
        <w:jc w:val="both"/>
        <w:rPr>
          <w:rFonts w:ascii="Times New Roman" w:eastAsia="Times New Roman" w:hAnsi="Times New Roman" w:cs="Times New Roman"/>
          <w:sz w:val="20"/>
          <w:szCs w:val="20"/>
        </w:rPr>
        <w:pPrChange w:id="9182" w:author="Author" w:date="2015-07-30T15:37:00Z">
          <w:pPr>
            <w:spacing w:after="61" w:line="312" w:lineRule="auto"/>
            <w:ind w:right="8"/>
            <w:jc w:val="both"/>
          </w:pPr>
        </w:pPrChange>
      </w:pPr>
      <w:del w:id="9183" w:author="Author" w:date="2015-07-30T15:37:00Z">
        <w:r w:rsidRPr="00B93DD0">
          <w:rPr>
            <w:rFonts w:ascii="Times New Roman" w:hAnsi="Times New Roman" w:cs="Times New Roman"/>
            <w:sz w:val="20"/>
            <w:szCs w:val="20"/>
          </w:rPr>
          <w:delText xml:space="preserve">16.4 </w:delText>
        </w:r>
      </w:del>
      <w:r w:rsidR="006514D0">
        <w:rPr>
          <w:rFonts w:ascii="Times New Roman"/>
          <w:sz w:val="20"/>
          <w:rPrChange w:id="9184" w:author="Author" w:date="2015-07-30T15:37:00Z">
            <w:rPr>
              <w:rFonts w:ascii="Times New Roman" w:hAnsi="Times New Roman"/>
              <w:sz w:val="20"/>
            </w:rPr>
          </w:rPrChange>
        </w:rPr>
        <w:t>By</w:t>
      </w:r>
      <w:r w:rsidR="006514D0">
        <w:rPr>
          <w:rFonts w:ascii="Times New Roman"/>
          <w:spacing w:val="25"/>
          <w:sz w:val="20"/>
          <w:rPrChange w:id="9185" w:author="Author" w:date="2015-07-30T15:37:00Z">
            <w:rPr>
              <w:rFonts w:ascii="Times New Roman" w:hAnsi="Times New Roman"/>
              <w:sz w:val="20"/>
            </w:rPr>
          </w:rPrChange>
        </w:rPr>
        <w:t xml:space="preserve"> </w:t>
      </w:r>
      <w:r w:rsidR="006514D0">
        <w:rPr>
          <w:rFonts w:ascii="Times New Roman"/>
          <w:sz w:val="20"/>
          <w:rPrChange w:id="9186" w:author="Author" w:date="2015-07-30T15:37:00Z">
            <w:rPr>
              <w:rFonts w:ascii="Times New Roman" w:hAnsi="Times New Roman"/>
              <w:sz w:val="20"/>
            </w:rPr>
          </w:rPrChange>
        </w:rPr>
        <w:t>2030,</w:t>
      </w:r>
      <w:r w:rsidR="006514D0">
        <w:rPr>
          <w:rFonts w:ascii="Times New Roman"/>
          <w:spacing w:val="28"/>
          <w:sz w:val="20"/>
          <w:rPrChange w:id="9187" w:author="Author" w:date="2015-07-30T15:37:00Z">
            <w:rPr>
              <w:rFonts w:ascii="Times New Roman" w:hAnsi="Times New Roman"/>
              <w:sz w:val="20"/>
            </w:rPr>
          </w:rPrChange>
        </w:rPr>
        <w:t xml:space="preserve"> </w:t>
      </w:r>
      <w:r w:rsidR="006514D0">
        <w:rPr>
          <w:rFonts w:ascii="Times New Roman"/>
          <w:sz w:val="20"/>
          <w:rPrChange w:id="9188" w:author="Author" w:date="2015-07-30T15:37:00Z">
            <w:rPr>
              <w:rFonts w:ascii="Times New Roman" w:hAnsi="Times New Roman"/>
              <w:sz w:val="20"/>
            </w:rPr>
          </w:rPrChange>
        </w:rPr>
        <w:t>significantly</w:t>
      </w:r>
      <w:r w:rsidR="006514D0">
        <w:rPr>
          <w:rFonts w:ascii="Times New Roman"/>
          <w:spacing w:val="27"/>
          <w:sz w:val="20"/>
          <w:rPrChange w:id="9189" w:author="Author" w:date="2015-07-30T15:37:00Z">
            <w:rPr>
              <w:rFonts w:ascii="Times New Roman" w:hAnsi="Times New Roman"/>
              <w:sz w:val="20"/>
            </w:rPr>
          </w:rPrChange>
        </w:rPr>
        <w:t xml:space="preserve"> </w:t>
      </w:r>
      <w:r w:rsidR="006514D0">
        <w:rPr>
          <w:rFonts w:ascii="Times New Roman"/>
          <w:sz w:val="20"/>
          <w:rPrChange w:id="9190" w:author="Author" w:date="2015-07-30T15:37:00Z">
            <w:rPr>
              <w:rFonts w:ascii="Times New Roman" w:hAnsi="Times New Roman"/>
              <w:sz w:val="20"/>
            </w:rPr>
          </w:rPrChange>
        </w:rPr>
        <w:t>reduce</w:t>
      </w:r>
      <w:r w:rsidR="006514D0">
        <w:rPr>
          <w:rFonts w:ascii="Times New Roman"/>
          <w:spacing w:val="29"/>
          <w:sz w:val="20"/>
          <w:rPrChange w:id="9191" w:author="Author" w:date="2015-07-30T15:37:00Z">
            <w:rPr>
              <w:rFonts w:ascii="Times New Roman" w:hAnsi="Times New Roman"/>
              <w:sz w:val="20"/>
            </w:rPr>
          </w:rPrChange>
        </w:rPr>
        <w:t xml:space="preserve"> </w:t>
      </w:r>
      <w:r w:rsidR="006514D0">
        <w:rPr>
          <w:rFonts w:ascii="Times New Roman"/>
          <w:sz w:val="20"/>
          <w:rPrChange w:id="9192" w:author="Author" w:date="2015-07-30T15:37:00Z">
            <w:rPr>
              <w:rFonts w:ascii="Times New Roman" w:hAnsi="Times New Roman"/>
              <w:sz w:val="20"/>
            </w:rPr>
          </w:rPrChange>
        </w:rPr>
        <w:t>illicit</w:t>
      </w:r>
      <w:r w:rsidR="006514D0">
        <w:rPr>
          <w:rFonts w:ascii="Times New Roman"/>
          <w:spacing w:val="30"/>
          <w:sz w:val="20"/>
          <w:rPrChange w:id="9193" w:author="Author" w:date="2015-07-30T15:37:00Z">
            <w:rPr>
              <w:rFonts w:ascii="Times New Roman" w:hAnsi="Times New Roman"/>
              <w:sz w:val="20"/>
            </w:rPr>
          </w:rPrChange>
        </w:rPr>
        <w:t xml:space="preserve"> </w:t>
      </w:r>
      <w:r w:rsidR="006514D0">
        <w:rPr>
          <w:rFonts w:ascii="Times New Roman"/>
          <w:sz w:val="20"/>
          <w:rPrChange w:id="9194" w:author="Author" w:date="2015-07-30T15:37:00Z">
            <w:rPr>
              <w:rFonts w:ascii="Times New Roman" w:hAnsi="Times New Roman"/>
              <w:sz w:val="20"/>
            </w:rPr>
          </w:rPrChange>
        </w:rPr>
        <w:t>financial</w:t>
      </w:r>
      <w:r w:rsidR="006514D0">
        <w:rPr>
          <w:rFonts w:ascii="Times New Roman"/>
          <w:spacing w:val="28"/>
          <w:sz w:val="20"/>
          <w:rPrChange w:id="9195" w:author="Author" w:date="2015-07-30T15:37:00Z">
            <w:rPr>
              <w:rFonts w:ascii="Times New Roman" w:hAnsi="Times New Roman"/>
              <w:sz w:val="20"/>
            </w:rPr>
          </w:rPrChange>
        </w:rPr>
        <w:t xml:space="preserve"> </w:t>
      </w:r>
      <w:r w:rsidR="006514D0">
        <w:rPr>
          <w:rFonts w:ascii="Times New Roman"/>
          <w:sz w:val="20"/>
          <w:rPrChange w:id="9196" w:author="Author" w:date="2015-07-30T15:37:00Z">
            <w:rPr>
              <w:rFonts w:ascii="Times New Roman" w:hAnsi="Times New Roman"/>
              <w:sz w:val="20"/>
            </w:rPr>
          </w:rPrChange>
        </w:rPr>
        <w:t>and</w:t>
      </w:r>
      <w:r w:rsidR="006514D0">
        <w:rPr>
          <w:rFonts w:ascii="Times New Roman"/>
          <w:spacing w:val="29"/>
          <w:sz w:val="20"/>
          <w:rPrChange w:id="9197" w:author="Author" w:date="2015-07-30T15:37:00Z">
            <w:rPr>
              <w:rFonts w:ascii="Times New Roman" w:hAnsi="Times New Roman"/>
              <w:sz w:val="20"/>
            </w:rPr>
          </w:rPrChange>
        </w:rPr>
        <w:t xml:space="preserve"> </w:t>
      </w:r>
      <w:r w:rsidR="006514D0">
        <w:rPr>
          <w:rFonts w:ascii="Times New Roman"/>
          <w:sz w:val="20"/>
          <w:rPrChange w:id="9198" w:author="Author" w:date="2015-07-30T15:37:00Z">
            <w:rPr>
              <w:rFonts w:ascii="Times New Roman" w:hAnsi="Times New Roman"/>
              <w:sz w:val="20"/>
            </w:rPr>
          </w:rPrChange>
        </w:rPr>
        <w:t>arms</w:t>
      </w:r>
      <w:r w:rsidR="006514D0">
        <w:rPr>
          <w:rFonts w:ascii="Times New Roman"/>
          <w:spacing w:val="30"/>
          <w:sz w:val="20"/>
          <w:rPrChange w:id="9199" w:author="Author" w:date="2015-07-30T15:37:00Z">
            <w:rPr>
              <w:rFonts w:ascii="Times New Roman" w:hAnsi="Times New Roman"/>
              <w:sz w:val="20"/>
            </w:rPr>
          </w:rPrChange>
        </w:rPr>
        <w:t xml:space="preserve"> </w:t>
      </w:r>
      <w:r w:rsidR="006514D0">
        <w:rPr>
          <w:rFonts w:ascii="Times New Roman"/>
          <w:sz w:val="20"/>
          <w:rPrChange w:id="9200" w:author="Author" w:date="2015-07-30T15:37:00Z">
            <w:rPr>
              <w:rFonts w:ascii="Times New Roman" w:hAnsi="Times New Roman"/>
              <w:sz w:val="20"/>
            </w:rPr>
          </w:rPrChange>
        </w:rPr>
        <w:t>flows,</w:t>
      </w:r>
      <w:r w:rsidR="006514D0">
        <w:rPr>
          <w:rFonts w:ascii="Times New Roman"/>
          <w:spacing w:val="31"/>
          <w:sz w:val="20"/>
          <w:rPrChange w:id="9201" w:author="Author" w:date="2015-07-30T15:37:00Z">
            <w:rPr>
              <w:rFonts w:ascii="Times New Roman" w:hAnsi="Times New Roman"/>
              <w:sz w:val="20"/>
            </w:rPr>
          </w:rPrChange>
        </w:rPr>
        <w:t xml:space="preserve"> </w:t>
      </w:r>
      <w:r w:rsidR="006514D0">
        <w:rPr>
          <w:rFonts w:ascii="Times New Roman"/>
          <w:sz w:val="20"/>
          <w:rPrChange w:id="9202" w:author="Author" w:date="2015-07-30T15:37:00Z">
            <w:rPr>
              <w:rFonts w:ascii="Times New Roman" w:hAnsi="Times New Roman"/>
              <w:sz w:val="20"/>
            </w:rPr>
          </w:rPrChange>
        </w:rPr>
        <w:t>strengthen</w:t>
      </w:r>
      <w:r w:rsidR="006514D0">
        <w:rPr>
          <w:rFonts w:ascii="Times New Roman"/>
          <w:spacing w:val="30"/>
          <w:sz w:val="20"/>
          <w:rPrChange w:id="9203" w:author="Author" w:date="2015-07-30T15:37:00Z">
            <w:rPr>
              <w:rFonts w:ascii="Times New Roman" w:hAnsi="Times New Roman"/>
              <w:sz w:val="20"/>
            </w:rPr>
          </w:rPrChange>
        </w:rPr>
        <w:t xml:space="preserve"> </w:t>
      </w:r>
      <w:r w:rsidR="006514D0">
        <w:rPr>
          <w:rFonts w:ascii="Times New Roman"/>
          <w:sz w:val="20"/>
          <w:rPrChange w:id="9204" w:author="Author" w:date="2015-07-30T15:37:00Z">
            <w:rPr>
              <w:rFonts w:ascii="Times New Roman" w:hAnsi="Times New Roman"/>
              <w:sz w:val="20"/>
            </w:rPr>
          </w:rPrChange>
        </w:rPr>
        <w:t>the</w:t>
      </w:r>
      <w:r w:rsidR="006514D0">
        <w:rPr>
          <w:rFonts w:ascii="Times New Roman"/>
          <w:spacing w:val="28"/>
          <w:sz w:val="20"/>
          <w:rPrChange w:id="9205" w:author="Author" w:date="2015-07-30T15:37:00Z">
            <w:rPr>
              <w:rFonts w:ascii="Times New Roman" w:hAnsi="Times New Roman"/>
              <w:sz w:val="20"/>
            </w:rPr>
          </w:rPrChange>
        </w:rPr>
        <w:t xml:space="preserve"> </w:t>
      </w:r>
      <w:r w:rsidR="006514D0">
        <w:rPr>
          <w:rFonts w:ascii="Times New Roman"/>
          <w:sz w:val="20"/>
          <w:rPrChange w:id="9206" w:author="Author" w:date="2015-07-30T15:37:00Z">
            <w:rPr>
              <w:rFonts w:ascii="Times New Roman" w:hAnsi="Times New Roman"/>
              <w:sz w:val="20"/>
            </w:rPr>
          </w:rPrChange>
        </w:rPr>
        <w:t>recovery</w:t>
      </w:r>
      <w:r w:rsidR="006514D0">
        <w:rPr>
          <w:rFonts w:ascii="Times New Roman"/>
          <w:spacing w:val="25"/>
          <w:sz w:val="20"/>
          <w:rPrChange w:id="9207" w:author="Author" w:date="2015-07-30T15:37:00Z">
            <w:rPr>
              <w:rFonts w:ascii="Times New Roman" w:hAnsi="Times New Roman"/>
              <w:sz w:val="20"/>
            </w:rPr>
          </w:rPrChange>
        </w:rPr>
        <w:t xml:space="preserve"> </w:t>
      </w:r>
      <w:r w:rsidR="006514D0">
        <w:rPr>
          <w:rFonts w:ascii="Times New Roman"/>
          <w:sz w:val="20"/>
          <w:rPrChange w:id="9208" w:author="Author" w:date="2015-07-30T15:37:00Z">
            <w:rPr>
              <w:rFonts w:ascii="Times New Roman" w:hAnsi="Times New Roman"/>
              <w:sz w:val="20"/>
            </w:rPr>
          </w:rPrChange>
        </w:rPr>
        <w:t>and</w:t>
      </w:r>
      <w:r w:rsidR="006514D0">
        <w:rPr>
          <w:rFonts w:ascii="Times New Roman"/>
          <w:spacing w:val="29"/>
          <w:sz w:val="20"/>
          <w:rPrChange w:id="9209" w:author="Author" w:date="2015-07-30T15:37:00Z">
            <w:rPr>
              <w:rFonts w:ascii="Times New Roman" w:hAnsi="Times New Roman"/>
              <w:sz w:val="20"/>
            </w:rPr>
          </w:rPrChange>
        </w:rPr>
        <w:t xml:space="preserve"> </w:t>
      </w:r>
      <w:r w:rsidR="006514D0">
        <w:rPr>
          <w:rFonts w:ascii="Times New Roman"/>
          <w:sz w:val="20"/>
          <w:rPrChange w:id="9210" w:author="Author" w:date="2015-07-30T15:37:00Z">
            <w:rPr>
              <w:rFonts w:ascii="Times New Roman" w:hAnsi="Times New Roman"/>
              <w:sz w:val="20"/>
            </w:rPr>
          </w:rPrChange>
        </w:rPr>
        <w:t>return</w:t>
      </w:r>
      <w:r w:rsidR="006514D0">
        <w:rPr>
          <w:rFonts w:ascii="Times New Roman"/>
          <w:spacing w:val="27"/>
          <w:sz w:val="20"/>
          <w:rPrChange w:id="9211" w:author="Author" w:date="2015-07-30T15:37:00Z">
            <w:rPr>
              <w:rFonts w:ascii="Times New Roman" w:hAnsi="Times New Roman"/>
              <w:sz w:val="20"/>
            </w:rPr>
          </w:rPrChange>
        </w:rPr>
        <w:t xml:space="preserve"> </w:t>
      </w:r>
      <w:r w:rsidR="006514D0">
        <w:rPr>
          <w:rFonts w:ascii="Times New Roman"/>
          <w:sz w:val="20"/>
          <w:rPrChange w:id="9212" w:author="Author" w:date="2015-07-30T15:37:00Z">
            <w:rPr>
              <w:rFonts w:ascii="Times New Roman" w:hAnsi="Times New Roman"/>
              <w:sz w:val="20"/>
            </w:rPr>
          </w:rPrChange>
        </w:rPr>
        <w:t>of</w:t>
      </w:r>
      <w:r w:rsidR="006514D0">
        <w:rPr>
          <w:rFonts w:ascii="Times New Roman"/>
          <w:spacing w:val="29"/>
          <w:sz w:val="20"/>
          <w:rPrChange w:id="9213" w:author="Author" w:date="2015-07-30T15:37:00Z">
            <w:rPr>
              <w:rFonts w:ascii="Times New Roman" w:hAnsi="Times New Roman"/>
              <w:sz w:val="20"/>
            </w:rPr>
          </w:rPrChange>
        </w:rPr>
        <w:t xml:space="preserve"> </w:t>
      </w:r>
      <w:r w:rsidR="006514D0">
        <w:rPr>
          <w:rFonts w:ascii="Times New Roman"/>
          <w:sz w:val="20"/>
          <w:rPrChange w:id="9214" w:author="Author" w:date="2015-07-30T15:37:00Z">
            <w:rPr>
              <w:rFonts w:ascii="Times New Roman" w:hAnsi="Times New Roman"/>
              <w:sz w:val="20"/>
            </w:rPr>
          </w:rPrChange>
        </w:rPr>
        <w:t>stolen</w:t>
      </w:r>
      <w:r w:rsidR="006514D0">
        <w:rPr>
          <w:rFonts w:ascii="Times New Roman"/>
          <w:w w:val="99"/>
          <w:sz w:val="20"/>
          <w:rPrChange w:id="9215" w:author="Author" w:date="2015-07-30T15:37:00Z">
            <w:rPr>
              <w:rFonts w:ascii="Times New Roman" w:hAnsi="Times New Roman"/>
              <w:sz w:val="20"/>
            </w:rPr>
          </w:rPrChange>
        </w:rPr>
        <w:t xml:space="preserve"> </w:t>
      </w:r>
      <w:r w:rsidR="006514D0">
        <w:rPr>
          <w:rFonts w:ascii="Times New Roman"/>
          <w:sz w:val="20"/>
          <w:rPrChange w:id="9216" w:author="Author" w:date="2015-07-30T15:37:00Z">
            <w:rPr>
              <w:rFonts w:ascii="Times New Roman" w:hAnsi="Times New Roman"/>
              <w:sz w:val="20"/>
            </w:rPr>
          </w:rPrChange>
        </w:rPr>
        <w:t>assets</w:t>
      </w:r>
      <w:r w:rsidR="006514D0">
        <w:rPr>
          <w:rFonts w:ascii="Times New Roman"/>
          <w:spacing w:val="16"/>
          <w:sz w:val="20"/>
          <w:rPrChange w:id="9217" w:author="Author" w:date="2015-07-30T15:37:00Z">
            <w:rPr>
              <w:rFonts w:ascii="Times New Roman" w:hAnsi="Times New Roman"/>
              <w:sz w:val="20"/>
            </w:rPr>
          </w:rPrChange>
        </w:rPr>
        <w:t xml:space="preserve"> </w:t>
      </w:r>
      <w:r w:rsidR="006514D0">
        <w:rPr>
          <w:rFonts w:ascii="Times New Roman"/>
          <w:sz w:val="20"/>
          <w:rPrChange w:id="9218" w:author="Author" w:date="2015-07-30T15:37:00Z">
            <w:rPr>
              <w:rFonts w:ascii="Times New Roman" w:hAnsi="Times New Roman"/>
              <w:sz w:val="20"/>
            </w:rPr>
          </w:rPrChange>
        </w:rPr>
        <w:t>and</w:t>
      </w:r>
      <w:r w:rsidR="006514D0">
        <w:rPr>
          <w:rFonts w:ascii="Times New Roman"/>
          <w:spacing w:val="15"/>
          <w:sz w:val="20"/>
          <w:rPrChange w:id="9219" w:author="Author" w:date="2015-07-30T15:37:00Z">
            <w:rPr>
              <w:rFonts w:ascii="Times New Roman" w:hAnsi="Times New Roman"/>
              <w:sz w:val="20"/>
            </w:rPr>
          </w:rPrChange>
        </w:rPr>
        <w:t xml:space="preserve"> </w:t>
      </w:r>
      <w:r w:rsidR="006514D0">
        <w:rPr>
          <w:rFonts w:ascii="Times New Roman"/>
          <w:sz w:val="20"/>
          <w:rPrChange w:id="9220" w:author="Author" w:date="2015-07-30T15:37:00Z">
            <w:rPr>
              <w:rFonts w:ascii="Times New Roman" w:hAnsi="Times New Roman"/>
              <w:sz w:val="20"/>
            </w:rPr>
          </w:rPrChange>
        </w:rPr>
        <w:t>combat</w:t>
      </w:r>
      <w:r w:rsidR="006514D0">
        <w:rPr>
          <w:rFonts w:ascii="Times New Roman"/>
          <w:spacing w:val="15"/>
          <w:sz w:val="20"/>
          <w:rPrChange w:id="9221" w:author="Author" w:date="2015-07-30T15:37:00Z">
            <w:rPr>
              <w:rFonts w:ascii="Times New Roman" w:hAnsi="Times New Roman"/>
              <w:sz w:val="20"/>
            </w:rPr>
          </w:rPrChange>
        </w:rPr>
        <w:t xml:space="preserve"> </w:t>
      </w:r>
      <w:r w:rsidR="006514D0">
        <w:rPr>
          <w:rFonts w:ascii="Times New Roman"/>
          <w:sz w:val="20"/>
          <w:rPrChange w:id="9222" w:author="Author" w:date="2015-07-30T15:37:00Z">
            <w:rPr>
              <w:rFonts w:ascii="Times New Roman" w:hAnsi="Times New Roman"/>
              <w:sz w:val="20"/>
            </w:rPr>
          </w:rPrChange>
        </w:rPr>
        <w:t>all</w:t>
      </w:r>
      <w:r w:rsidR="006514D0">
        <w:rPr>
          <w:rFonts w:ascii="Times New Roman"/>
          <w:spacing w:val="17"/>
          <w:sz w:val="20"/>
          <w:rPrChange w:id="9223" w:author="Author" w:date="2015-07-30T15:37:00Z">
            <w:rPr>
              <w:rFonts w:ascii="Times New Roman" w:hAnsi="Times New Roman"/>
              <w:sz w:val="20"/>
            </w:rPr>
          </w:rPrChange>
        </w:rPr>
        <w:t xml:space="preserve"> </w:t>
      </w:r>
      <w:r w:rsidR="006514D0">
        <w:rPr>
          <w:rFonts w:ascii="Times New Roman"/>
          <w:sz w:val="20"/>
          <w:rPrChange w:id="9224" w:author="Author" w:date="2015-07-30T15:37:00Z">
            <w:rPr>
              <w:rFonts w:ascii="Times New Roman" w:hAnsi="Times New Roman"/>
              <w:sz w:val="20"/>
            </w:rPr>
          </w:rPrChange>
        </w:rPr>
        <w:t>forms</w:t>
      </w:r>
      <w:r w:rsidR="006514D0">
        <w:rPr>
          <w:rFonts w:ascii="Times New Roman"/>
          <w:spacing w:val="16"/>
          <w:sz w:val="20"/>
          <w:rPrChange w:id="9225" w:author="Author" w:date="2015-07-30T15:37:00Z">
            <w:rPr>
              <w:rFonts w:ascii="Times New Roman" w:hAnsi="Times New Roman"/>
              <w:sz w:val="20"/>
            </w:rPr>
          </w:rPrChange>
        </w:rPr>
        <w:t xml:space="preserve"> </w:t>
      </w:r>
      <w:r w:rsidR="006514D0">
        <w:rPr>
          <w:rFonts w:ascii="Times New Roman"/>
          <w:sz w:val="20"/>
          <w:rPrChange w:id="9226" w:author="Author" w:date="2015-07-30T15:37:00Z">
            <w:rPr>
              <w:rFonts w:ascii="Times New Roman" w:hAnsi="Times New Roman"/>
              <w:sz w:val="20"/>
            </w:rPr>
          </w:rPrChange>
        </w:rPr>
        <w:t>of</w:t>
      </w:r>
      <w:r w:rsidR="006514D0">
        <w:rPr>
          <w:rFonts w:ascii="Times New Roman"/>
          <w:spacing w:val="17"/>
          <w:sz w:val="20"/>
          <w:rPrChange w:id="9227" w:author="Author" w:date="2015-07-30T15:37:00Z">
            <w:rPr>
              <w:rFonts w:ascii="Times New Roman" w:hAnsi="Times New Roman"/>
              <w:sz w:val="20"/>
            </w:rPr>
          </w:rPrChange>
        </w:rPr>
        <w:t xml:space="preserve"> </w:t>
      </w:r>
      <w:r w:rsidR="006514D0">
        <w:rPr>
          <w:rFonts w:ascii="Times New Roman"/>
          <w:sz w:val="20"/>
          <w:rPrChange w:id="9228" w:author="Author" w:date="2015-07-30T15:37:00Z">
            <w:rPr>
              <w:rFonts w:ascii="Times New Roman" w:hAnsi="Times New Roman"/>
              <w:sz w:val="20"/>
            </w:rPr>
          </w:rPrChange>
        </w:rPr>
        <w:t>organized</w:t>
      </w:r>
      <w:r w:rsidR="006514D0">
        <w:rPr>
          <w:rFonts w:ascii="Times New Roman"/>
          <w:spacing w:val="16"/>
          <w:sz w:val="20"/>
          <w:rPrChange w:id="9229" w:author="Author" w:date="2015-07-30T15:37:00Z">
            <w:rPr>
              <w:rFonts w:ascii="Times New Roman" w:hAnsi="Times New Roman"/>
              <w:sz w:val="20"/>
            </w:rPr>
          </w:rPrChange>
        </w:rPr>
        <w:t xml:space="preserve"> </w:t>
      </w:r>
      <w:r w:rsidR="006514D0">
        <w:rPr>
          <w:rFonts w:ascii="Times New Roman"/>
          <w:sz w:val="20"/>
          <w:rPrChange w:id="9230" w:author="Author" w:date="2015-07-30T15:37:00Z">
            <w:rPr>
              <w:rFonts w:ascii="Times New Roman" w:hAnsi="Times New Roman"/>
              <w:sz w:val="20"/>
            </w:rPr>
          </w:rPrChange>
        </w:rPr>
        <w:t>crime</w:t>
      </w:r>
      <w:r w:rsidR="006514D0">
        <w:rPr>
          <w:rFonts w:ascii="Times New Roman"/>
          <w:spacing w:val="31"/>
          <w:sz w:val="20"/>
          <w:rPrChange w:id="9231" w:author="Author" w:date="2015-07-30T15:37:00Z">
            <w:rPr>
              <w:rFonts w:ascii="Times New Roman" w:hAnsi="Times New Roman"/>
              <w:sz w:val="20"/>
            </w:rPr>
          </w:rPrChange>
        </w:rPr>
        <w:t xml:space="preserve"> </w:t>
      </w:r>
      <w:del w:id="9232" w:author="Author" w:date="2015-07-30T15:37:00Z">
        <w:r w:rsidRPr="00B93DD0">
          <w:rPr>
            <w:rFonts w:ascii="Times New Roman" w:hAnsi="Times New Roman" w:cs="Times New Roman"/>
            <w:sz w:val="20"/>
            <w:szCs w:val="20"/>
          </w:rPr>
          <w:delText xml:space="preserve"> </w:delText>
        </w:r>
      </w:del>
      <w:r w:rsidR="006514D0">
        <w:rPr>
          <w:rFonts w:ascii="Times New Roman"/>
          <w:sz w:val="20"/>
          <w:rPrChange w:id="9233" w:author="Author" w:date="2015-07-30T15:37:00Z">
            <w:rPr>
              <w:rFonts w:ascii="Times New Roman" w:hAnsi="Times New Roman"/>
              <w:sz w:val="20"/>
            </w:rPr>
          </w:rPrChange>
        </w:rPr>
        <w:t>16.5</w:t>
      </w:r>
      <w:r w:rsidR="006514D0">
        <w:rPr>
          <w:rFonts w:ascii="Times New Roman"/>
          <w:spacing w:val="15"/>
          <w:sz w:val="20"/>
          <w:rPrChange w:id="9234" w:author="Author" w:date="2015-07-30T15:37:00Z">
            <w:rPr>
              <w:rFonts w:ascii="Times New Roman" w:hAnsi="Times New Roman"/>
              <w:sz w:val="20"/>
            </w:rPr>
          </w:rPrChange>
        </w:rPr>
        <w:t xml:space="preserve"> </w:t>
      </w:r>
      <w:r w:rsidR="006514D0">
        <w:rPr>
          <w:rFonts w:ascii="Times New Roman"/>
          <w:sz w:val="20"/>
          <w:rPrChange w:id="9235" w:author="Author" w:date="2015-07-30T15:37:00Z">
            <w:rPr>
              <w:rFonts w:ascii="Times New Roman" w:hAnsi="Times New Roman"/>
              <w:sz w:val="20"/>
            </w:rPr>
          </w:rPrChange>
        </w:rPr>
        <w:t>Substantially</w:t>
      </w:r>
      <w:r w:rsidR="006514D0">
        <w:rPr>
          <w:rFonts w:ascii="Times New Roman"/>
          <w:spacing w:val="13"/>
          <w:sz w:val="20"/>
          <w:rPrChange w:id="9236" w:author="Author" w:date="2015-07-30T15:37:00Z">
            <w:rPr>
              <w:rFonts w:ascii="Times New Roman" w:hAnsi="Times New Roman"/>
              <w:sz w:val="20"/>
            </w:rPr>
          </w:rPrChange>
        </w:rPr>
        <w:t xml:space="preserve"> </w:t>
      </w:r>
      <w:r w:rsidR="006514D0">
        <w:rPr>
          <w:rFonts w:ascii="Times New Roman"/>
          <w:sz w:val="20"/>
          <w:rPrChange w:id="9237" w:author="Author" w:date="2015-07-30T15:37:00Z">
            <w:rPr>
              <w:rFonts w:ascii="Times New Roman" w:hAnsi="Times New Roman"/>
              <w:sz w:val="20"/>
            </w:rPr>
          </w:rPrChange>
        </w:rPr>
        <w:t>reduce</w:t>
      </w:r>
      <w:r w:rsidR="006514D0">
        <w:rPr>
          <w:rFonts w:ascii="Times New Roman"/>
          <w:spacing w:val="17"/>
          <w:sz w:val="20"/>
          <w:rPrChange w:id="9238" w:author="Author" w:date="2015-07-30T15:37:00Z">
            <w:rPr>
              <w:rFonts w:ascii="Times New Roman" w:hAnsi="Times New Roman"/>
              <w:sz w:val="20"/>
            </w:rPr>
          </w:rPrChange>
        </w:rPr>
        <w:t xml:space="preserve"> </w:t>
      </w:r>
      <w:r w:rsidR="006514D0">
        <w:rPr>
          <w:rFonts w:ascii="Times New Roman"/>
          <w:sz w:val="20"/>
          <w:rPrChange w:id="9239" w:author="Author" w:date="2015-07-30T15:37:00Z">
            <w:rPr>
              <w:rFonts w:ascii="Times New Roman" w:hAnsi="Times New Roman"/>
              <w:sz w:val="20"/>
            </w:rPr>
          </w:rPrChange>
        </w:rPr>
        <w:t>corruption</w:t>
      </w:r>
      <w:r w:rsidR="006514D0">
        <w:rPr>
          <w:rFonts w:ascii="Times New Roman"/>
          <w:spacing w:val="13"/>
          <w:sz w:val="20"/>
          <w:rPrChange w:id="9240" w:author="Author" w:date="2015-07-30T15:37:00Z">
            <w:rPr>
              <w:rFonts w:ascii="Times New Roman" w:hAnsi="Times New Roman"/>
              <w:sz w:val="20"/>
            </w:rPr>
          </w:rPrChange>
        </w:rPr>
        <w:t xml:space="preserve"> </w:t>
      </w:r>
      <w:r w:rsidR="006514D0">
        <w:rPr>
          <w:rFonts w:ascii="Times New Roman"/>
          <w:sz w:val="20"/>
          <w:rPrChange w:id="9241" w:author="Author" w:date="2015-07-30T15:37:00Z">
            <w:rPr>
              <w:rFonts w:ascii="Times New Roman" w:hAnsi="Times New Roman"/>
              <w:sz w:val="20"/>
            </w:rPr>
          </w:rPrChange>
        </w:rPr>
        <w:t>and</w:t>
      </w:r>
      <w:r w:rsidR="006514D0">
        <w:rPr>
          <w:rFonts w:ascii="Times New Roman"/>
          <w:spacing w:val="15"/>
          <w:sz w:val="20"/>
          <w:rPrChange w:id="9242" w:author="Author" w:date="2015-07-30T15:37:00Z">
            <w:rPr>
              <w:rFonts w:ascii="Times New Roman" w:hAnsi="Times New Roman"/>
              <w:sz w:val="20"/>
            </w:rPr>
          </w:rPrChange>
        </w:rPr>
        <w:t xml:space="preserve"> </w:t>
      </w:r>
      <w:r w:rsidR="006514D0">
        <w:rPr>
          <w:rFonts w:ascii="Times New Roman"/>
          <w:sz w:val="20"/>
          <w:rPrChange w:id="9243" w:author="Author" w:date="2015-07-30T15:37:00Z">
            <w:rPr>
              <w:rFonts w:ascii="Times New Roman" w:hAnsi="Times New Roman"/>
              <w:sz w:val="20"/>
            </w:rPr>
          </w:rPrChange>
        </w:rPr>
        <w:t>bribery</w:t>
      </w:r>
      <w:r w:rsidR="006514D0">
        <w:rPr>
          <w:rFonts w:ascii="Times New Roman"/>
          <w:spacing w:val="11"/>
          <w:sz w:val="20"/>
          <w:rPrChange w:id="9244" w:author="Author" w:date="2015-07-30T15:37:00Z">
            <w:rPr>
              <w:rFonts w:ascii="Times New Roman" w:hAnsi="Times New Roman"/>
              <w:sz w:val="20"/>
            </w:rPr>
          </w:rPrChange>
        </w:rPr>
        <w:t xml:space="preserve"> </w:t>
      </w:r>
      <w:r w:rsidR="006514D0">
        <w:rPr>
          <w:rFonts w:ascii="Times New Roman"/>
          <w:sz w:val="20"/>
          <w:rPrChange w:id="9245" w:author="Author" w:date="2015-07-30T15:37:00Z">
            <w:rPr>
              <w:rFonts w:ascii="Times New Roman" w:hAnsi="Times New Roman"/>
              <w:sz w:val="20"/>
            </w:rPr>
          </w:rPrChange>
        </w:rPr>
        <w:t>in</w:t>
      </w:r>
      <w:r w:rsidR="006514D0">
        <w:rPr>
          <w:rFonts w:ascii="Times New Roman"/>
          <w:spacing w:val="13"/>
          <w:sz w:val="20"/>
          <w:rPrChange w:id="9246" w:author="Author" w:date="2015-07-30T15:37:00Z">
            <w:rPr>
              <w:rFonts w:ascii="Times New Roman" w:hAnsi="Times New Roman"/>
              <w:sz w:val="20"/>
            </w:rPr>
          </w:rPrChange>
        </w:rPr>
        <w:t xml:space="preserve"> </w:t>
      </w:r>
      <w:r w:rsidR="006514D0">
        <w:rPr>
          <w:rFonts w:ascii="Times New Roman"/>
          <w:sz w:val="20"/>
          <w:rPrChange w:id="9247" w:author="Author" w:date="2015-07-30T15:37:00Z">
            <w:rPr>
              <w:rFonts w:ascii="Times New Roman" w:hAnsi="Times New Roman"/>
              <w:sz w:val="20"/>
            </w:rPr>
          </w:rPrChange>
        </w:rPr>
        <w:t>all</w:t>
      </w:r>
      <w:r w:rsidR="006514D0">
        <w:rPr>
          <w:rFonts w:ascii="Times New Roman"/>
          <w:spacing w:val="17"/>
          <w:sz w:val="20"/>
          <w:rPrChange w:id="9248" w:author="Author" w:date="2015-07-30T15:37:00Z">
            <w:rPr>
              <w:rFonts w:ascii="Times New Roman" w:hAnsi="Times New Roman"/>
              <w:sz w:val="20"/>
            </w:rPr>
          </w:rPrChange>
        </w:rPr>
        <w:t xml:space="preserve"> </w:t>
      </w:r>
      <w:r w:rsidR="006514D0">
        <w:rPr>
          <w:rFonts w:ascii="Times New Roman"/>
          <w:sz w:val="20"/>
          <w:rPrChange w:id="9249" w:author="Author" w:date="2015-07-30T15:37:00Z">
            <w:rPr>
              <w:rFonts w:ascii="Times New Roman" w:hAnsi="Times New Roman"/>
              <w:sz w:val="20"/>
            </w:rPr>
          </w:rPrChange>
        </w:rPr>
        <w:t>their</w:t>
      </w:r>
      <w:r w:rsidR="006514D0">
        <w:rPr>
          <w:rFonts w:ascii="Times New Roman"/>
          <w:w w:val="99"/>
          <w:sz w:val="20"/>
          <w:rPrChange w:id="9250" w:author="Author" w:date="2015-07-30T15:37:00Z">
            <w:rPr>
              <w:rFonts w:ascii="Times New Roman" w:hAnsi="Times New Roman"/>
              <w:sz w:val="20"/>
            </w:rPr>
          </w:rPrChange>
        </w:rPr>
        <w:t xml:space="preserve"> </w:t>
      </w:r>
      <w:r w:rsidR="006514D0">
        <w:rPr>
          <w:rFonts w:ascii="Times New Roman"/>
          <w:sz w:val="20"/>
          <w:rPrChange w:id="9251" w:author="Author" w:date="2015-07-30T15:37:00Z">
            <w:rPr>
              <w:rFonts w:ascii="Times New Roman" w:hAnsi="Times New Roman"/>
              <w:sz w:val="20"/>
            </w:rPr>
          </w:rPrChange>
        </w:rPr>
        <w:t>forms</w:t>
      </w:r>
      <w:del w:id="9252" w:author="Author" w:date="2015-07-30T15:37:00Z">
        <w:r w:rsidRPr="00B93DD0">
          <w:rPr>
            <w:rFonts w:ascii="Times New Roman" w:hAnsi="Times New Roman" w:cs="Times New Roman"/>
            <w:sz w:val="20"/>
            <w:szCs w:val="20"/>
          </w:rPr>
          <w:delText xml:space="preserve"> </w:delText>
        </w:r>
      </w:del>
    </w:p>
    <w:p w14:paraId="5C11FF7B" w14:textId="2DFB6C31" w:rsidR="00804791" w:rsidRDefault="00B93DD0">
      <w:pPr>
        <w:pStyle w:val="ListParagraph"/>
        <w:numPr>
          <w:ilvl w:val="1"/>
          <w:numId w:val="3"/>
        </w:numPr>
        <w:tabs>
          <w:tab w:val="left" w:pos="503"/>
        </w:tabs>
        <w:spacing w:before="63"/>
        <w:ind w:hanging="427"/>
        <w:rPr>
          <w:rFonts w:ascii="Times New Roman" w:eastAsia="Times New Roman" w:hAnsi="Times New Roman" w:cs="Times New Roman"/>
          <w:sz w:val="20"/>
          <w:szCs w:val="20"/>
        </w:rPr>
        <w:pPrChange w:id="9253" w:author="Author" w:date="2015-07-30T15:37:00Z">
          <w:pPr>
            <w:ind w:right="8"/>
            <w:jc w:val="both"/>
          </w:pPr>
        </w:pPrChange>
      </w:pPr>
      <w:del w:id="9254" w:author="Author" w:date="2015-07-30T15:37:00Z">
        <w:r w:rsidRPr="00B93DD0">
          <w:rPr>
            <w:rFonts w:ascii="Times New Roman" w:hAnsi="Times New Roman" w:cs="Times New Roman"/>
            <w:sz w:val="20"/>
            <w:szCs w:val="20"/>
          </w:rPr>
          <w:delText xml:space="preserve">16.6 </w:delText>
        </w:r>
      </w:del>
      <w:r w:rsidR="006514D0">
        <w:rPr>
          <w:rFonts w:ascii="Times New Roman"/>
          <w:sz w:val="20"/>
          <w:rPrChange w:id="9255" w:author="Author" w:date="2015-07-30T15:37:00Z">
            <w:rPr>
              <w:rFonts w:ascii="Times New Roman" w:hAnsi="Times New Roman"/>
              <w:sz w:val="20"/>
            </w:rPr>
          </w:rPrChange>
        </w:rPr>
        <w:t>Develop effective, accountable and transparent institutions at all</w:t>
      </w:r>
      <w:r w:rsidR="006514D0">
        <w:rPr>
          <w:rFonts w:ascii="Times New Roman"/>
          <w:spacing w:val="-3"/>
          <w:sz w:val="20"/>
          <w:rPrChange w:id="9256" w:author="Author" w:date="2015-07-30T15:37:00Z">
            <w:rPr>
              <w:rFonts w:ascii="Times New Roman" w:hAnsi="Times New Roman"/>
              <w:sz w:val="20"/>
            </w:rPr>
          </w:rPrChange>
        </w:rPr>
        <w:t xml:space="preserve"> </w:t>
      </w:r>
      <w:r w:rsidR="006514D0">
        <w:rPr>
          <w:rFonts w:ascii="Times New Roman"/>
          <w:sz w:val="20"/>
          <w:rPrChange w:id="9257" w:author="Author" w:date="2015-07-30T15:37:00Z">
            <w:rPr>
              <w:rFonts w:ascii="Times New Roman" w:hAnsi="Times New Roman"/>
              <w:sz w:val="20"/>
            </w:rPr>
          </w:rPrChange>
        </w:rPr>
        <w:t>levels</w:t>
      </w:r>
      <w:del w:id="9258" w:author="Author" w:date="2015-07-30T15:37:00Z">
        <w:r w:rsidRPr="00B93DD0">
          <w:rPr>
            <w:rFonts w:ascii="Times New Roman" w:hAnsi="Times New Roman" w:cs="Times New Roman"/>
            <w:sz w:val="20"/>
            <w:szCs w:val="20"/>
          </w:rPr>
          <w:delText xml:space="preserve"> </w:delText>
        </w:r>
      </w:del>
    </w:p>
    <w:p w14:paraId="3982F411" w14:textId="2172658D" w:rsidR="00804791" w:rsidRDefault="00B93DD0">
      <w:pPr>
        <w:rPr>
          <w:ins w:id="9259" w:author="Author" w:date="2015-07-30T15:37:00Z"/>
          <w:rFonts w:ascii="Times New Roman" w:eastAsia="Times New Roman" w:hAnsi="Times New Roman" w:cs="Times New Roman"/>
          <w:sz w:val="20"/>
          <w:szCs w:val="20"/>
        </w:rPr>
        <w:sectPr w:rsidR="00804791">
          <w:pgSz w:w="12240" w:h="15840"/>
          <w:pgMar w:top="1500" w:right="1340" w:bottom="1200" w:left="1340" w:header="0" w:footer="1015" w:gutter="0"/>
          <w:cols w:space="720"/>
        </w:sectPr>
      </w:pPr>
      <w:del w:id="9260" w:author="Author" w:date="2015-07-30T15:37:00Z">
        <w:r w:rsidRPr="00B93DD0">
          <w:rPr>
            <w:rFonts w:ascii="Times New Roman" w:hAnsi="Times New Roman" w:cs="Times New Roman"/>
            <w:sz w:val="20"/>
            <w:szCs w:val="20"/>
          </w:rPr>
          <w:delText xml:space="preserve">16.7 </w:delText>
        </w:r>
      </w:del>
    </w:p>
    <w:p w14:paraId="6FD9F69B" w14:textId="3CAE8C38" w:rsidR="00804791" w:rsidRDefault="006514D0">
      <w:pPr>
        <w:pStyle w:val="ListParagraph"/>
        <w:numPr>
          <w:ilvl w:val="1"/>
          <w:numId w:val="3"/>
        </w:numPr>
        <w:tabs>
          <w:tab w:val="left" w:pos="503"/>
        </w:tabs>
        <w:spacing w:before="53"/>
        <w:ind w:left="502" w:hanging="402"/>
        <w:rPr>
          <w:rFonts w:ascii="Times New Roman" w:eastAsia="Times New Roman" w:hAnsi="Times New Roman" w:cs="Times New Roman"/>
          <w:sz w:val="20"/>
          <w:szCs w:val="20"/>
        </w:rPr>
        <w:pPrChange w:id="9261" w:author="Author" w:date="2015-07-30T15:37:00Z">
          <w:pPr>
            <w:ind w:right="8"/>
            <w:jc w:val="both"/>
          </w:pPr>
        </w:pPrChange>
      </w:pPr>
      <w:r>
        <w:rPr>
          <w:rFonts w:ascii="Times New Roman"/>
          <w:sz w:val="20"/>
          <w:rPrChange w:id="9262" w:author="Author" w:date="2015-07-30T15:37:00Z">
            <w:rPr>
              <w:rFonts w:ascii="Times New Roman" w:hAnsi="Times New Roman"/>
              <w:sz w:val="20"/>
            </w:rPr>
          </w:rPrChange>
        </w:rPr>
        <w:t>Ensure responsive, inclusive, participatory and representative decision-making at all</w:t>
      </w:r>
      <w:r>
        <w:rPr>
          <w:rFonts w:ascii="Times New Roman"/>
          <w:spacing w:val="-7"/>
          <w:sz w:val="20"/>
          <w:rPrChange w:id="9263" w:author="Author" w:date="2015-07-30T15:37:00Z">
            <w:rPr>
              <w:rFonts w:ascii="Times New Roman" w:hAnsi="Times New Roman"/>
              <w:sz w:val="20"/>
            </w:rPr>
          </w:rPrChange>
        </w:rPr>
        <w:t xml:space="preserve"> </w:t>
      </w:r>
      <w:r>
        <w:rPr>
          <w:rFonts w:ascii="Times New Roman"/>
          <w:sz w:val="20"/>
          <w:rPrChange w:id="9264" w:author="Author" w:date="2015-07-30T15:37:00Z">
            <w:rPr>
              <w:rFonts w:ascii="Times New Roman" w:hAnsi="Times New Roman"/>
              <w:sz w:val="20"/>
            </w:rPr>
          </w:rPrChange>
        </w:rPr>
        <w:t>levels</w:t>
      </w:r>
      <w:del w:id="9265" w:author="Author" w:date="2015-07-30T15:37:00Z">
        <w:r w:rsidR="00B93DD0" w:rsidRPr="00B93DD0">
          <w:rPr>
            <w:rFonts w:ascii="Times New Roman" w:hAnsi="Times New Roman" w:cs="Times New Roman"/>
            <w:sz w:val="20"/>
            <w:szCs w:val="20"/>
          </w:rPr>
          <w:delText xml:space="preserve">  </w:delText>
        </w:r>
      </w:del>
    </w:p>
    <w:p w14:paraId="17D68EA0" w14:textId="0D0BA9E8" w:rsidR="00804791" w:rsidRDefault="00B93DD0">
      <w:pPr>
        <w:pStyle w:val="ListParagraph"/>
        <w:numPr>
          <w:ilvl w:val="1"/>
          <w:numId w:val="3"/>
        </w:numPr>
        <w:tabs>
          <w:tab w:val="left" w:pos="501"/>
        </w:tabs>
        <w:spacing w:before="178"/>
        <w:ind w:left="500" w:hanging="400"/>
        <w:rPr>
          <w:rFonts w:ascii="Times New Roman" w:eastAsia="Times New Roman" w:hAnsi="Times New Roman" w:cs="Times New Roman"/>
          <w:sz w:val="20"/>
          <w:szCs w:val="20"/>
        </w:rPr>
        <w:pPrChange w:id="9266" w:author="Author" w:date="2015-07-30T15:37:00Z">
          <w:pPr>
            <w:ind w:right="8"/>
            <w:jc w:val="both"/>
          </w:pPr>
        </w:pPrChange>
      </w:pPr>
      <w:del w:id="9267" w:author="Author" w:date="2015-07-30T15:37:00Z">
        <w:r w:rsidRPr="00B93DD0">
          <w:rPr>
            <w:rFonts w:ascii="Times New Roman" w:hAnsi="Times New Roman" w:cs="Times New Roman"/>
            <w:sz w:val="20"/>
            <w:szCs w:val="20"/>
          </w:rPr>
          <w:delText xml:space="preserve">16.8 </w:delText>
        </w:r>
      </w:del>
      <w:r w:rsidR="006514D0">
        <w:rPr>
          <w:rFonts w:ascii="Times New Roman"/>
          <w:sz w:val="20"/>
          <w:rPrChange w:id="9268" w:author="Author" w:date="2015-07-30T15:37:00Z">
            <w:rPr>
              <w:rFonts w:ascii="Times New Roman" w:hAnsi="Times New Roman"/>
              <w:sz w:val="20"/>
            </w:rPr>
          </w:rPrChange>
        </w:rPr>
        <w:t>Broaden and strengthen the participation of developing countries in the institutions of global</w:t>
      </w:r>
      <w:r w:rsidR="006514D0">
        <w:rPr>
          <w:rFonts w:ascii="Times New Roman"/>
          <w:spacing w:val="-21"/>
          <w:sz w:val="20"/>
          <w:rPrChange w:id="9269" w:author="Author" w:date="2015-07-30T15:37:00Z">
            <w:rPr>
              <w:rFonts w:ascii="Times New Roman" w:hAnsi="Times New Roman"/>
              <w:sz w:val="20"/>
            </w:rPr>
          </w:rPrChange>
        </w:rPr>
        <w:t xml:space="preserve"> </w:t>
      </w:r>
      <w:r w:rsidR="006514D0">
        <w:rPr>
          <w:rFonts w:ascii="Times New Roman"/>
          <w:sz w:val="20"/>
          <w:rPrChange w:id="9270" w:author="Author" w:date="2015-07-30T15:37:00Z">
            <w:rPr>
              <w:rFonts w:ascii="Times New Roman" w:hAnsi="Times New Roman"/>
              <w:sz w:val="20"/>
            </w:rPr>
          </w:rPrChange>
        </w:rPr>
        <w:t>governance</w:t>
      </w:r>
      <w:del w:id="9271" w:author="Author" w:date="2015-07-30T15:37:00Z">
        <w:r w:rsidRPr="00B93DD0">
          <w:rPr>
            <w:rFonts w:ascii="Times New Roman" w:hAnsi="Times New Roman" w:cs="Times New Roman"/>
            <w:sz w:val="20"/>
            <w:szCs w:val="20"/>
          </w:rPr>
          <w:delText xml:space="preserve"> </w:delText>
        </w:r>
      </w:del>
    </w:p>
    <w:p w14:paraId="1D2A3C69" w14:textId="7B23ABEF" w:rsidR="00804791" w:rsidRDefault="00B93DD0">
      <w:pPr>
        <w:pStyle w:val="ListParagraph"/>
        <w:numPr>
          <w:ilvl w:val="1"/>
          <w:numId w:val="3"/>
        </w:numPr>
        <w:tabs>
          <w:tab w:val="left" w:pos="501"/>
        </w:tabs>
        <w:spacing w:before="178"/>
        <w:ind w:left="500" w:hanging="400"/>
        <w:rPr>
          <w:rFonts w:ascii="Times New Roman" w:eastAsia="Times New Roman" w:hAnsi="Times New Roman" w:cs="Times New Roman"/>
          <w:sz w:val="20"/>
          <w:szCs w:val="20"/>
        </w:rPr>
        <w:pPrChange w:id="9272" w:author="Author" w:date="2015-07-30T15:37:00Z">
          <w:pPr>
            <w:ind w:right="8"/>
            <w:jc w:val="both"/>
          </w:pPr>
        </w:pPrChange>
      </w:pPr>
      <w:del w:id="9273" w:author="Author" w:date="2015-07-30T15:37:00Z">
        <w:r w:rsidRPr="00B93DD0">
          <w:rPr>
            <w:rFonts w:ascii="Times New Roman" w:hAnsi="Times New Roman" w:cs="Times New Roman"/>
            <w:sz w:val="20"/>
            <w:szCs w:val="20"/>
          </w:rPr>
          <w:delText xml:space="preserve">16.9 </w:delText>
        </w:r>
      </w:del>
      <w:r w:rsidR="006514D0">
        <w:rPr>
          <w:rFonts w:ascii="Times New Roman"/>
          <w:sz w:val="20"/>
          <w:rPrChange w:id="9274" w:author="Author" w:date="2015-07-30T15:37:00Z">
            <w:rPr>
              <w:rFonts w:ascii="Times New Roman" w:hAnsi="Times New Roman"/>
              <w:sz w:val="20"/>
            </w:rPr>
          </w:rPrChange>
        </w:rPr>
        <w:t>By 2030, provide legal identity for all, including birth</w:t>
      </w:r>
      <w:r w:rsidR="006514D0">
        <w:rPr>
          <w:rFonts w:ascii="Times New Roman"/>
          <w:spacing w:val="-9"/>
          <w:sz w:val="20"/>
          <w:rPrChange w:id="9275" w:author="Author" w:date="2015-07-30T15:37:00Z">
            <w:rPr>
              <w:rFonts w:ascii="Times New Roman" w:hAnsi="Times New Roman"/>
              <w:sz w:val="20"/>
            </w:rPr>
          </w:rPrChange>
        </w:rPr>
        <w:t xml:space="preserve"> </w:t>
      </w:r>
      <w:r w:rsidR="006514D0">
        <w:rPr>
          <w:rFonts w:ascii="Times New Roman"/>
          <w:sz w:val="20"/>
          <w:rPrChange w:id="9276" w:author="Author" w:date="2015-07-30T15:37:00Z">
            <w:rPr>
              <w:rFonts w:ascii="Times New Roman" w:hAnsi="Times New Roman"/>
              <w:sz w:val="20"/>
            </w:rPr>
          </w:rPrChange>
        </w:rPr>
        <w:t>registration</w:t>
      </w:r>
      <w:del w:id="9277" w:author="Author" w:date="2015-07-30T15:37:00Z">
        <w:r w:rsidRPr="00B93DD0">
          <w:rPr>
            <w:rFonts w:ascii="Times New Roman" w:hAnsi="Times New Roman" w:cs="Times New Roman"/>
            <w:sz w:val="20"/>
            <w:szCs w:val="20"/>
          </w:rPr>
          <w:delText xml:space="preserve"> </w:delText>
        </w:r>
      </w:del>
    </w:p>
    <w:p w14:paraId="785C4908" w14:textId="538BD43D" w:rsidR="00804791" w:rsidRDefault="00B93DD0">
      <w:pPr>
        <w:pStyle w:val="ListParagraph"/>
        <w:numPr>
          <w:ilvl w:val="1"/>
          <w:numId w:val="3"/>
        </w:numPr>
        <w:tabs>
          <w:tab w:val="left" w:pos="604"/>
        </w:tabs>
        <w:spacing w:before="178" w:line="261" w:lineRule="auto"/>
        <w:ind w:right="109" w:hanging="427"/>
        <w:jc w:val="both"/>
        <w:rPr>
          <w:rFonts w:ascii="Times New Roman" w:eastAsia="Times New Roman" w:hAnsi="Times New Roman" w:cs="Times New Roman"/>
          <w:sz w:val="20"/>
          <w:szCs w:val="20"/>
        </w:rPr>
        <w:pPrChange w:id="9278" w:author="Author" w:date="2015-07-30T15:37:00Z">
          <w:pPr>
            <w:spacing w:after="24"/>
            <w:ind w:right="8"/>
            <w:jc w:val="both"/>
          </w:pPr>
        </w:pPrChange>
      </w:pPr>
      <w:del w:id="9279" w:author="Author" w:date="2015-07-30T15:37:00Z">
        <w:r w:rsidRPr="00B93DD0">
          <w:rPr>
            <w:rFonts w:ascii="Times New Roman" w:hAnsi="Times New Roman" w:cs="Times New Roman"/>
            <w:sz w:val="20"/>
            <w:szCs w:val="20"/>
          </w:rPr>
          <w:delText xml:space="preserve">16.10 </w:delText>
        </w:r>
      </w:del>
      <w:r w:rsidR="006514D0">
        <w:rPr>
          <w:rFonts w:ascii="Times New Roman"/>
          <w:sz w:val="20"/>
          <w:rPrChange w:id="9280" w:author="Author" w:date="2015-07-30T15:37:00Z">
            <w:rPr>
              <w:rFonts w:ascii="Times New Roman" w:hAnsi="Times New Roman"/>
              <w:sz w:val="20"/>
            </w:rPr>
          </w:rPrChange>
        </w:rPr>
        <w:t>Ensure public access to information and protect fundamental freedoms, in accordance with national</w:t>
      </w:r>
      <w:r w:rsidR="006514D0">
        <w:rPr>
          <w:rFonts w:ascii="Times New Roman"/>
          <w:spacing w:val="-22"/>
          <w:sz w:val="20"/>
          <w:rPrChange w:id="9281" w:author="Author" w:date="2015-07-30T15:37:00Z">
            <w:rPr>
              <w:rFonts w:ascii="Times New Roman" w:hAnsi="Times New Roman"/>
              <w:sz w:val="20"/>
            </w:rPr>
          </w:rPrChange>
        </w:rPr>
        <w:t xml:space="preserve"> </w:t>
      </w:r>
      <w:r w:rsidR="006514D0">
        <w:rPr>
          <w:rFonts w:ascii="Times New Roman"/>
          <w:sz w:val="20"/>
          <w:rPrChange w:id="9282" w:author="Author" w:date="2015-07-30T15:37:00Z">
            <w:rPr>
              <w:rFonts w:ascii="Times New Roman" w:hAnsi="Times New Roman"/>
              <w:sz w:val="20"/>
            </w:rPr>
          </w:rPrChange>
        </w:rPr>
        <w:t>legislation</w:t>
      </w:r>
      <w:r w:rsidR="006514D0">
        <w:rPr>
          <w:rFonts w:ascii="Times New Roman"/>
          <w:w w:val="99"/>
          <w:sz w:val="20"/>
          <w:rPrChange w:id="9283" w:author="Author" w:date="2015-07-30T15:37:00Z">
            <w:rPr>
              <w:rFonts w:ascii="Times New Roman" w:hAnsi="Times New Roman"/>
              <w:sz w:val="20"/>
            </w:rPr>
          </w:rPrChange>
        </w:rPr>
        <w:t xml:space="preserve"> </w:t>
      </w:r>
      <w:r w:rsidR="006514D0">
        <w:rPr>
          <w:rFonts w:ascii="Times New Roman"/>
          <w:sz w:val="20"/>
          <w:rPrChange w:id="9284" w:author="Author" w:date="2015-07-30T15:37:00Z">
            <w:rPr>
              <w:rFonts w:ascii="Times New Roman" w:hAnsi="Times New Roman"/>
              <w:sz w:val="20"/>
            </w:rPr>
          </w:rPrChange>
        </w:rPr>
        <w:t>and international agreements</w:t>
      </w:r>
      <w:del w:id="9285" w:author="Author" w:date="2015-07-30T15:37:00Z">
        <w:r w:rsidRPr="00B93DD0">
          <w:rPr>
            <w:rFonts w:ascii="Times New Roman" w:hAnsi="Times New Roman" w:cs="Times New Roman"/>
            <w:sz w:val="20"/>
            <w:szCs w:val="20"/>
          </w:rPr>
          <w:delText xml:space="preserve">  </w:delText>
        </w:r>
      </w:del>
    </w:p>
    <w:p w14:paraId="076A9D4A" w14:textId="77777777" w:rsidR="00804791" w:rsidRDefault="00804791">
      <w:pPr>
        <w:spacing w:before="5"/>
        <w:rPr>
          <w:rFonts w:ascii="Times New Roman" w:hAnsi="Times New Roman"/>
          <w:sz w:val="25"/>
          <w:rPrChange w:id="9286" w:author="Author" w:date="2015-07-30T15:37:00Z">
            <w:rPr>
              <w:rFonts w:ascii="Times New Roman" w:hAnsi="Times New Roman"/>
              <w:sz w:val="20"/>
            </w:rPr>
          </w:rPrChange>
        </w:rPr>
        <w:pPrChange w:id="9287" w:author="Author" w:date="2015-07-30T15:37:00Z">
          <w:pPr>
            <w:spacing w:after="24"/>
            <w:ind w:left="426" w:right="8" w:hanging="426"/>
            <w:jc w:val="both"/>
          </w:pPr>
        </w:pPrChange>
      </w:pPr>
    </w:p>
    <w:p w14:paraId="2020CA38" w14:textId="36AF644D" w:rsidR="00804791" w:rsidRDefault="00B93DD0">
      <w:pPr>
        <w:pStyle w:val="ListParagraph"/>
        <w:numPr>
          <w:ilvl w:val="1"/>
          <w:numId w:val="2"/>
        </w:numPr>
        <w:tabs>
          <w:tab w:val="left" w:pos="511"/>
        </w:tabs>
        <w:spacing w:line="261" w:lineRule="auto"/>
        <w:ind w:right="117" w:hanging="427"/>
        <w:jc w:val="both"/>
        <w:rPr>
          <w:rFonts w:ascii="Times New Roman" w:eastAsia="Times New Roman" w:hAnsi="Times New Roman" w:cs="Times New Roman"/>
          <w:sz w:val="20"/>
          <w:szCs w:val="20"/>
        </w:rPr>
        <w:pPrChange w:id="9288" w:author="Author" w:date="2015-07-30T15:37:00Z">
          <w:pPr>
            <w:ind w:right="8"/>
            <w:jc w:val="both"/>
          </w:pPr>
        </w:pPrChange>
      </w:pPr>
      <w:del w:id="9289" w:author="Author" w:date="2015-07-30T15:37:00Z">
        <w:r w:rsidRPr="00B93DD0">
          <w:rPr>
            <w:rFonts w:ascii="Times New Roman" w:hAnsi="Times New Roman" w:cs="Times New Roman"/>
            <w:sz w:val="20"/>
            <w:szCs w:val="20"/>
          </w:rPr>
          <w:delText xml:space="preserve">16.a </w:delText>
        </w:r>
      </w:del>
      <w:r w:rsidR="006514D0">
        <w:rPr>
          <w:rFonts w:ascii="Times New Roman"/>
          <w:sz w:val="20"/>
          <w:rPrChange w:id="9290" w:author="Author" w:date="2015-07-30T15:37:00Z">
            <w:rPr>
              <w:rFonts w:ascii="Times New Roman" w:hAnsi="Times New Roman"/>
              <w:sz w:val="20"/>
            </w:rPr>
          </w:rPrChange>
        </w:rPr>
        <w:t>Strengthen</w:t>
      </w:r>
      <w:r w:rsidR="006514D0">
        <w:rPr>
          <w:rFonts w:ascii="Times New Roman"/>
          <w:spacing w:val="14"/>
          <w:sz w:val="20"/>
          <w:rPrChange w:id="9291" w:author="Author" w:date="2015-07-30T15:37:00Z">
            <w:rPr>
              <w:rFonts w:ascii="Times New Roman" w:hAnsi="Times New Roman"/>
              <w:sz w:val="20"/>
            </w:rPr>
          </w:rPrChange>
        </w:rPr>
        <w:t xml:space="preserve"> </w:t>
      </w:r>
      <w:r w:rsidR="006514D0">
        <w:rPr>
          <w:rFonts w:ascii="Times New Roman"/>
          <w:sz w:val="20"/>
          <w:rPrChange w:id="9292" w:author="Author" w:date="2015-07-30T15:37:00Z">
            <w:rPr>
              <w:rFonts w:ascii="Times New Roman" w:hAnsi="Times New Roman"/>
              <w:sz w:val="20"/>
            </w:rPr>
          </w:rPrChange>
        </w:rPr>
        <w:t>relevant</w:t>
      </w:r>
      <w:r w:rsidR="006514D0">
        <w:rPr>
          <w:rFonts w:ascii="Times New Roman"/>
          <w:spacing w:val="15"/>
          <w:sz w:val="20"/>
          <w:rPrChange w:id="9293" w:author="Author" w:date="2015-07-30T15:37:00Z">
            <w:rPr>
              <w:rFonts w:ascii="Times New Roman" w:hAnsi="Times New Roman"/>
              <w:sz w:val="20"/>
            </w:rPr>
          </w:rPrChange>
        </w:rPr>
        <w:t xml:space="preserve"> </w:t>
      </w:r>
      <w:r w:rsidR="006514D0">
        <w:rPr>
          <w:rFonts w:ascii="Times New Roman"/>
          <w:sz w:val="20"/>
          <w:rPrChange w:id="9294" w:author="Author" w:date="2015-07-30T15:37:00Z">
            <w:rPr>
              <w:rFonts w:ascii="Times New Roman" w:hAnsi="Times New Roman"/>
              <w:sz w:val="20"/>
            </w:rPr>
          </w:rPrChange>
        </w:rPr>
        <w:t>national</w:t>
      </w:r>
      <w:r w:rsidR="006514D0">
        <w:rPr>
          <w:rFonts w:ascii="Times New Roman"/>
          <w:spacing w:val="15"/>
          <w:sz w:val="20"/>
          <w:rPrChange w:id="9295" w:author="Author" w:date="2015-07-30T15:37:00Z">
            <w:rPr>
              <w:rFonts w:ascii="Times New Roman" w:hAnsi="Times New Roman"/>
              <w:sz w:val="20"/>
            </w:rPr>
          </w:rPrChange>
        </w:rPr>
        <w:t xml:space="preserve"> </w:t>
      </w:r>
      <w:r w:rsidR="006514D0">
        <w:rPr>
          <w:rFonts w:ascii="Times New Roman"/>
          <w:sz w:val="20"/>
          <w:rPrChange w:id="9296" w:author="Author" w:date="2015-07-30T15:37:00Z">
            <w:rPr>
              <w:rFonts w:ascii="Times New Roman" w:hAnsi="Times New Roman"/>
              <w:sz w:val="20"/>
            </w:rPr>
          </w:rPrChange>
        </w:rPr>
        <w:t>institutions,</w:t>
      </w:r>
      <w:r w:rsidR="006514D0">
        <w:rPr>
          <w:rFonts w:ascii="Times New Roman"/>
          <w:spacing w:val="15"/>
          <w:sz w:val="20"/>
          <w:rPrChange w:id="9297" w:author="Author" w:date="2015-07-30T15:37:00Z">
            <w:rPr>
              <w:rFonts w:ascii="Times New Roman" w:hAnsi="Times New Roman"/>
              <w:sz w:val="20"/>
            </w:rPr>
          </w:rPrChange>
        </w:rPr>
        <w:t xml:space="preserve"> </w:t>
      </w:r>
      <w:r w:rsidR="006514D0">
        <w:rPr>
          <w:rFonts w:ascii="Times New Roman"/>
          <w:sz w:val="20"/>
          <w:rPrChange w:id="9298" w:author="Author" w:date="2015-07-30T15:37:00Z">
            <w:rPr>
              <w:rFonts w:ascii="Times New Roman" w:hAnsi="Times New Roman"/>
              <w:sz w:val="20"/>
            </w:rPr>
          </w:rPrChange>
        </w:rPr>
        <w:t>including</w:t>
      </w:r>
      <w:r w:rsidR="006514D0">
        <w:rPr>
          <w:rFonts w:ascii="Times New Roman"/>
          <w:spacing w:val="14"/>
          <w:sz w:val="20"/>
          <w:rPrChange w:id="9299" w:author="Author" w:date="2015-07-30T15:37:00Z">
            <w:rPr>
              <w:rFonts w:ascii="Times New Roman" w:hAnsi="Times New Roman"/>
              <w:sz w:val="20"/>
            </w:rPr>
          </w:rPrChange>
        </w:rPr>
        <w:t xml:space="preserve"> </w:t>
      </w:r>
      <w:r w:rsidR="006514D0">
        <w:rPr>
          <w:rFonts w:ascii="Times New Roman"/>
          <w:sz w:val="20"/>
          <w:rPrChange w:id="9300" w:author="Author" w:date="2015-07-30T15:37:00Z">
            <w:rPr>
              <w:rFonts w:ascii="Times New Roman" w:hAnsi="Times New Roman"/>
              <w:sz w:val="20"/>
            </w:rPr>
          </w:rPrChange>
        </w:rPr>
        <w:t>through</w:t>
      </w:r>
      <w:r w:rsidR="006514D0">
        <w:rPr>
          <w:rFonts w:ascii="Times New Roman"/>
          <w:spacing w:val="14"/>
          <w:sz w:val="20"/>
          <w:rPrChange w:id="9301" w:author="Author" w:date="2015-07-30T15:37:00Z">
            <w:rPr>
              <w:rFonts w:ascii="Times New Roman" w:hAnsi="Times New Roman"/>
              <w:sz w:val="20"/>
            </w:rPr>
          </w:rPrChange>
        </w:rPr>
        <w:t xml:space="preserve"> </w:t>
      </w:r>
      <w:r w:rsidR="006514D0">
        <w:rPr>
          <w:rFonts w:ascii="Times New Roman"/>
          <w:sz w:val="20"/>
          <w:rPrChange w:id="9302" w:author="Author" w:date="2015-07-30T15:37:00Z">
            <w:rPr>
              <w:rFonts w:ascii="Times New Roman" w:hAnsi="Times New Roman"/>
              <w:sz w:val="20"/>
            </w:rPr>
          </w:rPrChange>
        </w:rPr>
        <w:t>international</w:t>
      </w:r>
      <w:r w:rsidR="006514D0">
        <w:rPr>
          <w:rFonts w:ascii="Times New Roman"/>
          <w:spacing w:val="15"/>
          <w:sz w:val="20"/>
          <w:rPrChange w:id="9303" w:author="Author" w:date="2015-07-30T15:37:00Z">
            <w:rPr>
              <w:rFonts w:ascii="Times New Roman" w:hAnsi="Times New Roman"/>
              <w:sz w:val="20"/>
            </w:rPr>
          </w:rPrChange>
        </w:rPr>
        <w:t xml:space="preserve"> </w:t>
      </w:r>
      <w:r w:rsidR="006514D0">
        <w:rPr>
          <w:rFonts w:ascii="Times New Roman"/>
          <w:sz w:val="20"/>
          <w:rPrChange w:id="9304" w:author="Author" w:date="2015-07-30T15:37:00Z">
            <w:rPr>
              <w:rFonts w:ascii="Times New Roman" w:hAnsi="Times New Roman"/>
              <w:sz w:val="20"/>
            </w:rPr>
          </w:rPrChange>
        </w:rPr>
        <w:t>cooperation,</w:t>
      </w:r>
      <w:r w:rsidR="006514D0">
        <w:rPr>
          <w:rFonts w:ascii="Times New Roman"/>
          <w:spacing w:val="15"/>
          <w:sz w:val="20"/>
          <w:rPrChange w:id="9305" w:author="Author" w:date="2015-07-30T15:37:00Z">
            <w:rPr>
              <w:rFonts w:ascii="Times New Roman" w:hAnsi="Times New Roman"/>
              <w:sz w:val="20"/>
            </w:rPr>
          </w:rPrChange>
        </w:rPr>
        <w:t xml:space="preserve"> </w:t>
      </w:r>
      <w:r w:rsidR="006514D0">
        <w:rPr>
          <w:rFonts w:ascii="Times New Roman"/>
          <w:sz w:val="20"/>
          <w:rPrChange w:id="9306" w:author="Author" w:date="2015-07-30T15:37:00Z">
            <w:rPr>
              <w:rFonts w:ascii="Times New Roman" w:hAnsi="Times New Roman"/>
              <w:sz w:val="20"/>
            </w:rPr>
          </w:rPrChange>
        </w:rPr>
        <w:t>for</w:t>
      </w:r>
      <w:r w:rsidR="006514D0">
        <w:rPr>
          <w:rFonts w:ascii="Times New Roman"/>
          <w:spacing w:val="15"/>
          <w:sz w:val="20"/>
          <w:rPrChange w:id="9307" w:author="Author" w:date="2015-07-30T15:37:00Z">
            <w:rPr>
              <w:rFonts w:ascii="Times New Roman" w:hAnsi="Times New Roman"/>
              <w:sz w:val="20"/>
            </w:rPr>
          </w:rPrChange>
        </w:rPr>
        <w:t xml:space="preserve"> </w:t>
      </w:r>
      <w:r w:rsidR="006514D0">
        <w:rPr>
          <w:rFonts w:ascii="Times New Roman"/>
          <w:sz w:val="20"/>
          <w:rPrChange w:id="9308" w:author="Author" w:date="2015-07-30T15:37:00Z">
            <w:rPr>
              <w:rFonts w:ascii="Times New Roman" w:hAnsi="Times New Roman"/>
              <w:sz w:val="20"/>
            </w:rPr>
          </w:rPrChange>
        </w:rPr>
        <w:t>building</w:t>
      </w:r>
      <w:r w:rsidR="006514D0">
        <w:rPr>
          <w:rFonts w:ascii="Times New Roman"/>
          <w:spacing w:val="14"/>
          <w:sz w:val="20"/>
          <w:rPrChange w:id="9309" w:author="Author" w:date="2015-07-30T15:37:00Z">
            <w:rPr>
              <w:rFonts w:ascii="Times New Roman" w:hAnsi="Times New Roman"/>
              <w:sz w:val="20"/>
            </w:rPr>
          </w:rPrChange>
        </w:rPr>
        <w:t xml:space="preserve"> </w:t>
      </w:r>
      <w:r w:rsidR="006514D0">
        <w:rPr>
          <w:rFonts w:ascii="Times New Roman"/>
          <w:sz w:val="20"/>
          <w:rPrChange w:id="9310" w:author="Author" w:date="2015-07-30T15:37:00Z">
            <w:rPr>
              <w:rFonts w:ascii="Times New Roman" w:hAnsi="Times New Roman"/>
              <w:sz w:val="20"/>
            </w:rPr>
          </w:rPrChange>
        </w:rPr>
        <w:t>capacity</w:t>
      </w:r>
      <w:r w:rsidR="006514D0">
        <w:rPr>
          <w:rFonts w:ascii="Times New Roman"/>
          <w:spacing w:val="11"/>
          <w:sz w:val="20"/>
          <w:rPrChange w:id="9311" w:author="Author" w:date="2015-07-30T15:37:00Z">
            <w:rPr>
              <w:rFonts w:ascii="Times New Roman" w:hAnsi="Times New Roman"/>
              <w:sz w:val="20"/>
            </w:rPr>
          </w:rPrChange>
        </w:rPr>
        <w:t xml:space="preserve"> </w:t>
      </w:r>
      <w:r w:rsidR="006514D0">
        <w:rPr>
          <w:rFonts w:ascii="Times New Roman"/>
          <w:sz w:val="20"/>
          <w:rPrChange w:id="9312" w:author="Author" w:date="2015-07-30T15:37:00Z">
            <w:rPr>
              <w:rFonts w:ascii="Times New Roman" w:hAnsi="Times New Roman"/>
              <w:sz w:val="20"/>
            </w:rPr>
          </w:rPrChange>
        </w:rPr>
        <w:t>at</w:t>
      </w:r>
      <w:r w:rsidR="006514D0">
        <w:rPr>
          <w:rFonts w:ascii="Times New Roman"/>
          <w:w w:val="99"/>
          <w:sz w:val="20"/>
          <w:rPrChange w:id="9313" w:author="Author" w:date="2015-07-30T15:37:00Z">
            <w:rPr>
              <w:rFonts w:ascii="Times New Roman" w:hAnsi="Times New Roman"/>
              <w:sz w:val="20"/>
            </w:rPr>
          </w:rPrChange>
        </w:rPr>
        <w:t xml:space="preserve"> </w:t>
      </w:r>
      <w:r w:rsidR="006514D0">
        <w:rPr>
          <w:rFonts w:ascii="Times New Roman"/>
          <w:sz w:val="20"/>
          <w:rPrChange w:id="9314" w:author="Author" w:date="2015-07-30T15:37:00Z">
            <w:rPr>
              <w:rFonts w:ascii="Times New Roman" w:hAnsi="Times New Roman"/>
              <w:sz w:val="20"/>
            </w:rPr>
          </w:rPrChange>
        </w:rPr>
        <w:t>all levels, in particular in developing countries, to prevent violence and combat terrorism and</w:t>
      </w:r>
      <w:r w:rsidR="006514D0">
        <w:rPr>
          <w:rFonts w:ascii="Times New Roman"/>
          <w:spacing w:val="-15"/>
          <w:sz w:val="20"/>
          <w:rPrChange w:id="9315" w:author="Author" w:date="2015-07-30T15:37:00Z">
            <w:rPr>
              <w:rFonts w:ascii="Times New Roman" w:hAnsi="Times New Roman"/>
              <w:sz w:val="20"/>
            </w:rPr>
          </w:rPrChange>
        </w:rPr>
        <w:t xml:space="preserve"> </w:t>
      </w:r>
      <w:r w:rsidR="006514D0">
        <w:rPr>
          <w:rFonts w:ascii="Times New Roman"/>
          <w:sz w:val="20"/>
          <w:rPrChange w:id="9316" w:author="Author" w:date="2015-07-30T15:37:00Z">
            <w:rPr>
              <w:rFonts w:ascii="Times New Roman" w:hAnsi="Times New Roman"/>
              <w:sz w:val="20"/>
            </w:rPr>
          </w:rPrChange>
        </w:rPr>
        <w:t>crime</w:t>
      </w:r>
      <w:del w:id="9317" w:author="Author" w:date="2015-07-30T15:37:00Z">
        <w:r w:rsidRPr="00B93DD0">
          <w:rPr>
            <w:rFonts w:ascii="Times New Roman" w:hAnsi="Times New Roman" w:cs="Times New Roman"/>
            <w:sz w:val="20"/>
            <w:szCs w:val="20"/>
          </w:rPr>
          <w:delText xml:space="preserve">  </w:delText>
        </w:r>
      </w:del>
    </w:p>
    <w:p w14:paraId="24FA91E0" w14:textId="197D2129" w:rsidR="00804791" w:rsidRDefault="00B93DD0">
      <w:pPr>
        <w:pStyle w:val="ListParagraph"/>
        <w:numPr>
          <w:ilvl w:val="1"/>
          <w:numId w:val="2"/>
        </w:numPr>
        <w:tabs>
          <w:tab w:val="left" w:pos="501"/>
        </w:tabs>
        <w:spacing w:before="158"/>
        <w:ind w:left="500" w:hanging="400"/>
        <w:rPr>
          <w:rFonts w:ascii="Times New Roman" w:eastAsia="Times New Roman" w:hAnsi="Times New Roman" w:cs="Times New Roman"/>
          <w:sz w:val="20"/>
          <w:szCs w:val="20"/>
        </w:rPr>
        <w:pPrChange w:id="9318" w:author="Author" w:date="2015-07-30T15:37:00Z">
          <w:pPr>
            <w:spacing w:after="24"/>
            <w:ind w:right="8"/>
            <w:jc w:val="both"/>
          </w:pPr>
        </w:pPrChange>
      </w:pPr>
      <w:del w:id="9319" w:author="Author" w:date="2015-07-30T15:37:00Z">
        <w:r w:rsidRPr="00B93DD0">
          <w:rPr>
            <w:rFonts w:ascii="Times New Roman" w:hAnsi="Times New Roman" w:cs="Times New Roman"/>
            <w:sz w:val="20"/>
            <w:szCs w:val="20"/>
          </w:rPr>
          <w:delText xml:space="preserve">16.b </w:delText>
        </w:r>
      </w:del>
      <w:r w:rsidR="006514D0">
        <w:rPr>
          <w:rFonts w:ascii="Times New Roman"/>
          <w:sz w:val="20"/>
          <w:rPrChange w:id="9320" w:author="Author" w:date="2015-07-30T15:37:00Z">
            <w:rPr>
              <w:rFonts w:ascii="Times New Roman" w:hAnsi="Times New Roman"/>
              <w:sz w:val="20"/>
            </w:rPr>
          </w:rPrChange>
        </w:rPr>
        <w:t>Promote and enforce non-discriminatory laws and policies for sustainable</w:t>
      </w:r>
      <w:r w:rsidR="006514D0">
        <w:rPr>
          <w:rFonts w:ascii="Times New Roman"/>
          <w:spacing w:val="-9"/>
          <w:sz w:val="20"/>
          <w:rPrChange w:id="9321" w:author="Author" w:date="2015-07-30T15:37:00Z">
            <w:rPr>
              <w:rFonts w:ascii="Times New Roman" w:hAnsi="Times New Roman"/>
              <w:sz w:val="20"/>
            </w:rPr>
          </w:rPrChange>
        </w:rPr>
        <w:t xml:space="preserve"> </w:t>
      </w:r>
      <w:r w:rsidR="006514D0">
        <w:rPr>
          <w:rFonts w:ascii="Times New Roman"/>
          <w:sz w:val="20"/>
          <w:rPrChange w:id="9322" w:author="Author" w:date="2015-07-30T15:37:00Z">
            <w:rPr>
              <w:rFonts w:ascii="Times New Roman" w:hAnsi="Times New Roman"/>
              <w:sz w:val="20"/>
            </w:rPr>
          </w:rPrChange>
        </w:rPr>
        <w:t>development</w:t>
      </w:r>
      <w:del w:id="9323" w:author="Author" w:date="2015-07-30T15:37:00Z">
        <w:r w:rsidRPr="00B93DD0">
          <w:rPr>
            <w:rFonts w:ascii="Times New Roman" w:hAnsi="Times New Roman" w:cs="Times New Roman"/>
            <w:sz w:val="20"/>
            <w:szCs w:val="20"/>
          </w:rPr>
          <w:delText xml:space="preserve">  </w:delText>
        </w:r>
      </w:del>
    </w:p>
    <w:p w14:paraId="3BBAF573" w14:textId="77777777" w:rsidR="00804791" w:rsidRDefault="00804791">
      <w:pPr>
        <w:spacing w:before="9"/>
        <w:rPr>
          <w:rFonts w:ascii="Times New Roman" w:hAnsi="Times New Roman"/>
          <w:sz w:val="27"/>
          <w:rPrChange w:id="9324" w:author="Author" w:date="2015-07-30T15:37:00Z">
            <w:rPr>
              <w:rFonts w:ascii="Times New Roman" w:hAnsi="Times New Roman"/>
              <w:sz w:val="20"/>
            </w:rPr>
          </w:rPrChange>
        </w:rPr>
        <w:pPrChange w:id="9325" w:author="Author" w:date="2015-07-30T15:37:00Z">
          <w:pPr>
            <w:spacing w:after="24"/>
            <w:ind w:left="426" w:right="8" w:hanging="426"/>
            <w:jc w:val="both"/>
          </w:pPr>
        </w:pPrChange>
      </w:pPr>
    </w:p>
    <w:p w14:paraId="0E6703AA" w14:textId="706DE4BB" w:rsidR="00804791" w:rsidRDefault="006514D0">
      <w:pPr>
        <w:pStyle w:val="Heading2"/>
        <w:ind w:left="527" w:right="179" w:hanging="428"/>
        <w:jc w:val="both"/>
        <w:rPr>
          <w:b w:val="0"/>
          <w:rPrChange w:id="9326" w:author="Author" w:date="2015-07-30T15:37:00Z">
            <w:rPr>
              <w:rFonts w:ascii="Times New Roman" w:hAnsi="Times New Roman"/>
              <w:b/>
              <w:sz w:val="20"/>
            </w:rPr>
          </w:rPrChange>
        </w:rPr>
        <w:pPrChange w:id="9327" w:author="Author" w:date="2015-07-30T15:37:00Z">
          <w:pPr>
            <w:keepNext/>
            <w:spacing w:after="120"/>
            <w:ind w:left="426" w:right="70" w:hanging="426"/>
            <w:jc w:val="both"/>
          </w:pPr>
        </w:pPrChange>
      </w:pPr>
      <w:r w:rsidRPr="006514D0">
        <w:t>Goal</w:t>
      </w:r>
      <w:r>
        <w:rPr>
          <w:spacing w:val="41"/>
          <w:rPrChange w:id="9328" w:author="Author" w:date="2015-07-30T15:37:00Z">
            <w:rPr>
              <w:rFonts w:ascii="Times New Roman" w:hAnsi="Times New Roman"/>
              <w:b/>
              <w:sz w:val="20"/>
            </w:rPr>
          </w:rPrChange>
        </w:rPr>
        <w:t xml:space="preserve"> </w:t>
      </w:r>
      <w:r w:rsidRPr="006514D0">
        <w:t>17.</w:t>
      </w:r>
      <w:r>
        <w:rPr>
          <w:spacing w:val="42"/>
          <w:rPrChange w:id="9329" w:author="Author" w:date="2015-07-30T15:37:00Z">
            <w:rPr>
              <w:rFonts w:ascii="Times New Roman" w:hAnsi="Times New Roman"/>
              <w:b/>
              <w:sz w:val="20"/>
            </w:rPr>
          </w:rPrChange>
        </w:rPr>
        <w:t xml:space="preserve"> </w:t>
      </w:r>
      <w:r w:rsidRPr="006514D0">
        <w:t>Strengthen</w:t>
      </w:r>
      <w:r>
        <w:rPr>
          <w:spacing w:val="41"/>
          <w:rPrChange w:id="9330" w:author="Author" w:date="2015-07-30T15:37:00Z">
            <w:rPr>
              <w:rFonts w:ascii="Times New Roman" w:hAnsi="Times New Roman"/>
              <w:b/>
              <w:sz w:val="20"/>
            </w:rPr>
          </w:rPrChange>
        </w:rPr>
        <w:t xml:space="preserve"> </w:t>
      </w:r>
      <w:r w:rsidRPr="006514D0">
        <w:t>the</w:t>
      </w:r>
      <w:r>
        <w:rPr>
          <w:spacing w:val="43"/>
          <w:rPrChange w:id="9331" w:author="Author" w:date="2015-07-30T15:37:00Z">
            <w:rPr>
              <w:rFonts w:ascii="Times New Roman" w:hAnsi="Times New Roman"/>
              <w:b/>
              <w:sz w:val="20"/>
            </w:rPr>
          </w:rPrChange>
        </w:rPr>
        <w:t xml:space="preserve"> </w:t>
      </w:r>
      <w:r w:rsidRPr="006514D0">
        <w:t>means</w:t>
      </w:r>
      <w:r>
        <w:rPr>
          <w:spacing w:val="40"/>
          <w:rPrChange w:id="9332" w:author="Author" w:date="2015-07-30T15:37:00Z">
            <w:rPr>
              <w:rFonts w:ascii="Times New Roman" w:hAnsi="Times New Roman"/>
              <w:b/>
              <w:sz w:val="20"/>
            </w:rPr>
          </w:rPrChange>
        </w:rPr>
        <w:t xml:space="preserve"> </w:t>
      </w:r>
      <w:r w:rsidRPr="006514D0">
        <w:t>of</w:t>
      </w:r>
      <w:r>
        <w:rPr>
          <w:spacing w:val="42"/>
          <w:rPrChange w:id="9333" w:author="Author" w:date="2015-07-30T15:37:00Z">
            <w:rPr>
              <w:rFonts w:ascii="Times New Roman" w:hAnsi="Times New Roman"/>
              <w:b/>
              <w:sz w:val="20"/>
            </w:rPr>
          </w:rPrChange>
        </w:rPr>
        <w:t xml:space="preserve"> </w:t>
      </w:r>
      <w:r w:rsidRPr="006514D0">
        <w:t>implementation</w:t>
      </w:r>
      <w:r>
        <w:rPr>
          <w:spacing w:val="41"/>
          <w:rPrChange w:id="9334" w:author="Author" w:date="2015-07-30T15:37:00Z">
            <w:rPr>
              <w:rFonts w:ascii="Times New Roman" w:hAnsi="Times New Roman"/>
              <w:b/>
              <w:sz w:val="20"/>
            </w:rPr>
          </w:rPrChange>
        </w:rPr>
        <w:t xml:space="preserve"> </w:t>
      </w:r>
      <w:r w:rsidRPr="006514D0">
        <w:t>and</w:t>
      </w:r>
      <w:r>
        <w:rPr>
          <w:spacing w:val="41"/>
          <w:rPrChange w:id="9335" w:author="Author" w:date="2015-07-30T15:37:00Z">
            <w:rPr>
              <w:rFonts w:ascii="Times New Roman" w:hAnsi="Times New Roman"/>
              <w:b/>
              <w:sz w:val="20"/>
            </w:rPr>
          </w:rPrChange>
        </w:rPr>
        <w:t xml:space="preserve"> </w:t>
      </w:r>
      <w:r w:rsidRPr="006514D0">
        <w:t>revitalize</w:t>
      </w:r>
      <w:r>
        <w:rPr>
          <w:spacing w:val="42"/>
          <w:rPrChange w:id="9336" w:author="Author" w:date="2015-07-30T15:37:00Z">
            <w:rPr>
              <w:rFonts w:ascii="Times New Roman" w:hAnsi="Times New Roman"/>
              <w:b/>
              <w:sz w:val="20"/>
            </w:rPr>
          </w:rPrChange>
        </w:rPr>
        <w:t xml:space="preserve"> </w:t>
      </w:r>
      <w:r w:rsidRPr="006514D0">
        <w:t>the</w:t>
      </w:r>
      <w:r>
        <w:rPr>
          <w:spacing w:val="41"/>
          <w:rPrChange w:id="9337" w:author="Author" w:date="2015-07-30T15:37:00Z">
            <w:rPr>
              <w:rFonts w:ascii="Times New Roman" w:hAnsi="Times New Roman"/>
              <w:b/>
              <w:sz w:val="20"/>
            </w:rPr>
          </w:rPrChange>
        </w:rPr>
        <w:t xml:space="preserve"> </w:t>
      </w:r>
      <w:r w:rsidRPr="006514D0">
        <w:t>global</w:t>
      </w:r>
      <w:r>
        <w:rPr>
          <w:spacing w:val="41"/>
          <w:rPrChange w:id="9338" w:author="Author" w:date="2015-07-30T15:37:00Z">
            <w:rPr>
              <w:rFonts w:ascii="Times New Roman" w:hAnsi="Times New Roman"/>
              <w:b/>
              <w:sz w:val="20"/>
            </w:rPr>
          </w:rPrChange>
        </w:rPr>
        <w:t xml:space="preserve"> </w:t>
      </w:r>
      <w:r w:rsidRPr="006514D0">
        <w:t>partnership</w:t>
      </w:r>
      <w:r>
        <w:rPr>
          <w:spacing w:val="41"/>
          <w:rPrChange w:id="9339" w:author="Author" w:date="2015-07-30T15:37:00Z">
            <w:rPr>
              <w:rFonts w:ascii="Times New Roman" w:hAnsi="Times New Roman"/>
              <w:b/>
              <w:sz w:val="20"/>
            </w:rPr>
          </w:rPrChange>
        </w:rPr>
        <w:t xml:space="preserve"> </w:t>
      </w:r>
      <w:r w:rsidRPr="006514D0">
        <w:t>for</w:t>
      </w:r>
      <w:r>
        <w:rPr>
          <w:spacing w:val="42"/>
          <w:rPrChange w:id="9340" w:author="Author" w:date="2015-07-30T15:37:00Z">
            <w:rPr>
              <w:rFonts w:ascii="Times New Roman" w:hAnsi="Times New Roman"/>
              <w:b/>
              <w:sz w:val="20"/>
            </w:rPr>
          </w:rPrChange>
        </w:rPr>
        <w:t xml:space="preserve"> </w:t>
      </w:r>
      <w:r w:rsidRPr="006514D0">
        <w:t>sustainable</w:t>
      </w:r>
      <w:r>
        <w:rPr>
          <w:spacing w:val="-1"/>
          <w:w w:val="99"/>
          <w:rPrChange w:id="9341" w:author="Author" w:date="2015-07-30T15:37:00Z">
            <w:rPr>
              <w:rFonts w:ascii="Times New Roman" w:hAnsi="Times New Roman"/>
              <w:b/>
              <w:sz w:val="20"/>
            </w:rPr>
          </w:rPrChange>
        </w:rPr>
        <w:t xml:space="preserve"> </w:t>
      </w:r>
      <w:r w:rsidRPr="006514D0">
        <w:t>development</w:t>
      </w:r>
      <w:del w:id="9342" w:author="Author" w:date="2015-07-30T15:37:00Z">
        <w:r w:rsidR="00B93DD0" w:rsidRPr="00B93DD0">
          <w:rPr>
            <w:rFonts w:cs="Times New Roman"/>
          </w:rPr>
          <w:delText xml:space="preserve"> </w:delText>
        </w:r>
      </w:del>
    </w:p>
    <w:p w14:paraId="21043DCB" w14:textId="42ECC02C" w:rsidR="00804791" w:rsidRDefault="006514D0">
      <w:pPr>
        <w:spacing w:before="118"/>
        <w:ind w:left="100"/>
        <w:rPr>
          <w:rFonts w:ascii="Times New Roman" w:hAnsi="Times New Roman"/>
          <w:sz w:val="20"/>
          <w:rPrChange w:id="9343" w:author="Author" w:date="2015-07-30T15:37:00Z">
            <w:rPr>
              <w:rFonts w:ascii="Times New Roman" w:hAnsi="Times New Roman"/>
              <w:b/>
              <w:sz w:val="20"/>
            </w:rPr>
          </w:rPrChange>
        </w:rPr>
        <w:pPrChange w:id="9344" w:author="Author" w:date="2015-07-30T15:37:00Z">
          <w:pPr>
            <w:keepNext/>
            <w:spacing w:after="120"/>
            <w:ind w:left="426" w:right="70" w:hanging="426"/>
            <w:jc w:val="both"/>
          </w:pPr>
        </w:pPrChange>
      </w:pPr>
      <w:r>
        <w:rPr>
          <w:rFonts w:ascii="Times New Roman"/>
          <w:b/>
          <w:sz w:val="20"/>
          <w:rPrChange w:id="9345" w:author="Author" w:date="2015-07-30T15:37:00Z">
            <w:rPr>
              <w:rFonts w:ascii="Times New Roman" w:hAnsi="Times New Roman"/>
              <w:b/>
              <w:sz w:val="20"/>
            </w:rPr>
          </w:rPrChange>
        </w:rPr>
        <w:t>Finance</w:t>
      </w:r>
      <w:del w:id="9346" w:author="Author" w:date="2015-07-30T15:37:00Z">
        <w:r w:rsidR="00B93DD0" w:rsidRPr="00B93DD0">
          <w:rPr>
            <w:rFonts w:ascii="Times New Roman" w:hAnsi="Times New Roman" w:cs="Times New Roman"/>
            <w:b/>
            <w:sz w:val="20"/>
            <w:szCs w:val="20"/>
          </w:rPr>
          <w:delText xml:space="preserve"> </w:delText>
        </w:r>
      </w:del>
    </w:p>
    <w:p w14:paraId="3AC34E97" w14:textId="6BAAA60B" w:rsidR="00804791" w:rsidRDefault="00B93DD0">
      <w:pPr>
        <w:pStyle w:val="ListParagraph"/>
        <w:numPr>
          <w:ilvl w:val="1"/>
          <w:numId w:val="1"/>
        </w:numPr>
        <w:tabs>
          <w:tab w:val="left" w:pos="510"/>
        </w:tabs>
        <w:spacing w:before="115" w:line="261" w:lineRule="auto"/>
        <w:ind w:right="118" w:hanging="427"/>
        <w:jc w:val="both"/>
        <w:rPr>
          <w:rFonts w:ascii="Times New Roman" w:eastAsia="Times New Roman" w:hAnsi="Times New Roman" w:cs="Times New Roman"/>
          <w:sz w:val="20"/>
          <w:szCs w:val="20"/>
        </w:rPr>
        <w:pPrChange w:id="9347" w:author="Author" w:date="2015-07-30T15:37:00Z">
          <w:pPr>
            <w:ind w:right="8"/>
            <w:jc w:val="both"/>
          </w:pPr>
        </w:pPrChange>
      </w:pPr>
      <w:del w:id="9348" w:author="Author" w:date="2015-07-30T15:37:00Z">
        <w:r w:rsidRPr="00B93DD0">
          <w:rPr>
            <w:rFonts w:ascii="Times New Roman" w:hAnsi="Times New Roman" w:cs="Times New Roman"/>
            <w:sz w:val="20"/>
            <w:szCs w:val="20"/>
          </w:rPr>
          <w:delText xml:space="preserve">17.1 </w:delText>
        </w:r>
      </w:del>
      <w:r w:rsidR="006514D0">
        <w:rPr>
          <w:rFonts w:ascii="Times New Roman"/>
          <w:sz w:val="20"/>
          <w:rPrChange w:id="9349" w:author="Author" w:date="2015-07-30T15:37:00Z">
            <w:rPr>
              <w:rFonts w:ascii="Times New Roman" w:hAnsi="Times New Roman"/>
              <w:sz w:val="20"/>
            </w:rPr>
          </w:rPrChange>
        </w:rPr>
        <w:t>Strengthen domestic resource mobilization, including through international support to developing countries,</w:t>
      </w:r>
      <w:r w:rsidR="006514D0">
        <w:rPr>
          <w:rFonts w:ascii="Times New Roman"/>
          <w:spacing w:val="1"/>
          <w:sz w:val="20"/>
          <w:rPrChange w:id="9350" w:author="Author" w:date="2015-07-30T15:37:00Z">
            <w:rPr>
              <w:rFonts w:ascii="Times New Roman" w:hAnsi="Times New Roman"/>
              <w:sz w:val="20"/>
            </w:rPr>
          </w:rPrChange>
        </w:rPr>
        <w:t xml:space="preserve"> </w:t>
      </w:r>
      <w:r w:rsidR="006514D0">
        <w:rPr>
          <w:rFonts w:ascii="Times New Roman"/>
          <w:sz w:val="20"/>
          <w:rPrChange w:id="9351" w:author="Author" w:date="2015-07-30T15:37:00Z">
            <w:rPr>
              <w:rFonts w:ascii="Times New Roman" w:hAnsi="Times New Roman"/>
              <w:sz w:val="20"/>
            </w:rPr>
          </w:rPrChange>
        </w:rPr>
        <w:t>to</w:t>
      </w:r>
      <w:r w:rsidR="006514D0">
        <w:rPr>
          <w:rFonts w:ascii="Times New Roman"/>
          <w:w w:val="99"/>
          <w:sz w:val="20"/>
          <w:rPrChange w:id="9352" w:author="Author" w:date="2015-07-30T15:37:00Z">
            <w:rPr>
              <w:rFonts w:ascii="Times New Roman" w:hAnsi="Times New Roman"/>
              <w:sz w:val="20"/>
            </w:rPr>
          </w:rPrChange>
        </w:rPr>
        <w:t xml:space="preserve"> </w:t>
      </w:r>
      <w:r w:rsidR="006514D0">
        <w:rPr>
          <w:rFonts w:ascii="Times New Roman"/>
          <w:sz w:val="20"/>
          <w:rPrChange w:id="9353" w:author="Author" w:date="2015-07-30T15:37:00Z">
            <w:rPr>
              <w:rFonts w:ascii="Times New Roman" w:hAnsi="Times New Roman"/>
              <w:sz w:val="20"/>
            </w:rPr>
          </w:rPrChange>
        </w:rPr>
        <w:t>improve domestic capacity for tax and other revenue</w:t>
      </w:r>
      <w:r w:rsidR="006514D0">
        <w:rPr>
          <w:rFonts w:ascii="Times New Roman"/>
          <w:spacing w:val="1"/>
          <w:sz w:val="20"/>
          <w:rPrChange w:id="9354" w:author="Author" w:date="2015-07-30T15:37:00Z">
            <w:rPr>
              <w:rFonts w:ascii="Times New Roman" w:hAnsi="Times New Roman"/>
              <w:sz w:val="20"/>
            </w:rPr>
          </w:rPrChange>
        </w:rPr>
        <w:t xml:space="preserve"> </w:t>
      </w:r>
      <w:r w:rsidR="006514D0">
        <w:rPr>
          <w:rFonts w:ascii="Times New Roman"/>
          <w:sz w:val="20"/>
          <w:rPrChange w:id="9355" w:author="Author" w:date="2015-07-30T15:37:00Z">
            <w:rPr>
              <w:rFonts w:ascii="Times New Roman" w:hAnsi="Times New Roman"/>
              <w:sz w:val="20"/>
            </w:rPr>
          </w:rPrChange>
        </w:rPr>
        <w:t>collection</w:t>
      </w:r>
      <w:del w:id="9356" w:author="Author" w:date="2015-07-30T15:37:00Z">
        <w:r w:rsidRPr="00B93DD0">
          <w:rPr>
            <w:rFonts w:ascii="Times New Roman" w:hAnsi="Times New Roman" w:cs="Times New Roman"/>
            <w:sz w:val="20"/>
            <w:szCs w:val="20"/>
          </w:rPr>
          <w:delText xml:space="preserve">  </w:delText>
        </w:r>
      </w:del>
    </w:p>
    <w:p w14:paraId="71AAD962" w14:textId="7995714A" w:rsidR="00804791" w:rsidRDefault="00B93DD0">
      <w:pPr>
        <w:pStyle w:val="Heading2"/>
        <w:numPr>
          <w:ilvl w:val="1"/>
          <w:numId w:val="1"/>
        </w:numPr>
        <w:tabs>
          <w:tab w:val="left" w:pos="509"/>
        </w:tabs>
        <w:spacing w:before="158" w:line="264" w:lineRule="auto"/>
        <w:ind w:right="110" w:hanging="427"/>
        <w:jc w:val="both"/>
        <w:rPr>
          <w:b w:val="0"/>
          <w:rPrChange w:id="9357" w:author="Author" w:date="2015-07-30T15:37:00Z">
            <w:rPr>
              <w:rFonts w:ascii="Times New Roman" w:hAnsi="Times New Roman"/>
              <w:sz w:val="20"/>
            </w:rPr>
          </w:rPrChange>
        </w:rPr>
        <w:pPrChange w:id="9358" w:author="Author" w:date="2015-07-30T15:37:00Z">
          <w:pPr>
            <w:ind w:right="8"/>
            <w:jc w:val="both"/>
          </w:pPr>
        </w:pPrChange>
      </w:pPr>
      <w:del w:id="9359" w:author="Author" w:date="2015-07-30T15:37:00Z">
        <w:r w:rsidRPr="00B93DD0">
          <w:rPr>
            <w:rFonts w:cs="Times New Roman"/>
          </w:rPr>
          <w:delText xml:space="preserve">17.2 </w:delText>
        </w:r>
      </w:del>
      <w:r w:rsidR="006514D0" w:rsidRPr="006514D0">
        <w:t xml:space="preserve">Developed countries to implement fully their official development assistance commitments, including </w:t>
      </w:r>
      <w:del w:id="9360" w:author="Author" w:date="2015-07-30T15:37:00Z">
        <w:r w:rsidRPr="00B93DD0">
          <w:rPr>
            <w:rFonts w:cs="Times New Roman"/>
          </w:rPr>
          <w:delText xml:space="preserve">to provide 0.7 per cent of gross national income in official development assistance to developing countries, of which 0.15 to 0.20 per cent should be provided to least developed countries </w:delText>
        </w:r>
      </w:del>
      <w:ins w:id="9361" w:author="Author" w:date="2015-07-30T15:37:00Z">
        <w:r w:rsidR="006514D0">
          <w:t>the</w:t>
        </w:r>
        <w:r w:rsidR="006514D0">
          <w:rPr>
            <w:spacing w:val="-1"/>
            <w:w w:val="99"/>
          </w:rPr>
          <w:t xml:space="preserve"> </w:t>
        </w:r>
        <w:r w:rsidR="006514D0">
          <w:t>commitment by many developed countries to achieve the target of 0.7 per cent of ODA/GNI and 0.15</w:t>
        </w:r>
        <w:r w:rsidR="006514D0">
          <w:rPr>
            <w:spacing w:val="1"/>
          </w:rPr>
          <w:t xml:space="preserve"> </w:t>
        </w:r>
        <w:r w:rsidR="006514D0">
          <w:t>to</w:t>
        </w:r>
      </w:ins>
    </w:p>
    <w:p w14:paraId="42627F56" w14:textId="75282F3F" w:rsidR="00804791" w:rsidRDefault="00B93DD0">
      <w:pPr>
        <w:spacing w:line="256" w:lineRule="auto"/>
        <w:ind w:left="527"/>
        <w:rPr>
          <w:ins w:id="9362" w:author="Author" w:date="2015-07-30T15:37:00Z"/>
          <w:rFonts w:ascii="Times New Roman" w:eastAsia="Times New Roman" w:hAnsi="Times New Roman" w:cs="Times New Roman"/>
          <w:sz w:val="20"/>
          <w:szCs w:val="20"/>
        </w:rPr>
      </w:pPr>
      <w:del w:id="9363" w:author="Author" w:date="2015-07-30T15:37:00Z">
        <w:r w:rsidRPr="00B93DD0">
          <w:rPr>
            <w:rFonts w:ascii="Times New Roman" w:hAnsi="Times New Roman" w:cs="Times New Roman"/>
            <w:sz w:val="20"/>
            <w:szCs w:val="20"/>
          </w:rPr>
          <w:delText xml:space="preserve">17.3 </w:delText>
        </w:r>
      </w:del>
      <w:ins w:id="9364" w:author="Author" w:date="2015-07-30T15:37:00Z">
        <w:r w:rsidR="006514D0">
          <w:rPr>
            <w:rFonts w:ascii="Times New Roman"/>
            <w:b/>
            <w:sz w:val="20"/>
          </w:rPr>
          <w:t>0.20</w:t>
        </w:r>
        <w:r w:rsidR="006514D0">
          <w:rPr>
            <w:rFonts w:ascii="Times New Roman"/>
            <w:b/>
            <w:spacing w:val="33"/>
            <w:sz w:val="20"/>
          </w:rPr>
          <w:t xml:space="preserve"> </w:t>
        </w:r>
        <w:r w:rsidR="006514D0">
          <w:rPr>
            <w:rFonts w:ascii="Times New Roman"/>
            <w:b/>
            <w:sz w:val="20"/>
          </w:rPr>
          <w:t>per</w:t>
        </w:r>
        <w:r w:rsidR="006514D0">
          <w:rPr>
            <w:rFonts w:ascii="Times New Roman"/>
            <w:b/>
            <w:spacing w:val="32"/>
            <w:sz w:val="20"/>
          </w:rPr>
          <w:t xml:space="preserve"> </w:t>
        </w:r>
        <w:r w:rsidR="006514D0">
          <w:rPr>
            <w:rFonts w:ascii="Times New Roman"/>
            <w:b/>
            <w:sz w:val="20"/>
          </w:rPr>
          <w:t>cent</w:t>
        </w:r>
        <w:r w:rsidR="006514D0">
          <w:rPr>
            <w:rFonts w:ascii="Times New Roman"/>
            <w:b/>
            <w:spacing w:val="30"/>
            <w:sz w:val="20"/>
          </w:rPr>
          <w:t xml:space="preserve"> </w:t>
        </w:r>
        <w:r w:rsidR="006514D0">
          <w:rPr>
            <w:rFonts w:ascii="Times New Roman"/>
            <w:b/>
            <w:sz w:val="20"/>
          </w:rPr>
          <w:t>of</w:t>
        </w:r>
        <w:r w:rsidR="006514D0">
          <w:rPr>
            <w:rFonts w:ascii="Times New Roman"/>
            <w:b/>
            <w:spacing w:val="30"/>
            <w:sz w:val="20"/>
          </w:rPr>
          <w:t xml:space="preserve"> </w:t>
        </w:r>
        <w:r w:rsidR="006514D0">
          <w:rPr>
            <w:rFonts w:ascii="Times New Roman"/>
            <w:b/>
            <w:sz w:val="20"/>
          </w:rPr>
          <w:t>ODA/GNI</w:t>
        </w:r>
        <w:r w:rsidR="006514D0">
          <w:rPr>
            <w:rFonts w:ascii="Times New Roman"/>
            <w:b/>
            <w:spacing w:val="33"/>
            <w:sz w:val="20"/>
          </w:rPr>
          <w:t xml:space="preserve"> </w:t>
        </w:r>
        <w:r w:rsidR="006514D0">
          <w:rPr>
            <w:rFonts w:ascii="Times New Roman"/>
            <w:b/>
            <w:sz w:val="20"/>
          </w:rPr>
          <w:t>to</w:t>
        </w:r>
        <w:r w:rsidR="006514D0">
          <w:rPr>
            <w:rFonts w:ascii="Times New Roman"/>
            <w:b/>
            <w:spacing w:val="33"/>
            <w:sz w:val="20"/>
          </w:rPr>
          <w:t xml:space="preserve"> </w:t>
        </w:r>
        <w:r w:rsidR="006514D0">
          <w:rPr>
            <w:rFonts w:ascii="Times New Roman"/>
            <w:b/>
            <w:sz w:val="20"/>
          </w:rPr>
          <w:t>least</w:t>
        </w:r>
        <w:r w:rsidR="006514D0">
          <w:rPr>
            <w:rFonts w:ascii="Times New Roman"/>
            <w:b/>
            <w:spacing w:val="32"/>
            <w:sz w:val="20"/>
          </w:rPr>
          <w:t xml:space="preserve"> </w:t>
        </w:r>
        <w:r w:rsidR="006514D0">
          <w:rPr>
            <w:rFonts w:ascii="Times New Roman"/>
            <w:b/>
            <w:sz w:val="20"/>
          </w:rPr>
          <w:t>developed</w:t>
        </w:r>
        <w:r w:rsidR="006514D0">
          <w:rPr>
            <w:rFonts w:ascii="Times New Roman"/>
            <w:b/>
            <w:spacing w:val="31"/>
            <w:sz w:val="20"/>
          </w:rPr>
          <w:t xml:space="preserve"> </w:t>
        </w:r>
        <w:r w:rsidR="006514D0">
          <w:rPr>
            <w:rFonts w:ascii="Times New Roman"/>
            <w:b/>
            <w:sz w:val="20"/>
          </w:rPr>
          <w:t>countries;</w:t>
        </w:r>
        <w:r w:rsidR="006514D0">
          <w:rPr>
            <w:rFonts w:ascii="Times New Roman"/>
            <w:b/>
            <w:spacing w:val="32"/>
            <w:sz w:val="20"/>
          </w:rPr>
          <w:t xml:space="preserve"> </w:t>
        </w:r>
        <w:r w:rsidR="006514D0">
          <w:rPr>
            <w:rFonts w:ascii="Times New Roman"/>
            <w:b/>
            <w:sz w:val="20"/>
          </w:rPr>
          <w:t>ODA</w:t>
        </w:r>
        <w:r w:rsidR="006514D0">
          <w:rPr>
            <w:rFonts w:ascii="Times New Roman"/>
            <w:b/>
            <w:spacing w:val="32"/>
            <w:sz w:val="20"/>
          </w:rPr>
          <w:t xml:space="preserve"> </w:t>
        </w:r>
        <w:r w:rsidR="006514D0">
          <w:rPr>
            <w:rFonts w:ascii="Times New Roman"/>
            <w:b/>
            <w:sz w:val="20"/>
          </w:rPr>
          <w:t>providers</w:t>
        </w:r>
        <w:r w:rsidR="006514D0">
          <w:rPr>
            <w:rFonts w:ascii="Times New Roman"/>
            <w:b/>
            <w:spacing w:val="31"/>
            <w:sz w:val="20"/>
          </w:rPr>
          <w:t xml:space="preserve"> </w:t>
        </w:r>
        <w:r w:rsidR="006514D0">
          <w:rPr>
            <w:rFonts w:ascii="Times New Roman"/>
            <w:b/>
            <w:sz w:val="20"/>
          </w:rPr>
          <w:t>are</w:t>
        </w:r>
        <w:r w:rsidR="006514D0">
          <w:rPr>
            <w:rFonts w:ascii="Times New Roman"/>
            <w:b/>
            <w:spacing w:val="32"/>
            <w:sz w:val="20"/>
          </w:rPr>
          <w:t xml:space="preserve"> </w:t>
        </w:r>
        <w:r w:rsidR="006514D0">
          <w:rPr>
            <w:rFonts w:ascii="Times New Roman"/>
            <w:b/>
            <w:sz w:val="20"/>
          </w:rPr>
          <w:t>encouraged</w:t>
        </w:r>
        <w:r w:rsidR="006514D0">
          <w:rPr>
            <w:rFonts w:ascii="Times New Roman"/>
            <w:b/>
            <w:spacing w:val="32"/>
            <w:sz w:val="20"/>
          </w:rPr>
          <w:t xml:space="preserve"> </w:t>
        </w:r>
        <w:r w:rsidR="006514D0">
          <w:rPr>
            <w:rFonts w:ascii="Times New Roman"/>
            <w:b/>
            <w:sz w:val="20"/>
          </w:rPr>
          <w:t>to</w:t>
        </w:r>
        <w:r w:rsidR="006514D0">
          <w:rPr>
            <w:rFonts w:ascii="Times New Roman"/>
            <w:b/>
            <w:spacing w:val="33"/>
            <w:sz w:val="20"/>
          </w:rPr>
          <w:t xml:space="preserve"> </w:t>
        </w:r>
        <w:r w:rsidR="006514D0">
          <w:rPr>
            <w:rFonts w:ascii="Times New Roman"/>
            <w:b/>
            <w:sz w:val="20"/>
          </w:rPr>
          <w:t>consider</w:t>
        </w:r>
        <w:r w:rsidR="006514D0">
          <w:rPr>
            <w:rFonts w:ascii="Times New Roman"/>
            <w:b/>
            <w:w w:val="99"/>
            <w:sz w:val="20"/>
          </w:rPr>
          <w:t xml:space="preserve"> </w:t>
        </w:r>
        <w:r w:rsidR="006514D0">
          <w:rPr>
            <w:rFonts w:ascii="Times New Roman"/>
            <w:b/>
            <w:sz w:val="20"/>
          </w:rPr>
          <w:t>setting</w:t>
        </w:r>
        <w:r w:rsidR="006514D0">
          <w:rPr>
            <w:rFonts w:ascii="Times New Roman"/>
            <w:b/>
            <w:spacing w:val="-3"/>
            <w:sz w:val="20"/>
          </w:rPr>
          <w:t xml:space="preserve"> </w:t>
        </w:r>
        <w:r w:rsidR="006514D0">
          <w:rPr>
            <w:rFonts w:ascii="Times New Roman"/>
            <w:b/>
            <w:sz w:val="20"/>
          </w:rPr>
          <w:t>a</w:t>
        </w:r>
        <w:r w:rsidR="006514D0">
          <w:rPr>
            <w:rFonts w:ascii="Times New Roman"/>
            <w:b/>
            <w:spacing w:val="-1"/>
            <w:sz w:val="20"/>
          </w:rPr>
          <w:t xml:space="preserve"> </w:t>
        </w:r>
        <w:r w:rsidR="006514D0">
          <w:rPr>
            <w:rFonts w:ascii="Times New Roman"/>
            <w:b/>
            <w:sz w:val="20"/>
          </w:rPr>
          <w:t>target</w:t>
        </w:r>
        <w:r w:rsidR="006514D0">
          <w:rPr>
            <w:rFonts w:ascii="Times New Roman"/>
            <w:b/>
            <w:spacing w:val="-3"/>
            <w:sz w:val="20"/>
          </w:rPr>
          <w:t xml:space="preserve"> </w:t>
        </w:r>
        <w:r w:rsidR="006514D0">
          <w:rPr>
            <w:rFonts w:ascii="Times New Roman"/>
            <w:b/>
            <w:sz w:val="20"/>
          </w:rPr>
          <w:t>to</w:t>
        </w:r>
        <w:r w:rsidR="006514D0">
          <w:rPr>
            <w:rFonts w:ascii="Times New Roman"/>
            <w:b/>
            <w:spacing w:val="-4"/>
            <w:sz w:val="20"/>
          </w:rPr>
          <w:t xml:space="preserve"> </w:t>
        </w:r>
        <w:r w:rsidR="006514D0">
          <w:rPr>
            <w:rFonts w:ascii="Times New Roman"/>
            <w:b/>
            <w:sz w:val="20"/>
          </w:rPr>
          <w:t>provide</w:t>
        </w:r>
        <w:r w:rsidR="006514D0">
          <w:rPr>
            <w:rFonts w:ascii="Times New Roman"/>
            <w:b/>
            <w:spacing w:val="-4"/>
            <w:sz w:val="20"/>
          </w:rPr>
          <w:t xml:space="preserve"> </w:t>
        </w:r>
        <w:r w:rsidR="006514D0">
          <w:rPr>
            <w:rFonts w:ascii="Times New Roman"/>
            <w:b/>
            <w:sz w:val="20"/>
          </w:rPr>
          <w:t>at</w:t>
        </w:r>
        <w:r w:rsidR="006514D0">
          <w:rPr>
            <w:rFonts w:ascii="Times New Roman"/>
            <w:b/>
            <w:spacing w:val="-5"/>
            <w:sz w:val="20"/>
          </w:rPr>
          <w:t xml:space="preserve"> </w:t>
        </w:r>
        <w:r w:rsidR="006514D0">
          <w:rPr>
            <w:rFonts w:ascii="Times New Roman"/>
            <w:b/>
            <w:sz w:val="20"/>
          </w:rPr>
          <w:t>least</w:t>
        </w:r>
        <w:r w:rsidR="006514D0">
          <w:rPr>
            <w:rFonts w:ascii="Times New Roman"/>
            <w:b/>
            <w:spacing w:val="-3"/>
            <w:sz w:val="20"/>
          </w:rPr>
          <w:t xml:space="preserve"> </w:t>
        </w:r>
        <w:r w:rsidR="006514D0">
          <w:rPr>
            <w:rFonts w:ascii="Times New Roman"/>
            <w:b/>
            <w:sz w:val="20"/>
          </w:rPr>
          <w:t>0.20</w:t>
        </w:r>
        <w:r w:rsidR="006514D0">
          <w:rPr>
            <w:rFonts w:ascii="Times New Roman"/>
            <w:b/>
            <w:spacing w:val="-4"/>
            <w:sz w:val="20"/>
          </w:rPr>
          <w:t xml:space="preserve"> </w:t>
        </w:r>
        <w:r w:rsidR="006514D0">
          <w:rPr>
            <w:rFonts w:ascii="Times New Roman"/>
            <w:b/>
            <w:sz w:val="20"/>
          </w:rPr>
          <w:t>per</w:t>
        </w:r>
        <w:r w:rsidR="006514D0">
          <w:rPr>
            <w:rFonts w:ascii="Times New Roman"/>
            <w:b/>
            <w:spacing w:val="-3"/>
            <w:sz w:val="20"/>
          </w:rPr>
          <w:t xml:space="preserve"> </w:t>
        </w:r>
        <w:r w:rsidR="006514D0">
          <w:rPr>
            <w:rFonts w:ascii="Times New Roman"/>
            <w:b/>
            <w:sz w:val="20"/>
          </w:rPr>
          <w:t>cent</w:t>
        </w:r>
        <w:r w:rsidR="006514D0">
          <w:rPr>
            <w:rFonts w:ascii="Times New Roman"/>
            <w:b/>
            <w:spacing w:val="-3"/>
            <w:sz w:val="20"/>
          </w:rPr>
          <w:t xml:space="preserve"> </w:t>
        </w:r>
        <w:r w:rsidR="006514D0">
          <w:rPr>
            <w:rFonts w:ascii="Times New Roman"/>
            <w:b/>
            <w:sz w:val="20"/>
          </w:rPr>
          <w:t>of</w:t>
        </w:r>
        <w:r w:rsidR="006514D0">
          <w:rPr>
            <w:rFonts w:ascii="Times New Roman"/>
            <w:b/>
            <w:spacing w:val="-3"/>
            <w:sz w:val="20"/>
          </w:rPr>
          <w:t xml:space="preserve"> </w:t>
        </w:r>
        <w:r w:rsidR="006514D0">
          <w:rPr>
            <w:rFonts w:ascii="Times New Roman"/>
            <w:b/>
            <w:sz w:val="20"/>
          </w:rPr>
          <w:t>ODA/GNI</w:t>
        </w:r>
        <w:r w:rsidR="006514D0">
          <w:rPr>
            <w:rFonts w:ascii="Times New Roman"/>
            <w:b/>
            <w:spacing w:val="-4"/>
            <w:sz w:val="20"/>
          </w:rPr>
          <w:t xml:space="preserve"> </w:t>
        </w:r>
        <w:r w:rsidR="006514D0">
          <w:rPr>
            <w:rFonts w:ascii="Times New Roman"/>
            <w:b/>
            <w:sz w:val="20"/>
          </w:rPr>
          <w:t>to</w:t>
        </w:r>
        <w:r w:rsidR="006514D0">
          <w:rPr>
            <w:rFonts w:ascii="Times New Roman"/>
            <w:b/>
            <w:spacing w:val="-2"/>
            <w:sz w:val="20"/>
          </w:rPr>
          <w:t xml:space="preserve"> </w:t>
        </w:r>
        <w:r w:rsidR="006514D0">
          <w:rPr>
            <w:rFonts w:ascii="Times New Roman"/>
            <w:b/>
            <w:sz w:val="20"/>
          </w:rPr>
          <w:t>least</w:t>
        </w:r>
        <w:r w:rsidR="006514D0">
          <w:rPr>
            <w:rFonts w:ascii="Times New Roman"/>
            <w:b/>
            <w:spacing w:val="-3"/>
            <w:sz w:val="20"/>
          </w:rPr>
          <w:t xml:space="preserve"> </w:t>
        </w:r>
        <w:r w:rsidR="006514D0">
          <w:rPr>
            <w:rFonts w:ascii="Times New Roman"/>
            <w:b/>
            <w:sz w:val="20"/>
          </w:rPr>
          <w:t>developed</w:t>
        </w:r>
        <w:r w:rsidR="006514D0">
          <w:rPr>
            <w:rFonts w:ascii="Times New Roman"/>
            <w:b/>
            <w:spacing w:val="-4"/>
            <w:sz w:val="20"/>
          </w:rPr>
          <w:t xml:space="preserve"> </w:t>
        </w:r>
        <w:r w:rsidR="006514D0">
          <w:rPr>
            <w:rFonts w:ascii="Times New Roman"/>
            <w:b/>
            <w:sz w:val="20"/>
          </w:rPr>
          <w:t>countries</w:t>
        </w:r>
      </w:ins>
    </w:p>
    <w:p w14:paraId="57BBCE19" w14:textId="21A97E66" w:rsidR="00804791" w:rsidRDefault="006514D0">
      <w:pPr>
        <w:pStyle w:val="ListParagraph"/>
        <w:numPr>
          <w:ilvl w:val="1"/>
          <w:numId w:val="1"/>
        </w:numPr>
        <w:tabs>
          <w:tab w:val="left" w:pos="503"/>
        </w:tabs>
        <w:spacing w:before="157"/>
        <w:ind w:left="502" w:hanging="402"/>
        <w:rPr>
          <w:rFonts w:ascii="Times New Roman" w:eastAsia="Times New Roman" w:hAnsi="Times New Roman" w:cs="Times New Roman"/>
          <w:sz w:val="20"/>
          <w:szCs w:val="20"/>
        </w:rPr>
        <w:pPrChange w:id="9365" w:author="Author" w:date="2015-07-30T15:37:00Z">
          <w:pPr>
            <w:ind w:right="8"/>
            <w:jc w:val="both"/>
          </w:pPr>
        </w:pPrChange>
      </w:pPr>
      <w:r>
        <w:rPr>
          <w:rFonts w:ascii="Times New Roman"/>
          <w:sz w:val="20"/>
          <w:rPrChange w:id="9366" w:author="Author" w:date="2015-07-30T15:37:00Z">
            <w:rPr>
              <w:rFonts w:ascii="Times New Roman" w:hAnsi="Times New Roman"/>
              <w:sz w:val="20"/>
            </w:rPr>
          </w:rPrChange>
        </w:rPr>
        <w:t>Mobilize additional financial resources for developing countries from multiple</w:t>
      </w:r>
      <w:r>
        <w:rPr>
          <w:rFonts w:ascii="Times New Roman"/>
          <w:spacing w:val="-9"/>
          <w:sz w:val="20"/>
          <w:rPrChange w:id="9367" w:author="Author" w:date="2015-07-30T15:37:00Z">
            <w:rPr>
              <w:rFonts w:ascii="Times New Roman" w:hAnsi="Times New Roman"/>
              <w:sz w:val="20"/>
            </w:rPr>
          </w:rPrChange>
        </w:rPr>
        <w:t xml:space="preserve"> </w:t>
      </w:r>
      <w:r>
        <w:rPr>
          <w:rFonts w:ascii="Times New Roman"/>
          <w:sz w:val="20"/>
          <w:rPrChange w:id="9368" w:author="Author" w:date="2015-07-30T15:37:00Z">
            <w:rPr>
              <w:rFonts w:ascii="Times New Roman" w:hAnsi="Times New Roman"/>
              <w:sz w:val="20"/>
            </w:rPr>
          </w:rPrChange>
        </w:rPr>
        <w:t>sources</w:t>
      </w:r>
      <w:del w:id="9369" w:author="Author" w:date="2015-07-30T15:37:00Z">
        <w:r w:rsidR="00B93DD0" w:rsidRPr="00B93DD0">
          <w:rPr>
            <w:rFonts w:ascii="Times New Roman" w:hAnsi="Times New Roman" w:cs="Times New Roman"/>
            <w:sz w:val="20"/>
            <w:szCs w:val="20"/>
          </w:rPr>
          <w:delText xml:space="preserve"> </w:delText>
        </w:r>
      </w:del>
    </w:p>
    <w:p w14:paraId="5ADE7656" w14:textId="2DB6AE1D" w:rsidR="00804791" w:rsidRDefault="00B93DD0">
      <w:pPr>
        <w:pStyle w:val="ListParagraph"/>
        <w:numPr>
          <w:ilvl w:val="1"/>
          <w:numId w:val="1"/>
        </w:numPr>
        <w:tabs>
          <w:tab w:val="left" w:pos="530"/>
        </w:tabs>
        <w:spacing w:before="178" w:line="259" w:lineRule="auto"/>
        <w:ind w:right="106" w:hanging="427"/>
        <w:jc w:val="both"/>
        <w:rPr>
          <w:rFonts w:ascii="Times New Roman" w:eastAsia="Times New Roman" w:hAnsi="Times New Roman" w:cs="Times New Roman"/>
          <w:sz w:val="20"/>
          <w:szCs w:val="20"/>
        </w:rPr>
        <w:pPrChange w:id="9370" w:author="Author" w:date="2015-07-30T15:37:00Z">
          <w:pPr>
            <w:ind w:right="8"/>
            <w:jc w:val="both"/>
          </w:pPr>
        </w:pPrChange>
      </w:pPr>
      <w:del w:id="9371" w:author="Author" w:date="2015-07-30T15:37:00Z">
        <w:r w:rsidRPr="00B93DD0">
          <w:rPr>
            <w:rFonts w:ascii="Times New Roman" w:hAnsi="Times New Roman" w:cs="Times New Roman"/>
            <w:sz w:val="20"/>
            <w:szCs w:val="20"/>
          </w:rPr>
          <w:delText xml:space="preserve">17.4 </w:delText>
        </w:r>
      </w:del>
      <w:r w:rsidR="006514D0">
        <w:rPr>
          <w:rFonts w:ascii="Times New Roman"/>
          <w:sz w:val="20"/>
          <w:rPrChange w:id="9372" w:author="Author" w:date="2015-07-30T15:37:00Z">
            <w:rPr>
              <w:rFonts w:ascii="Times New Roman" w:hAnsi="Times New Roman"/>
              <w:sz w:val="20"/>
            </w:rPr>
          </w:rPrChange>
        </w:rPr>
        <w:t>Assist</w:t>
      </w:r>
      <w:r w:rsidR="006514D0">
        <w:rPr>
          <w:rFonts w:ascii="Times New Roman"/>
          <w:spacing w:val="26"/>
          <w:sz w:val="20"/>
          <w:rPrChange w:id="9373" w:author="Author" w:date="2015-07-30T15:37:00Z">
            <w:rPr>
              <w:rFonts w:ascii="Times New Roman" w:hAnsi="Times New Roman"/>
              <w:sz w:val="20"/>
            </w:rPr>
          </w:rPrChange>
        </w:rPr>
        <w:t xml:space="preserve"> </w:t>
      </w:r>
      <w:r w:rsidR="006514D0">
        <w:rPr>
          <w:rFonts w:ascii="Times New Roman"/>
          <w:sz w:val="20"/>
          <w:rPrChange w:id="9374" w:author="Author" w:date="2015-07-30T15:37:00Z">
            <w:rPr>
              <w:rFonts w:ascii="Times New Roman" w:hAnsi="Times New Roman"/>
              <w:sz w:val="20"/>
            </w:rPr>
          </w:rPrChange>
        </w:rPr>
        <w:t>developing</w:t>
      </w:r>
      <w:r w:rsidR="006514D0">
        <w:rPr>
          <w:rFonts w:ascii="Times New Roman"/>
          <w:spacing w:val="25"/>
          <w:sz w:val="20"/>
          <w:rPrChange w:id="9375" w:author="Author" w:date="2015-07-30T15:37:00Z">
            <w:rPr>
              <w:rFonts w:ascii="Times New Roman" w:hAnsi="Times New Roman"/>
              <w:sz w:val="20"/>
            </w:rPr>
          </w:rPrChange>
        </w:rPr>
        <w:t xml:space="preserve"> </w:t>
      </w:r>
      <w:r w:rsidR="006514D0">
        <w:rPr>
          <w:rFonts w:ascii="Times New Roman"/>
          <w:sz w:val="20"/>
          <w:rPrChange w:id="9376" w:author="Author" w:date="2015-07-30T15:37:00Z">
            <w:rPr>
              <w:rFonts w:ascii="Times New Roman" w:hAnsi="Times New Roman"/>
              <w:sz w:val="20"/>
            </w:rPr>
          </w:rPrChange>
        </w:rPr>
        <w:t>countries</w:t>
      </w:r>
      <w:r w:rsidR="006514D0">
        <w:rPr>
          <w:rFonts w:ascii="Times New Roman"/>
          <w:spacing w:val="26"/>
          <w:sz w:val="20"/>
          <w:rPrChange w:id="9377" w:author="Author" w:date="2015-07-30T15:37:00Z">
            <w:rPr>
              <w:rFonts w:ascii="Times New Roman" w:hAnsi="Times New Roman"/>
              <w:sz w:val="20"/>
            </w:rPr>
          </w:rPrChange>
        </w:rPr>
        <w:t xml:space="preserve"> </w:t>
      </w:r>
      <w:r w:rsidR="006514D0">
        <w:rPr>
          <w:rFonts w:ascii="Times New Roman"/>
          <w:sz w:val="20"/>
          <w:rPrChange w:id="9378" w:author="Author" w:date="2015-07-30T15:37:00Z">
            <w:rPr>
              <w:rFonts w:ascii="Times New Roman" w:hAnsi="Times New Roman"/>
              <w:sz w:val="20"/>
            </w:rPr>
          </w:rPrChange>
        </w:rPr>
        <w:t>in</w:t>
      </w:r>
      <w:r w:rsidR="006514D0">
        <w:rPr>
          <w:rFonts w:ascii="Times New Roman"/>
          <w:spacing w:val="25"/>
          <w:sz w:val="20"/>
          <w:rPrChange w:id="9379" w:author="Author" w:date="2015-07-30T15:37:00Z">
            <w:rPr>
              <w:rFonts w:ascii="Times New Roman" w:hAnsi="Times New Roman"/>
              <w:sz w:val="20"/>
            </w:rPr>
          </w:rPrChange>
        </w:rPr>
        <w:t xml:space="preserve"> </w:t>
      </w:r>
      <w:r w:rsidR="006514D0">
        <w:rPr>
          <w:rFonts w:ascii="Times New Roman"/>
          <w:sz w:val="20"/>
          <w:rPrChange w:id="9380" w:author="Author" w:date="2015-07-30T15:37:00Z">
            <w:rPr>
              <w:rFonts w:ascii="Times New Roman" w:hAnsi="Times New Roman"/>
              <w:sz w:val="20"/>
            </w:rPr>
          </w:rPrChange>
        </w:rPr>
        <w:t>attaining</w:t>
      </w:r>
      <w:r w:rsidR="006514D0">
        <w:rPr>
          <w:rFonts w:ascii="Times New Roman"/>
          <w:spacing w:val="25"/>
          <w:sz w:val="20"/>
          <w:rPrChange w:id="9381" w:author="Author" w:date="2015-07-30T15:37:00Z">
            <w:rPr>
              <w:rFonts w:ascii="Times New Roman" w:hAnsi="Times New Roman"/>
              <w:sz w:val="20"/>
            </w:rPr>
          </w:rPrChange>
        </w:rPr>
        <w:t xml:space="preserve"> </w:t>
      </w:r>
      <w:r w:rsidR="006514D0">
        <w:rPr>
          <w:rFonts w:ascii="Times New Roman"/>
          <w:sz w:val="20"/>
          <w:rPrChange w:id="9382" w:author="Author" w:date="2015-07-30T15:37:00Z">
            <w:rPr>
              <w:rFonts w:ascii="Times New Roman" w:hAnsi="Times New Roman"/>
              <w:sz w:val="20"/>
            </w:rPr>
          </w:rPrChange>
        </w:rPr>
        <w:t>long-term</w:t>
      </w:r>
      <w:r w:rsidR="006514D0">
        <w:rPr>
          <w:rFonts w:ascii="Times New Roman"/>
          <w:spacing w:val="25"/>
          <w:sz w:val="20"/>
          <w:rPrChange w:id="9383" w:author="Author" w:date="2015-07-30T15:37:00Z">
            <w:rPr>
              <w:rFonts w:ascii="Times New Roman" w:hAnsi="Times New Roman"/>
              <w:sz w:val="20"/>
            </w:rPr>
          </w:rPrChange>
        </w:rPr>
        <w:t xml:space="preserve"> </w:t>
      </w:r>
      <w:r w:rsidR="006514D0">
        <w:rPr>
          <w:rFonts w:ascii="Times New Roman"/>
          <w:sz w:val="20"/>
          <w:rPrChange w:id="9384" w:author="Author" w:date="2015-07-30T15:37:00Z">
            <w:rPr>
              <w:rFonts w:ascii="Times New Roman" w:hAnsi="Times New Roman"/>
              <w:sz w:val="20"/>
            </w:rPr>
          </w:rPrChange>
        </w:rPr>
        <w:t>debt</w:t>
      </w:r>
      <w:r w:rsidR="006514D0">
        <w:rPr>
          <w:rFonts w:ascii="Times New Roman"/>
          <w:spacing w:val="26"/>
          <w:sz w:val="20"/>
          <w:rPrChange w:id="9385" w:author="Author" w:date="2015-07-30T15:37:00Z">
            <w:rPr>
              <w:rFonts w:ascii="Times New Roman" w:hAnsi="Times New Roman"/>
              <w:sz w:val="20"/>
            </w:rPr>
          </w:rPrChange>
        </w:rPr>
        <w:t xml:space="preserve"> </w:t>
      </w:r>
      <w:r w:rsidR="006514D0">
        <w:rPr>
          <w:rFonts w:ascii="Times New Roman"/>
          <w:sz w:val="20"/>
          <w:rPrChange w:id="9386" w:author="Author" w:date="2015-07-30T15:37:00Z">
            <w:rPr>
              <w:rFonts w:ascii="Times New Roman" w:hAnsi="Times New Roman"/>
              <w:sz w:val="20"/>
            </w:rPr>
          </w:rPrChange>
        </w:rPr>
        <w:t>sustainability</w:t>
      </w:r>
      <w:r w:rsidR="006514D0">
        <w:rPr>
          <w:rFonts w:ascii="Times New Roman"/>
          <w:spacing w:val="23"/>
          <w:sz w:val="20"/>
          <w:rPrChange w:id="9387" w:author="Author" w:date="2015-07-30T15:37:00Z">
            <w:rPr>
              <w:rFonts w:ascii="Times New Roman" w:hAnsi="Times New Roman"/>
              <w:sz w:val="20"/>
            </w:rPr>
          </w:rPrChange>
        </w:rPr>
        <w:t xml:space="preserve"> </w:t>
      </w:r>
      <w:r w:rsidR="006514D0">
        <w:rPr>
          <w:rFonts w:ascii="Times New Roman"/>
          <w:sz w:val="20"/>
          <w:rPrChange w:id="9388" w:author="Author" w:date="2015-07-30T15:37:00Z">
            <w:rPr>
              <w:rFonts w:ascii="Times New Roman" w:hAnsi="Times New Roman"/>
              <w:sz w:val="20"/>
            </w:rPr>
          </w:rPrChange>
        </w:rPr>
        <w:t>through</w:t>
      </w:r>
      <w:r w:rsidR="006514D0">
        <w:rPr>
          <w:rFonts w:ascii="Times New Roman"/>
          <w:spacing w:val="25"/>
          <w:sz w:val="20"/>
          <w:rPrChange w:id="9389" w:author="Author" w:date="2015-07-30T15:37:00Z">
            <w:rPr>
              <w:rFonts w:ascii="Times New Roman" w:hAnsi="Times New Roman"/>
              <w:sz w:val="20"/>
            </w:rPr>
          </w:rPrChange>
        </w:rPr>
        <w:t xml:space="preserve"> </w:t>
      </w:r>
      <w:r w:rsidR="006514D0">
        <w:rPr>
          <w:rFonts w:ascii="Times New Roman"/>
          <w:sz w:val="20"/>
          <w:rPrChange w:id="9390" w:author="Author" w:date="2015-07-30T15:37:00Z">
            <w:rPr>
              <w:rFonts w:ascii="Times New Roman" w:hAnsi="Times New Roman"/>
              <w:sz w:val="20"/>
            </w:rPr>
          </w:rPrChange>
        </w:rPr>
        <w:t>coordinated</w:t>
      </w:r>
      <w:r w:rsidR="006514D0">
        <w:rPr>
          <w:rFonts w:ascii="Times New Roman"/>
          <w:spacing w:val="28"/>
          <w:sz w:val="20"/>
          <w:rPrChange w:id="9391" w:author="Author" w:date="2015-07-30T15:37:00Z">
            <w:rPr>
              <w:rFonts w:ascii="Times New Roman" w:hAnsi="Times New Roman"/>
              <w:sz w:val="20"/>
            </w:rPr>
          </w:rPrChange>
        </w:rPr>
        <w:t xml:space="preserve"> </w:t>
      </w:r>
      <w:r w:rsidR="006514D0">
        <w:rPr>
          <w:rFonts w:ascii="Times New Roman"/>
          <w:sz w:val="20"/>
          <w:rPrChange w:id="9392" w:author="Author" w:date="2015-07-30T15:37:00Z">
            <w:rPr>
              <w:rFonts w:ascii="Times New Roman" w:hAnsi="Times New Roman"/>
              <w:sz w:val="20"/>
            </w:rPr>
          </w:rPrChange>
        </w:rPr>
        <w:t>policies</w:t>
      </w:r>
      <w:r w:rsidR="006514D0">
        <w:rPr>
          <w:rFonts w:ascii="Times New Roman"/>
          <w:spacing w:val="26"/>
          <w:sz w:val="20"/>
          <w:rPrChange w:id="9393" w:author="Author" w:date="2015-07-30T15:37:00Z">
            <w:rPr>
              <w:rFonts w:ascii="Times New Roman" w:hAnsi="Times New Roman"/>
              <w:sz w:val="20"/>
            </w:rPr>
          </w:rPrChange>
        </w:rPr>
        <w:t xml:space="preserve"> </w:t>
      </w:r>
      <w:r w:rsidR="006514D0">
        <w:rPr>
          <w:rFonts w:ascii="Times New Roman"/>
          <w:sz w:val="20"/>
          <w:rPrChange w:id="9394" w:author="Author" w:date="2015-07-30T15:37:00Z">
            <w:rPr>
              <w:rFonts w:ascii="Times New Roman" w:hAnsi="Times New Roman"/>
              <w:sz w:val="20"/>
            </w:rPr>
          </w:rPrChange>
        </w:rPr>
        <w:t>aimed</w:t>
      </w:r>
      <w:r w:rsidR="006514D0">
        <w:rPr>
          <w:rFonts w:ascii="Times New Roman"/>
          <w:spacing w:val="28"/>
          <w:sz w:val="20"/>
          <w:rPrChange w:id="9395" w:author="Author" w:date="2015-07-30T15:37:00Z">
            <w:rPr>
              <w:rFonts w:ascii="Times New Roman" w:hAnsi="Times New Roman"/>
              <w:sz w:val="20"/>
            </w:rPr>
          </w:rPrChange>
        </w:rPr>
        <w:t xml:space="preserve"> </w:t>
      </w:r>
      <w:r w:rsidR="006514D0">
        <w:rPr>
          <w:rFonts w:ascii="Times New Roman"/>
          <w:sz w:val="20"/>
          <w:rPrChange w:id="9396" w:author="Author" w:date="2015-07-30T15:37:00Z">
            <w:rPr>
              <w:rFonts w:ascii="Times New Roman" w:hAnsi="Times New Roman"/>
              <w:sz w:val="20"/>
            </w:rPr>
          </w:rPrChange>
        </w:rPr>
        <w:t>at</w:t>
      </w:r>
      <w:r w:rsidR="006514D0">
        <w:rPr>
          <w:rFonts w:ascii="Times New Roman"/>
          <w:w w:val="99"/>
          <w:sz w:val="20"/>
          <w:rPrChange w:id="9397" w:author="Author" w:date="2015-07-30T15:37:00Z">
            <w:rPr>
              <w:rFonts w:ascii="Times New Roman" w:hAnsi="Times New Roman"/>
              <w:sz w:val="20"/>
            </w:rPr>
          </w:rPrChange>
        </w:rPr>
        <w:t xml:space="preserve"> </w:t>
      </w:r>
      <w:r w:rsidR="006514D0">
        <w:rPr>
          <w:rFonts w:ascii="Times New Roman"/>
          <w:sz w:val="20"/>
          <w:rPrChange w:id="9398" w:author="Author" w:date="2015-07-30T15:37:00Z">
            <w:rPr>
              <w:rFonts w:ascii="Times New Roman" w:hAnsi="Times New Roman"/>
              <w:sz w:val="20"/>
            </w:rPr>
          </w:rPrChange>
        </w:rPr>
        <w:t>fostering</w:t>
      </w:r>
      <w:r w:rsidR="006514D0">
        <w:rPr>
          <w:rFonts w:ascii="Times New Roman"/>
          <w:spacing w:val="24"/>
          <w:sz w:val="20"/>
          <w:rPrChange w:id="9399" w:author="Author" w:date="2015-07-30T15:37:00Z">
            <w:rPr>
              <w:rFonts w:ascii="Times New Roman" w:hAnsi="Times New Roman"/>
              <w:sz w:val="20"/>
            </w:rPr>
          </w:rPrChange>
        </w:rPr>
        <w:t xml:space="preserve"> </w:t>
      </w:r>
      <w:r w:rsidR="006514D0">
        <w:rPr>
          <w:rFonts w:ascii="Times New Roman"/>
          <w:sz w:val="20"/>
          <w:rPrChange w:id="9400" w:author="Author" w:date="2015-07-30T15:37:00Z">
            <w:rPr>
              <w:rFonts w:ascii="Times New Roman" w:hAnsi="Times New Roman"/>
              <w:sz w:val="20"/>
            </w:rPr>
          </w:rPrChange>
        </w:rPr>
        <w:t>debt</w:t>
      </w:r>
      <w:r w:rsidR="006514D0">
        <w:rPr>
          <w:rFonts w:ascii="Times New Roman"/>
          <w:spacing w:val="25"/>
          <w:sz w:val="20"/>
          <w:rPrChange w:id="9401" w:author="Author" w:date="2015-07-30T15:37:00Z">
            <w:rPr>
              <w:rFonts w:ascii="Times New Roman" w:hAnsi="Times New Roman"/>
              <w:sz w:val="20"/>
            </w:rPr>
          </w:rPrChange>
        </w:rPr>
        <w:t xml:space="preserve"> </w:t>
      </w:r>
      <w:r w:rsidR="006514D0">
        <w:rPr>
          <w:rFonts w:ascii="Times New Roman"/>
          <w:sz w:val="20"/>
          <w:rPrChange w:id="9402" w:author="Author" w:date="2015-07-30T15:37:00Z">
            <w:rPr>
              <w:rFonts w:ascii="Times New Roman" w:hAnsi="Times New Roman"/>
              <w:sz w:val="20"/>
            </w:rPr>
          </w:rPrChange>
        </w:rPr>
        <w:t>financing,</w:t>
      </w:r>
      <w:r w:rsidR="006514D0">
        <w:rPr>
          <w:rFonts w:ascii="Times New Roman"/>
          <w:spacing w:val="26"/>
          <w:sz w:val="20"/>
          <w:rPrChange w:id="9403" w:author="Author" w:date="2015-07-30T15:37:00Z">
            <w:rPr>
              <w:rFonts w:ascii="Times New Roman" w:hAnsi="Times New Roman"/>
              <w:sz w:val="20"/>
            </w:rPr>
          </w:rPrChange>
        </w:rPr>
        <w:t xml:space="preserve"> </w:t>
      </w:r>
      <w:r w:rsidR="006514D0">
        <w:rPr>
          <w:rFonts w:ascii="Times New Roman"/>
          <w:sz w:val="20"/>
          <w:rPrChange w:id="9404" w:author="Author" w:date="2015-07-30T15:37:00Z">
            <w:rPr>
              <w:rFonts w:ascii="Times New Roman" w:hAnsi="Times New Roman"/>
              <w:sz w:val="20"/>
            </w:rPr>
          </w:rPrChange>
        </w:rPr>
        <w:t>debt</w:t>
      </w:r>
      <w:r w:rsidR="006514D0">
        <w:rPr>
          <w:rFonts w:ascii="Times New Roman"/>
          <w:spacing w:val="25"/>
          <w:sz w:val="20"/>
          <w:rPrChange w:id="9405" w:author="Author" w:date="2015-07-30T15:37:00Z">
            <w:rPr>
              <w:rFonts w:ascii="Times New Roman" w:hAnsi="Times New Roman"/>
              <w:sz w:val="20"/>
            </w:rPr>
          </w:rPrChange>
        </w:rPr>
        <w:t xml:space="preserve"> </w:t>
      </w:r>
      <w:r w:rsidR="006514D0">
        <w:rPr>
          <w:rFonts w:ascii="Times New Roman"/>
          <w:sz w:val="20"/>
          <w:rPrChange w:id="9406" w:author="Author" w:date="2015-07-30T15:37:00Z">
            <w:rPr>
              <w:rFonts w:ascii="Times New Roman" w:hAnsi="Times New Roman"/>
              <w:sz w:val="20"/>
            </w:rPr>
          </w:rPrChange>
        </w:rPr>
        <w:t>relief</w:t>
      </w:r>
      <w:r w:rsidR="006514D0">
        <w:rPr>
          <w:rFonts w:ascii="Times New Roman"/>
          <w:spacing w:val="24"/>
          <w:sz w:val="20"/>
          <w:rPrChange w:id="9407" w:author="Author" w:date="2015-07-30T15:37:00Z">
            <w:rPr>
              <w:rFonts w:ascii="Times New Roman" w:hAnsi="Times New Roman"/>
              <w:sz w:val="20"/>
            </w:rPr>
          </w:rPrChange>
        </w:rPr>
        <w:t xml:space="preserve"> </w:t>
      </w:r>
      <w:r w:rsidR="006514D0">
        <w:rPr>
          <w:rFonts w:ascii="Times New Roman"/>
          <w:sz w:val="20"/>
          <w:rPrChange w:id="9408" w:author="Author" w:date="2015-07-30T15:37:00Z">
            <w:rPr>
              <w:rFonts w:ascii="Times New Roman" w:hAnsi="Times New Roman"/>
              <w:sz w:val="20"/>
            </w:rPr>
          </w:rPrChange>
        </w:rPr>
        <w:t>and</w:t>
      </w:r>
      <w:r w:rsidR="006514D0">
        <w:rPr>
          <w:rFonts w:ascii="Times New Roman"/>
          <w:spacing w:val="27"/>
          <w:sz w:val="20"/>
          <w:rPrChange w:id="9409" w:author="Author" w:date="2015-07-30T15:37:00Z">
            <w:rPr>
              <w:rFonts w:ascii="Times New Roman" w:hAnsi="Times New Roman"/>
              <w:sz w:val="20"/>
            </w:rPr>
          </w:rPrChange>
        </w:rPr>
        <w:t xml:space="preserve"> </w:t>
      </w:r>
      <w:r w:rsidR="006514D0">
        <w:rPr>
          <w:rFonts w:ascii="Times New Roman"/>
          <w:sz w:val="20"/>
          <w:rPrChange w:id="9410" w:author="Author" w:date="2015-07-30T15:37:00Z">
            <w:rPr>
              <w:rFonts w:ascii="Times New Roman" w:hAnsi="Times New Roman"/>
              <w:sz w:val="20"/>
            </w:rPr>
          </w:rPrChange>
        </w:rPr>
        <w:t>debt</w:t>
      </w:r>
      <w:r w:rsidR="006514D0">
        <w:rPr>
          <w:rFonts w:ascii="Times New Roman"/>
          <w:spacing w:val="25"/>
          <w:sz w:val="20"/>
          <w:rPrChange w:id="9411" w:author="Author" w:date="2015-07-30T15:37:00Z">
            <w:rPr>
              <w:rFonts w:ascii="Times New Roman" w:hAnsi="Times New Roman"/>
              <w:sz w:val="20"/>
            </w:rPr>
          </w:rPrChange>
        </w:rPr>
        <w:t xml:space="preserve"> </w:t>
      </w:r>
      <w:r w:rsidR="006514D0">
        <w:rPr>
          <w:rFonts w:ascii="Times New Roman"/>
          <w:sz w:val="20"/>
          <w:rPrChange w:id="9412" w:author="Author" w:date="2015-07-30T15:37:00Z">
            <w:rPr>
              <w:rFonts w:ascii="Times New Roman" w:hAnsi="Times New Roman"/>
              <w:sz w:val="20"/>
            </w:rPr>
          </w:rPrChange>
        </w:rPr>
        <w:t>restructuring,</w:t>
      </w:r>
      <w:r w:rsidR="006514D0">
        <w:rPr>
          <w:rFonts w:ascii="Times New Roman"/>
          <w:spacing w:val="28"/>
          <w:sz w:val="20"/>
          <w:rPrChange w:id="9413" w:author="Author" w:date="2015-07-30T15:37:00Z">
            <w:rPr>
              <w:rFonts w:ascii="Times New Roman" w:hAnsi="Times New Roman"/>
              <w:sz w:val="20"/>
            </w:rPr>
          </w:rPrChange>
        </w:rPr>
        <w:t xml:space="preserve"> </w:t>
      </w:r>
      <w:r w:rsidR="006514D0">
        <w:rPr>
          <w:rFonts w:ascii="Times New Roman"/>
          <w:sz w:val="20"/>
          <w:rPrChange w:id="9414" w:author="Author" w:date="2015-07-30T15:37:00Z">
            <w:rPr>
              <w:rFonts w:ascii="Times New Roman" w:hAnsi="Times New Roman"/>
              <w:sz w:val="20"/>
            </w:rPr>
          </w:rPrChange>
        </w:rPr>
        <w:t>as</w:t>
      </w:r>
      <w:r w:rsidR="006514D0">
        <w:rPr>
          <w:rFonts w:ascii="Times New Roman"/>
          <w:spacing w:val="25"/>
          <w:sz w:val="20"/>
          <w:rPrChange w:id="9415" w:author="Author" w:date="2015-07-30T15:37:00Z">
            <w:rPr>
              <w:rFonts w:ascii="Times New Roman" w:hAnsi="Times New Roman"/>
              <w:sz w:val="20"/>
            </w:rPr>
          </w:rPrChange>
        </w:rPr>
        <w:t xml:space="preserve"> </w:t>
      </w:r>
      <w:r w:rsidR="006514D0">
        <w:rPr>
          <w:rFonts w:ascii="Times New Roman"/>
          <w:sz w:val="20"/>
          <w:rPrChange w:id="9416" w:author="Author" w:date="2015-07-30T15:37:00Z">
            <w:rPr>
              <w:rFonts w:ascii="Times New Roman" w:hAnsi="Times New Roman"/>
              <w:sz w:val="20"/>
            </w:rPr>
          </w:rPrChange>
        </w:rPr>
        <w:t>appropriate,</w:t>
      </w:r>
      <w:r w:rsidR="006514D0">
        <w:rPr>
          <w:rFonts w:ascii="Times New Roman"/>
          <w:spacing w:val="26"/>
          <w:sz w:val="20"/>
          <w:rPrChange w:id="9417" w:author="Author" w:date="2015-07-30T15:37:00Z">
            <w:rPr>
              <w:rFonts w:ascii="Times New Roman" w:hAnsi="Times New Roman"/>
              <w:sz w:val="20"/>
            </w:rPr>
          </w:rPrChange>
        </w:rPr>
        <w:t xml:space="preserve"> </w:t>
      </w:r>
      <w:r w:rsidR="006514D0">
        <w:rPr>
          <w:rFonts w:ascii="Times New Roman"/>
          <w:sz w:val="20"/>
          <w:rPrChange w:id="9418" w:author="Author" w:date="2015-07-30T15:37:00Z">
            <w:rPr>
              <w:rFonts w:ascii="Times New Roman" w:hAnsi="Times New Roman"/>
              <w:sz w:val="20"/>
            </w:rPr>
          </w:rPrChange>
        </w:rPr>
        <w:t>and</w:t>
      </w:r>
      <w:r w:rsidR="006514D0">
        <w:rPr>
          <w:rFonts w:ascii="Times New Roman"/>
          <w:spacing w:val="27"/>
          <w:sz w:val="20"/>
          <w:rPrChange w:id="9419" w:author="Author" w:date="2015-07-30T15:37:00Z">
            <w:rPr>
              <w:rFonts w:ascii="Times New Roman" w:hAnsi="Times New Roman"/>
              <w:sz w:val="20"/>
            </w:rPr>
          </w:rPrChange>
        </w:rPr>
        <w:t xml:space="preserve"> </w:t>
      </w:r>
      <w:r w:rsidR="006514D0">
        <w:rPr>
          <w:rFonts w:ascii="Times New Roman"/>
          <w:sz w:val="20"/>
          <w:rPrChange w:id="9420" w:author="Author" w:date="2015-07-30T15:37:00Z">
            <w:rPr>
              <w:rFonts w:ascii="Times New Roman" w:hAnsi="Times New Roman"/>
              <w:sz w:val="20"/>
            </w:rPr>
          </w:rPrChange>
        </w:rPr>
        <w:t>address</w:t>
      </w:r>
      <w:r w:rsidR="006514D0">
        <w:rPr>
          <w:rFonts w:ascii="Times New Roman"/>
          <w:spacing w:val="25"/>
          <w:sz w:val="20"/>
          <w:rPrChange w:id="9421" w:author="Author" w:date="2015-07-30T15:37:00Z">
            <w:rPr>
              <w:rFonts w:ascii="Times New Roman" w:hAnsi="Times New Roman"/>
              <w:sz w:val="20"/>
            </w:rPr>
          </w:rPrChange>
        </w:rPr>
        <w:t xml:space="preserve"> </w:t>
      </w:r>
      <w:r w:rsidR="006514D0">
        <w:rPr>
          <w:rFonts w:ascii="Times New Roman"/>
          <w:sz w:val="20"/>
          <w:rPrChange w:id="9422" w:author="Author" w:date="2015-07-30T15:37:00Z">
            <w:rPr>
              <w:rFonts w:ascii="Times New Roman" w:hAnsi="Times New Roman"/>
              <w:sz w:val="20"/>
            </w:rPr>
          </w:rPrChange>
        </w:rPr>
        <w:t>the</w:t>
      </w:r>
      <w:r w:rsidR="006514D0">
        <w:rPr>
          <w:rFonts w:ascii="Times New Roman"/>
          <w:spacing w:val="26"/>
          <w:sz w:val="20"/>
          <w:rPrChange w:id="9423" w:author="Author" w:date="2015-07-30T15:37:00Z">
            <w:rPr>
              <w:rFonts w:ascii="Times New Roman" w:hAnsi="Times New Roman"/>
              <w:sz w:val="20"/>
            </w:rPr>
          </w:rPrChange>
        </w:rPr>
        <w:t xml:space="preserve"> </w:t>
      </w:r>
      <w:r w:rsidR="006514D0">
        <w:rPr>
          <w:rFonts w:ascii="Times New Roman"/>
          <w:sz w:val="20"/>
          <w:rPrChange w:id="9424" w:author="Author" w:date="2015-07-30T15:37:00Z">
            <w:rPr>
              <w:rFonts w:ascii="Times New Roman" w:hAnsi="Times New Roman"/>
              <w:sz w:val="20"/>
            </w:rPr>
          </w:rPrChange>
        </w:rPr>
        <w:t>external</w:t>
      </w:r>
      <w:r w:rsidR="006514D0">
        <w:rPr>
          <w:rFonts w:ascii="Times New Roman"/>
          <w:spacing w:val="26"/>
          <w:sz w:val="20"/>
          <w:rPrChange w:id="9425" w:author="Author" w:date="2015-07-30T15:37:00Z">
            <w:rPr>
              <w:rFonts w:ascii="Times New Roman" w:hAnsi="Times New Roman"/>
              <w:sz w:val="20"/>
            </w:rPr>
          </w:rPrChange>
        </w:rPr>
        <w:t xml:space="preserve"> </w:t>
      </w:r>
      <w:r w:rsidR="006514D0">
        <w:rPr>
          <w:rFonts w:ascii="Times New Roman"/>
          <w:sz w:val="20"/>
          <w:rPrChange w:id="9426" w:author="Author" w:date="2015-07-30T15:37:00Z">
            <w:rPr>
              <w:rFonts w:ascii="Times New Roman" w:hAnsi="Times New Roman"/>
              <w:sz w:val="20"/>
            </w:rPr>
          </w:rPrChange>
        </w:rPr>
        <w:t>debt</w:t>
      </w:r>
      <w:r w:rsidR="006514D0">
        <w:rPr>
          <w:rFonts w:ascii="Times New Roman"/>
          <w:spacing w:val="25"/>
          <w:sz w:val="20"/>
          <w:rPrChange w:id="9427" w:author="Author" w:date="2015-07-30T15:37:00Z">
            <w:rPr>
              <w:rFonts w:ascii="Times New Roman" w:hAnsi="Times New Roman"/>
              <w:sz w:val="20"/>
            </w:rPr>
          </w:rPrChange>
        </w:rPr>
        <w:t xml:space="preserve"> </w:t>
      </w:r>
      <w:r w:rsidR="006514D0">
        <w:rPr>
          <w:rFonts w:ascii="Times New Roman"/>
          <w:sz w:val="20"/>
          <w:rPrChange w:id="9428" w:author="Author" w:date="2015-07-30T15:37:00Z">
            <w:rPr>
              <w:rFonts w:ascii="Times New Roman" w:hAnsi="Times New Roman"/>
              <w:sz w:val="20"/>
            </w:rPr>
          </w:rPrChange>
        </w:rPr>
        <w:t>of</w:t>
      </w:r>
      <w:r w:rsidR="006514D0">
        <w:rPr>
          <w:rFonts w:ascii="Times New Roman"/>
          <w:w w:val="99"/>
          <w:sz w:val="20"/>
          <w:rPrChange w:id="9429" w:author="Author" w:date="2015-07-30T15:37:00Z">
            <w:rPr>
              <w:rFonts w:ascii="Times New Roman" w:hAnsi="Times New Roman"/>
              <w:sz w:val="20"/>
            </w:rPr>
          </w:rPrChange>
        </w:rPr>
        <w:t xml:space="preserve"> </w:t>
      </w:r>
      <w:r w:rsidR="006514D0">
        <w:rPr>
          <w:rFonts w:ascii="Times New Roman"/>
          <w:sz w:val="20"/>
          <w:rPrChange w:id="9430" w:author="Author" w:date="2015-07-30T15:37:00Z">
            <w:rPr>
              <w:rFonts w:ascii="Times New Roman" w:hAnsi="Times New Roman"/>
              <w:sz w:val="20"/>
            </w:rPr>
          </w:rPrChange>
        </w:rPr>
        <w:t>highly indebted poor countries to reduce debt</w:t>
      </w:r>
      <w:r w:rsidR="006514D0">
        <w:rPr>
          <w:rFonts w:ascii="Times New Roman"/>
          <w:spacing w:val="-3"/>
          <w:sz w:val="20"/>
          <w:rPrChange w:id="9431" w:author="Author" w:date="2015-07-30T15:37:00Z">
            <w:rPr>
              <w:rFonts w:ascii="Times New Roman" w:hAnsi="Times New Roman"/>
              <w:sz w:val="20"/>
            </w:rPr>
          </w:rPrChange>
        </w:rPr>
        <w:t xml:space="preserve"> </w:t>
      </w:r>
      <w:r w:rsidR="006514D0">
        <w:rPr>
          <w:rFonts w:ascii="Times New Roman"/>
          <w:sz w:val="20"/>
          <w:rPrChange w:id="9432" w:author="Author" w:date="2015-07-30T15:37:00Z">
            <w:rPr>
              <w:rFonts w:ascii="Times New Roman" w:hAnsi="Times New Roman"/>
              <w:sz w:val="20"/>
            </w:rPr>
          </w:rPrChange>
        </w:rPr>
        <w:t>distress</w:t>
      </w:r>
      <w:del w:id="9433" w:author="Author" w:date="2015-07-30T15:37:00Z">
        <w:r w:rsidRPr="00B93DD0">
          <w:rPr>
            <w:rFonts w:ascii="Times New Roman" w:hAnsi="Times New Roman" w:cs="Times New Roman"/>
            <w:sz w:val="20"/>
            <w:szCs w:val="20"/>
          </w:rPr>
          <w:delText xml:space="preserve"> </w:delText>
        </w:r>
      </w:del>
    </w:p>
    <w:p w14:paraId="236EB89B" w14:textId="11D08661" w:rsidR="00804791" w:rsidRDefault="00B93DD0">
      <w:pPr>
        <w:pStyle w:val="ListParagraph"/>
        <w:numPr>
          <w:ilvl w:val="1"/>
          <w:numId w:val="1"/>
        </w:numPr>
        <w:tabs>
          <w:tab w:val="left" w:pos="503"/>
        </w:tabs>
        <w:spacing w:before="160"/>
        <w:ind w:left="502" w:hanging="402"/>
        <w:rPr>
          <w:rFonts w:ascii="Times New Roman" w:eastAsia="Times New Roman" w:hAnsi="Times New Roman" w:cs="Times New Roman"/>
          <w:sz w:val="20"/>
          <w:szCs w:val="20"/>
        </w:rPr>
        <w:pPrChange w:id="9434" w:author="Author" w:date="2015-07-30T15:37:00Z">
          <w:pPr>
            <w:ind w:right="8"/>
            <w:jc w:val="both"/>
          </w:pPr>
        </w:pPrChange>
      </w:pPr>
      <w:del w:id="9435" w:author="Author" w:date="2015-07-30T15:37:00Z">
        <w:r w:rsidRPr="00B93DD0">
          <w:rPr>
            <w:rFonts w:ascii="Times New Roman" w:hAnsi="Times New Roman" w:cs="Times New Roman"/>
            <w:sz w:val="20"/>
            <w:szCs w:val="20"/>
          </w:rPr>
          <w:delText xml:space="preserve">17.5 </w:delText>
        </w:r>
      </w:del>
      <w:r w:rsidR="006514D0">
        <w:rPr>
          <w:rFonts w:ascii="Times New Roman"/>
          <w:sz w:val="20"/>
          <w:rPrChange w:id="9436" w:author="Author" w:date="2015-07-30T15:37:00Z">
            <w:rPr>
              <w:rFonts w:ascii="Times New Roman" w:hAnsi="Times New Roman"/>
              <w:sz w:val="20"/>
            </w:rPr>
          </w:rPrChange>
        </w:rPr>
        <w:t>Adopt and implement investment promotion regimes for least developed</w:t>
      </w:r>
      <w:r w:rsidR="006514D0">
        <w:rPr>
          <w:rFonts w:ascii="Times New Roman"/>
          <w:spacing w:val="-5"/>
          <w:sz w:val="20"/>
          <w:rPrChange w:id="9437" w:author="Author" w:date="2015-07-30T15:37:00Z">
            <w:rPr>
              <w:rFonts w:ascii="Times New Roman" w:hAnsi="Times New Roman"/>
              <w:sz w:val="20"/>
            </w:rPr>
          </w:rPrChange>
        </w:rPr>
        <w:t xml:space="preserve"> </w:t>
      </w:r>
      <w:r w:rsidR="006514D0">
        <w:rPr>
          <w:rFonts w:ascii="Times New Roman"/>
          <w:sz w:val="20"/>
          <w:rPrChange w:id="9438" w:author="Author" w:date="2015-07-30T15:37:00Z">
            <w:rPr>
              <w:rFonts w:ascii="Times New Roman" w:hAnsi="Times New Roman"/>
              <w:sz w:val="20"/>
            </w:rPr>
          </w:rPrChange>
        </w:rPr>
        <w:t>countries</w:t>
      </w:r>
      <w:del w:id="9439" w:author="Author" w:date="2015-07-30T15:37:00Z">
        <w:r w:rsidRPr="00B93DD0">
          <w:rPr>
            <w:rFonts w:ascii="Times New Roman" w:hAnsi="Times New Roman" w:cs="Times New Roman"/>
            <w:sz w:val="20"/>
            <w:szCs w:val="20"/>
          </w:rPr>
          <w:delText xml:space="preserve"> </w:delText>
        </w:r>
      </w:del>
    </w:p>
    <w:p w14:paraId="69ACD358" w14:textId="77777777" w:rsidR="00804791" w:rsidRDefault="00804791">
      <w:pPr>
        <w:spacing w:before="10"/>
        <w:rPr>
          <w:ins w:id="9440" w:author="Author" w:date="2015-07-30T15:37:00Z"/>
          <w:rFonts w:ascii="Times New Roman" w:eastAsia="Times New Roman" w:hAnsi="Times New Roman" w:cs="Times New Roman"/>
          <w:sz w:val="15"/>
          <w:szCs w:val="15"/>
        </w:rPr>
      </w:pPr>
    </w:p>
    <w:p w14:paraId="2634CA49" w14:textId="07BFF090" w:rsidR="00804791" w:rsidRDefault="006514D0">
      <w:pPr>
        <w:pStyle w:val="Heading2"/>
        <w:rPr>
          <w:b w:val="0"/>
          <w:rPrChange w:id="9441" w:author="Author" w:date="2015-07-30T15:37:00Z">
            <w:rPr>
              <w:rFonts w:ascii="Times New Roman" w:hAnsi="Times New Roman"/>
              <w:b/>
              <w:sz w:val="20"/>
            </w:rPr>
          </w:rPrChange>
        </w:rPr>
        <w:pPrChange w:id="9442" w:author="Author" w:date="2015-07-30T15:37:00Z">
          <w:pPr>
            <w:keepNext/>
            <w:spacing w:after="120"/>
            <w:ind w:left="426" w:right="70" w:hanging="426"/>
            <w:jc w:val="both"/>
          </w:pPr>
        </w:pPrChange>
      </w:pPr>
      <w:r w:rsidRPr="006514D0">
        <w:t>Technology</w:t>
      </w:r>
      <w:del w:id="9443" w:author="Author" w:date="2015-07-30T15:37:00Z">
        <w:r w:rsidR="00B93DD0" w:rsidRPr="00B93DD0">
          <w:rPr>
            <w:rFonts w:cs="Times New Roman"/>
          </w:rPr>
          <w:delText xml:space="preserve"> </w:delText>
        </w:r>
      </w:del>
    </w:p>
    <w:p w14:paraId="52411AE6" w14:textId="66CA3507" w:rsidR="00804791" w:rsidRDefault="00B93DD0">
      <w:pPr>
        <w:pStyle w:val="ListParagraph"/>
        <w:numPr>
          <w:ilvl w:val="1"/>
          <w:numId w:val="1"/>
        </w:numPr>
        <w:tabs>
          <w:tab w:val="left" w:pos="539"/>
        </w:tabs>
        <w:spacing w:before="115" w:line="259" w:lineRule="auto"/>
        <w:ind w:right="111" w:hanging="427"/>
        <w:jc w:val="both"/>
        <w:rPr>
          <w:rFonts w:ascii="Times New Roman" w:eastAsia="Times New Roman" w:hAnsi="Times New Roman" w:cs="Times New Roman"/>
          <w:sz w:val="20"/>
          <w:szCs w:val="20"/>
        </w:rPr>
        <w:pPrChange w:id="9444" w:author="Author" w:date="2015-07-30T15:37:00Z">
          <w:pPr>
            <w:ind w:right="8"/>
            <w:jc w:val="both"/>
          </w:pPr>
        </w:pPrChange>
      </w:pPr>
      <w:del w:id="9445" w:author="Author" w:date="2015-07-30T15:37:00Z">
        <w:r w:rsidRPr="00B93DD0">
          <w:rPr>
            <w:rFonts w:ascii="Times New Roman" w:hAnsi="Times New Roman" w:cs="Times New Roman"/>
            <w:sz w:val="20"/>
            <w:szCs w:val="20"/>
          </w:rPr>
          <w:delText xml:space="preserve">17.6 </w:delText>
        </w:r>
      </w:del>
      <w:r w:rsidR="006514D0">
        <w:rPr>
          <w:rFonts w:ascii="Times New Roman"/>
          <w:sz w:val="20"/>
          <w:rPrChange w:id="9446" w:author="Author" w:date="2015-07-30T15:37:00Z">
            <w:rPr>
              <w:rFonts w:ascii="Times New Roman" w:hAnsi="Times New Roman"/>
              <w:sz w:val="20"/>
            </w:rPr>
          </w:rPrChange>
        </w:rPr>
        <w:t>Enhance North-South, South-South and triangular regional and international cooperation on and access</w:t>
      </w:r>
      <w:r w:rsidR="006514D0">
        <w:rPr>
          <w:rFonts w:ascii="Times New Roman"/>
          <w:spacing w:val="16"/>
          <w:sz w:val="20"/>
          <w:rPrChange w:id="9447" w:author="Author" w:date="2015-07-30T15:37:00Z">
            <w:rPr>
              <w:rFonts w:ascii="Times New Roman" w:hAnsi="Times New Roman"/>
              <w:sz w:val="20"/>
            </w:rPr>
          </w:rPrChange>
        </w:rPr>
        <w:t xml:space="preserve"> </w:t>
      </w:r>
      <w:r w:rsidR="006514D0">
        <w:rPr>
          <w:rFonts w:ascii="Times New Roman"/>
          <w:sz w:val="20"/>
          <w:rPrChange w:id="9448" w:author="Author" w:date="2015-07-30T15:37:00Z">
            <w:rPr>
              <w:rFonts w:ascii="Times New Roman" w:hAnsi="Times New Roman"/>
              <w:sz w:val="20"/>
            </w:rPr>
          </w:rPrChange>
        </w:rPr>
        <w:t>to</w:t>
      </w:r>
      <w:r w:rsidR="006514D0">
        <w:rPr>
          <w:rFonts w:ascii="Times New Roman"/>
          <w:w w:val="99"/>
          <w:sz w:val="20"/>
          <w:rPrChange w:id="9449" w:author="Author" w:date="2015-07-30T15:37:00Z">
            <w:rPr>
              <w:rFonts w:ascii="Times New Roman" w:hAnsi="Times New Roman"/>
              <w:sz w:val="20"/>
            </w:rPr>
          </w:rPrChange>
        </w:rPr>
        <w:t xml:space="preserve"> </w:t>
      </w:r>
      <w:r w:rsidR="006514D0">
        <w:rPr>
          <w:rFonts w:ascii="Times New Roman"/>
          <w:sz w:val="20"/>
          <w:rPrChange w:id="9450" w:author="Author" w:date="2015-07-30T15:37:00Z">
            <w:rPr>
              <w:rFonts w:ascii="Times New Roman" w:hAnsi="Times New Roman"/>
              <w:sz w:val="20"/>
            </w:rPr>
          </w:rPrChange>
        </w:rPr>
        <w:t>science, technology and innovation and enhance knowledge sharing on mutually agreed terms,</w:t>
      </w:r>
      <w:r w:rsidR="006514D0">
        <w:rPr>
          <w:rFonts w:ascii="Times New Roman"/>
          <w:spacing w:val="10"/>
          <w:sz w:val="20"/>
          <w:rPrChange w:id="9451" w:author="Author" w:date="2015-07-30T15:37:00Z">
            <w:rPr>
              <w:rFonts w:ascii="Times New Roman" w:hAnsi="Times New Roman"/>
              <w:sz w:val="20"/>
            </w:rPr>
          </w:rPrChange>
        </w:rPr>
        <w:t xml:space="preserve"> </w:t>
      </w:r>
      <w:r w:rsidR="006514D0">
        <w:rPr>
          <w:rFonts w:ascii="Times New Roman"/>
          <w:sz w:val="20"/>
          <w:rPrChange w:id="9452" w:author="Author" w:date="2015-07-30T15:37:00Z">
            <w:rPr>
              <w:rFonts w:ascii="Times New Roman" w:hAnsi="Times New Roman"/>
              <w:sz w:val="20"/>
            </w:rPr>
          </w:rPrChange>
        </w:rPr>
        <w:t>including</w:t>
      </w:r>
      <w:r w:rsidR="006514D0">
        <w:rPr>
          <w:rFonts w:ascii="Times New Roman"/>
          <w:w w:val="99"/>
          <w:sz w:val="20"/>
          <w:rPrChange w:id="9453" w:author="Author" w:date="2015-07-30T15:37:00Z">
            <w:rPr>
              <w:rFonts w:ascii="Times New Roman" w:hAnsi="Times New Roman"/>
              <w:sz w:val="20"/>
            </w:rPr>
          </w:rPrChange>
        </w:rPr>
        <w:t xml:space="preserve"> </w:t>
      </w:r>
      <w:r w:rsidR="006514D0">
        <w:rPr>
          <w:rFonts w:ascii="Times New Roman"/>
          <w:sz w:val="20"/>
          <w:rPrChange w:id="9454" w:author="Author" w:date="2015-07-30T15:37:00Z">
            <w:rPr>
              <w:rFonts w:ascii="Times New Roman" w:hAnsi="Times New Roman"/>
              <w:sz w:val="20"/>
            </w:rPr>
          </w:rPrChange>
        </w:rPr>
        <w:t>through</w:t>
      </w:r>
      <w:r w:rsidR="006514D0">
        <w:rPr>
          <w:rFonts w:ascii="Times New Roman"/>
          <w:spacing w:val="31"/>
          <w:sz w:val="20"/>
          <w:rPrChange w:id="9455" w:author="Author" w:date="2015-07-30T15:37:00Z">
            <w:rPr>
              <w:rFonts w:ascii="Times New Roman" w:hAnsi="Times New Roman"/>
              <w:sz w:val="20"/>
            </w:rPr>
          </w:rPrChange>
        </w:rPr>
        <w:t xml:space="preserve"> </w:t>
      </w:r>
      <w:r w:rsidR="006514D0">
        <w:rPr>
          <w:rFonts w:ascii="Times New Roman"/>
          <w:sz w:val="20"/>
          <w:rPrChange w:id="9456" w:author="Author" w:date="2015-07-30T15:37:00Z">
            <w:rPr>
              <w:rFonts w:ascii="Times New Roman" w:hAnsi="Times New Roman"/>
              <w:sz w:val="20"/>
            </w:rPr>
          </w:rPrChange>
        </w:rPr>
        <w:t>improved</w:t>
      </w:r>
      <w:r w:rsidR="006514D0">
        <w:rPr>
          <w:rFonts w:ascii="Times New Roman"/>
          <w:spacing w:val="34"/>
          <w:sz w:val="20"/>
          <w:rPrChange w:id="9457" w:author="Author" w:date="2015-07-30T15:37:00Z">
            <w:rPr>
              <w:rFonts w:ascii="Times New Roman" w:hAnsi="Times New Roman"/>
              <w:sz w:val="20"/>
            </w:rPr>
          </w:rPrChange>
        </w:rPr>
        <w:t xml:space="preserve"> </w:t>
      </w:r>
      <w:r w:rsidR="006514D0">
        <w:rPr>
          <w:rFonts w:ascii="Times New Roman"/>
          <w:sz w:val="20"/>
          <w:rPrChange w:id="9458" w:author="Author" w:date="2015-07-30T15:37:00Z">
            <w:rPr>
              <w:rFonts w:ascii="Times New Roman" w:hAnsi="Times New Roman"/>
              <w:sz w:val="20"/>
            </w:rPr>
          </w:rPrChange>
        </w:rPr>
        <w:t>coordination</w:t>
      </w:r>
      <w:r w:rsidR="006514D0">
        <w:rPr>
          <w:rFonts w:ascii="Times New Roman"/>
          <w:spacing w:val="29"/>
          <w:sz w:val="20"/>
          <w:rPrChange w:id="9459" w:author="Author" w:date="2015-07-30T15:37:00Z">
            <w:rPr>
              <w:rFonts w:ascii="Times New Roman" w:hAnsi="Times New Roman"/>
              <w:sz w:val="20"/>
            </w:rPr>
          </w:rPrChange>
        </w:rPr>
        <w:t xml:space="preserve"> </w:t>
      </w:r>
      <w:r w:rsidR="006514D0">
        <w:rPr>
          <w:rFonts w:ascii="Times New Roman"/>
          <w:sz w:val="20"/>
          <w:rPrChange w:id="9460" w:author="Author" w:date="2015-07-30T15:37:00Z">
            <w:rPr>
              <w:rFonts w:ascii="Times New Roman" w:hAnsi="Times New Roman"/>
              <w:sz w:val="20"/>
            </w:rPr>
          </w:rPrChange>
        </w:rPr>
        <w:t>among</w:t>
      </w:r>
      <w:r w:rsidR="006514D0">
        <w:rPr>
          <w:rFonts w:ascii="Times New Roman"/>
          <w:spacing w:val="29"/>
          <w:sz w:val="20"/>
          <w:rPrChange w:id="9461" w:author="Author" w:date="2015-07-30T15:37:00Z">
            <w:rPr>
              <w:rFonts w:ascii="Times New Roman" w:hAnsi="Times New Roman"/>
              <w:sz w:val="20"/>
            </w:rPr>
          </w:rPrChange>
        </w:rPr>
        <w:t xml:space="preserve"> </w:t>
      </w:r>
      <w:r w:rsidR="006514D0">
        <w:rPr>
          <w:rFonts w:ascii="Times New Roman"/>
          <w:sz w:val="20"/>
          <w:rPrChange w:id="9462" w:author="Author" w:date="2015-07-30T15:37:00Z">
            <w:rPr>
              <w:rFonts w:ascii="Times New Roman" w:hAnsi="Times New Roman"/>
              <w:sz w:val="20"/>
            </w:rPr>
          </w:rPrChange>
        </w:rPr>
        <w:t>existing</w:t>
      </w:r>
      <w:r w:rsidR="006514D0">
        <w:rPr>
          <w:rFonts w:ascii="Times New Roman"/>
          <w:spacing w:val="32"/>
          <w:sz w:val="20"/>
          <w:rPrChange w:id="9463" w:author="Author" w:date="2015-07-30T15:37:00Z">
            <w:rPr>
              <w:rFonts w:ascii="Times New Roman" w:hAnsi="Times New Roman"/>
              <w:sz w:val="20"/>
            </w:rPr>
          </w:rPrChange>
        </w:rPr>
        <w:t xml:space="preserve"> </w:t>
      </w:r>
      <w:r w:rsidR="006514D0">
        <w:rPr>
          <w:rFonts w:ascii="Times New Roman"/>
          <w:sz w:val="20"/>
          <w:rPrChange w:id="9464" w:author="Author" w:date="2015-07-30T15:37:00Z">
            <w:rPr>
              <w:rFonts w:ascii="Times New Roman" w:hAnsi="Times New Roman"/>
              <w:sz w:val="20"/>
            </w:rPr>
          </w:rPrChange>
        </w:rPr>
        <w:t>mechanisms,</w:t>
      </w:r>
      <w:r w:rsidR="006514D0">
        <w:rPr>
          <w:rFonts w:ascii="Times New Roman"/>
          <w:spacing w:val="33"/>
          <w:sz w:val="20"/>
          <w:rPrChange w:id="9465" w:author="Author" w:date="2015-07-30T15:37:00Z">
            <w:rPr>
              <w:rFonts w:ascii="Times New Roman" w:hAnsi="Times New Roman"/>
              <w:sz w:val="20"/>
            </w:rPr>
          </w:rPrChange>
        </w:rPr>
        <w:t xml:space="preserve"> </w:t>
      </w:r>
      <w:r w:rsidR="006514D0">
        <w:rPr>
          <w:rFonts w:ascii="Times New Roman"/>
          <w:sz w:val="20"/>
          <w:rPrChange w:id="9466" w:author="Author" w:date="2015-07-30T15:37:00Z">
            <w:rPr>
              <w:rFonts w:ascii="Times New Roman" w:hAnsi="Times New Roman"/>
              <w:sz w:val="20"/>
            </w:rPr>
          </w:rPrChange>
        </w:rPr>
        <w:t>in</w:t>
      </w:r>
      <w:r w:rsidR="006514D0">
        <w:rPr>
          <w:rFonts w:ascii="Times New Roman"/>
          <w:spacing w:val="31"/>
          <w:sz w:val="20"/>
          <w:rPrChange w:id="9467" w:author="Author" w:date="2015-07-30T15:37:00Z">
            <w:rPr>
              <w:rFonts w:ascii="Times New Roman" w:hAnsi="Times New Roman"/>
              <w:sz w:val="20"/>
            </w:rPr>
          </w:rPrChange>
        </w:rPr>
        <w:t xml:space="preserve"> </w:t>
      </w:r>
      <w:r w:rsidR="006514D0">
        <w:rPr>
          <w:rFonts w:ascii="Times New Roman"/>
          <w:sz w:val="20"/>
          <w:rPrChange w:id="9468" w:author="Author" w:date="2015-07-30T15:37:00Z">
            <w:rPr>
              <w:rFonts w:ascii="Times New Roman" w:hAnsi="Times New Roman"/>
              <w:sz w:val="20"/>
            </w:rPr>
          </w:rPrChange>
        </w:rPr>
        <w:t>particular</w:t>
      </w:r>
      <w:r w:rsidR="006514D0">
        <w:rPr>
          <w:rFonts w:ascii="Times New Roman"/>
          <w:spacing w:val="34"/>
          <w:sz w:val="20"/>
          <w:rPrChange w:id="9469" w:author="Author" w:date="2015-07-30T15:37:00Z">
            <w:rPr>
              <w:rFonts w:ascii="Times New Roman" w:hAnsi="Times New Roman"/>
              <w:sz w:val="20"/>
            </w:rPr>
          </w:rPrChange>
        </w:rPr>
        <w:t xml:space="preserve"> </w:t>
      </w:r>
      <w:r w:rsidR="006514D0">
        <w:rPr>
          <w:rFonts w:ascii="Times New Roman"/>
          <w:sz w:val="20"/>
          <w:rPrChange w:id="9470" w:author="Author" w:date="2015-07-30T15:37:00Z">
            <w:rPr>
              <w:rFonts w:ascii="Times New Roman" w:hAnsi="Times New Roman"/>
              <w:sz w:val="20"/>
            </w:rPr>
          </w:rPrChange>
        </w:rPr>
        <w:t>at</w:t>
      </w:r>
      <w:r w:rsidR="006514D0">
        <w:rPr>
          <w:rFonts w:ascii="Times New Roman"/>
          <w:spacing w:val="31"/>
          <w:sz w:val="20"/>
          <w:rPrChange w:id="9471" w:author="Author" w:date="2015-07-30T15:37:00Z">
            <w:rPr>
              <w:rFonts w:ascii="Times New Roman" w:hAnsi="Times New Roman"/>
              <w:sz w:val="20"/>
            </w:rPr>
          </w:rPrChange>
        </w:rPr>
        <w:t xml:space="preserve"> </w:t>
      </w:r>
      <w:r w:rsidR="006514D0">
        <w:rPr>
          <w:rFonts w:ascii="Times New Roman"/>
          <w:sz w:val="20"/>
          <w:rPrChange w:id="9472" w:author="Author" w:date="2015-07-30T15:37:00Z">
            <w:rPr>
              <w:rFonts w:ascii="Times New Roman" w:hAnsi="Times New Roman"/>
              <w:sz w:val="20"/>
            </w:rPr>
          </w:rPrChange>
        </w:rPr>
        <w:t>the</w:t>
      </w:r>
      <w:r w:rsidR="006514D0">
        <w:rPr>
          <w:rFonts w:ascii="Times New Roman"/>
          <w:spacing w:val="33"/>
          <w:sz w:val="20"/>
          <w:rPrChange w:id="9473" w:author="Author" w:date="2015-07-30T15:37:00Z">
            <w:rPr>
              <w:rFonts w:ascii="Times New Roman" w:hAnsi="Times New Roman"/>
              <w:sz w:val="20"/>
            </w:rPr>
          </w:rPrChange>
        </w:rPr>
        <w:t xml:space="preserve"> </w:t>
      </w:r>
      <w:r w:rsidR="006514D0">
        <w:rPr>
          <w:rFonts w:ascii="Times New Roman"/>
          <w:sz w:val="20"/>
          <w:rPrChange w:id="9474" w:author="Author" w:date="2015-07-30T15:37:00Z">
            <w:rPr>
              <w:rFonts w:ascii="Times New Roman" w:hAnsi="Times New Roman"/>
              <w:sz w:val="20"/>
            </w:rPr>
          </w:rPrChange>
        </w:rPr>
        <w:t>United</w:t>
      </w:r>
      <w:r w:rsidR="006514D0">
        <w:rPr>
          <w:rFonts w:ascii="Times New Roman"/>
          <w:spacing w:val="32"/>
          <w:sz w:val="20"/>
          <w:rPrChange w:id="9475" w:author="Author" w:date="2015-07-30T15:37:00Z">
            <w:rPr>
              <w:rFonts w:ascii="Times New Roman" w:hAnsi="Times New Roman"/>
              <w:sz w:val="20"/>
            </w:rPr>
          </w:rPrChange>
        </w:rPr>
        <w:t xml:space="preserve"> </w:t>
      </w:r>
      <w:r w:rsidR="006514D0">
        <w:rPr>
          <w:rFonts w:ascii="Times New Roman"/>
          <w:sz w:val="20"/>
          <w:rPrChange w:id="9476" w:author="Author" w:date="2015-07-30T15:37:00Z">
            <w:rPr>
              <w:rFonts w:ascii="Times New Roman" w:hAnsi="Times New Roman"/>
              <w:sz w:val="20"/>
            </w:rPr>
          </w:rPrChange>
        </w:rPr>
        <w:t>Nations</w:t>
      </w:r>
      <w:r w:rsidR="006514D0">
        <w:rPr>
          <w:rFonts w:ascii="Times New Roman"/>
          <w:spacing w:val="32"/>
          <w:sz w:val="20"/>
          <w:rPrChange w:id="9477" w:author="Author" w:date="2015-07-30T15:37:00Z">
            <w:rPr>
              <w:rFonts w:ascii="Times New Roman" w:hAnsi="Times New Roman"/>
              <w:sz w:val="20"/>
            </w:rPr>
          </w:rPrChange>
        </w:rPr>
        <w:t xml:space="preserve"> </w:t>
      </w:r>
      <w:r w:rsidR="006514D0">
        <w:rPr>
          <w:rFonts w:ascii="Times New Roman"/>
          <w:sz w:val="20"/>
          <w:rPrChange w:id="9478" w:author="Author" w:date="2015-07-30T15:37:00Z">
            <w:rPr>
              <w:rFonts w:ascii="Times New Roman" w:hAnsi="Times New Roman"/>
              <w:sz w:val="20"/>
            </w:rPr>
          </w:rPrChange>
        </w:rPr>
        <w:t>level,</w:t>
      </w:r>
      <w:r w:rsidR="006514D0">
        <w:rPr>
          <w:rFonts w:ascii="Times New Roman"/>
          <w:spacing w:val="31"/>
          <w:sz w:val="20"/>
          <w:rPrChange w:id="9479" w:author="Author" w:date="2015-07-30T15:37:00Z">
            <w:rPr>
              <w:rFonts w:ascii="Times New Roman" w:hAnsi="Times New Roman"/>
              <w:sz w:val="20"/>
            </w:rPr>
          </w:rPrChange>
        </w:rPr>
        <w:t xml:space="preserve"> </w:t>
      </w:r>
      <w:r w:rsidR="006514D0">
        <w:rPr>
          <w:rFonts w:ascii="Times New Roman"/>
          <w:sz w:val="20"/>
          <w:rPrChange w:id="9480" w:author="Author" w:date="2015-07-30T15:37:00Z">
            <w:rPr>
              <w:rFonts w:ascii="Times New Roman" w:hAnsi="Times New Roman"/>
              <w:sz w:val="20"/>
            </w:rPr>
          </w:rPrChange>
        </w:rPr>
        <w:t>and</w:t>
      </w:r>
      <w:r w:rsidR="006514D0">
        <w:rPr>
          <w:rFonts w:ascii="Times New Roman"/>
          <w:w w:val="99"/>
          <w:sz w:val="20"/>
          <w:rPrChange w:id="9481" w:author="Author" w:date="2015-07-30T15:37:00Z">
            <w:rPr>
              <w:rFonts w:ascii="Times New Roman" w:hAnsi="Times New Roman"/>
              <w:sz w:val="20"/>
            </w:rPr>
          </w:rPrChange>
        </w:rPr>
        <w:t xml:space="preserve"> </w:t>
      </w:r>
      <w:r w:rsidR="006514D0">
        <w:rPr>
          <w:rFonts w:ascii="Times New Roman"/>
          <w:sz w:val="20"/>
          <w:rPrChange w:id="9482" w:author="Author" w:date="2015-07-30T15:37:00Z">
            <w:rPr>
              <w:rFonts w:ascii="Times New Roman" w:hAnsi="Times New Roman"/>
              <w:sz w:val="20"/>
            </w:rPr>
          </w:rPrChange>
        </w:rPr>
        <w:t>through a global technology facilitation mechanism when agreed upon</w:t>
      </w:r>
      <w:del w:id="9483" w:author="Author" w:date="2015-07-30T15:37:00Z">
        <w:r w:rsidRPr="00B93DD0">
          <w:rPr>
            <w:rFonts w:ascii="Times New Roman" w:hAnsi="Times New Roman" w:cs="Times New Roman"/>
            <w:sz w:val="20"/>
            <w:szCs w:val="20"/>
          </w:rPr>
          <w:delText xml:space="preserve"> </w:delText>
        </w:r>
      </w:del>
    </w:p>
    <w:p w14:paraId="26B1D53A" w14:textId="0AD42DE3" w:rsidR="00804791" w:rsidRDefault="00B93DD0">
      <w:pPr>
        <w:pStyle w:val="ListParagraph"/>
        <w:numPr>
          <w:ilvl w:val="1"/>
          <w:numId w:val="1"/>
        </w:numPr>
        <w:tabs>
          <w:tab w:val="left" w:pos="542"/>
        </w:tabs>
        <w:spacing w:before="160" w:line="261" w:lineRule="auto"/>
        <w:ind w:right="108" w:hanging="427"/>
        <w:jc w:val="both"/>
        <w:rPr>
          <w:rFonts w:ascii="Times New Roman" w:eastAsia="Times New Roman" w:hAnsi="Times New Roman" w:cs="Times New Roman"/>
          <w:sz w:val="20"/>
          <w:szCs w:val="20"/>
        </w:rPr>
        <w:pPrChange w:id="9484" w:author="Author" w:date="2015-07-30T15:37:00Z">
          <w:pPr>
            <w:ind w:right="8"/>
            <w:jc w:val="both"/>
          </w:pPr>
        </w:pPrChange>
      </w:pPr>
      <w:del w:id="9485" w:author="Author" w:date="2015-07-30T15:37:00Z">
        <w:r w:rsidRPr="00B93DD0">
          <w:rPr>
            <w:rFonts w:ascii="Times New Roman" w:hAnsi="Times New Roman" w:cs="Times New Roman"/>
            <w:sz w:val="20"/>
            <w:szCs w:val="20"/>
          </w:rPr>
          <w:delText xml:space="preserve">17.7 </w:delText>
        </w:r>
      </w:del>
      <w:r w:rsidR="006514D0">
        <w:rPr>
          <w:rFonts w:ascii="Times New Roman"/>
          <w:sz w:val="20"/>
          <w:rPrChange w:id="9486" w:author="Author" w:date="2015-07-30T15:37:00Z">
            <w:rPr>
              <w:rFonts w:ascii="Times New Roman" w:hAnsi="Times New Roman"/>
              <w:sz w:val="20"/>
            </w:rPr>
          </w:rPrChange>
        </w:rPr>
        <w:t>Promote</w:t>
      </w:r>
      <w:r w:rsidR="006514D0">
        <w:rPr>
          <w:rFonts w:ascii="Times New Roman"/>
          <w:spacing w:val="38"/>
          <w:sz w:val="20"/>
          <w:rPrChange w:id="9487" w:author="Author" w:date="2015-07-30T15:37:00Z">
            <w:rPr>
              <w:rFonts w:ascii="Times New Roman" w:hAnsi="Times New Roman"/>
              <w:sz w:val="20"/>
            </w:rPr>
          </w:rPrChange>
        </w:rPr>
        <w:t xml:space="preserve"> </w:t>
      </w:r>
      <w:r w:rsidR="006514D0">
        <w:rPr>
          <w:rFonts w:ascii="Times New Roman"/>
          <w:sz w:val="20"/>
          <w:rPrChange w:id="9488" w:author="Author" w:date="2015-07-30T15:37:00Z">
            <w:rPr>
              <w:rFonts w:ascii="Times New Roman" w:hAnsi="Times New Roman"/>
              <w:sz w:val="20"/>
            </w:rPr>
          </w:rPrChange>
        </w:rPr>
        <w:t>the</w:t>
      </w:r>
      <w:r w:rsidR="006514D0">
        <w:rPr>
          <w:rFonts w:ascii="Times New Roman"/>
          <w:spacing w:val="38"/>
          <w:sz w:val="20"/>
          <w:rPrChange w:id="9489" w:author="Author" w:date="2015-07-30T15:37:00Z">
            <w:rPr>
              <w:rFonts w:ascii="Times New Roman" w:hAnsi="Times New Roman"/>
              <w:sz w:val="20"/>
            </w:rPr>
          </w:rPrChange>
        </w:rPr>
        <w:t xml:space="preserve"> </w:t>
      </w:r>
      <w:r w:rsidR="006514D0">
        <w:rPr>
          <w:rFonts w:ascii="Times New Roman"/>
          <w:sz w:val="20"/>
          <w:rPrChange w:id="9490" w:author="Author" w:date="2015-07-30T15:37:00Z">
            <w:rPr>
              <w:rFonts w:ascii="Times New Roman" w:hAnsi="Times New Roman"/>
              <w:sz w:val="20"/>
            </w:rPr>
          </w:rPrChange>
        </w:rPr>
        <w:t>development,</w:t>
      </w:r>
      <w:r w:rsidR="006514D0">
        <w:rPr>
          <w:rFonts w:ascii="Times New Roman"/>
          <w:spacing w:val="38"/>
          <w:sz w:val="20"/>
          <w:rPrChange w:id="9491" w:author="Author" w:date="2015-07-30T15:37:00Z">
            <w:rPr>
              <w:rFonts w:ascii="Times New Roman" w:hAnsi="Times New Roman"/>
              <w:sz w:val="20"/>
            </w:rPr>
          </w:rPrChange>
        </w:rPr>
        <w:t xml:space="preserve"> </w:t>
      </w:r>
      <w:r w:rsidR="006514D0">
        <w:rPr>
          <w:rFonts w:ascii="Times New Roman"/>
          <w:sz w:val="20"/>
          <w:rPrChange w:id="9492" w:author="Author" w:date="2015-07-30T15:37:00Z">
            <w:rPr>
              <w:rFonts w:ascii="Times New Roman" w:hAnsi="Times New Roman"/>
              <w:sz w:val="20"/>
            </w:rPr>
          </w:rPrChange>
        </w:rPr>
        <w:t>transfer,</w:t>
      </w:r>
      <w:r w:rsidR="006514D0">
        <w:rPr>
          <w:rFonts w:ascii="Times New Roman"/>
          <w:spacing w:val="38"/>
          <w:sz w:val="20"/>
          <w:rPrChange w:id="9493" w:author="Author" w:date="2015-07-30T15:37:00Z">
            <w:rPr>
              <w:rFonts w:ascii="Times New Roman" w:hAnsi="Times New Roman"/>
              <w:sz w:val="20"/>
            </w:rPr>
          </w:rPrChange>
        </w:rPr>
        <w:t xml:space="preserve"> </w:t>
      </w:r>
      <w:r w:rsidR="006514D0">
        <w:rPr>
          <w:rFonts w:ascii="Times New Roman"/>
          <w:sz w:val="20"/>
          <w:rPrChange w:id="9494" w:author="Author" w:date="2015-07-30T15:37:00Z">
            <w:rPr>
              <w:rFonts w:ascii="Times New Roman" w:hAnsi="Times New Roman"/>
              <w:sz w:val="20"/>
            </w:rPr>
          </w:rPrChange>
        </w:rPr>
        <w:t>dissemination</w:t>
      </w:r>
      <w:r w:rsidR="006514D0">
        <w:rPr>
          <w:rFonts w:ascii="Times New Roman"/>
          <w:spacing w:val="36"/>
          <w:sz w:val="20"/>
          <w:rPrChange w:id="9495" w:author="Author" w:date="2015-07-30T15:37:00Z">
            <w:rPr>
              <w:rFonts w:ascii="Times New Roman" w:hAnsi="Times New Roman"/>
              <w:sz w:val="20"/>
            </w:rPr>
          </w:rPrChange>
        </w:rPr>
        <w:t xml:space="preserve"> </w:t>
      </w:r>
      <w:r w:rsidR="006514D0">
        <w:rPr>
          <w:rFonts w:ascii="Times New Roman"/>
          <w:sz w:val="20"/>
          <w:rPrChange w:id="9496" w:author="Author" w:date="2015-07-30T15:37:00Z">
            <w:rPr>
              <w:rFonts w:ascii="Times New Roman" w:hAnsi="Times New Roman"/>
              <w:sz w:val="20"/>
            </w:rPr>
          </w:rPrChange>
        </w:rPr>
        <w:t>and</w:t>
      </w:r>
      <w:r w:rsidR="006514D0">
        <w:rPr>
          <w:rFonts w:ascii="Times New Roman"/>
          <w:spacing w:val="39"/>
          <w:sz w:val="20"/>
          <w:rPrChange w:id="9497" w:author="Author" w:date="2015-07-30T15:37:00Z">
            <w:rPr>
              <w:rFonts w:ascii="Times New Roman" w:hAnsi="Times New Roman"/>
              <w:sz w:val="20"/>
            </w:rPr>
          </w:rPrChange>
        </w:rPr>
        <w:t xml:space="preserve"> </w:t>
      </w:r>
      <w:r w:rsidR="006514D0">
        <w:rPr>
          <w:rFonts w:ascii="Times New Roman"/>
          <w:sz w:val="20"/>
          <w:rPrChange w:id="9498" w:author="Author" w:date="2015-07-30T15:37:00Z">
            <w:rPr>
              <w:rFonts w:ascii="Times New Roman" w:hAnsi="Times New Roman"/>
              <w:sz w:val="20"/>
            </w:rPr>
          </w:rPrChange>
        </w:rPr>
        <w:t>diffusion</w:t>
      </w:r>
      <w:r w:rsidR="006514D0">
        <w:rPr>
          <w:rFonts w:ascii="Times New Roman"/>
          <w:spacing w:val="36"/>
          <w:sz w:val="20"/>
          <w:rPrChange w:id="9499" w:author="Author" w:date="2015-07-30T15:37:00Z">
            <w:rPr>
              <w:rFonts w:ascii="Times New Roman" w:hAnsi="Times New Roman"/>
              <w:sz w:val="20"/>
            </w:rPr>
          </w:rPrChange>
        </w:rPr>
        <w:t xml:space="preserve"> </w:t>
      </w:r>
      <w:r w:rsidR="006514D0">
        <w:rPr>
          <w:rFonts w:ascii="Times New Roman"/>
          <w:sz w:val="20"/>
          <w:rPrChange w:id="9500" w:author="Author" w:date="2015-07-30T15:37:00Z">
            <w:rPr>
              <w:rFonts w:ascii="Times New Roman" w:hAnsi="Times New Roman"/>
              <w:sz w:val="20"/>
            </w:rPr>
          </w:rPrChange>
        </w:rPr>
        <w:t>of</w:t>
      </w:r>
      <w:r w:rsidR="006514D0">
        <w:rPr>
          <w:rFonts w:ascii="Times New Roman"/>
          <w:spacing w:val="36"/>
          <w:sz w:val="20"/>
          <w:rPrChange w:id="9501" w:author="Author" w:date="2015-07-30T15:37:00Z">
            <w:rPr>
              <w:rFonts w:ascii="Times New Roman" w:hAnsi="Times New Roman"/>
              <w:sz w:val="20"/>
            </w:rPr>
          </w:rPrChange>
        </w:rPr>
        <w:t xml:space="preserve"> </w:t>
      </w:r>
      <w:r w:rsidR="006514D0">
        <w:rPr>
          <w:rFonts w:ascii="Times New Roman"/>
          <w:sz w:val="20"/>
          <w:rPrChange w:id="9502" w:author="Author" w:date="2015-07-30T15:37:00Z">
            <w:rPr>
              <w:rFonts w:ascii="Times New Roman" w:hAnsi="Times New Roman"/>
              <w:sz w:val="20"/>
            </w:rPr>
          </w:rPrChange>
        </w:rPr>
        <w:t>environmentally</w:t>
      </w:r>
      <w:r w:rsidR="006514D0">
        <w:rPr>
          <w:rFonts w:ascii="Times New Roman"/>
          <w:spacing w:val="35"/>
          <w:sz w:val="20"/>
          <w:rPrChange w:id="9503" w:author="Author" w:date="2015-07-30T15:37:00Z">
            <w:rPr>
              <w:rFonts w:ascii="Times New Roman" w:hAnsi="Times New Roman"/>
              <w:sz w:val="20"/>
            </w:rPr>
          </w:rPrChange>
        </w:rPr>
        <w:t xml:space="preserve"> </w:t>
      </w:r>
      <w:r w:rsidR="006514D0">
        <w:rPr>
          <w:rFonts w:ascii="Times New Roman"/>
          <w:sz w:val="20"/>
          <w:rPrChange w:id="9504" w:author="Author" w:date="2015-07-30T15:37:00Z">
            <w:rPr>
              <w:rFonts w:ascii="Times New Roman" w:hAnsi="Times New Roman"/>
              <w:sz w:val="20"/>
            </w:rPr>
          </w:rPrChange>
        </w:rPr>
        <w:t>sound</w:t>
      </w:r>
      <w:r w:rsidR="006514D0">
        <w:rPr>
          <w:rFonts w:ascii="Times New Roman"/>
          <w:spacing w:val="39"/>
          <w:sz w:val="20"/>
          <w:rPrChange w:id="9505" w:author="Author" w:date="2015-07-30T15:37:00Z">
            <w:rPr>
              <w:rFonts w:ascii="Times New Roman" w:hAnsi="Times New Roman"/>
              <w:sz w:val="20"/>
            </w:rPr>
          </w:rPrChange>
        </w:rPr>
        <w:t xml:space="preserve"> </w:t>
      </w:r>
      <w:r w:rsidR="006514D0">
        <w:rPr>
          <w:rFonts w:ascii="Times New Roman"/>
          <w:sz w:val="20"/>
          <w:rPrChange w:id="9506" w:author="Author" w:date="2015-07-30T15:37:00Z">
            <w:rPr>
              <w:rFonts w:ascii="Times New Roman" w:hAnsi="Times New Roman"/>
              <w:sz w:val="20"/>
            </w:rPr>
          </w:rPrChange>
        </w:rPr>
        <w:t>technologies</w:t>
      </w:r>
      <w:r w:rsidR="006514D0">
        <w:rPr>
          <w:rFonts w:ascii="Times New Roman"/>
          <w:spacing w:val="37"/>
          <w:sz w:val="20"/>
          <w:rPrChange w:id="9507" w:author="Author" w:date="2015-07-30T15:37:00Z">
            <w:rPr>
              <w:rFonts w:ascii="Times New Roman" w:hAnsi="Times New Roman"/>
              <w:sz w:val="20"/>
            </w:rPr>
          </w:rPrChange>
        </w:rPr>
        <w:t xml:space="preserve"> </w:t>
      </w:r>
      <w:r w:rsidR="006514D0">
        <w:rPr>
          <w:rFonts w:ascii="Times New Roman"/>
          <w:sz w:val="20"/>
          <w:rPrChange w:id="9508" w:author="Author" w:date="2015-07-30T15:37:00Z">
            <w:rPr>
              <w:rFonts w:ascii="Times New Roman" w:hAnsi="Times New Roman"/>
              <w:sz w:val="20"/>
            </w:rPr>
          </w:rPrChange>
        </w:rPr>
        <w:t>to</w:t>
      </w:r>
      <w:r w:rsidR="006514D0">
        <w:rPr>
          <w:rFonts w:ascii="Times New Roman"/>
          <w:w w:val="99"/>
          <w:sz w:val="20"/>
          <w:rPrChange w:id="9509" w:author="Author" w:date="2015-07-30T15:37:00Z">
            <w:rPr>
              <w:rFonts w:ascii="Times New Roman" w:hAnsi="Times New Roman"/>
              <w:sz w:val="20"/>
            </w:rPr>
          </w:rPrChange>
        </w:rPr>
        <w:t xml:space="preserve"> </w:t>
      </w:r>
      <w:r w:rsidR="006514D0">
        <w:rPr>
          <w:rFonts w:ascii="Times New Roman"/>
          <w:sz w:val="20"/>
          <w:rPrChange w:id="9510" w:author="Author" w:date="2015-07-30T15:37:00Z">
            <w:rPr>
              <w:rFonts w:ascii="Times New Roman" w:hAnsi="Times New Roman"/>
              <w:sz w:val="20"/>
            </w:rPr>
          </w:rPrChange>
        </w:rPr>
        <w:t>developing</w:t>
      </w:r>
      <w:r w:rsidR="006514D0">
        <w:rPr>
          <w:rFonts w:ascii="Times New Roman"/>
          <w:spacing w:val="-4"/>
          <w:sz w:val="20"/>
          <w:rPrChange w:id="9511" w:author="Author" w:date="2015-07-30T15:37:00Z">
            <w:rPr>
              <w:rFonts w:ascii="Times New Roman" w:hAnsi="Times New Roman"/>
              <w:sz w:val="20"/>
            </w:rPr>
          </w:rPrChange>
        </w:rPr>
        <w:t xml:space="preserve"> </w:t>
      </w:r>
      <w:r w:rsidR="006514D0">
        <w:rPr>
          <w:rFonts w:ascii="Times New Roman"/>
          <w:sz w:val="20"/>
          <w:rPrChange w:id="9512" w:author="Author" w:date="2015-07-30T15:37:00Z">
            <w:rPr>
              <w:rFonts w:ascii="Times New Roman" w:hAnsi="Times New Roman"/>
              <w:sz w:val="20"/>
            </w:rPr>
          </w:rPrChange>
        </w:rPr>
        <w:t>countries</w:t>
      </w:r>
      <w:r w:rsidR="006514D0">
        <w:rPr>
          <w:rFonts w:ascii="Times New Roman"/>
          <w:spacing w:val="-4"/>
          <w:sz w:val="20"/>
          <w:rPrChange w:id="9513" w:author="Author" w:date="2015-07-30T15:37:00Z">
            <w:rPr>
              <w:rFonts w:ascii="Times New Roman" w:hAnsi="Times New Roman"/>
              <w:sz w:val="20"/>
            </w:rPr>
          </w:rPrChange>
        </w:rPr>
        <w:t xml:space="preserve"> </w:t>
      </w:r>
      <w:r w:rsidR="006514D0">
        <w:rPr>
          <w:rFonts w:ascii="Times New Roman"/>
          <w:sz w:val="20"/>
          <w:rPrChange w:id="9514" w:author="Author" w:date="2015-07-30T15:37:00Z">
            <w:rPr>
              <w:rFonts w:ascii="Times New Roman" w:hAnsi="Times New Roman"/>
              <w:sz w:val="20"/>
            </w:rPr>
          </w:rPrChange>
        </w:rPr>
        <w:t>on</w:t>
      </w:r>
      <w:r w:rsidR="006514D0">
        <w:rPr>
          <w:rFonts w:ascii="Times New Roman"/>
          <w:spacing w:val="-4"/>
          <w:sz w:val="20"/>
          <w:rPrChange w:id="9515" w:author="Author" w:date="2015-07-30T15:37:00Z">
            <w:rPr>
              <w:rFonts w:ascii="Times New Roman" w:hAnsi="Times New Roman"/>
              <w:sz w:val="20"/>
            </w:rPr>
          </w:rPrChange>
        </w:rPr>
        <w:t xml:space="preserve"> </w:t>
      </w:r>
      <w:r w:rsidR="006514D0">
        <w:rPr>
          <w:rFonts w:ascii="Times New Roman"/>
          <w:sz w:val="20"/>
          <w:rPrChange w:id="9516" w:author="Author" w:date="2015-07-30T15:37:00Z">
            <w:rPr>
              <w:rFonts w:ascii="Times New Roman" w:hAnsi="Times New Roman"/>
              <w:sz w:val="20"/>
            </w:rPr>
          </w:rPrChange>
        </w:rPr>
        <w:t>favourable</w:t>
      </w:r>
      <w:r w:rsidR="006514D0">
        <w:rPr>
          <w:rFonts w:ascii="Times New Roman"/>
          <w:spacing w:val="-3"/>
          <w:sz w:val="20"/>
          <w:rPrChange w:id="9517" w:author="Author" w:date="2015-07-30T15:37:00Z">
            <w:rPr>
              <w:rFonts w:ascii="Times New Roman" w:hAnsi="Times New Roman"/>
              <w:sz w:val="20"/>
            </w:rPr>
          </w:rPrChange>
        </w:rPr>
        <w:t xml:space="preserve"> </w:t>
      </w:r>
      <w:r w:rsidR="006514D0">
        <w:rPr>
          <w:rFonts w:ascii="Times New Roman"/>
          <w:sz w:val="20"/>
          <w:rPrChange w:id="9518" w:author="Author" w:date="2015-07-30T15:37:00Z">
            <w:rPr>
              <w:rFonts w:ascii="Times New Roman" w:hAnsi="Times New Roman"/>
              <w:sz w:val="20"/>
            </w:rPr>
          </w:rPrChange>
        </w:rPr>
        <w:t>terms,</w:t>
      </w:r>
      <w:r w:rsidR="006514D0">
        <w:rPr>
          <w:rFonts w:ascii="Times New Roman"/>
          <w:spacing w:val="-3"/>
          <w:sz w:val="20"/>
          <w:rPrChange w:id="9519" w:author="Author" w:date="2015-07-30T15:37:00Z">
            <w:rPr>
              <w:rFonts w:ascii="Times New Roman" w:hAnsi="Times New Roman"/>
              <w:sz w:val="20"/>
            </w:rPr>
          </w:rPrChange>
        </w:rPr>
        <w:t xml:space="preserve"> </w:t>
      </w:r>
      <w:r w:rsidR="006514D0">
        <w:rPr>
          <w:rFonts w:ascii="Times New Roman"/>
          <w:sz w:val="20"/>
          <w:rPrChange w:id="9520" w:author="Author" w:date="2015-07-30T15:37:00Z">
            <w:rPr>
              <w:rFonts w:ascii="Times New Roman" w:hAnsi="Times New Roman"/>
              <w:sz w:val="20"/>
            </w:rPr>
          </w:rPrChange>
        </w:rPr>
        <w:t>including</w:t>
      </w:r>
      <w:r w:rsidR="006514D0">
        <w:rPr>
          <w:rFonts w:ascii="Times New Roman"/>
          <w:spacing w:val="-4"/>
          <w:sz w:val="20"/>
          <w:rPrChange w:id="9521" w:author="Author" w:date="2015-07-30T15:37:00Z">
            <w:rPr>
              <w:rFonts w:ascii="Times New Roman" w:hAnsi="Times New Roman"/>
              <w:sz w:val="20"/>
            </w:rPr>
          </w:rPrChange>
        </w:rPr>
        <w:t xml:space="preserve"> </w:t>
      </w:r>
      <w:r w:rsidR="006514D0">
        <w:rPr>
          <w:rFonts w:ascii="Times New Roman"/>
          <w:sz w:val="20"/>
          <w:rPrChange w:id="9522" w:author="Author" w:date="2015-07-30T15:37:00Z">
            <w:rPr>
              <w:rFonts w:ascii="Times New Roman" w:hAnsi="Times New Roman"/>
              <w:sz w:val="20"/>
            </w:rPr>
          </w:rPrChange>
        </w:rPr>
        <w:t>on</w:t>
      </w:r>
      <w:r w:rsidR="006514D0">
        <w:rPr>
          <w:rFonts w:ascii="Times New Roman"/>
          <w:spacing w:val="-4"/>
          <w:sz w:val="20"/>
          <w:rPrChange w:id="9523" w:author="Author" w:date="2015-07-30T15:37:00Z">
            <w:rPr>
              <w:rFonts w:ascii="Times New Roman" w:hAnsi="Times New Roman"/>
              <w:sz w:val="20"/>
            </w:rPr>
          </w:rPrChange>
        </w:rPr>
        <w:t xml:space="preserve"> </w:t>
      </w:r>
      <w:r w:rsidR="006514D0">
        <w:rPr>
          <w:rFonts w:ascii="Times New Roman"/>
          <w:sz w:val="20"/>
          <w:rPrChange w:id="9524" w:author="Author" w:date="2015-07-30T15:37:00Z">
            <w:rPr>
              <w:rFonts w:ascii="Times New Roman" w:hAnsi="Times New Roman"/>
              <w:sz w:val="20"/>
            </w:rPr>
          </w:rPrChange>
        </w:rPr>
        <w:t>concessional</w:t>
      </w:r>
      <w:r w:rsidR="006514D0">
        <w:rPr>
          <w:rFonts w:ascii="Times New Roman"/>
          <w:spacing w:val="-3"/>
          <w:sz w:val="20"/>
          <w:rPrChange w:id="9525" w:author="Author" w:date="2015-07-30T15:37:00Z">
            <w:rPr>
              <w:rFonts w:ascii="Times New Roman" w:hAnsi="Times New Roman"/>
              <w:sz w:val="20"/>
            </w:rPr>
          </w:rPrChange>
        </w:rPr>
        <w:t xml:space="preserve"> </w:t>
      </w:r>
      <w:r w:rsidR="006514D0">
        <w:rPr>
          <w:rFonts w:ascii="Times New Roman"/>
          <w:sz w:val="20"/>
          <w:rPrChange w:id="9526" w:author="Author" w:date="2015-07-30T15:37:00Z">
            <w:rPr>
              <w:rFonts w:ascii="Times New Roman" w:hAnsi="Times New Roman"/>
              <w:sz w:val="20"/>
            </w:rPr>
          </w:rPrChange>
        </w:rPr>
        <w:t>and</w:t>
      </w:r>
      <w:r w:rsidR="006514D0">
        <w:rPr>
          <w:rFonts w:ascii="Times New Roman"/>
          <w:spacing w:val="-2"/>
          <w:sz w:val="20"/>
          <w:rPrChange w:id="9527" w:author="Author" w:date="2015-07-30T15:37:00Z">
            <w:rPr>
              <w:rFonts w:ascii="Times New Roman" w:hAnsi="Times New Roman"/>
              <w:sz w:val="20"/>
            </w:rPr>
          </w:rPrChange>
        </w:rPr>
        <w:t xml:space="preserve"> </w:t>
      </w:r>
      <w:r w:rsidR="006514D0">
        <w:rPr>
          <w:rFonts w:ascii="Times New Roman"/>
          <w:sz w:val="20"/>
          <w:rPrChange w:id="9528" w:author="Author" w:date="2015-07-30T15:37:00Z">
            <w:rPr>
              <w:rFonts w:ascii="Times New Roman" w:hAnsi="Times New Roman"/>
              <w:sz w:val="20"/>
            </w:rPr>
          </w:rPrChange>
        </w:rPr>
        <w:t>preferential</w:t>
      </w:r>
      <w:r w:rsidR="006514D0">
        <w:rPr>
          <w:rFonts w:ascii="Times New Roman"/>
          <w:spacing w:val="-4"/>
          <w:sz w:val="20"/>
          <w:rPrChange w:id="9529" w:author="Author" w:date="2015-07-30T15:37:00Z">
            <w:rPr>
              <w:rFonts w:ascii="Times New Roman" w:hAnsi="Times New Roman"/>
              <w:sz w:val="20"/>
            </w:rPr>
          </w:rPrChange>
        </w:rPr>
        <w:t xml:space="preserve"> </w:t>
      </w:r>
      <w:r w:rsidR="006514D0">
        <w:rPr>
          <w:rFonts w:ascii="Times New Roman"/>
          <w:sz w:val="20"/>
          <w:rPrChange w:id="9530" w:author="Author" w:date="2015-07-30T15:37:00Z">
            <w:rPr>
              <w:rFonts w:ascii="Times New Roman" w:hAnsi="Times New Roman"/>
              <w:sz w:val="20"/>
            </w:rPr>
          </w:rPrChange>
        </w:rPr>
        <w:t>terms,</w:t>
      </w:r>
      <w:r w:rsidR="006514D0">
        <w:rPr>
          <w:rFonts w:ascii="Times New Roman"/>
          <w:spacing w:val="-3"/>
          <w:sz w:val="20"/>
          <w:rPrChange w:id="9531" w:author="Author" w:date="2015-07-30T15:37:00Z">
            <w:rPr>
              <w:rFonts w:ascii="Times New Roman" w:hAnsi="Times New Roman"/>
              <w:sz w:val="20"/>
            </w:rPr>
          </w:rPrChange>
        </w:rPr>
        <w:t xml:space="preserve"> </w:t>
      </w:r>
      <w:r w:rsidR="006514D0">
        <w:rPr>
          <w:rFonts w:ascii="Times New Roman"/>
          <w:sz w:val="20"/>
          <w:rPrChange w:id="9532" w:author="Author" w:date="2015-07-30T15:37:00Z">
            <w:rPr>
              <w:rFonts w:ascii="Times New Roman" w:hAnsi="Times New Roman"/>
              <w:sz w:val="20"/>
            </w:rPr>
          </w:rPrChange>
        </w:rPr>
        <w:t>as</w:t>
      </w:r>
      <w:r w:rsidR="006514D0">
        <w:rPr>
          <w:rFonts w:ascii="Times New Roman"/>
          <w:spacing w:val="-1"/>
          <w:sz w:val="20"/>
          <w:rPrChange w:id="9533" w:author="Author" w:date="2015-07-30T15:37:00Z">
            <w:rPr>
              <w:rFonts w:ascii="Times New Roman" w:hAnsi="Times New Roman"/>
              <w:sz w:val="20"/>
            </w:rPr>
          </w:rPrChange>
        </w:rPr>
        <w:t xml:space="preserve"> </w:t>
      </w:r>
      <w:r w:rsidR="006514D0">
        <w:rPr>
          <w:rFonts w:ascii="Times New Roman"/>
          <w:sz w:val="20"/>
          <w:rPrChange w:id="9534" w:author="Author" w:date="2015-07-30T15:37:00Z">
            <w:rPr>
              <w:rFonts w:ascii="Times New Roman" w:hAnsi="Times New Roman"/>
              <w:sz w:val="20"/>
            </w:rPr>
          </w:rPrChange>
        </w:rPr>
        <w:t>mutually</w:t>
      </w:r>
      <w:r w:rsidR="006514D0">
        <w:rPr>
          <w:rFonts w:ascii="Times New Roman"/>
          <w:spacing w:val="-7"/>
          <w:sz w:val="20"/>
          <w:rPrChange w:id="9535" w:author="Author" w:date="2015-07-30T15:37:00Z">
            <w:rPr>
              <w:rFonts w:ascii="Times New Roman" w:hAnsi="Times New Roman"/>
              <w:sz w:val="20"/>
            </w:rPr>
          </w:rPrChange>
        </w:rPr>
        <w:t xml:space="preserve"> </w:t>
      </w:r>
      <w:r w:rsidR="006514D0">
        <w:rPr>
          <w:rFonts w:ascii="Times New Roman"/>
          <w:sz w:val="20"/>
          <w:rPrChange w:id="9536" w:author="Author" w:date="2015-07-30T15:37:00Z">
            <w:rPr>
              <w:rFonts w:ascii="Times New Roman" w:hAnsi="Times New Roman"/>
              <w:sz w:val="20"/>
            </w:rPr>
          </w:rPrChange>
        </w:rPr>
        <w:t>agreed</w:t>
      </w:r>
      <w:del w:id="9537" w:author="Author" w:date="2015-07-30T15:37:00Z">
        <w:r w:rsidRPr="00B93DD0">
          <w:rPr>
            <w:rFonts w:ascii="Times New Roman" w:hAnsi="Times New Roman" w:cs="Times New Roman"/>
            <w:sz w:val="20"/>
            <w:szCs w:val="20"/>
          </w:rPr>
          <w:delText xml:space="preserve"> </w:delText>
        </w:r>
      </w:del>
    </w:p>
    <w:p w14:paraId="0F4DEC96" w14:textId="21AE100A" w:rsidR="00804791" w:rsidRDefault="00B93DD0">
      <w:pPr>
        <w:pStyle w:val="ListParagraph"/>
        <w:numPr>
          <w:ilvl w:val="1"/>
          <w:numId w:val="1"/>
        </w:numPr>
        <w:tabs>
          <w:tab w:val="left" w:pos="508"/>
        </w:tabs>
        <w:spacing w:before="158" w:line="259" w:lineRule="auto"/>
        <w:ind w:right="103" w:hanging="427"/>
        <w:jc w:val="both"/>
        <w:rPr>
          <w:rFonts w:ascii="Times New Roman" w:eastAsia="Times New Roman" w:hAnsi="Times New Roman" w:cs="Times New Roman"/>
          <w:sz w:val="20"/>
          <w:szCs w:val="20"/>
        </w:rPr>
        <w:pPrChange w:id="9538" w:author="Author" w:date="2015-07-30T15:37:00Z">
          <w:pPr>
            <w:ind w:right="8"/>
            <w:jc w:val="both"/>
          </w:pPr>
        </w:pPrChange>
      </w:pPr>
      <w:del w:id="9539" w:author="Author" w:date="2015-07-30T15:37:00Z">
        <w:r w:rsidRPr="00B93DD0">
          <w:rPr>
            <w:rFonts w:ascii="Times New Roman" w:hAnsi="Times New Roman" w:cs="Times New Roman"/>
            <w:sz w:val="20"/>
            <w:szCs w:val="20"/>
          </w:rPr>
          <w:delText xml:space="preserve">17.8 </w:delText>
        </w:r>
      </w:del>
      <w:r w:rsidR="006514D0">
        <w:rPr>
          <w:rFonts w:ascii="Times New Roman"/>
          <w:sz w:val="20"/>
          <w:rPrChange w:id="9540" w:author="Author" w:date="2015-07-30T15:37:00Z">
            <w:rPr>
              <w:rFonts w:ascii="Times New Roman" w:hAnsi="Times New Roman"/>
              <w:sz w:val="20"/>
            </w:rPr>
          </w:rPrChange>
        </w:rPr>
        <w:t>Fully operationalize the technology bank and science, technology and innovation capacity-building</w:t>
      </w:r>
      <w:r w:rsidR="006514D0">
        <w:rPr>
          <w:rFonts w:ascii="Times New Roman"/>
          <w:spacing w:val="18"/>
          <w:sz w:val="20"/>
          <w:rPrChange w:id="9541" w:author="Author" w:date="2015-07-30T15:37:00Z">
            <w:rPr>
              <w:rFonts w:ascii="Times New Roman" w:hAnsi="Times New Roman"/>
              <w:sz w:val="20"/>
            </w:rPr>
          </w:rPrChange>
        </w:rPr>
        <w:t xml:space="preserve"> </w:t>
      </w:r>
      <w:r w:rsidR="006514D0">
        <w:rPr>
          <w:rFonts w:ascii="Times New Roman"/>
          <w:sz w:val="20"/>
          <w:rPrChange w:id="9542" w:author="Author" w:date="2015-07-30T15:37:00Z">
            <w:rPr>
              <w:rFonts w:ascii="Times New Roman" w:hAnsi="Times New Roman"/>
              <w:sz w:val="20"/>
            </w:rPr>
          </w:rPrChange>
        </w:rPr>
        <w:t>mechanism</w:t>
      </w:r>
      <w:r w:rsidR="006514D0">
        <w:rPr>
          <w:rFonts w:ascii="Times New Roman"/>
          <w:w w:val="99"/>
          <w:sz w:val="20"/>
          <w:rPrChange w:id="9543" w:author="Author" w:date="2015-07-30T15:37:00Z">
            <w:rPr>
              <w:rFonts w:ascii="Times New Roman" w:hAnsi="Times New Roman"/>
              <w:sz w:val="20"/>
            </w:rPr>
          </w:rPrChange>
        </w:rPr>
        <w:t xml:space="preserve"> </w:t>
      </w:r>
      <w:r w:rsidR="006514D0">
        <w:rPr>
          <w:rFonts w:ascii="Times New Roman"/>
          <w:sz w:val="20"/>
          <w:rPrChange w:id="9544" w:author="Author" w:date="2015-07-30T15:37:00Z">
            <w:rPr>
              <w:rFonts w:ascii="Times New Roman" w:hAnsi="Times New Roman"/>
              <w:sz w:val="20"/>
            </w:rPr>
          </w:rPrChange>
        </w:rPr>
        <w:t>for</w:t>
      </w:r>
      <w:r w:rsidR="006514D0">
        <w:rPr>
          <w:rFonts w:ascii="Times New Roman"/>
          <w:spacing w:val="17"/>
          <w:sz w:val="20"/>
          <w:rPrChange w:id="9545" w:author="Author" w:date="2015-07-30T15:37:00Z">
            <w:rPr>
              <w:rFonts w:ascii="Times New Roman" w:hAnsi="Times New Roman"/>
              <w:sz w:val="20"/>
            </w:rPr>
          </w:rPrChange>
        </w:rPr>
        <w:t xml:space="preserve"> </w:t>
      </w:r>
      <w:r w:rsidR="006514D0">
        <w:rPr>
          <w:rFonts w:ascii="Times New Roman"/>
          <w:sz w:val="20"/>
          <w:rPrChange w:id="9546" w:author="Author" w:date="2015-07-30T15:37:00Z">
            <w:rPr>
              <w:rFonts w:ascii="Times New Roman" w:hAnsi="Times New Roman"/>
              <w:sz w:val="20"/>
            </w:rPr>
          </w:rPrChange>
        </w:rPr>
        <w:t>least</w:t>
      </w:r>
      <w:r w:rsidR="006514D0">
        <w:rPr>
          <w:rFonts w:ascii="Times New Roman"/>
          <w:spacing w:val="20"/>
          <w:sz w:val="20"/>
          <w:rPrChange w:id="9547" w:author="Author" w:date="2015-07-30T15:37:00Z">
            <w:rPr>
              <w:rFonts w:ascii="Times New Roman" w:hAnsi="Times New Roman"/>
              <w:sz w:val="20"/>
            </w:rPr>
          </w:rPrChange>
        </w:rPr>
        <w:t xml:space="preserve"> </w:t>
      </w:r>
      <w:r w:rsidR="006514D0">
        <w:rPr>
          <w:rFonts w:ascii="Times New Roman"/>
          <w:sz w:val="20"/>
          <w:rPrChange w:id="9548" w:author="Author" w:date="2015-07-30T15:37:00Z">
            <w:rPr>
              <w:rFonts w:ascii="Times New Roman" w:hAnsi="Times New Roman"/>
              <w:sz w:val="20"/>
            </w:rPr>
          </w:rPrChange>
        </w:rPr>
        <w:t>developed</w:t>
      </w:r>
      <w:r w:rsidR="006514D0">
        <w:rPr>
          <w:rFonts w:ascii="Times New Roman"/>
          <w:spacing w:val="18"/>
          <w:sz w:val="20"/>
          <w:rPrChange w:id="9549" w:author="Author" w:date="2015-07-30T15:37:00Z">
            <w:rPr>
              <w:rFonts w:ascii="Times New Roman" w:hAnsi="Times New Roman"/>
              <w:sz w:val="20"/>
            </w:rPr>
          </w:rPrChange>
        </w:rPr>
        <w:t xml:space="preserve"> </w:t>
      </w:r>
      <w:r w:rsidR="006514D0">
        <w:rPr>
          <w:rFonts w:ascii="Times New Roman"/>
          <w:sz w:val="20"/>
          <w:rPrChange w:id="9550" w:author="Author" w:date="2015-07-30T15:37:00Z">
            <w:rPr>
              <w:rFonts w:ascii="Times New Roman" w:hAnsi="Times New Roman"/>
              <w:sz w:val="20"/>
            </w:rPr>
          </w:rPrChange>
        </w:rPr>
        <w:t>countries</w:t>
      </w:r>
      <w:r w:rsidR="006514D0">
        <w:rPr>
          <w:rFonts w:ascii="Times New Roman"/>
          <w:spacing w:val="19"/>
          <w:sz w:val="20"/>
          <w:rPrChange w:id="9551" w:author="Author" w:date="2015-07-30T15:37:00Z">
            <w:rPr>
              <w:rFonts w:ascii="Times New Roman" w:hAnsi="Times New Roman"/>
              <w:sz w:val="20"/>
            </w:rPr>
          </w:rPrChange>
        </w:rPr>
        <w:t xml:space="preserve"> </w:t>
      </w:r>
      <w:r w:rsidR="006514D0">
        <w:rPr>
          <w:rFonts w:ascii="Times New Roman"/>
          <w:sz w:val="20"/>
          <w:rPrChange w:id="9552" w:author="Author" w:date="2015-07-30T15:37:00Z">
            <w:rPr>
              <w:rFonts w:ascii="Times New Roman" w:hAnsi="Times New Roman"/>
              <w:sz w:val="20"/>
            </w:rPr>
          </w:rPrChange>
        </w:rPr>
        <w:t>by</w:t>
      </w:r>
      <w:r w:rsidR="006514D0">
        <w:rPr>
          <w:rFonts w:ascii="Times New Roman"/>
          <w:spacing w:val="16"/>
          <w:sz w:val="20"/>
          <w:rPrChange w:id="9553" w:author="Author" w:date="2015-07-30T15:37:00Z">
            <w:rPr>
              <w:rFonts w:ascii="Times New Roman" w:hAnsi="Times New Roman"/>
              <w:sz w:val="20"/>
            </w:rPr>
          </w:rPrChange>
        </w:rPr>
        <w:t xml:space="preserve"> </w:t>
      </w:r>
      <w:r w:rsidR="006514D0">
        <w:rPr>
          <w:rFonts w:ascii="Times New Roman"/>
          <w:sz w:val="20"/>
          <w:rPrChange w:id="9554" w:author="Author" w:date="2015-07-30T15:37:00Z">
            <w:rPr>
              <w:rFonts w:ascii="Times New Roman" w:hAnsi="Times New Roman"/>
              <w:sz w:val="20"/>
            </w:rPr>
          </w:rPrChange>
        </w:rPr>
        <w:t>2017</w:t>
      </w:r>
      <w:r w:rsidR="006514D0">
        <w:rPr>
          <w:rFonts w:ascii="Times New Roman"/>
          <w:spacing w:val="18"/>
          <w:sz w:val="20"/>
          <w:rPrChange w:id="9555" w:author="Author" w:date="2015-07-30T15:37:00Z">
            <w:rPr>
              <w:rFonts w:ascii="Times New Roman" w:hAnsi="Times New Roman"/>
              <w:sz w:val="20"/>
            </w:rPr>
          </w:rPrChange>
        </w:rPr>
        <w:t xml:space="preserve"> </w:t>
      </w:r>
      <w:r w:rsidR="006514D0">
        <w:rPr>
          <w:rFonts w:ascii="Times New Roman"/>
          <w:sz w:val="20"/>
          <w:rPrChange w:id="9556" w:author="Author" w:date="2015-07-30T15:37:00Z">
            <w:rPr>
              <w:rFonts w:ascii="Times New Roman" w:hAnsi="Times New Roman"/>
              <w:sz w:val="20"/>
            </w:rPr>
          </w:rPrChange>
        </w:rPr>
        <w:t>and</w:t>
      </w:r>
      <w:r w:rsidR="006514D0">
        <w:rPr>
          <w:rFonts w:ascii="Times New Roman"/>
          <w:spacing w:val="18"/>
          <w:sz w:val="20"/>
          <w:rPrChange w:id="9557" w:author="Author" w:date="2015-07-30T15:37:00Z">
            <w:rPr>
              <w:rFonts w:ascii="Times New Roman" w:hAnsi="Times New Roman"/>
              <w:sz w:val="20"/>
            </w:rPr>
          </w:rPrChange>
        </w:rPr>
        <w:t xml:space="preserve"> </w:t>
      </w:r>
      <w:r w:rsidR="006514D0">
        <w:rPr>
          <w:rFonts w:ascii="Times New Roman"/>
          <w:sz w:val="20"/>
          <w:rPrChange w:id="9558" w:author="Author" w:date="2015-07-30T15:37:00Z">
            <w:rPr>
              <w:rFonts w:ascii="Times New Roman" w:hAnsi="Times New Roman"/>
              <w:sz w:val="20"/>
            </w:rPr>
          </w:rPrChange>
        </w:rPr>
        <w:t>enhance</w:t>
      </w:r>
      <w:r w:rsidR="006514D0">
        <w:rPr>
          <w:rFonts w:ascii="Times New Roman"/>
          <w:spacing w:val="20"/>
          <w:sz w:val="20"/>
          <w:rPrChange w:id="9559" w:author="Author" w:date="2015-07-30T15:37:00Z">
            <w:rPr>
              <w:rFonts w:ascii="Times New Roman" w:hAnsi="Times New Roman"/>
              <w:sz w:val="20"/>
            </w:rPr>
          </w:rPrChange>
        </w:rPr>
        <w:t xml:space="preserve"> </w:t>
      </w:r>
      <w:r w:rsidR="006514D0">
        <w:rPr>
          <w:rFonts w:ascii="Times New Roman"/>
          <w:sz w:val="20"/>
          <w:rPrChange w:id="9560" w:author="Author" w:date="2015-07-30T15:37:00Z">
            <w:rPr>
              <w:rFonts w:ascii="Times New Roman" w:hAnsi="Times New Roman"/>
              <w:sz w:val="20"/>
            </w:rPr>
          </w:rPrChange>
        </w:rPr>
        <w:t>the</w:t>
      </w:r>
      <w:r w:rsidR="006514D0">
        <w:rPr>
          <w:rFonts w:ascii="Times New Roman"/>
          <w:spacing w:val="20"/>
          <w:sz w:val="20"/>
          <w:rPrChange w:id="9561" w:author="Author" w:date="2015-07-30T15:37:00Z">
            <w:rPr>
              <w:rFonts w:ascii="Times New Roman" w:hAnsi="Times New Roman"/>
              <w:sz w:val="20"/>
            </w:rPr>
          </w:rPrChange>
        </w:rPr>
        <w:t xml:space="preserve"> </w:t>
      </w:r>
      <w:r w:rsidR="006514D0">
        <w:rPr>
          <w:rFonts w:ascii="Times New Roman"/>
          <w:sz w:val="20"/>
          <w:rPrChange w:id="9562" w:author="Author" w:date="2015-07-30T15:37:00Z">
            <w:rPr>
              <w:rFonts w:ascii="Times New Roman" w:hAnsi="Times New Roman"/>
              <w:sz w:val="20"/>
            </w:rPr>
          </w:rPrChange>
        </w:rPr>
        <w:t>use</w:t>
      </w:r>
      <w:r w:rsidR="006514D0">
        <w:rPr>
          <w:rFonts w:ascii="Times New Roman"/>
          <w:spacing w:val="19"/>
          <w:sz w:val="20"/>
          <w:rPrChange w:id="9563" w:author="Author" w:date="2015-07-30T15:37:00Z">
            <w:rPr>
              <w:rFonts w:ascii="Times New Roman" w:hAnsi="Times New Roman"/>
              <w:sz w:val="20"/>
            </w:rPr>
          </w:rPrChange>
        </w:rPr>
        <w:t xml:space="preserve"> </w:t>
      </w:r>
      <w:r w:rsidR="006514D0">
        <w:rPr>
          <w:rFonts w:ascii="Times New Roman"/>
          <w:sz w:val="20"/>
          <w:rPrChange w:id="9564" w:author="Author" w:date="2015-07-30T15:37:00Z">
            <w:rPr>
              <w:rFonts w:ascii="Times New Roman" w:hAnsi="Times New Roman"/>
              <w:sz w:val="20"/>
            </w:rPr>
          </w:rPrChange>
        </w:rPr>
        <w:t>of</w:t>
      </w:r>
      <w:r w:rsidR="006514D0">
        <w:rPr>
          <w:rFonts w:ascii="Times New Roman"/>
          <w:spacing w:val="15"/>
          <w:sz w:val="20"/>
          <w:rPrChange w:id="9565" w:author="Author" w:date="2015-07-30T15:37:00Z">
            <w:rPr>
              <w:rFonts w:ascii="Times New Roman" w:hAnsi="Times New Roman"/>
              <w:sz w:val="20"/>
            </w:rPr>
          </w:rPrChange>
        </w:rPr>
        <w:t xml:space="preserve"> </w:t>
      </w:r>
      <w:r w:rsidR="006514D0">
        <w:rPr>
          <w:rFonts w:ascii="Times New Roman"/>
          <w:sz w:val="20"/>
          <w:rPrChange w:id="9566" w:author="Author" w:date="2015-07-30T15:37:00Z">
            <w:rPr>
              <w:rFonts w:ascii="Times New Roman" w:hAnsi="Times New Roman"/>
              <w:sz w:val="20"/>
            </w:rPr>
          </w:rPrChange>
        </w:rPr>
        <w:t>enabling</w:t>
      </w:r>
      <w:r w:rsidR="006514D0">
        <w:rPr>
          <w:rFonts w:ascii="Times New Roman"/>
          <w:spacing w:val="18"/>
          <w:sz w:val="20"/>
          <w:rPrChange w:id="9567" w:author="Author" w:date="2015-07-30T15:37:00Z">
            <w:rPr>
              <w:rFonts w:ascii="Times New Roman" w:hAnsi="Times New Roman"/>
              <w:sz w:val="20"/>
            </w:rPr>
          </w:rPrChange>
        </w:rPr>
        <w:t xml:space="preserve"> </w:t>
      </w:r>
      <w:r w:rsidR="006514D0">
        <w:rPr>
          <w:rFonts w:ascii="Times New Roman"/>
          <w:sz w:val="20"/>
          <w:rPrChange w:id="9568" w:author="Author" w:date="2015-07-30T15:37:00Z">
            <w:rPr>
              <w:rFonts w:ascii="Times New Roman" w:hAnsi="Times New Roman"/>
              <w:sz w:val="20"/>
            </w:rPr>
          </w:rPrChange>
        </w:rPr>
        <w:t>technology,</w:t>
      </w:r>
      <w:r w:rsidR="006514D0">
        <w:rPr>
          <w:rFonts w:ascii="Times New Roman"/>
          <w:spacing w:val="17"/>
          <w:sz w:val="20"/>
          <w:rPrChange w:id="9569" w:author="Author" w:date="2015-07-30T15:37:00Z">
            <w:rPr>
              <w:rFonts w:ascii="Times New Roman" w:hAnsi="Times New Roman"/>
              <w:sz w:val="20"/>
            </w:rPr>
          </w:rPrChange>
        </w:rPr>
        <w:t xml:space="preserve"> </w:t>
      </w:r>
      <w:r w:rsidR="006514D0">
        <w:rPr>
          <w:rFonts w:ascii="Times New Roman"/>
          <w:sz w:val="20"/>
          <w:rPrChange w:id="9570" w:author="Author" w:date="2015-07-30T15:37:00Z">
            <w:rPr>
              <w:rFonts w:ascii="Times New Roman" w:hAnsi="Times New Roman"/>
              <w:sz w:val="20"/>
            </w:rPr>
          </w:rPrChange>
        </w:rPr>
        <w:t>in</w:t>
      </w:r>
      <w:r w:rsidR="006514D0">
        <w:rPr>
          <w:rFonts w:ascii="Times New Roman"/>
          <w:spacing w:val="16"/>
          <w:sz w:val="20"/>
          <w:rPrChange w:id="9571" w:author="Author" w:date="2015-07-30T15:37:00Z">
            <w:rPr>
              <w:rFonts w:ascii="Times New Roman" w:hAnsi="Times New Roman"/>
              <w:sz w:val="20"/>
            </w:rPr>
          </w:rPrChange>
        </w:rPr>
        <w:t xml:space="preserve"> </w:t>
      </w:r>
      <w:r w:rsidR="006514D0">
        <w:rPr>
          <w:rFonts w:ascii="Times New Roman"/>
          <w:sz w:val="20"/>
          <w:rPrChange w:id="9572" w:author="Author" w:date="2015-07-30T15:37:00Z">
            <w:rPr>
              <w:rFonts w:ascii="Times New Roman" w:hAnsi="Times New Roman"/>
              <w:sz w:val="20"/>
            </w:rPr>
          </w:rPrChange>
        </w:rPr>
        <w:t>particular</w:t>
      </w:r>
      <w:r w:rsidR="006514D0">
        <w:rPr>
          <w:rFonts w:ascii="Times New Roman"/>
          <w:spacing w:val="18"/>
          <w:sz w:val="20"/>
          <w:rPrChange w:id="9573" w:author="Author" w:date="2015-07-30T15:37:00Z">
            <w:rPr>
              <w:rFonts w:ascii="Times New Roman" w:hAnsi="Times New Roman"/>
              <w:sz w:val="20"/>
            </w:rPr>
          </w:rPrChange>
        </w:rPr>
        <w:t xml:space="preserve"> </w:t>
      </w:r>
      <w:r w:rsidR="006514D0">
        <w:rPr>
          <w:rFonts w:ascii="Times New Roman"/>
          <w:sz w:val="20"/>
          <w:rPrChange w:id="9574" w:author="Author" w:date="2015-07-30T15:37:00Z">
            <w:rPr>
              <w:rFonts w:ascii="Times New Roman" w:hAnsi="Times New Roman"/>
              <w:sz w:val="20"/>
            </w:rPr>
          </w:rPrChange>
        </w:rPr>
        <w:t>information</w:t>
      </w:r>
      <w:r w:rsidR="006514D0">
        <w:rPr>
          <w:rFonts w:ascii="Times New Roman"/>
          <w:w w:val="99"/>
          <w:sz w:val="20"/>
          <w:rPrChange w:id="9575" w:author="Author" w:date="2015-07-30T15:37:00Z">
            <w:rPr>
              <w:rFonts w:ascii="Times New Roman" w:hAnsi="Times New Roman"/>
              <w:sz w:val="20"/>
            </w:rPr>
          </w:rPrChange>
        </w:rPr>
        <w:t xml:space="preserve"> </w:t>
      </w:r>
      <w:r w:rsidR="006514D0">
        <w:rPr>
          <w:rFonts w:ascii="Times New Roman"/>
          <w:sz w:val="20"/>
          <w:rPrChange w:id="9576" w:author="Author" w:date="2015-07-30T15:37:00Z">
            <w:rPr>
              <w:rFonts w:ascii="Times New Roman" w:hAnsi="Times New Roman"/>
              <w:sz w:val="20"/>
            </w:rPr>
          </w:rPrChange>
        </w:rPr>
        <w:t>and communications</w:t>
      </w:r>
      <w:r w:rsidR="006514D0">
        <w:rPr>
          <w:rFonts w:ascii="Times New Roman"/>
          <w:spacing w:val="-1"/>
          <w:sz w:val="20"/>
          <w:rPrChange w:id="9577" w:author="Author" w:date="2015-07-30T15:37:00Z">
            <w:rPr>
              <w:rFonts w:ascii="Times New Roman" w:hAnsi="Times New Roman"/>
              <w:sz w:val="20"/>
            </w:rPr>
          </w:rPrChange>
        </w:rPr>
        <w:t xml:space="preserve"> </w:t>
      </w:r>
      <w:r w:rsidR="006514D0">
        <w:rPr>
          <w:rFonts w:ascii="Times New Roman"/>
          <w:sz w:val="20"/>
          <w:rPrChange w:id="9578" w:author="Author" w:date="2015-07-30T15:37:00Z">
            <w:rPr>
              <w:rFonts w:ascii="Times New Roman" w:hAnsi="Times New Roman"/>
              <w:sz w:val="20"/>
            </w:rPr>
          </w:rPrChange>
        </w:rPr>
        <w:t>technology</w:t>
      </w:r>
      <w:del w:id="9579" w:author="Author" w:date="2015-07-30T15:37:00Z">
        <w:r w:rsidRPr="00B93DD0">
          <w:rPr>
            <w:rFonts w:ascii="Times New Roman" w:hAnsi="Times New Roman" w:cs="Times New Roman"/>
            <w:sz w:val="20"/>
            <w:szCs w:val="20"/>
          </w:rPr>
          <w:delText xml:space="preserve"> </w:delText>
        </w:r>
      </w:del>
    </w:p>
    <w:p w14:paraId="3B79FA27" w14:textId="2DAA0150" w:rsidR="00804791" w:rsidRDefault="006514D0">
      <w:pPr>
        <w:pStyle w:val="Heading2"/>
        <w:spacing w:before="165"/>
        <w:rPr>
          <w:b w:val="0"/>
          <w:rPrChange w:id="9580" w:author="Author" w:date="2015-07-30T15:37:00Z">
            <w:rPr>
              <w:rFonts w:ascii="Times New Roman" w:hAnsi="Times New Roman"/>
              <w:sz w:val="20"/>
            </w:rPr>
          </w:rPrChange>
        </w:rPr>
        <w:pPrChange w:id="9581" w:author="Author" w:date="2015-07-30T15:37:00Z">
          <w:pPr>
            <w:ind w:left="426" w:right="8" w:hanging="426"/>
            <w:jc w:val="both"/>
          </w:pPr>
        </w:pPrChange>
      </w:pPr>
      <w:r w:rsidRPr="006514D0">
        <w:t>Capacity-building</w:t>
      </w:r>
      <w:del w:id="9582" w:author="Author" w:date="2015-07-30T15:37:00Z">
        <w:r w:rsidR="00B93DD0" w:rsidRPr="00B93DD0">
          <w:rPr>
            <w:rFonts w:cs="Times New Roman"/>
          </w:rPr>
          <w:delText xml:space="preserve"> </w:delText>
        </w:r>
      </w:del>
    </w:p>
    <w:p w14:paraId="517E84D5" w14:textId="3BE6BC7C" w:rsidR="00804791" w:rsidRDefault="00B93DD0">
      <w:pPr>
        <w:pStyle w:val="ListParagraph"/>
        <w:numPr>
          <w:ilvl w:val="1"/>
          <w:numId w:val="1"/>
        </w:numPr>
        <w:tabs>
          <w:tab w:val="left" w:pos="568"/>
        </w:tabs>
        <w:spacing w:before="173" w:line="259" w:lineRule="auto"/>
        <w:ind w:right="104" w:hanging="427"/>
        <w:jc w:val="both"/>
        <w:rPr>
          <w:rFonts w:ascii="Times New Roman" w:eastAsia="Times New Roman" w:hAnsi="Times New Roman" w:cs="Times New Roman"/>
          <w:sz w:val="20"/>
          <w:szCs w:val="20"/>
        </w:rPr>
        <w:pPrChange w:id="9583" w:author="Author" w:date="2015-07-30T15:37:00Z">
          <w:pPr>
            <w:ind w:right="8"/>
            <w:jc w:val="both"/>
          </w:pPr>
        </w:pPrChange>
      </w:pPr>
      <w:del w:id="9584" w:author="Author" w:date="2015-07-30T15:37:00Z">
        <w:r w:rsidRPr="00B93DD0">
          <w:rPr>
            <w:rFonts w:ascii="Times New Roman" w:hAnsi="Times New Roman" w:cs="Times New Roman"/>
            <w:sz w:val="20"/>
            <w:szCs w:val="20"/>
          </w:rPr>
          <w:delText xml:space="preserve">17.9 </w:delText>
        </w:r>
      </w:del>
      <w:r w:rsidR="006514D0">
        <w:rPr>
          <w:rFonts w:ascii="Times New Roman"/>
          <w:sz w:val="20"/>
          <w:rPrChange w:id="9585" w:author="Author" w:date="2015-07-30T15:37:00Z">
            <w:rPr>
              <w:rFonts w:ascii="Times New Roman" w:hAnsi="Times New Roman"/>
              <w:sz w:val="20"/>
            </w:rPr>
          </w:rPrChange>
        </w:rPr>
        <w:t>Enhance international support for implementing effective and targeted capacity-building in</w:t>
      </w:r>
      <w:r w:rsidR="006514D0">
        <w:rPr>
          <w:rFonts w:ascii="Times New Roman"/>
          <w:spacing w:val="34"/>
          <w:sz w:val="20"/>
          <w:rPrChange w:id="9586" w:author="Author" w:date="2015-07-30T15:37:00Z">
            <w:rPr>
              <w:rFonts w:ascii="Times New Roman" w:hAnsi="Times New Roman"/>
              <w:sz w:val="20"/>
            </w:rPr>
          </w:rPrChange>
        </w:rPr>
        <w:t xml:space="preserve"> </w:t>
      </w:r>
      <w:r w:rsidR="006514D0">
        <w:rPr>
          <w:rFonts w:ascii="Times New Roman"/>
          <w:sz w:val="20"/>
          <w:rPrChange w:id="9587" w:author="Author" w:date="2015-07-30T15:37:00Z">
            <w:rPr>
              <w:rFonts w:ascii="Times New Roman" w:hAnsi="Times New Roman"/>
              <w:sz w:val="20"/>
            </w:rPr>
          </w:rPrChange>
        </w:rPr>
        <w:t>developing</w:t>
      </w:r>
      <w:r w:rsidR="006514D0">
        <w:rPr>
          <w:rFonts w:ascii="Times New Roman"/>
          <w:w w:val="99"/>
          <w:sz w:val="20"/>
          <w:rPrChange w:id="9588" w:author="Author" w:date="2015-07-30T15:37:00Z">
            <w:rPr>
              <w:rFonts w:ascii="Times New Roman" w:hAnsi="Times New Roman"/>
              <w:sz w:val="20"/>
            </w:rPr>
          </w:rPrChange>
        </w:rPr>
        <w:t xml:space="preserve"> </w:t>
      </w:r>
      <w:r w:rsidR="006514D0">
        <w:rPr>
          <w:rFonts w:ascii="Times New Roman"/>
          <w:sz w:val="20"/>
          <w:rPrChange w:id="9589" w:author="Author" w:date="2015-07-30T15:37:00Z">
            <w:rPr>
              <w:rFonts w:ascii="Times New Roman" w:hAnsi="Times New Roman"/>
              <w:sz w:val="20"/>
            </w:rPr>
          </w:rPrChange>
        </w:rPr>
        <w:t>countries</w:t>
      </w:r>
      <w:r w:rsidR="006514D0">
        <w:rPr>
          <w:rFonts w:ascii="Times New Roman"/>
          <w:spacing w:val="34"/>
          <w:sz w:val="20"/>
          <w:rPrChange w:id="9590" w:author="Author" w:date="2015-07-30T15:37:00Z">
            <w:rPr>
              <w:rFonts w:ascii="Times New Roman" w:hAnsi="Times New Roman"/>
              <w:sz w:val="20"/>
            </w:rPr>
          </w:rPrChange>
        </w:rPr>
        <w:t xml:space="preserve"> </w:t>
      </w:r>
      <w:r w:rsidR="006514D0">
        <w:rPr>
          <w:rFonts w:ascii="Times New Roman"/>
          <w:sz w:val="20"/>
          <w:rPrChange w:id="9591" w:author="Author" w:date="2015-07-30T15:37:00Z">
            <w:rPr>
              <w:rFonts w:ascii="Times New Roman" w:hAnsi="Times New Roman"/>
              <w:sz w:val="20"/>
            </w:rPr>
          </w:rPrChange>
        </w:rPr>
        <w:t>to</w:t>
      </w:r>
      <w:r w:rsidR="006514D0">
        <w:rPr>
          <w:rFonts w:ascii="Times New Roman"/>
          <w:spacing w:val="35"/>
          <w:sz w:val="20"/>
          <w:rPrChange w:id="9592" w:author="Author" w:date="2015-07-30T15:37:00Z">
            <w:rPr>
              <w:rFonts w:ascii="Times New Roman" w:hAnsi="Times New Roman"/>
              <w:sz w:val="20"/>
            </w:rPr>
          </w:rPrChange>
        </w:rPr>
        <w:t xml:space="preserve"> </w:t>
      </w:r>
      <w:r w:rsidR="006514D0">
        <w:rPr>
          <w:rFonts w:ascii="Times New Roman"/>
          <w:sz w:val="20"/>
          <w:rPrChange w:id="9593" w:author="Author" w:date="2015-07-30T15:37:00Z">
            <w:rPr>
              <w:rFonts w:ascii="Times New Roman" w:hAnsi="Times New Roman"/>
              <w:sz w:val="20"/>
            </w:rPr>
          </w:rPrChange>
        </w:rPr>
        <w:t>support</w:t>
      </w:r>
      <w:r w:rsidR="006514D0">
        <w:rPr>
          <w:rFonts w:ascii="Times New Roman"/>
          <w:spacing w:val="35"/>
          <w:sz w:val="20"/>
          <w:rPrChange w:id="9594" w:author="Author" w:date="2015-07-30T15:37:00Z">
            <w:rPr>
              <w:rFonts w:ascii="Times New Roman" w:hAnsi="Times New Roman"/>
              <w:sz w:val="20"/>
            </w:rPr>
          </w:rPrChange>
        </w:rPr>
        <w:t xml:space="preserve"> </w:t>
      </w:r>
      <w:r w:rsidR="006514D0">
        <w:rPr>
          <w:rFonts w:ascii="Times New Roman"/>
          <w:sz w:val="20"/>
          <w:rPrChange w:id="9595" w:author="Author" w:date="2015-07-30T15:37:00Z">
            <w:rPr>
              <w:rFonts w:ascii="Times New Roman" w:hAnsi="Times New Roman"/>
              <w:sz w:val="20"/>
            </w:rPr>
          </w:rPrChange>
        </w:rPr>
        <w:t>national</w:t>
      </w:r>
      <w:r w:rsidR="006514D0">
        <w:rPr>
          <w:rFonts w:ascii="Times New Roman"/>
          <w:spacing w:val="37"/>
          <w:sz w:val="20"/>
          <w:rPrChange w:id="9596" w:author="Author" w:date="2015-07-30T15:37:00Z">
            <w:rPr>
              <w:rFonts w:ascii="Times New Roman" w:hAnsi="Times New Roman"/>
              <w:sz w:val="20"/>
            </w:rPr>
          </w:rPrChange>
        </w:rPr>
        <w:t xml:space="preserve"> </w:t>
      </w:r>
      <w:r w:rsidR="006514D0">
        <w:rPr>
          <w:rFonts w:ascii="Times New Roman"/>
          <w:sz w:val="20"/>
          <w:rPrChange w:id="9597" w:author="Author" w:date="2015-07-30T15:37:00Z">
            <w:rPr>
              <w:rFonts w:ascii="Times New Roman" w:hAnsi="Times New Roman"/>
              <w:sz w:val="20"/>
            </w:rPr>
          </w:rPrChange>
        </w:rPr>
        <w:t>plans</w:t>
      </w:r>
      <w:r w:rsidR="006514D0">
        <w:rPr>
          <w:rFonts w:ascii="Times New Roman"/>
          <w:spacing w:val="35"/>
          <w:sz w:val="20"/>
          <w:rPrChange w:id="9598" w:author="Author" w:date="2015-07-30T15:37:00Z">
            <w:rPr>
              <w:rFonts w:ascii="Times New Roman" w:hAnsi="Times New Roman"/>
              <w:sz w:val="20"/>
            </w:rPr>
          </w:rPrChange>
        </w:rPr>
        <w:t xml:space="preserve"> </w:t>
      </w:r>
      <w:r w:rsidR="006514D0">
        <w:rPr>
          <w:rFonts w:ascii="Times New Roman"/>
          <w:sz w:val="20"/>
          <w:rPrChange w:id="9599" w:author="Author" w:date="2015-07-30T15:37:00Z">
            <w:rPr>
              <w:rFonts w:ascii="Times New Roman" w:hAnsi="Times New Roman"/>
              <w:sz w:val="20"/>
            </w:rPr>
          </w:rPrChange>
        </w:rPr>
        <w:t>to</w:t>
      </w:r>
      <w:r w:rsidR="006514D0">
        <w:rPr>
          <w:rFonts w:ascii="Times New Roman"/>
          <w:spacing w:val="35"/>
          <w:sz w:val="20"/>
          <w:rPrChange w:id="9600" w:author="Author" w:date="2015-07-30T15:37:00Z">
            <w:rPr>
              <w:rFonts w:ascii="Times New Roman" w:hAnsi="Times New Roman"/>
              <w:sz w:val="20"/>
            </w:rPr>
          </w:rPrChange>
        </w:rPr>
        <w:t xml:space="preserve"> </w:t>
      </w:r>
      <w:r w:rsidR="006514D0">
        <w:rPr>
          <w:rFonts w:ascii="Times New Roman"/>
          <w:sz w:val="20"/>
          <w:rPrChange w:id="9601" w:author="Author" w:date="2015-07-30T15:37:00Z">
            <w:rPr>
              <w:rFonts w:ascii="Times New Roman" w:hAnsi="Times New Roman"/>
              <w:sz w:val="20"/>
            </w:rPr>
          </w:rPrChange>
        </w:rPr>
        <w:t>implement</w:t>
      </w:r>
      <w:r w:rsidR="006514D0">
        <w:rPr>
          <w:rFonts w:ascii="Times New Roman"/>
          <w:spacing w:val="35"/>
          <w:sz w:val="20"/>
          <w:rPrChange w:id="9602" w:author="Author" w:date="2015-07-30T15:37:00Z">
            <w:rPr>
              <w:rFonts w:ascii="Times New Roman" w:hAnsi="Times New Roman"/>
              <w:sz w:val="20"/>
            </w:rPr>
          </w:rPrChange>
        </w:rPr>
        <w:t xml:space="preserve"> </w:t>
      </w:r>
      <w:r w:rsidR="006514D0">
        <w:rPr>
          <w:rFonts w:ascii="Times New Roman"/>
          <w:sz w:val="20"/>
          <w:rPrChange w:id="9603" w:author="Author" w:date="2015-07-30T15:37:00Z">
            <w:rPr>
              <w:rFonts w:ascii="Times New Roman" w:hAnsi="Times New Roman"/>
              <w:sz w:val="20"/>
            </w:rPr>
          </w:rPrChange>
        </w:rPr>
        <w:t>all</w:t>
      </w:r>
      <w:r w:rsidR="006514D0">
        <w:rPr>
          <w:rFonts w:ascii="Times New Roman"/>
          <w:spacing w:val="35"/>
          <w:sz w:val="20"/>
          <w:rPrChange w:id="9604" w:author="Author" w:date="2015-07-30T15:37:00Z">
            <w:rPr>
              <w:rFonts w:ascii="Times New Roman" w:hAnsi="Times New Roman"/>
              <w:sz w:val="20"/>
            </w:rPr>
          </w:rPrChange>
        </w:rPr>
        <w:t xml:space="preserve"> </w:t>
      </w:r>
      <w:r w:rsidR="006514D0">
        <w:rPr>
          <w:rFonts w:ascii="Times New Roman"/>
          <w:sz w:val="20"/>
          <w:rPrChange w:id="9605" w:author="Author" w:date="2015-07-30T15:37:00Z">
            <w:rPr>
              <w:rFonts w:ascii="Times New Roman" w:hAnsi="Times New Roman"/>
              <w:sz w:val="20"/>
            </w:rPr>
          </w:rPrChange>
        </w:rPr>
        <w:t>the</w:t>
      </w:r>
      <w:r w:rsidR="006514D0">
        <w:rPr>
          <w:rFonts w:ascii="Times New Roman"/>
          <w:spacing w:val="35"/>
          <w:sz w:val="20"/>
          <w:rPrChange w:id="9606" w:author="Author" w:date="2015-07-30T15:37:00Z">
            <w:rPr>
              <w:rFonts w:ascii="Times New Roman" w:hAnsi="Times New Roman"/>
              <w:sz w:val="20"/>
            </w:rPr>
          </w:rPrChange>
        </w:rPr>
        <w:t xml:space="preserve"> </w:t>
      </w:r>
      <w:r w:rsidR="006514D0">
        <w:rPr>
          <w:rFonts w:ascii="Times New Roman"/>
          <w:sz w:val="20"/>
          <w:rPrChange w:id="9607" w:author="Author" w:date="2015-07-30T15:37:00Z">
            <w:rPr>
              <w:rFonts w:ascii="Times New Roman" w:hAnsi="Times New Roman"/>
              <w:sz w:val="20"/>
            </w:rPr>
          </w:rPrChange>
        </w:rPr>
        <w:t>sustainable</w:t>
      </w:r>
      <w:r w:rsidR="006514D0">
        <w:rPr>
          <w:rFonts w:ascii="Times New Roman"/>
          <w:spacing w:val="35"/>
          <w:sz w:val="20"/>
          <w:rPrChange w:id="9608" w:author="Author" w:date="2015-07-30T15:37:00Z">
            <w:rPr>
              <w:rFonts w:ascii="Times New Roman" w:hAnsi="Times New Roman"/>
              <w:sz w:val="20"/>
            </w:rPr>
          </w:rPrChange>
        </w:rPr>
        <w:t xml:space="preserve"> </w:t>
      </w:r>
      <w:r w:rsidR="006514D0">
        <w:rPr>
          <w:rFonts w:ascii="Times New Roman"/>
          <w:sz w:val="20"/>
          <w:rPrChange w:id="9609" w:author="Author" w:date="2015-07-30T15:37:00Z">
            <w:rPr>
              <w:rFonts w:ascii="Times New Roman" w:hAnsi="Times New Roman"/>
              <w:sz w:val="20"/>
            </w:rPr>
          </w:rPrChange>
        </w:rPr>
        <w:t>development</w:t>
      </w:r>
      <w:r w:rsidR="006514D0">
        <w:rPr>
          <w:rFonts w:ascii="Times New Roman"/>
          <w:spacing w:val="36"/>
          <w:sz w:val="20"/>
          <w:rPrChange w:id="9610" w:author="Author" w:date="2015-07-30T15:37:00Z">
            <w:rPr>
              <w:rFonts w:ascii="Times New Roman" w:hAnsi="Times New Roman"/>
              <w:sz w:val="20"/>
            </w:rPr>
          </w:rPrChange>
        </w:rPr>
        <w:t xml:space="preserve"> </w:t>
      </w:r>
      <w:r w:rsidR="006514D0">
        <w:rPr>
          <w:rFonts w:ascii="Times New Roman"/>
          <w:sz w:val="20"/>
          <w:rPrChange w:id="9611" w:author="Author" w:date="2015-07-30T15:37:00Z">
            <w:rPr>
              <w:rFonts w:ascii="Times New Roman" w:hAnsi="Times New Roman"/>
              <w:sz w:val="20"/>
            </w:rPr>
          </w:rPrChange>
        </w:rPr>
        <w:t>goals,</w:t>
      </w:r>
      <w:r w:rsidR="006514D0">
        <w:rPr>
          <w:rFonts w:ascii="Times New Roman"/>
          <w:spacing w:val="35"/>
          <w:sz w:val="20"/>
          <w:rPrChange w:id="9612" w:author="Author" w:date="2015-07-30T15:37:00Z">
            <w:rPr>
              <w:rFonts w:ascii="Times New Roman" w:hAnsi="Times New Roman"/>
              <w:sz w:val="20"/>
            </w:rPr>
          </w:rPrChange>
        </w:rPr>
        <w:t xml:space="preserve"> </w:t>
      </w:r>
      <w:r w:rsidR="006514D0">
        <w:rPr>
          <w:rFonts w:ascii="Times New Roman"/>
          <w:sz w:val="20"/>
          <w:rPrChange w:id="9613" w:author="Author" w:date="2015-07-30T15:37:00Z">
            <w:rPr>
              <w:rFonts w:ascii="Times New Roman" w:hAnsi="Times New Roman"/>
              <w:sz w:val="20"/>
            </w:rPr>
          </w:rPrChange>
        </w:rPr>
        <w:t>including</w:t>
      </w:r>
      <w:r w:rsidR="006514D0">
        <w:rPr>
          <w:rFonts w:ascii="Times New Roman"/>
          <w:spacing w:val="34"/>
          <w:sz w:val="20"/>
          <w:rPrChange w:id="9614" w:author="Author" w:date="2015-07-30T15:37:00Z">
            <w:rPr>
              <w:rFonts w:ascii="Times New Roman" w:hAnsi="Times New Roman"/>
              <w:sz w:val="20"/>
            </w:rPr>
          </w:rPrChange>
        </w:rPr>
        <w:t xml:space="preserve"> </w:t>
      </w:r>
      <w:r w:rsidR="006514D0">
        <w:rPr>
          <w:rFonts w:ascii="Times New Roman"/>
          <w:sz w:val="20"/>
          <w:rPrChange w:id="9615" w:author="Author" w:date="2015-07-30T15:37:00Z">
            <w:rPr>
              <w:rFonts w:ascii="Times New Roman" w:hAnsi="Times New Roman"/>
              <w:sz w:val="20"/>
            </w:rPr>
          </w:rPrChange>
        </w:rPr>
        <w:t>through</w:t>
      </w:r>
      <w:r w:rsidR="006514D0">
        <w:rPr>
          <w:rFonts w:ascii="Times New Roman"/>
          <w:w w:val="99"/>
          <w:sz w:val="20"/>
          <w:rPrChange w:id="9616" w:author="Author" w:date="2015-07-30T15:37:00Z">
            <w:rPr>
              <w:rFonts w:ascii="Times New Roman" w:hAnsi="Times New Roman"/>
              <w:sz w:val="20"/>
            </w:rPr>
          </w:rPrChange>
        </w:rPr>
        <w:t xml:space="preserve"> </w:t>
      </w:r>
      <w:r w:rsidR="006514D0">
        <w:rPr>
          <w:rFonts w:ascii="Times New Roman"/>
          <w:sz w:val="20"/>
          <w:rPrChange w:id="9617" w:author="Author" w:date="2015-07-30T15:37:00Z">
            <w:rPr>
              <w:rFonts w:ascii="Times New Roman" w:hAnsi="Times New Roman"/>
              <w:sz w:val="20"/>
            </w:rPr>
          </w:rPrChange>
        </w:rPr>
        <w:t>North-South, South-South and triangular cooperation</w:t>
      </w:r>
      <w:del w:id="9618" w:author="Author" w:date="2015-07-30T15:37:00Z">
        <w:r w:rsidRPr="00B93DD0">
          <w:rPr>
            <w:rFonts w:ascii="Times New Roman" w:hAnsi="Times New Roman" w:cs="Times New Roman"/>
            <w:sz w:val="20"/>
            <w:szCs w:val="20"/>
          </w:rPr>
          <w:delText xml:space="preserve">   </w:delText>
        </w:r>
      </w:del>
    </w:p>
    <w:p w14:paraId="7DBAB0F9" w14:textId="77777777" w:rsidR="00804791" w:rsidRDefault="00804791">
      <w:pPr>
        <w:spacing w:line="259" w:lineRule="auto"/>
        <w:jc w:val="both"/>
        <w:rPr>
          <w:ins w:id="9619" w:author="Author" w:date="2015-07-30T15:37:00Z"/>
          <w:rFonts w:ascii="Times New Roman" w:eastAsia="Times New Roman" w:hAnsi="Times New Roman" w:cs="Times New Roman"/>
          <w:sz w:val="20"/>
          <w:szCs w:val="20"/>
        </w:rPr>
        <w:sectPr w:rsidR="00804791">
          <w:pgSz w:w="12240" w:h="15840"/>
          <w:pgMar w:top="1380" w:right="1340" w:bottom="1200" w:left="1340" w:header="0" w:footer="1015" w:gutter="0"/>
          <w:cols w:space="720"/>
        </w:sectPr>
      </w:pPr>
    </w:p>
    <w:p w14:paraId="7E24393D" w14:textId="1DD9A65C" w:rsidR="00804791" w:rsidRDefault="006514D0">
      <w:pPr>
        <w:pStyle w:val="Heading2"/>
        <w:spacing w:before="58"/>
        <w:rPr>
          <w:b w:val="0"/>
          <w:rPrChange w:id="9620" w:author="Author" w:date="2015-07-30T15:37:00Z">
            <w:rPr>
              <w:rFonts w:ascii="Times New Roman" w:hAnsi="Times New Roman"/>
              <w:b/>
              <w:sz w:val="20"/>
            </w:rPr>
          </w:rPrChange>
        </w:rPr>
        <w:pPrChange w:id="9621" w:author="Author" w:date="2015-07-30T15:37:00Z">
          <w:pPr>
            <w:keepNext/>
            <w:spacing w:after="120"/>
            <w:ind w:left="426" w:right="70" w:hanging="426"/>
            <w:jc w:val="both"/>
          </w:pPr>
        </w:pPrChange>
      </w:pPr>
      <w:r w:rsidRPr="006514D0">
        <w:t>Trade</w:t>
      </w:r>
      <w:del w:id="9622" w:author="Author" w:date="2015-07-30T15:37:00Z">
        <w:r w:rsidR="00B93DD0" w:rsidRPr="00B93DD0">
          <w:rPr>
            <w:rFonts w:cs="Times New Roman"/>
          </w:rPr>
          <w:delText xml:space="preserve"> </w:delText>
        </w:r>
      </w:del>
    </w:p>
    <w:p w14:paraId="4EB4D1DE" w14:textId="5BC18A10" w:rsidR="00804791" w:rsidRDefault="00B93DD0">
      <w:pPr>
        <w:pStyle w:val="ListParagraph"/>
        <w:numPr>
          <w:ilvl w:val="1"/>
          <w:numId w:val="1"/>
        </w:numPr>
        <w:tabs>
          <w:tab w:val="left" w:pos="602"/>
        </w:tabs>
        <w:spacing w:before="116" w:line="259" w:lineRule="auto"/>
        <w:ind w:right="108" w:hanging="427"/>
        <w:jc w:val="both"/>
        <w:rPr>
          <w:rFonts w:ascii="Times New Roman" w:eastAsia="Times New Roman" w:hAnsi="Times New Roman" w:cs="Times New Roman"/>
          <w:sz w:val="20"/>
          <w:szCs w:val="20"/>
        </w:rPr>
        <w:pPrChange w:id="9623" w:author="Author" w:date="2015-07-30T15:37:00Z">
          <w:pPr>
            <w:ind w:right="8"/>
            <w:jc w:val="both"/>
          </w:pPr>
        </w:pPrChange>
      </w:pPr>
      <w:del w:id="9624" w:author="Author" w:date="2015-07-30T15:37:00Z">
        <w:r w:rsidRPr="00B93DD0">
          <w:rPr>
            <w:rFonts w:ascii="Times New Roman" w:hAnsi="Times New Roman" w:cs="Times New Roman"/>
            <w:sz w:val="20"/>
            <w:szCs w:val="20"/>
          </w:rPr>
          <w:delText xml:space="preserve">17.10 </w:delText>
        </w:r>
      </w:del>
      <w:r w:rsidR="006514D0">
        <w:rPr>
          <w:rFonts w:ascii="Times New Roman"/>
          <w:sz w:val="20"/>
          <w:rPrChange w:id="9625" w:author="Author" w:date="2015-07-30T15:37:00Z">
            <w:rPr>
              <w:rFonts w:ascii="Times New Roman" w:hAnsi="Times New Roman"/>
              <w:sz w:val="20"/>
            </w:rPr>
          </w:rPrChange>
        </w:rPr>
        <w:t>Promote a universal, rules-based, open, non-discriminatory and equitable multilateral trading system under</w:t>
      </w:r>
      <w:r w:rsidR="006514D0">
        <w:rPr>
          <w:rFonts w:ascii="Times New Roman"/>
          <w:spacing w:val="-26"/>
          <w:sz w:val="20"/>
          <w:rPrChange w:id="9626" w:author="Author" w:date="2015-07-30T15:37:00Z">
            <w:rPr>
              <w:rFonts w:ascii="Times New Roman" w:hAnsi="Times New Roman"/>
              <w:sz w:val="20"/>
            </w:rPr>
          </w:rPrChange>
        </w:rPr>
        <w:t xml:space="preserve"> </w:t>
      </w:r>
      <w:r w:rsidR="006514D0">
        <w:rPr>
          <w:rFonts w:ascii="Times New Roman"/>
          <w:sz w:val="20"/>
          <w:rPrChange w:id="9627" w:author="Author" w:date="2015-07-30T15:37:00Z">
            <w:rPr>
              <w:rFonts w:ascii="Times New Roman" w:hAnsi="Times New Roman"/>
              <w:sz w:val="20"/>
            </w:rPr>
          </w:rPrChange>
        </w:rPr>
        <w:t>the</w:t>
      </w:r>
      <w:r w:rsidR="006514D0">
        <w:rPr>
          <w:rFonts w:ascii="Times New Roman"/>
          <w:w w:val="99"/>
          <w:sz w:val="20"/>
          <w:rPrChange w:id="9628" w:author="Author" w:date="2015-07-30T15:37:00Z">
            <w:rPr>
              <w:rFonts w:ascii="Times New Roman" w:hAnsi="Times New Roman"/>
              <w:sz w:val="20"/>
            </w:rPr>
          </w:rPrChange>
        </w:rPr>
        <w:t xml:space="preserve"> </w:t>
      </w:r>
      <w:r w:rsidR="006514D0">
        <w:rPr>
          <w:rFonts w:ascii="Times New Roman"/>
          <w:sz w:val="20"/>
          <w:rPrChange w:id="9629" w:author="Author" w:date="2015-07-30T15:37:00Z">
            <w:rPr>
              <w:rFonts w:ascii="Times New Roman" w:hAnsi="Times New Roman"/>
              <w:sz w:val="20"/>
            </w:rPr>
          </w:rPrChange>
        </w:rPr>
        <w:t>World Trade Organization, including through the conclusion of negotiations under its Doha</w:t>
      </w:r>
      <w:r w:rsidR="006514D0">
        <w:rPr>
          <w:rFonts w:ascii="Times New Roman"/>
          <w:spacing w:val="27"/>
          <w:sz w:val="20"/>
          <w:rPrChange w:id="9630" w:author="Author" w:date="2015-07-30T15:37:00Z">
            <w:rPr>
              <w:rFonts w:ascii="Times New Roman" w:hAnsi="Times New Roman"/>
              <w:sz w:val="20"/>
            </w:rPr>
          </w:rPrChange>
        </w:rPr>
        <w:t xml:space="preserve"> </w:t>
      </w:r>
      <w:r w:rsidR="006514D0">
        <w:rPr>
          <w:rFonts w:ascii="Times New Roman"/>
          <w:sz w:val="20"/>
          <w:rPrChange w:id="9631" w:author="Author" w:date="2015-07-30T15:37:00Z">
            <w:rPr>
              <w:rFonts w:ascii="Times New Roman" w:hAnsi="Times New Roman"/>
              <w:sz w:val="20"/>
            </w:rPr>
          </w:rPrChange>
        </w:rPr>
        <w:t>Development</w:t>
      </w:r>
      <w:r w:rsidR="006514D0">
        <w:rPr>
          <w:rFonts w:ascii="Times New Roman"/>
          <w:w w:val="99"/>
          <w:sz w:val="20"/>
          <w:rPrChange w:id="9632" w:author="Author" w:date="2015-07-30T15:37:00Z">
            <w:rPr>
              <w:rFonts w:ascii="Times New Roman" w:hAnsi="Times New Roman"/>
              <w:sz w:val="20"/>
            </w:rPr>
          </w:rPrChange>
        </w:rPr>
        <w:t xml:space="preserve"> </w:t>
      </w:r>
      <w:r w:rsidR="006514D0">
        <w:rPr>
          <w:rFonts w:ascii="Times New Roman"/>
          <w:sz w:val="20"/>
          <w:rPrChange w:id="9633" w:author="Author" w:date="2015-07-30T15:37:00Z">
            <w:rPr>
              <w:rFonts w:ascii="Times New Roman" w:hAnsi="Times New Roman"/>
              <w:sz w:val="20"/>
            </w:rPr>
          </w:rPrChange>
        </w:rPr>
        <w:t>Agenda</w:t>
      </w:r>
      <w:del w:id="9634" w:author="Author" w:date="2015-07-30T15:37:00Z">
        <w:r w:rsidRPr="00B93DD0">
          <w:rPr>
            <w:rFonts w:ascii="Times New Roman" w:hAnsi="Times New Roman" w:cs="Times New Roman"/>
            <w:sz w:val="20"/>
            <w:szCs w:val="20"/>
          </w:rPr>
          <w:delText xml:space="preserve">  </w:delText>
        </w:r>
      </w:del>
    </w:p>
    <w:p w14:paraId="09E42378" w14:textId="1700B3EC" w:rsidR="00804791" w:rsidRDefault="00B93DD0">
      <w:pPr>
        <w:pStyle w:val="ListParagraph"/>
        <w:numPr>
          <w:ilvl w:val="1"/>
          <w:numId w:val="1"/>
        </w:numPr>
        <w:tabs>
          <w:tab w:val="left" w:pos="635"/>
        </w:tabs>
        <w:spacing w:before="160" w:line="256" w:lineRule="auto"/>
        <w:ind w:right="114" w:hanging="427"/>
        <w:jc w:val="both"/>
        <w:rPr>
          <w:rFonts w:ascii="Times New Roman" w:eastAsia="Times New Roman" w:hAnsi="Times New Roman" w:cs="Times New Roman"/>
          <w:sz w:val="20"/>
          <w:szCs w:val="20"/>
        </w:rPr>
        <w:pPrChange w:id="9635" w:author="Author" w:date="2015-07-30T15:37:00Z">
          <w:pPr>
            <w:ind w:right="8"/>
            <w:jc w:val="both"/>
          </w:pPr>
        </w:pPrChange>
      </w:pPr>
      <w:del w:id="9636" w:author="Author" w:date="2015-07-30T15:37:00Z">
        <w:r w:rsidRPr="00B93DD0">
          <w:rPr>
            <w:rFonts w:ascii="Times New Roman" w:hAnsi="Times New Roman" w:cs="Times New Roman"/>
            <w:sz w:val="20"/>
            <w:szCs w:val="20"/>
          </w:rPr>
          <w:delText xml:space="preserve">17.11 </w:delText>
        </w:r>
      </w:del>
      <w:r w:rsidR="006514D0">
        <w:rPr>
          <w:rFonts w:ascii="Times New Roman" w:eastAsia="Times New Roman" w:hAnsi="Times New Roman" w:cs="Times New Roman"/>
          <w:sz w:val="20"/>
          <w:szCs w:val="20"/>
        </w:rPr>
        <w:t>Significantly</w:t>
      </w:r>
      <w:r w:rsidR="006514D0">
        <w:rPr>
          <w:rFonts w:ascii="Times New Roman" w:hAnsi="Times New Roman"/>
          <w:spacing w:val="28"/>
          <w:sz w:val="20"/>
          <w:rPrChange w:id="9637"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increase</w:t>
      </w:r>
      <w:r w:rsidR="006514D0">
        <w:rPr>
          <w:rFonts w:ascii="Times New Roman" w:hAnsi="Times New Roman"/>
          <w:spacing w:val="32"/>
          <w:sz w:val="20"/>
          <w:rPrChange w:id="9638"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the</w:t>
      </w:r>
      <w:r w:rsidR="006514D0">
        <w:rPr>
          <w:rFonts w:ascii="Times New Roman" w:hAnsi="Times New Roman"/>
          <w:spacing w:val="29"/>
          <w:sz w:val="20"/>
          <w:rPrChange w:id="9639"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exports</w:t>
      </w:r>
      <w:r w:rsidR="006514D0">
        <w:rPr>
          <w:rFonts w:ascii="Times New Roman" w:hAnsi="Times New Roman"/>
          <w:spacing w:val="28"/>
          <w:sz w:val="20"/>
          <w:rPrChange w:id="9640"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of</w:t>
      </w:r>
      <w:r w:rsidR="006514D0">
        <w:rPr>
          <w:rFonts w:ascii="Times New Roman" w:hAnsi="Times New Roman"/>
          <w:spacing w:val="27"/>
          <w:sz w:val="20"/>
          <w:rPrChange w:id="9641"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developing</w:t>
      </w:r>
      <w:r w:rsidR="006514D0">
        <w:rPr>
          <w:rFonts w:ascii="Times New Roman" w:hAnsi="Times New Roman"/>
          <w:spacing w:val="28"/>
          <w:sz w:val="20"/>
          <w:rPrChange w:id="9642"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countries,</w:t>
      </w:r>
      <w:r w:rsidR="006514D0">
        <w:rPr>
          <w:rFonts w:ascii="Times New Roman" w:hAnsi="Times New Roman"/>
          <w:spacing w:val="29"/>
          <w:sz w:val="20"/>
          <w:rPrChange w:id="9643"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in</w:t>
      </w:r>
      <w:r w:rsidR="006514D0">
        <w:rPr>
          <w:rFonts w:ascii="Times New Roman" w:hAnsi="Times New Roman"/>
          <w:spacing w:val="28"/>
          <w:sz w:val="20"/>
          <w:rPrChange w:id="9644"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particular</w:t>
      </w:r>
      <w:r w:rsidR="006514D0">
        <w:rPr>
          <w:rFonts w:ascii="Times New Roman" w:hAnsi="Times New Roman"/>
          <w:spacing w:val="32"/>
          <w:sz w:val="20"/>
          <w:rPrChange w:id="9645"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with</w:t>
      </w:r>
      <w:r w:rsidR="006514D0">
        <w:rPr>
          <w:rFonts w:ascii="Times New Roman" w:hAnsi="Times New Roman"/>
          <w:spacing w:val="28"/>
          <w:sz w:val="20"/>
          <w:rPrChange w:id="9646"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a</w:t>
      </w:r>
      <w:r w:rsidR="006514D0">
        <w:rPr>
          <w:rFonts w:ascii="Times New Roman" w:hAnsi="Times New Roman"/>
          <w:spacing w:val="29"/>
          <w:sz w:val="20"/>
          <w:rPrChange w:id="9647"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view</w:t>
      </w:r>
      <w:r w:rsidR="006514D0">
        <w:rPr>
          <w:rFonts w:ascii="Times New Roman" w:hAnsi="Times New Roman"/>
          <w:spacing w:val="24"/>
          <w:sz w:val="20"/>
          <w:rPrChange w:id="9648"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to</w:t>
      </w:r>
      <w:r w:rsidR="006514D0">
        <w:rPr>
          <w:rFonts w:ascii="Times New Roman" w:hAnsi="Times New Roman"/>
          <w:spacing w:val="30"/>
          <w:sz w:val="20"/>
          <w:rPrChange w:id="9649"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doubling</w:t>
      </w:r>
      <w:r w:rsidR="006514D0">
        <w:rPr>
          <w:rFonts w:ascii="Times New Roman" w:hAnsi="Times New Roman"/>
          <w:spacing w:val="28"/>
          <w:sz w:val="20"/>
          <w:rPrChange w:id="9650"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the</w:t>
      </w:r>
      <w:r w:rsidR="006514D0">
        <w:rPr>
          <w:rFonts w:ascii="Times New Roman" w:hAnsi="Times New Roman"/>
          <w:spacing w:val="32"/>
          <w:sz w:val="20"/>
          <w:rPrChange w:id="9651"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least</w:t>
      </w:r>
      <w:r w:rsidR="006514D0">
        <w:rPr>
          <w:rFonts w:ascii="Times New Roman" w:hAnsi="Times New Roman"/>
          <w:w w:val="99"/>
          <w:sz w:val="20"/>
          <w:rPrChange w:id="9652"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developed countries’ share of global exports by</w:t>
      </w:r>
      <w:r w:rsidR="006514D0">
        <w:rPr>
          <w:rFonts w:ascii="Times New Roman" w:hAnsi="Times New Roman"/>
          <w:spacing w:val="-6"/>
          <w:sz w:val="20"/>
          <w:rPrChange w:id="9653"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2020</w:t>
      </w:r>
      <w:del w:id="9654" w:author="Author" w:date="2015-07-30T15:37:00Z">
        <w:r w:rsidRPr="00B93DD0">
          <w:rPr>
            <w:rFonts w:ascii="Times New Roman" w:hAnsi="Times New Roman" w:cs="Times New Roman"/>
            <w:sz w:val="20"/>
            <w:szCs w:val="20"/>
          </w:rPr>
          <w:delText xml:space="preserve">  </w:delText>
        </w:r>
      </w:del>
    </w:p>
    <w:p w14:paraId="103162B3" w14:textId="3DA80E18" w:rsidR="00804791" w:rsidRDefault="00B93DD0">
      <w:pPr>
        <w:pStyle w:val="ListParagraph"/>
        <w:numPr>
          <w:ilvl w:val="1"/>
          <w:numId w:val="1"/>
        </w:numPr>
        <w:tabs>
          <w:tab w:val="left" w:pos="642"/>
        </w:tabs>
        <w:spacing w:before="162" w:line="259" w:lineRule="auto"/>
        <w:ind w:right="103" w:hanging="427"/>
        <w:jc w:val="both"/>
        <w:rPr>
          <w:rFonts w:ascii="Times New Roman" w:eastAsia="Times New Roman" w:hAnsi="Times New Roman" w:cs="Times New Roman"/>
          <w:sz w:val="20"/>
          <w:szCs w:val="20"/>
        </w:rPr>
        <w:pPrChange w:id="9655" w:author="Author" w:date="2015-07-30T15:37:00Z">
          <w:pPr>
            <w:ind w:right="8"/>
            <w:jc w:val="both"/>
          </w:pPr>
        </w:pPrChange>
      </w:pPr>
      <w:del w:id="9656" w:author="Author" w:date="2015-07-30T15:37:00Z">
        <w:r w:rsidRPr="00B93DD0">
          <w:rPr>
            <w:rFonts w:ascii="Times New Roman" w:hAnsi="Times New Roman" w:cs="Times New Roman"/>
            <w:sz w:val="20"/>
            <w:szCs w:val="20"/>
          </w:rPr>
          <w:delText xml:space="preserve">17.12 </w:delText>
        </w:r>
      </w:del>
      <w:r w:rsidR="006514D0">
        <w:rPr>
          <w:rFonts w:ascii="Times New Roman"/>
          <w:sz w:val="20"/>
          <w:rPrChange w:id="9657" w:author="Author" w:date="2015-07-30T15:37:00Z">
            <w:rPr>
              <w:rFonts w:ascii="Times New Roman" w:hAnsi="Times New Roman"/>
              <w:sz w:val="20"/>
            </w:rPr>
          </w:rPrChange>
        </w:rPr>
        <w:t>Realize</w:t>
      </w:r>
      <w:r w:rsidR="006514D0">
        <w:rPr>
          <w:rFonts w:ascii="Times New Roman"/>
          <w:spacing w:val="36"/>
          <w:sz w:val="20"/>
          <w:rPrChange w:id="9658" w:author="Author" w:date="2015-07-30T15:37:00Z">
            <w:rPr>
              <w:rFonts w:ascii="Times New Roman" w:hAnsi="Times New Roman"/>
              <w:sz w:val="20"/>
            </w:rPr>
          </w:rPrChange>
        </w:rPr>
        <w:t xml:space="preserve"> </w:t>
      </w:r>
      <w:r w:rsidR="006514D0">
        <w:rPr>
          <w:rFonts w:ascii="Times New Roman"/>
          <w:sz w:val="20"/>
          <w:rPrChange w:id="9659" w:author="Author" w:date="2015-07-30T15:37:00Z">
            <w:rPr>
              <w:rFonts w:ascii="Times New Roman" w:hAnsi="Times New Roman"/>
              <w:sz w:val="20"/>
            </w:rPr>
          </w:rPrChange>
        </w:rPr>
        <w:t>timely</w:t>
      </w:r>
      <w:r w:rsidR="006514D0">
        <w:rPr>
          <w:rFonts w:ascii="Times New Roman"/>
          <w:spacing w:val="35"/>
          <w:sz w:val="20"/>
          <w:rPrChange w:id="9660" w:author="Author" w:date="2015-07-30T15:37:00Z">
            <w:rPr>
              <w:rFonts w:ascii="Times New Roman" w:hAnsi="Times New Roman"/>
              <w:sz w:val="20"/>
            </w:rPr>
          </w:rPrChange>
        </w:rPr>
        <w:t xml:space="preserve"> </w:t>
      </w:r>
      <w:r w:rsidR="006514D0">
        <w:rPr>
          <w:rFonts w:ascii="Times New Roman"/>
          <w:sz w:val="20"/>
          <w:rPrChange w:id="9661" w:author="Author" w:date="2015-07-30T15:37:00Z">
            <w:rPr>
              <w:rFonts w:ascii="Times New Roman" w:hAnsi="Times New Roman"/>
              <w:sz w:val="20"/>
            </w:rPr>
          </w:rPrChange>
        </w:rPr>
        <w:t>implementation</w:t>
      </w:r>
      <w:r w:rsidR="006514D0">
        <w:rPr>
          <w:rFonts w:ascii="Times New Roman"/>
          <w:spacing w:val="37"/>
          <w:sz w:val="20"/>
          <w:rPrChange w:id="9662" w:author="Author" w:date="2015-07-30T15:37:00Z">
            <w:rPr>
              <w:rFonts w:ascii="Times New Roman" w:hAnsi="Times New Roman"/>
              <w:sz w:val="20"/>
            </w:rPr>
          </w:rPrChange>
        </w:rPr>
        <w:t xml:space="preserve"> </w:t>
      </w:r>
      <w:r w:rsidR="006514D0">
        <w:rPr>
          <w:rFonts w:ascii="Times New Roman"/>
          <w:sz w:val="20"/>
          <w:rPrChange w:id="9663" w:author="Author" w:date="2015-07-30T15:37:00Z">
            <w:rPr>
              <w:rFonts w:ascii="Times New Roman" w:hAnsi="Times New Roman"/>
              <w:sz w:val="20"/>
            </w:rPr>
          </w:rPrChange>
        </w:rPr>
        <w:t>of</w:t>
      </w:r>
      <w:r w:rsidR="006514D0">
        <w:rPr>
          <w:rFonts w:ascii="Times New Roman"/>
          <w:spacing w:val="37"/>
          <w:sz w:val="20"/>
          <w:rPrChange w:id="9664" w:author="Author" w:date="2015-07-30T15:37:00Z">
            <w:rPr>
              <w:rFonts w:ascii="Times New Roman" w:hAnsi="Times New Roman"/>
              <w:sz w:val="20"/>
            </w:rPr>
          </w:rPrChange>
        </w:rPr>
        <w:t xml:space="preserve"> </w:t>
      </w:r>
      <w:r w:rsidR="006514D0">
        <w:rPr>
          <w:rFonts w:ascii="Times New Roman"/>
          <w:sz w:val="20"/>
          <w:rPrChange w:id="9665" w:author="Author" w:date="2015-07-30T15:37:00Z">
            <w:rPr>
              <w:rFonts w:ascii="Times New Roman" w:hAnsi="Times New Roman"/>
              <w:sz w:val="20"/>
            </w:rPr>
          </w:rPrChange>
        </w:rPr>
        <w:t>duty-free</w:t>
      </w:r>
      <w:r w:rsidR="006514D0">
        <w:rPr>
          <w:rFonts w:ascii="Times New Roman"/>
          <w:spacing w:val="39"/>
          <w:sz w:val="20"/>
          <w:rPrChange w:id="9666" w:author="Author" w:date="2015-07-30T15:37:00Z">
            <w:rPr>
              <w:rFonts w:ascii="Times New Roman" w:hAnsi="Times New Roman"/>
              <w:sz w:val="20"/>
            </w:rPr>
          </w:rPrChange>
        </w:rPr>
        <w:t xml:space="preserve"> </w:t>
      </w:r>
      <w:r w:rsidR="006514D0">
        <w:rPr>
          <w:rFonts w:ascii="Times New Roman"/>
          <w:sz w:val="20"/>
          <w:rPrChange w:id="9667" w:author="Author" w:date="2015-07-30T15:37:00Z">
            <w:rPr>
              <w:rFonts w:ascii="Times New Roman" w:hAnsi="Times New Roman"/>
              <w:sz w:val="20"/>
            </w:rPr>
          </w:rPrChange>
        </w:rPr>
        <w:t>and</w:t>
      </w:r>
      <w:r w:rsidR="006514D0">
        <w:rPr>
          <w:rFonts w:ascii="Times New Roman"/>
          <w:spacing w:val="37"/>
          <w:sz w:val="20"/>
          <w:rPrChange w:id="9668" w:author="Author" w:date="2015-07-30T15:37:00Z">
            <w:rPr>
              <w:rFonts w:ascii="Times New Roman" w:hAnsi="Times New Roman"/>
              <w:sz w:val="20"/>
            </w:rPr>
          </w:rPrChange>
        </w:rPr>
        <w:t xml:space="preserve"> </w:t>
      </w:r>
      <w:r w:rsidR="006514D0">
        <w:rPr>
          <w:rFonts w:ascii="Times New Roman"/>
          <w:sz w:val="20"/>
          <w:rPrChange w:id="9669" w:author="Author" w:date="2015-07-30T15:37:00Z">
            <w:rPr>
              <w:rFonts w:ascii="Times New Roman" w:hAnsi="Times New Roman"/>
              <w:sz w:val="20"/>
            </w:rPr>
          </w:rPrChange>
        </w:rPr>
        <w:t>quota-free</w:t>
      </w:r>
      <w:r w:rsidR="006514D0">
        <w:rPr>
          <w:rFonts w:ascii="Times New Roman"/>
          <w:spacing w:val="42"/>
          <w:sz w:val="20"/>
          <w:rPrChange w:id="9670" w:author="Author" w:date="2015-07-30T15:37:00Z">
            <w:rPr>
              <w:rFonts w:ascii="Times New Roman" w:hAnsi="Times New Roman"/>
              <w:sz w:val="20"/>
            </w:rPr>
          </w:rPrChange>
        </w:rPr>
        <w:t xml:space="preserve"> </w:t>
      </w:r>
      <w:r w:rsidR="006514D0">
        <w:rPr>
          <w:rFonts w:ascii="Times New Roman"/>
          <w:sz w:val="20"/>
          <w:rPrChange w:id="9671" w:author="Author" w:date="2015-07-30T15:37:00Z">
            <w:rPr>
              <w:rFonts w:ascii="Times New Roman" w:hAnsi="Times New Roman"/>
              <w:sz w:val="20"/>
            </w:rPr>
          </w:rPrChange>
        </w:rPr>
        <w:t>market</w:t>
      </w:r>
      <w:r w:rsidR="006514D0">
        <w:rPr>
          <w:rFonts w:ascii="Times New Roman"/>
          <w:spacing w:val="36"/>
          <w:sz w:val="20"/>
          <w:rPrChange w:id="9672" w:author="Author" w:date="2015-07-30T15:37:00Z">
            <w:rPr>
              <w:rFonts w:ascii="Times New Roman" w:hAnsi="Times New Roman"/>
              <w:sz w:val="20"/>
            </w:rPr>
          </w:rPrChange>
        </w:rPr>
        <w:t xml:space="preserve"> </w:t>
      </w:r>
      <w:r w:rsidR="006514D0">
        <w:rPr>
          <w:rFonts w:ascii="Times New Roman"/>
          <w:sz w:val="20"/>
          <w:rPrChange w:id="9673" w:author="Author" w:date="2015-07-30T15:37:00Z">
            <w:rPr>
              <w:rFonts w:ascii="Times New Roman" w:hAnsi="Times New Roman"/>
              <w:sz w:val="20"/>
            </w:rPr>
          </w:rPrChange>
        </w:rPr>
        <w:t>access</w:t>
      </w:r>
      <w:r w:rsidR="006514D0">
        <w:rPr>
          <w:rFonts w:ascii="Times New Roman"/>
          <w:spacing w:val="38"/>
          <w:sz w:val="20"/>
          <w:rPrChange w:id="9674" w:author="Author" w:date="2015-07-30T15:37:00Z">
            <w:rPr>
              <w:rFonts w:ascii="Times New Roman" w:hAnsi="Times New Roman"/>
              <w:sz w:val="20"/>
            </w:rPr>
          </w:rPrChange>
        </w:rPr>
        <w:t xml:space="preserve"> </w:t>
      </w:r>
      <w:r w:rsidR="006514D0">
        <w:rPr>
          <w:rFonts w:ascii="Times New Roman"/>
          <w:sz w:val="20"/>
          <w:rPrChange w:id="9675" w:author="Author" w:date="2015-07-30T15:37:00Z">
            <w:rPr>
              <w:rFonts w:ascii="Times New Roman" w:hAnsi="Times New Roman"/>
              <w:sz w:val="20"/>
            </w:rPr>
          </w:rPrChange>
        </w:rPr>
        <w:t>on</w:t>
      </w:r>
      <w:r w:rsidR="006514D0">
        <w:rPr>
          <w:rFonts w:ascii="Times New Roman"/>
          <w:spacing w:val="35"/>
          <w:sz w:val="20"/>
          <w:rPrChange w:id="9676" w:author="Author" w:date="2015-07-30T15:37:00Z">
            <w:rPr>
              <w:rFonts w:ascii="Times New Roman" w:hAnsi="Times New Roman"/>
              <w:sz w:val="20"/>
            </w:rPr>
          </w:rPrChange>
        </w:rPr>
        <w:t xml:space="preserve"> </w:t>
      </w:r>
      <w:r w:rsidR="006514D0">
        <w:rPr>
          <w:rFonts w:ascii="Times New Roman"/>
          <w:sz w:val="20"/>
          <w:rPrChange w:id="9677" w:author="Author" w:date="2015-07-30T15:37:00Z">
            <w:rPr>
              <w:rFonts w:ascii="Times New Roman" w:hAnsi="Times New Roman"/>
              <w:sz w:val="20"/>
            </w:rPr>
          </w:rPrChange>
        </w:rPr>
        <w:t>a</w:t>
      </w:r>
      <w:r w:rsidR="006514D0">
        <w:rPr>
          <w:rFonts w:ascii="Times New Roman"/>
          <w:spacing w:val="41"/>
          <w:sz w:val="20"/>
          <w:rPrChange w:id="9678" w:author="Author" w:date="2015-07-30T15:37:00Z">
            <w:rPr>
              <w:rFonts w:ascii="Times New Roman" w:hAnsi="Times New Roman"/>
              <w:sz w:val="20"/>
            </w:rPr>
          </w:rPrChange>
        </w:rPr>
        <w:t xml:space="preserve"> </w:t>
      </w:r>
      <w:r w:rsidR="006514D0">
        <w:rPr>
          <w:rFonts w:ascii="Times New Roman"/>
          <w:sz w:val="20"/>
          <w:rPrChange w:id="9679" w:author="Author" w:date="2015-07-30T15:37:00Z">
            <w:rPr>
              <w:rFonts w:ascii="Times New Roman" w:hAnsi="Times New Roman"/>
              <w:sz w:val="20"/>
            </w:rPr>
          </w:rPrChange>
        </w:rPr>
        <w:t>lasting</w:t>
      </w:r>
      <w:r w:rsidR="006514D0">
        <w:rPr>
          <w:rFonts w:ascii="Times New Roman"/>
          <w:spacing w:val="37"/>
          <w:sz w:val="20"/>
          <w:rPrChange w:id="9680" w:author="Author" w:date="2015-07-30T15:37:00Z">
            <w:rPr>
              <w:rFonts w:ascii="Times New Roman" w:hAnsi="Times New Roman"/>
              <w:sz w:val="20"/>
            </w:rPr>
          </w:rPrChange>
        </w:rPr>
        <w:t xml:space="preserve"> </w:t>
      </w:r>
      <w:r w:rsidR="006514D0">
        <w:rPr>
          <w:rFonts w:ascii="Times New Roman"/>
          <w:sz w:val="20"/>
          <w:rPrChange w:id="9681" w:author="Author" w:date="2015-07-30T15:37:00Z">
            <w:rPr>
              <w:rFonts w:ascii="Times New Roman" w:hAnsi="Times New Roman"/>
              <w:sz w:val="20"/>
            </w:rPr>
          </w:rPrChange>
        </w:rPr>
        <w:t>basis</w:t>
      </w:r>
      <w:r w:rsidR="006514D0">
        <w:rPr>
          <w:rFonts w:ascii="Times New Roman"/>
          <w:spacing w:val="39"/>
          <w:sz w:val="20"/>
          <w:rPrChange w:id="9682" w:author="Author" w:date="2015-07-30T15:37:00Z">
            <w:rPr>
              <w:rFonts w:ascii="Times New Roman" w:hAnsi="Times New Roman"/>
              <w:sz w:val="20"/>
            </w:rPr>
          </w:rPrChange>
        </w:rPr>
        <w:t xml:space="preserve"> </w:t>
      </w:r>
      <w:r w:rsidR="006514D0">
        <w:rPr>
          <w:rFonts w:ascii="Times New Roman"/>
          <w:sz w:val="20"/>
          <w:rPrChange w:id="9683" w:author="Author" w:date="2015-07-30T15:37:00Z">
            <w:rPr>
              <w:rFonts w:ascii="Times New Roman" w:hAnsi="Times New Roman"/>
              <w:sz w:val="20"/>
            </w:rPr>
          </w:rPrChange>
        </w:rPr>
        <w:t>for</w:t>
      </w:r>
      <w:r w:rsidR="006514D0">
        <w:rPr>
          <w:rFonts w:ascii="Times New Roman"/>
          <w:spacing w:val="37"/>
          <w:sz w:val="20"/>
          <w:rPrChange w:id="9684" w:author="Author" w:date="2015-07-30T15:37:00Z">
            <w:rPr>
              <w:rFonts w:ascii="Times New Roman" w:hAnsi="Times New Roman"/>
              <w:sz w:val="20"/>
            </w:rPr>
          </w:rPrChange>
        </w:rPr>
        <w:t xml:space="preserve"> </w:t>
      </w:r>
      <w:r w:rsidR="006514D0">
        <w:rPr>
          <w:rFonts w:ascii="Times New Roman"/>
          <w:sz w:val="20"/>
          <w:rPrChange w:id="9685" w:author="Author" w:date="2015-07-30T15:37:00Z">
            <w:rPr>
              <w:rFonts w:ascii="Times New Roman" w:hAnsi="Times New Roman"/>
              <w:sz w:val="20"/>
            </w:rPr>
          </w:rPrChange>
        </w:rPr>
        <w:t>all</w:t>
      </w:r>
      <w:r w:rsidR="006514D0">
        <w:rPr>
          <w:rFonts w:ascii="Times New Roman"/>
          <w:spacing w:val="36"/>
          <w:sz w:val="20"/>
          <w:rPrChange w:id="9686" w:author="Author" w:date="2015-07-30T15:37:00Z">
            <w:rPr>
              <w:rFonts w:ascii="Times New Roman" w:hAnsi="Times New Roman"/>
              <w:sz w:val="20"/>
            </w:rPr>
          </w:rPrChange>
        </w:rPr>
        <w:t xml:space="preserve"> </w:t>
      </w:r>
      <w:r w:rsidR="006514D0">
        <w:rPr>
          <w:rFonts w:ascii="Times New Roman"/>
          <w:sz w:val="20"/>
          <w:rPrChange w:id="9687" w:author="Author" w:date="2015-07-30T15:37:00Z">
            <w:rPr>
              <w:rFonts w:ascii="Times New Roman" w:hAnsi="Times New Roman"/>
              <w:sz w:val="20"/>
            </w:rPr>
          </w:rPrChange>
        </w:rPr>
        <w:t>least</w:t>
      </w:r>
      <w:r w:rsidR="006514D0">
        <w:rPr>
          <w:rFonts w:ascii="Times New Roman"/>
          <w:w w:val="99"/>
          <w:sz w:val="20"/>
          <w:rPrChange w:id="9688" w:author="Author" w:date="2015-07-30T15:37:00Z">
            <w:rPr>
              <w:rFonts w:ascii="Times New Roman" w:hAnsi="Times New Roman"/>
              <w:sz w:val="20"/>
            </w:rPr>
          </w:rPrChange>
        </w:rPr>
        <w:t xml:space="preserve"> </w:t>
      </w:r>
      <w:r w:rsidR="006514D0">
        <w:rPr>
          <w:rFonts w:ascii="Times New Roman"/>
          <w:sz w:val="20"/>
          <w:rPrChange w:id="9689" w:author="Author" w:date="2015-07-30T15:37:00Z">
            <w:rPr>
              <w:rFonts w:ascii="Times New Roman" w:hAnsi="Times New Roman"/>
              <w:sz w:val="20"/>
            </w:rPr>
          </w:rPrChange>
        </w:rPr>
        <w:t>developed countries, consistent with World Trade Organization decisions, including by ensuring</w:t>
      </w:r>
      <w:r w:rsidR="006514D0">
        <w:rPr>
          <w:rFonts w:ascii="Times New Roman"/>
          <w:spacing w:val="28"/>
          <w:sz w:val="20"/>
          <w:rPrChange w:id="9690" w:author="Author" w:date="2015-07-30T15:37:00Z">
            <w:rPr>
              <w:rFonts w:ascii="Times New Roman" w:hAnsi="Times New Roman"/>
              <w:sz w:val="20"/>
            </w:rPr>
          </w:rPrChange>
        </w:rPr>
        <w:t xml:space="preserve"> </w:t>
      </w:r>
      <w:r w:rsidR="006514D0">
        <w:rPr>
          <w:rFonts w:ascii="Times New Roman"/>
          <w:sz w:val="20"/>
          <w:rPrChange w:id="9691" w:author="Author" w:date="2015-07-30T15:37:00Z">
            <w:rPr>
              <w:rFonts w:ascii="Times New Roman" w:hAnsi="Times New Roman"/>
              <w:sz w:val="20"/>
            </w:rPr>
          </w:rPrChange>
        </w:rPr>
        <w:t>that</w:t>
      </w:r>
      <w:r w:rsidR="006514D0">
        <w:rPr>
          <w:rFonts w:ascii="Times New Roman"/>
          <w:w w:val="99"/>
          <w:sz w:val="20"/>
          <w:rPrChange w:id="9692" w:author="Author" w:date="2015-07-30T15:37:00Z">
            <w:rPr>
              <w:rFonts w:ascii="Times New Roman" w:hAnsi="Times New Roman"/>
              <w:sz w:val="20"/>
            </w:rPr>
          </w:rPrChange>
        </w:rPr>
        <w:t xml:space="preserve"> </w:t>
      </w:r>
      <w:r w:rsidR="006514D0">
        <w:rPr>
          <w:rFonts w:ascii="Times New Roman"/>
          <w:sz w:val="20"/>
          <w:rPrChange w:id="9693" w:author="Author" w:date="2015-07-30T15:37:00Z">
            <w:rPr>
              <w:rFonts w:ascii="Times New Roman" w:hAnsi="Times New Roman"/>
              <w:sz w:val="20"/>
            </w:rPr>
          </w:rPrChange>
        </w:rPr>
        <w:t>preferential rules of origin applicable to imports from least developed countries are transparent and simple,</w:t>
      </w:r>
      <w:r w:rsidR="006514D0">
        <w:rPr>
          <w:rFonts w:ascii="Times New Roman"/>
          <w:spacing w:val="-7"/>
          <w:sz w:val="20"/>
          <w:rPrChange w:id="9694" w:author="Author" w:date="2015-07-30T15:37:00Z">
            <w:rPr>
              <w:rFonts w:ascii="Times New Roman" w:hAnsi="Times New Roman"/>
              <w:sz w:val="20"/>
            </w:rPr>
          </w:rPrChange>
        </w:rPr>
        <w:t xml:space="preserve"> </w:t>
      </w:r>
      <w:r w:rsidR="006514D0">
        <w:rPr>
          <w:rFonts w:ascii="Times New Roman"/>
          <w:sz w:val="20"/>
          <w:rPrChange w:id="9695" w:author="Author" w:date="2015-07-30T15:37:00Z">
            <w:rPr>
              <w:rFonts w:ascii="Times New Roman" w:hAnsi="Times New Roman"/>
              <w:sz w:val="20"/>
            </w:rPr>
          </w:rPrChange>
        </w:rPr>
        <w:t>and</w:t>
      </w:r>
      <w:r w:rsidR="006514D0">
        <w:rPr>
          <w:rFonts w:ascii="Times New Roman"/>
          <w:w w:val="99"/>
          <w:sz w:val="20"/>
          <w:rPrChange w:id="9696" w:author="Author" w:date="2015-07-30T15:37:00Z">
            <w:rPr>
              <w:rFonts w:ascii="Times New Roman" w:hAnsi="Times New Roman"/>
              <w:sz w:val="20"/>
            </w:rPr>
          </w:rPrChange>
        </w:rPr>
        <w:t xml:space="preserve"> </w:t>
      </w:r>
      <w:r w:rsidR="006514D0">
        <w:rPr>
          <w:rFonts w:ascii="Times New Roman"/>
          <w:sz w:val="20"/>
          <w:rPrChange w:id="9697" w:author="Author" w:date="2015-07-30T15:37:00Z">
            <w:rPr>
              <w:rFonts w:ascii="Times New Roman" w:hAnsi="Times New Roman"/>
              <w:sz w:val="20"/>
            </w:rPr>
          </w:rPrChange>
        </w:rPr>
        <w:t>contribute to facilitating market</w:t>
      </w:r>
      <w:r w:rsidR="006514D0">
        <w:rPr>
          <w:rFonts w:ascii="Times New Roman"/>
          <w:spacing w:val="1"/>
          <w:sz w:val="20"/>
          <w:rPrChange w:id="9698" w:author="Author" w:date="2015-07-30T15:37:00Z">
            <w:rPr>
              <w:rFonts w:ascii="Times New Roman" w:hAnsi="Times New Roman"/>
              <w:sz w:val="20"/>
            </w:rPr>
          </w:rPrChange>
        </w:rPr>
        <w:t xml:space="preserve"> </w:t>
      </w:r>
      <w:r w:rsidR="006514D0">
        <w:rPr>
          <w:rFonts w:ascii="Times New Roman"/>
          <w:sz w:val="20"/>
          <w:rPrChange w:id="9699" w:author="Author" w:date="2015-07-30T15:37:00Z">
            <w:rPr>
              <w:rFonts w:ascii="Times New Roman" w:hAnsi="Times New Roman"/>
              <w:sz w:val="20"/>
            </w:rPr>
          </w:rPrChange>
        </w:rPr>
        <w:t>access</w:t>
      </w:r>
      <w:del w:id="9700" w:author="Author" w:date="2015-07-30T15:37:00Z">
        <w:r w:rsidRPr="00B93DD0">
          <w:rPr>
            <w:rFonts w:ascii="Times New Roman" w:hAnsi="Times New Roman" w:cs="Times New Roman"/>
            <w:sz w:val="20"/>
            <w:szCs w:val="20"/>
          </w:rPr>
          <w:delText xml:space="preserve">  </w:delText>
        </w:r>
      </w:del>
    </w:p>
    <w:p w14:paraId="51A43808" w14:textId="73317A18" w:rsidR="00804791" w:rsidRDefault="006514D0">
      <w:pPr>
        <w:pStyle w:val="Heading2"/>
        <w:spacing w:before="167"/>
        <w:rPr>
          <w:b w:val="0"/>
          <w:rPrChange w:id="9701" w:author="Author" w:date="2015-07-30T15:37:00Z">
            <w:rPr>
              <w:rFonts w:ascii="Times New Roman" w:hAnsi="Times New Roman"/>
              <w:b/>
              <w:sz w:val="20"/>
            </w:rPr>
          </w:rPrChange>
        </w:rPr>
        <w:pPrChange w:id="9702" w:author="Author" w:date="2015-07-30T15:37:00Z">
          <w:pPr>
            <w:keepNext/>
            <w:spacing w:after="120"/>
            <w:ind w:left="426" w:right="70" w:hanging="426"/>
            <w:jc w:val="both"/>
          </w:pPr>
        </w:pPrChange>
      </w:pPr>
      <w:r w:rsidRPr="006514D0">
        <w:t>Systemic</w:t>
      </w:r>
      <w:r>
        <w:rPr>
          <w:spacing w:val="-11"/>
          <w:rPrChange w:id="9703" w:author="Author" w:date="2015-07-30T15:37:00Z">
            <w:rPr>
              <w:rFonts w:ascii="Times New Roman" w:hAnsi="Times New Roman"/>
              <w:b/>
              <w:sz w:val="20"/>
            </w:rPr>
          </w:rPrChange>
        </w:rPr>
        <w:t xml:space="preserve"> </w:t>
      </w:r>
      <w:r w:rsidRPr="006514D0">
        <w:t>issues</w:t>
      </w:r>
      <w:del w:id="9704" w:author="Author" w:date="2015-07-30T15:37:00Z">
        <w:r w:rsidR="00B93DD0" w:rsidRPr="00B93DD0">
          <w:rPr>
            <w:rFonts w:cs="Times New Roman"/>
          </w:rPr>
          <w:delText xml:space="preserve"> </w:delText>
        </w:r>
      </w:del>
    </w:p>
    <w:p w14:paraId="24065DEE" w14:textId="4C25E095" w:rsidR="00804791" w:rsidRDefault="006514D0">
      <w:pPr>
        <w:spacing w:before="114"/>
        <w:ind w:left="100"/>
        <w:rPr>
          <w:rFonts w:ascii="Times New Roman" w:hAnsi="Times New Roman"/>
          <w:sz w:val="20"/>
          <w:rPrChange w:id="9705" w:author="Author" w:date="2015-07-30T15:37:00Z">
            <w:rPr>
              <w:rFonts w:ascii="Times New Roman" w:hAnsi="Times New Roman"/>
              <w:i/>
              <w:sz w:val="20"/>
            </w:rPr>
          </w:rPrChange>
        </w:rPr>
        <w:pPrChange w:id="9706" w:author="Author" w:date="2015-07-30T15:37:00Z">
          <w:pPr>
            <w:keepNext/>
            <w:spacing w:after="120"/>
            <w:ind w:left="426" w:right="70" w:hanging="426"/>
            <w:jc w:val="both"/>
          </w:pPr>
        </w:pPrChange>
      </w:pPr>
      <w:r>
        <w:rPr>
          <w:rFonts w:ascii="Times New Roman"/>
          <w:i/>
          <w:sz w:val="20"/>
          <w:rPrChange w:id="9707" w:author="Author" w:date="2015-07-30T15:37:00Z">
            <w:rPr>
              <w:rFonts w:ascii="Times New Roman" w:hAnsi="Times New Roman"/>
              <w:i/>
              <w:sz w:val="20"/>
            </w:rPr>
          </w:rPrChange>
        </w:rPr>
        <w:t>Policy and institutional</w:t>
      </w:r>
      <w:r>
        <w:rPr>
          <w:rFonts w:ascii="Times New Roman"/>
          <w:i/>
          <w:spacing w:val="-9"/>
          <w:sz w:val="20"/>
          <w:rPrChange w:id="9708" w:author="Author" w:date="2015-07-30T15:37:00Z">
            <w:rPr>
              <w:rFonts w:ascii="Times New Roman" w:hAnsi="Times New Roman"/>
              <w:i/>
              <w:sz w:val="20"/>
            </w:rPr>
          </w:rPrChange>
        </w:rPr>
        <w:t xml:space="preserve"> </w:t>
      </w:r>
      <w:r>
        <w:rPr>
          <w:rFonts w:ascii="Times New Roman"/>
          <w:i/>
          <w:sz w:val="20"/>
          <w:rPrChange w:id="9709" w:author="Author" w:date="2015-07-30T15:37:00Z">
            <w:rPr>
              <w:rFonts w:ascii="Times New Roman" w:hAnsi="Times New Roman"/>
              <w:i/>
              <w:sz w:val="20"/>
            </w:rPr>
          </w:rPrChange>
        </w:rPr>
        <w:t>coherence</w:t>
      </w:r>
      <w:del w:id="9710" w:author="Author" w:date="2015-07-30T15:37:00Z">
        <w:r w:rsidR="00B93DD0" w:rsidRPr="00B93DD0">
          <w:rPr>
            <w:rFonts w:ascii="Times New Roman" w:hAnsi="Times New Roman" w:cs="Times New Roman"/>
            <w:i/>
            <w:sz w:val="20"/>
            <w:szCs w:val="20"/>
          </w:rPr>
          <w:delText xml:space="preserve"> </w:delText>
        </w:r>
      </w:del>
    </w:p>
    <w:p w14:paraId="234E30D4" w14:textId="0E2C0722" w:rsidR="00804791" w:rsidRDefault="00B93DD0">
      <w:pPr>
        <w:pStyle w:val="ListParagraph"/>
        <w:numPr>
          <w:ilvl w:val="1"/>
          <w:numId w:val="1"/>
        </w:numPr>
        <w:tabs>
          <w:tab w:val="left" w:pos="602"/>
        </w:tabs>
        <w:spacing w:before="120"/>
        <w:ind w:left="601" w:hanging="501"/>
        <w:rPr>
          <w:rFonts w:ascii="Times New Roman" w:eastAsia="Times New Roman" w:hAnsi="Times New Roman" w:cs="Times New Roman"/>
          <w:sz w:val="20"/>
          <w:szCs w:val="20"/>
        </w:rPr>
        <w:pPrChange w:id="9711" w:author="Author" w:date="2015-07-30T15:37:00Z">
          <w:pPr>
            <w:keepNext/>
            <w:ind w:right="8"/>
            <w:jc w:val="both"/>
          </w:pPr>
        </w:pPrChange>
      </w:pPr>
      <w:del w:id="9712" w:author="Author" w:date="2015-07-30T15:37:00Z">
        <w:r w:rsidRPr="00B93DD0">
          <w:rPr>
            <w:rFonts w:ascii="Times New Roman" w:hAnsi="Times New Roman" w:cs="Times New Roman"/>
            <w:sz w:val="20"/>
            <w:szCs w:val="20"/>
          </w:rPr>
          <w:delText xml:space="preserve">17.13 </w:delText>
        </w:r>
      </w:del>
      <w:r w:rsidR="006514D0">
        <w:rPr>
          <w:rFonts w:ascii="Times New Roman"/>
          <w:sz w:val="20"/>
          <w:rPrChange w:id="9713" w:author="Author" w:date="2015-07-30T15:37:00Z">
            <w:rPr>
              <w:rFonts w:ascii="Times New Roman" w:hAnsi="Times New Roman"/>
              <w:sz w:val="20"/>
            </w:rPr>
          </w:rPrChange>
        </w:rPr>
        <w:t>Enhance global macroeconomic stability, including through policy coordination and policy</w:t>
      </w:r>
      <w:r w:rsidR="006514D0">
        <w:rPr>
          <w:rFonts w:ascii="Times New Roman"/>
          <w:spacing w:val="-16"/>
          <w:sz w:val="20"/>
          <w:rPrChange w:id="9714" w:author="Author" w:date="2015-07-30T15:37:00Z">
            <w:rPr>
              <w:rFonts w:ascii="Times New Roman" w:hAnsi="Times New Roman"/>
              <w:sz w:val="20"/>
            </w:rPr>
          </w:rPrChange>
        </w:rPr>
        <w:t xml:space="preserve"> </w:t>
      </w:r>
      <w:r w:rsidR="006514D0">
        <w:rPr>
          <w:rFonts w:ascii="Times New Roman"/>
          <w:sz w:val="20"/>
          <w:rPrChange w:id="9715" w:author="Author" w:date="2015-07-30T15:37:00Z">
            <w:rPr>
              <w:rFonts w:ascii="Times New Roman" w:hAnsi="Times New Roman"/>
              <w:sz w:val="20"/>
            </w:rPr>
          </w:rPrChange>
        </w:rPr>
        <w:t>coherence</w:t>
      </w:r>
      <w:del w:id="9716" w:author="Author" w:date="2015-07-30T15:37:00Z">
        <w:r w:rsidRPr="00B93DD0">
          <w:rPr>
            <w:rFonts w:ascii="Times New Roman" w:hAnsi="Times New Roman" w:cs="Times New Roman"/>
            <w:sz w:val="20"/>
            <w:szCs w:val="20"/>
          </w:rPr>
          <w:delText xml:space="preserve"> </w:delText>
        </w:r>
      </w:del>
    </w:p>
    <w:p w14:paraId="09B405CB" w14:textId="70E644A6" w:rsidR="00804791" w:rsidRDefault="00B93DD0">
      <w:pPr>
        <w:pStyle w:val="ListParagraph"/>
        <w:numPr>
          <w:ilvl w:val="1"/>
          <w:numId w:val="1"/>
        </w:numPr>
        <w:tabs>
          <w:tab w:val="left" w:pos="602"/>
        </w:tabs>
        <w:spacing w:before="175"/>
        <w:ind w:left="601" w:hanging="501"/>
        <w:rPr>
          <w:rFonts w:ascii="Times New Roman" w:eastAsia="Times New Roman" w:hAnsi="Times New Roman" w:cs="Times New Roman"/>
          <w:sz w:val="20"/>
          <w:szCs w:val="20"/>
        </w:rPr>
        <w:pPrChange w:id="9717" w:author="Author" w:date="2015-07-30T15:37:00Z">
          <w:pPr>
            <w:spacing w:after="155"/>
            <w:ind w:right="8"/>
            <w:jc w:val="both"/>
          </w:pPr>
        </w:pPrChange>
      </w:pPr>
      <w:del w:id="9718" w:author="Author" w:date="2015-07-30T15:37:00Z">
        <w:r w:rsidRPr="00B93DD0">
          <w:rPr>
            <w:rFonts w:ascii="Times New Roman" w:hAnsi="Times New Roman" w:cs="Times New Roman"/>
            <w:sz w:val="20"/>
            <w:szCs w:val="20"/>
          </w:rPr>
          <w:delText xml:space="preserve">17.14 </w:delText>
        </w:r>
      </w:del>
      <w:r w:rsidR="006514D0">
        <w:rPr>
          <w:rFonts w:ascii="Times New Roman"/>
          <w:sz w:val="20"/>
          <w:rPrChange w:id="9719" w:author="Author" w:date="2015-07-30T15:37:00Z">
            <w:rPr>
              <w:rFonts w:ascii="Times New Roman" w:hAnsi="Times New Roman"/>
              <w:sz w:val="20"/>
            </w:rPr>
          </w:rPrChange>
        </w:rPr>
        <w:t>Enhance policy coherence for sustainable</w:t>
      </w:r>
      <w:r w:rsidR="006514D0">
        <w:rPr>
          <w:rFonts w:ascii="Times New Roman"/>
          <w:spacing w:val="-5"/>
          <w:sz w:val="20"/>
          <w:rPrChange w:id="9720" w:author="Author" w:date="2015-07-30T15:37:00Z">
            <w:rPr>
              <w:rFonts w:ascii="Times New Roman" w:hAnsi="Times New Roman"/>
              <w:sz w:val="20"/>
            </w:rPr>
          </w:rPrChange>
        </w:rPr>
        <w:t xml:space="preserve"> </w:t>
      </w:r>
      <w:r w:rsidR="006514D0">
        <w:rPr>
          <w:rFonts w:ascii="Times New Roman"/>
          <w:sz w:val="20"/>
          <w:rPrChange w:id="9721" w:author="Author" w:date="2015-07-30T15:37:00Z">
            <w:rPr>
              <w:rFonts w:ascii="Times New Roman" w:hAnsi="Times New Roman"/>
              <w:sz w:val="20"/>
            </w:rPr>
          </w:rPrChange>
        </w:rPr>
        <w:t>development</w:t>
      </w:r>
      <w:del w:id="9722" w:author="Author" w:date="2015-07-30T15:37:00Z">
        <w:r w:rsidRPr="00B93DD0">
          <w:rPr>
            <w:rFonts w:ascii="Times New Roman" w:hAnsi="Times New Roman" w:cs="Times New Roman"/>
            <w:sz w:val="20"/>
            <w:szCs w:val="20"/>
          </w:rPr>
          <w:delText xml:space="preserve"> </w:delText>
        </w:r>
      </w:del>
    </w:p>
    <w:p w14:paraId="5A4EE8E1" w14:textId="763966F5" w:rsidR="00804791" w:rsidRDefault="00B93DD0">
      <w:pPr>
        <w:pStyle w:val="ListParagraph"/>
        <w:numPr>
          <w:ilvl w:val="1"/>
          <w:numId w:val="1"/>
        </w:numPr>
        <w:tabs>
          <w:tab w:val="left" w:pos="668"/>
        </w:tabs>
        <w:spacing w:before="175" w:line="261" w:lineRule="auto"/>
        <w:ind w:right="114" w:hanging="427"/>
        <w:jc w:val="both"/>
        <w:rPr>
          <w:rFonts w:ascii="Times New Roman" w:eastAsia="Times New Roman" w:hAnsi="Times New Roman" w:cs="Times New Roman"/>
          <w:sz w:val="20"/>
          <w:szCs w:val="20"/>
        </w:rPr>
        <w:pPrChange w:id="9723" w:author="Author" w:date="2015-07-30T15:37:00Z">
          <w:pPr>
            <w:ind w:right="8"/>
            <w:jc w:val="both"/>
          </w:pPr>
        </w:pPrChange>
      </w:pPr>
      <w:del w:id="9724" w:author="Author" w:date="2015-07-30T15:37:00Z">
        <w:r w:rsidRPr="00B93DD0">
          <w:rPr>
            <w:rFonts w:ascii="Times New Roman" w:hAnsi="Times New Roman" w:cs="Times New Roman"/>
            <w:sz w:val="20"/>
            <w:szCs w:val="20"/>
          </w:rPr>
          <w:delText xml:space="preserve">17.15 </w:delText>
        </w:r>
      </w:del>
      <w:r w:rsidR="006514D0">
        <w:rPr>
          <w:rFonts w:ascii="Times New Roman" w:eastAsia="Times New Roman" w:hAnsi="Times New Roman" w:cs="Times New Roman"/>
          <w:sz w:val="20"/>
          <w:szCs w:val="20"/>
        </w:rPr>
        <w:t>Respect each country’s policy space and leadership to establish and implement policies for</w:t>
      </w:r>
      <w:r w:rsidR="006514D0">
        <w:rPr>
          <w:rFonts w:ascii="Times New Roman" w:hAnsi="Times New Roman"/>
          <w:spacing w:val="27"/>
          <w:sz w:val="20"/>
          <w:rPrChange w:id="9725"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poverty</w:t>
      </w:r>
      <w:r w:rsidR="006514D0">
        <w:rPr>
          <w:rFonts w:ascii="Times New Roman" w:hAnsi="Times New Roman"/>
          <w:w w:val="99"/>
          <w:sz w:val="20"/>
          <w:rPrChange w:id="9726"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eradication and sustainable</w:t>
      </w:r>
      <w:r w:rsidR="006514D0">
        <w:rPr>
          <w:rFonts w:ascii="Times New Roman" w:hAnsi="Times New Roman"/>
          <w:spacing w:val="-1"/>
          <w:sz w:val="20"/>
          <w:rPrChange w:id="9727" w:author="Author" w:date="2015-07-30T15:37:00Z">
            <w:rPr>
              <w:rFonts w:ascii="Times New Roman" w:hAnsi="Times New Roman"/>
              <w:sz w:val="20"/>
            </w:rPr>
          </w:rPrChange>
        </w:rPr>
        <w:t xml:space="preserve"> </w:t>
      </w:r>
      <w:r w:rsidR="006514D0">
        <w:rPr>
          <w:rFonts w:ascii="Times New Roman" w:eastAsia="Times New Roman" w:hAnsi="Times New Roman" w:cs="Times New Roman"/>
          <w:sz w:val="20"/>
          <w:szCs w:val="20"/>
        </w:rPr>
        <w:t>development</w:t>
      </w:r>
      <w:del w:id="9728" w:author="Author" w:date="2015-07-30T15:37:00Z">
        <w:r w:rsidRPr="00B93DD0">
          <w:rPr>
            <w:rFonts w:ascii="Times New Roman" w:hAnsi="Times New Roman" w:cs="Times New Roman"/>
            <w:sz w:val="20"/>
            <w:szCs w:val="20"/>
          </w:rPr>
          <w:delText xml:space="preserve"> </w:delText>
        </w:r>
      </w:del>
    </w:p>
    <w:p w14:paraId="2048D90E" w14:textId="77777777" w:rsidR="00804791" w:rsidRDefault="00804791">
      <w:pPr>
        <w:spacing w:before="3"/>
        <w:rPr>
          <w:rFonts w:ascii="Times New Roman" w:hAnsi="Times New Roman"/>
          <w:sz w:val="21"/>
          <w:rPrChange w:id="9729" w:author="Author" w:date="2015-07-30T15:37:00Z">
            <w:rPr>
              <w:rFonts w:ascii="Times New Roman" w:hAnsi="Times New Roman"/>
              <w:sz w:val="20"/>
            </w:rPr>
          </w:rPrChange>
        </w:rPr>
        <w:pPrChange w:id="9730" w:author="Author" w:date="2015-07-30T15:37:00Z">
          <w:pPr>
            <w:ind w:left="426" w:right="8" w:hanging="426"/>
            <w:jc w:val="both"/>
          </w:pPr>
        </w:pPrChange>
      </w:pPr>
    </w:p>
    <w:p w14:paraId="25BBB558" w14:textId="132FAF68" w:rsidR="00804791" w:rsidRDefault="006514D0">
      <w:pPr>
        <w:ind w:left="100"/>
        <w:rPr>
          <w:rFonts w:ascii="Times New Roman" w:hAnsi="Times New Roman"/>
          <w:sz w:val="20"/>
          <w:rPrChange w:id="9731" w:author="Author" w:date="2015-07-30T15:37:00Z">
            <w:rPr>
              <w:rFonts w:ascii="Times New Roman" w:hAnsi="Times New Roman"/>
              <w:i/>
              <w:sz w:val="20"/>
            </w:rPr>
          </w:rPrChange>
        </w:rPr>
        <w:pPrChange w:id="9732" w:author="Author" w:date="2015-07-30T15:37:00Z">
          <w:pPr>
            <w:keepNext/>
            <w:spacing w:after="120"/>
            <w:ind w:left="426" w:right="70" w:hanging="426"/>
            <w:jc w:val="both"/>
          </w:pPr>
        </w:pPrChange>
      </w:pPr>
      <w:r>
        <w:rPr>
          <w:rFonts w:ascii="Times New Roman"/>
          <w:i/>
          <w:sz w:val="20"/>
          <w:rPrChange w:id="9733" w:author="Author" w:date="2015-07-30T15:37:00Z">
            <w:rPr>
              <w:rFonts w:ascii="Times New Roman" w:hAnsi="Times New Roman"/>
              <w:i/>
              <w:sz w:val="20"/>
            </w:rPr>
          </w:rPrChange>
        </w:rPr>
        <w:t>Multi-stakeholder</w:t>
      </w:r>
      <w:r>
        <w:rPr>
          <w:rFonts w:ascii="Times New Roman"/>
          <w:i/>
          <w:spacing w:val="-11"/>
          <w:sz w:val="20"/>
          <w:rPrChange w:id="9734" w:author="Author" w:date="2015-07-30T15:37:00Z">
            <w:rPr>
              <w:rFonts w:ascii="Times New Roman" w:hAnsi="Times New Roman"/>
              <w:i/>
              <w:sz w:val="20"/>
            </w:rPr>
          </w:rPrChange>
        </w:rPr>
        <w:t xml:space="preserve"> </w:t>
      </w:r>
      <w:r>
        <w:rPr>
          <w:rFonts w:ascii="Times New Roman"/>
          <w:i/>
          <w:sz w:val="20"/>
          <w:rPrChange w:id="9735" w:author="Author" w:date="2015-07-30T15:37:00Z">
            <w:rPr>
              <w:rFonts w:ascii="Times New Roman" w:hAnsi="Times New Roman"/>
              <w:i/>
              <w:sz w:val="20"/>
            </w:rPr>
          </w:rPrChange>
        </w:rPr>
        <w:t>partnerships</w:t>
      </w:r>
      <w:del w:id="9736" w:author="Author" w:date="2015-07-30T15:37:00Z">
        <w:r w:rsidR="00B93DD0" w:rsidRPr="00B93DD0">
          <w:rPr>
            <w:rFonts w:ascii="Times New Roman" w:hAnsi="Times New Roman" w:cs="Times New Roman"/>
            <w:i/>
            <w:sz w:val="20"/>
            <w:szCs w:val="20"/>
          </w:rPr>
          <w:delText xml:space="preserve"> </w:delText>
        </w:r>
      </w:del>
    </w:p>
    <w:p w14:paraId="2D28C0D8" w14:textId="7C6F264D" w:rsidR="00804791" w:rsidRDefault="00B93DD0">
      <w:pPr>
        <w:pStyle w:val="ListParagraph"/>
        <w:numPr>
          <w:ilvl w:val="1"/>
          <w:numId w:val="1"/>
        </w:numPr>
        <w:tabs>
          <w:tab w:val="left" w:pos="606"/>
        </w:tabs>
        <w:spacing w:before="120" w:line="259" w:lineRule="auto"/>
        <w:ind w:right="103" w:hanging="427"/>
        <w:jc w:val="both"/>
        <w:rPr>
          <w:rFonts w:ascii="Times New Roman" w:eastAsia="Times New Roman" w:hAnsi="Times New Roman" w:cs="Times New Roman"/>
          <w:sz w:val="20"/>
          <w:szCs w:val="20"/>
        </w:rPr>
        <w:pPrChange w:id="9737" w:author="Author" w:date="2015-07-30T15:37:00Z">
          <w:pPr>
            <w:ind w:right="8"/>
            <w:jc w:val="both"/>
          </w:pPr>
        </w:pPrChange>
      </w:pPr>
      <w:del w:id="9738" w:author="Author" w:date="2015-07-30T15:37:00Z">
        <w:r w:rsidRPr="00B93DD0">
          <w:rPr>
            <w:rFonts w:ascii="Times New Roman" w:hAnsi="Times New Roman" w:cs="Times New Roman"/>
            <w:sz w:val="20"/>
            <w:szCs w:val="20"/>
          </w:rPr>
          <w:delText xml:space="preserve">17.16 </w:delText>
        </w:r>
      </w:del>
      <w:r w:rsidR="006514D0">
        <w:rPr>
          <w:rFonts w:ascii="Times New Roman"/>
          <w:sz w:val="20"/>
          <w:rPrChange w:id="9739" w:author="Author" w:date="2015-07-30T15:37:00Z">
            <w:rPr>
              <w:rFonts w:ascii="Times New Roman" w:hAnsi="Times New Roman"/>
              <w:sz w:val="20"/>
            </w:rPr>
          </w:rPrChange>
        </w:rPr>
        <w:t>Enhance the global partnership for sustainable development, complemented by multi-stakeholder</w:t>
      </w:r>
      <w:r w:rsidR="006514D0">
        <w:rPr>
          <w:rFonts w:ascii="Times New Roman"/>
          <w:spacing w:val="13"/>
          <w:sz w:val="20"/>
          <w:rPrChange w:id="9740" w:author="Author" w:date="2015-07-30T15:37:00Z">
            <w:rPr>
              <w:rFonts w:ascii="Times New Roman" w:hAnsi="Times New Roman"/>
              <w:sz w:val="20"/>
            </w:rPr>
          </w:rPrChange>
        </w:rPr>
        <w:t xml:space="preserve"> </w:t>
      </w:r>
      <w:r w:rsidR="006514D0">
        <w:rPr>
          <w:rFonts w:ascii="Times New Roman"/>
          <w:sz w:val="20"/>
          <w:rPrChange w:id="9741" w:author="Author" w:date="2015-07-30T15:37:00Z">
            <w:rPr>
              <w:rFonts w:ascii="Times New Roman" w:hAnsi="Times New Roman"/>
              <w:sz w:val="20"/>
            </w:rPr>
          </w:rPrChange>
        </w:rPr>
        <w:t>partnerships</w:t>
      </w:r>
      <w:r w:rsidR="006514D0">
        <w:rPr>
          <w:rFonts w:ascii="Times New Roman"/>
          <w:w w:val="99"/>
          <w:sz w:val="20"/>
          <w:rPrChange w:id="9742" w:author="Author" w:date="2015-07-30T15:37:00Z">
            <w:rPr>
              <w:rFonts w:ascii="Times New Roman" w:hAnsi="Times New Roman"/>
              <w:sz w:val="20"/>
            </w:rPr>
          </w:rPrChange>
        </w:rPr>
        <w:t xml:space="preserve"> </w:t>
      </w:r>
      <w:r w:rsidR="006514D0">
        <w:rPr>
          <w:rFonts w:ascii="Times New Roman"/>
          <w:sz w:val="20"/>
          <w:rPrChange w:id="9743" w:author="Author" w:date="2015-07-30T15:37:00Z">
            <w:rPr>
              <w:rFonts w:ascii="Times New Roman" w:hAnsi="Times New Roman"/>
              <w:sz w:val="20"/>
            </w:rPr>
          </w:rPrChange>
        </w:rPr>
        <w:t>that mobilize and share knowledge, expertise, technology and financial resources, to support the</w:t>
      </w:r>
      <w:r w:rsidR="006514D0">
        <w:rPr>
          <w:rFonts w:ascii="Times New Roman"/>
          <w:spacing w:val="36"/>
          <w:sz w:val="20"/>
          <w:rPrChange w:id="9744" w:author="Author" w:date="2015-07-30T15:37:00Z">
            <w:rPr>
              <w:rFonts w:ascii="Times New Roman" w:hAnsi="Times New Roman"/>
              <w:sz w:val="20"/>
            </w:rPr>
          </w:rPrChange>
        </w:rPr>
        <w:t xml:space="preserve"> </w:t>
      </w:r>
      <w:r w:rsidR="006514D0">
        <w:rPr>
          <w:rFonts w:ascii="Times New Roman"/>
          <w:sz w:val="20"/>
          <w:rPrChange w:id="9745" w:author="Author" w:date="2015-07-30T15:37:00Z">
            <w:rPr>
              <w:rFonts w:ascii="Times New Roman" w:hAnsi="Times New Roman"/>
              <w:sz w:val="20"/>
            </w:rPr>
          </w:rPrChange>
        </w:rPr>
        <w:t>achievement</w:t>
      </w:r>
      <w:r w:rsidR="006514D0">
        <w:rPr>
          <w:rFonts w:ascii="Times New Roman"/>
          <w:w w:val="99"/>
          <w:sz w:val="20"/>
          <w:rPrChange w:id="9746" w:author="Author" w:date="2015-07-30T15:37:00Z">
            <w:rPr>
              <w:rFonts w:ascii="Times New Roman" w:hAnsi="Times New Roman"/>
              <w:sz w:val="20"/>
            </w:rPr>
          </w:rPrChange>
        </w:rPr>
        <w:t xml:space="preserve"> </w:t>
      </w:r>
      <w:r w:rsidR="006514D0">
        <w:rPr>
          <w:rFonts w:ascii="Times New Roman"/>
          <w:sz w:val="20"/>
          <w:rPrChange w:id="9747" w:author="Author" w:date="2015-07-30T15:37:00Z">
            <w:rPr>
              <w:rFonts w:ascii="Times New Roman" w:hAnsi="Times New Roman"/>
              <w:sz w:val="20"/>
            </w:rPr>
          </w:rPrChange>
        </w:rPr>
        <w:t>of the sustainable development goals in all countries, in particular developing</w:t>
      </w:r>
      <w:r w:rsidR="006514D0">
        <w:rPr>
          <w:rFonts w:ascii="Times New Roman"/>
          <w:spacing w:val="-11"/>
          <w:sz w:val="20"/>
          <w:rPrChange w:id="9748" w:author="Author" w:date="2015-07-30T15:37:00Z">
            <w:rPr>
              <w:rFonts w:ascii="Times New Roman" w:hAnsi="Times New Roman"/>
              <w:sz w:val="20"/>
            </w:rPr>
          </w:rPrChange>
        </w:rPr>
        <w:t xml:space="preserve"> </w:t>
      </w:r>
      <w:r w:rsidR="006514D0">
        <w:rPr>
          <w:rFonts w:ascii="Times New Roman"/>
          <w:sz w:val="20"/>
          <w:rPrChange w:id="9749" w:author="Author" w:date="2015-07-30T15:37:00Z">
            <w:rPr>
              <w:rFonts w:ascii="Times New Roman" w:hAnsi="Times New Roman"/>
              <w:sz w:val="20"/>
            </w:rPr>
          </w:rPrChange>
        </w:rPr>
        <w:t>countries</w:t>
      </w:r>
      <w:del w:id="9750" w:author="Author" w:date="2015-07-30T15:37:00Z">
        <w:r w:rsidRPr="00B93DD0">
          <w:rPr>
            <w:rFonts w:ascii="Times New Roman" w:hAnsi="Times New Roman" w:cs="Times New Roman"/>
            <w:sz w:val="20"/>
            <w:szCs w:val="20"/>
          </w:rPr>
          <w:delText xml:space="preserve">  </w:delText>
        </w:r>
      </w:del>
    </w:p>
    <w:p w14:paraId="0F7AEA13" w14:textId="32F7D1AA" w:rsidR="00804791" w:rsidRDefault="00B93DD0">
      <w:pPr>
        <w:pStyle w:val="ListParagraph"/>
        <w:numPr>
          <w:ilvl w:val="1"/>
          <w:numId w:val="1"/>
        </w:numPr>
        <w:tabs>
          <w:tab w:val="left" w:pos="657"/>
        </w:tabs>
        <w:spacing w:before="160" w:line="261" w:lineRule="auto"/>
        <w:ind w:right="109" w:hanging="427"/>
        <w:jc w:val="both"/>
        <w:rPr>
          <w:rFonts w:ascii="Times New Roman" w:eastAsia="Times New Roman" w:hAnsi="Times New Roman" w:cs="Times New Roman"/>
          <w:sz w:val="20"/>
          <w:szCs w:val="20"/>
        </w:rPr>
        <w:pPrChange w:id="9751" w:author="Author" w:date="2015-07-30T15:37:00Z">
          <w:pPr>
            <w:spacing w:after="24"/>
            <w:ind w:right="8"/>
            <w:jc w:val="both"/>
          </w:pPr>
        </w:pPrChange>
      </w:pPr>
      <w:del w:id="9752" w:author="Author" w:date="2015-07-30T15:37:00Z">
        <w:r w:rsidRPr="00B93DD0">
          <w:rPr>
            <w:rFonts w:ascii="Times New Roman" w:hAnsi="Times New Roman" w:cs="Times New Roman"/>
            <w:sz w:val="20"/>
            <w:szCs w:val="20"/>
          </w:rPr>
          <w:delText xml:space="preserve">17.17 </w:delText>
        </w:r>
      </w:del>
      <w:r w:rsidR="006514D0">
        <w:rPr>
          <w:rFonts w:ascii="Times New Roman"/>
          <w:sz w:val="20"/>
          <w:rPrChange w:id="9753" w:author="Author" w:date="2015-07-30T15:37:00Z">
            <w:rPr>
              <w:rFonts w:ascii="Times New Roman" w:hAnsi="Times New Roman"/>
              <w:sz w:val="20"/>
            </w:rPr>
          </w:rPrChange>
        </w:rPr>
        <w:t>Encourage and promote effective public, public-private and civil society partnerships, building on</w:t>
      </w:r>
      <w:r w:rsidR="006514D0">
        <w:rPr>
          <w:rFonts w:ascii="Times New Roman"/>
          <w:spacing w:val="33"/>
          <w:sz w:val="20"/>
          <w:rPrChange w:id="9754" w:author="Author" w:date="2015-07-30T15:37:00Z">
            <w:rPr>
              <w:rFonts w:ascii="Times New Roman" w:hAnsi="Times New Roman"/>
              <w:sz w:val="20"/>
            </w:rPr>
          </w:rPrChange>
        </w:rPr>
        <w:t xml:space="preserve"> </w:t>
      </w:r>
      <w:r w:rsidR="006514D0">
        <w:rPr>
          <w:rFonts w:ascii="Times New Roman"/>
          <w:sz w:val="20"/>
          <w:rPrChange w:id="9755" w:author="Author" w:date="2015-07-30T15:37:00Z">
            <w:rPr>
              <w:rFonts w:ascii="Times New Roman" w:hAnsi="Times New Roman"/>
              <w:sz w:val="20"/>
            </w:rPr>
          </w:rPrChange>
        </w:rPr>
        <w:t>the</w:t>
      </w:r>
      <w:r w:rsidR="006514D0">
        <w:rPr>
          <w:rFonts w:ascii="Times New Roman"/>
          <w:w w:val="99"/>
          <w:sz w:val="20"/>
          <w:rPrChange w:id="9756" w:author="Author" w:date="2015-07-30T15:37:00Z">
            <w:rPr>
              <w:rFonts w:ascii="Times New Roman" w:hAnsi="Times New Roman"/>
              <w:sz w:val="20"/>
            </w:rPr>
          </w:rPrChange>
        </w:rPr>
        <w:t xml:space="preserve"> </w:t>
      </w:r>
      <w:r w:rsidR="006514D0">
        <w:rPr>
          <w:rFonts w:ascii="Times New Roman"/>
          <w:sz w:val="20"/>
          <w:rPrChange w:id="9757" w:author="Author" w:date="2015-07-30T15:37:00Z">
            <w:rPr>
              <w:rFonts w:ascii="Times New Roman" w:hAnsi="Times New Roman"/>
              <w:sz w:val="20"/>
            </w:rPr>
          </w:rPrChange>
        </w:rPr>
        <w:t>experience and resourcing strategies of partnerships</w:t>
      </w:r>
      <w:del w:id="9758" w:author="Author" w:date="2015-07-30T15:37:00Z">
        <w:r w:rsidRPr="00B93DD0">
          <w:rPr>
            <w:rFonts w:ascii="Times New Roman" w:hAnsi="Times New Roman" w:cs="Times New Roman"/>
            <w:sz w:val="20"/>
            <w:szCs w:val="20"/>
          </w:rPr>
          <w:delText xml:space="preserve">  </w:delText>
        </w:r>
      </w:del>
    </w:p>
    <w:p w14:paraId="797298F1" w14:textId="6833452A" w:rsidR="00804791" w:rsidRDefault="00B93DD0">
      <w:pPr>
        <w:rPr>
          <w:rFonts w:ascii="Times New Roman" w:eastAsia="Times New Roman" w:hAnsi="Times New Roman" w:cs="Times New Roman"/>
          <w:sz w:val="20"/>
          <w:szCs w:val="20"/>
        </w:rPr>
        <w:pPrChange w:id="9759" w:author="Author" w:date="2015-07-30T15:37:00Z">
          <w:pPr>
            <w:spacing w:after="90"/>
            <w:ind w:left="426" w:hanging="426"/>
            <w:jc w:val="both"/>
          </w:pPr>
        </w:pPrChange>
      </w:pPr>
      <w:del w:id="9760" w:author="Author" w:date="2015-07-30T15:37:00Z">
        <w:r w:rsidRPr="00B93DD0">
          <w:rPr>
            <w:rFonts w:ascii="Times New Roman" w:hAnsi="Times New Roman" w:cs="Times New Roman"/>
            <w:sz w:val="20"/>
            <w:szCs w:val="20"/>
          </w:rPr>
          <w:delText xml:space="preserve"> </w:delText>
        </w:r>
      </w:del>
    </w:p>
    <w:p w14:paraId="3C623EAD" w14:textId="11F1575E" w:rsidR="00804791" w:rsidRDefault="006514D0">
      <w:pPr>
        <w:spacing w:before="129"/>
        <w:ind w:left="100"/>
        <w:rPr>
          <w:rFonts w:ascii="Times New Roman" w:eastAsia="Times New Roman" w:hAnsi="Times New Roman" w:cs="Times New Roman"/>
          <w:sz w:val="20"/>
          <w:szCs w:val="20"/>
        </w:rPr>
        <w:pPrChange w:id="9761" w:author="Author" w:date="2015-07-30T15:37:00Z">
          <w:pPr>
            <w:keepNext/>
            <w:spacing w:after="120"/>
            <w:ind w:left="426" w:right="70" w:hanging="426"/>
            <w:jc w:val="both"/>
          </w:pPr>
        </w:pPrChange>
      </w:pPr>
      <w:r>
        <w:rPr>
          <w:rFonts w:ascii="Times New Roman"/>
          <w:i/>
          <w:sz w:val="20"/>
          <w:rPrChange w:id="9762" w:author="Author" w:date="2015-07-30T15:37:00Z">
            <w:rPr>
              <w:rFonts w:ascii="Times New Roman" w:hAnsi="Times New Roman"/>
              <w:i/>
              <w:sz w:val="20"/>
            </w:rPr>
          </w:rPrChange>
        </w:rPr>
        <w:t>Data, monitoring and</w:t>
      </w:r>
      <w:r>
        <w:rPr>
          <w:rFonts w:ascii="Times New Roman"/>
          <w:i/>
          <w:spacing w:val="-13"/>
          <w:sz w:val="20"/>
          <w:rPrChange w:id="9763" w:author="Author" w:date="2015-07-30T15:37:00Z">
            <w:rPr>
              <w:rFonts w:ascii="Times New Roman" w:hAnsi="Times New Roman"/>
              <w:i/>
              <w:sz w:val="20"/>
            </w:rPr>
          </w:rPrChange>
        </w:rPr>
        <w:t xml:space="preserve"> </w:t>
      </w:r>
      <w:r>
        <w:rPr>
          <w:rFonts w:ascii="Times New Roman"/>
          <w:i/>
          <w:sz w:val="20"/>
          <w:rPrChange w:id="9764" w:author="Author" w:date="2015-07-30T15:37:00Z">
            <w:rPr>
              <w:rFonts w:ascii="Times New Roman" w:hAnsi="Times New Roman"/>
              <w:i/>
              <w:sz w:val="20"/>
            </w:rPr>
          </w:rPrChange>
        </w:rPr>
        <w:t>accountability</w:t>
      </w:r>
      <w:del w:id="9765" w:author="Author" w:date="2015-07-30T15:37:00Z">
        <w:r w:rsidR="00B93DD0" w:rsidRPr="00B93DD0">
          <w:rPr>
            <w:rFonts w:ascii="Times New Roman" w:hAnsi="Times New Roman" w:cs="Times New Roman"/>
            <w:i/>
            <w:sz w:val="20"/>
            <w:szCs w:val="20"/>
          </w:rPr>
          <w:delText xml:space="preserve"> </w:delText>
        </w:r>
        <w:r w:rsidR="00B93DD0" w:rsidRPr="00B93DD0">
          <w:rPr>
            <w:rFonts w:ascii="Times New Roman" w:hAnsi="Times New Roman" w:cs="Times New Roman"/>
            <w:sz w:val="20"/>
            <w:szCs w:val="20"/>
          </w:rPr>
          <w:delText xml:space="preserve"> </w:delText>
        </w:r>
      </w:del>
    </w:p>
    <w:p w14:paraId="200B46B2" w14:textId="1CEF22F6" w:rsidR="00804791" w:rsidRDefault="00B93DD0">
      <w:pPr>
        <w:pStyle w:val="ListParagraph"/>
        <w:numPr>
          <w:ilvl w:val="1"/>
          <w:numId w:val="1"/>
        </w:numPr>
        <w:tabs>
          <w:tab w:val="left" w:pos="616"/>
        </w:tabs>
        <w:spacing w:before="120" w:line="259" w:lineRule="auto"/>
        <w:ind w:right="104" w:hanging="427"/>
        <w:jc w:val="both"/>
        <w:rPr>
          <w:rFonts w:ascii="Times New Roman" w:eastAsia="Times New Roman" w:hAnsi="Times New Roman" w:cs="Times New Roman"/>
          <w:sz w:val="20"/>
          <w:szCs w:val="20"/>
        </w:rPr>
        <w:pPrChange w:id="9766" w:author="Author" w:date="2015-07-30T15:37:00Z">
          <w:pPr>
            <w:ind w:right="8"/>
            <w:jc w:val="both"/>
          </w:pPr>
        </w:pPrChange>
      </w:pPr>
      <w:del w:id="9767" w:author="Author" w:date="2015-07-30T15:37:00Z">
        <w:r w:rsidRPr="00B93DD0">
          <w:rPr>
            <w:rFonts w:ascii="Times New Roman" w:hAnsi="Times New Roman" w:cs="Times New Roman"/>
            <w:sz w:val="20"/>
            <w:szCs w:val="20"/>
          </w:rPr>
          <w:delText xml:space="preserve">17.18 </w:delText>
        </w:r>
      </w:del>
      <w:r w:rsidR="006514D0">
        <w:rPr>
          <w:rFonts w:ascii="Times New Roman"/>
          <w:sz w:val="20"/>
          <w:rPrChange w:id="9768" w:author="Author" w:date="2015-07-30T15:37:00Z">
            <w:rPr>
              <w:rFonts w:ascii="Times New Roman" w:hAnsi="Times New Roman"/>
              <w:sz w:val="20"/>
            </w:rPr>
          </w:rPrChange>
        </w:rPr>
        <w:t>By 2020, enhance capacity-building support to developing countries, including for least developed</w:t>
      </w:r>
      <w:r w:rsidR="006514D0">
        <w:rPr>
          <w:rFonts w:ascii="Times New Roman"/>
          <w:spacing w:val="25"/>
          <w:sz w:val="20"/>
          <w:rPrChange w:id="9769" w:author="Author" w:date="2015-07-30T15:37:00Z">
            <w:rPr>
              <w:rFonts w:ascii="Times New Roman" w:hAnsi="Times New Roman"/>
              <w:sz w:val="20"/>
            </w:rPr>
          </w:rPrChange>
        </w:rPr>
        <w:t xml:space="preserve"> </w:t>
      </w:r>
      <w:r w:rsidR="006514D0">
        <w:rPr>
          <w:rFonts w:ascii="Times New Roman"/>
          <w:sz w:val="20"/>
          <w:rPrChange w:id="9770" w:author="Author" w:date="2015-07-30T15:37:00Z">
            <w:rPr>
              <w:rFonts w:ascii="Times New Roman" w:hAnsi="Times New Roman"/>
              <w:sz w:val="20"/>
            </w:rPr>
          </w:rPrChange>
        </w:rPr>
        <w:t>countries</w:t>
      </w:r>
      <w:r w:rsidR="006514D0">
        <w:rPr>
          <w:rFonts w:ascii="Times New Roman"/>
          <w:w w:val="99"/>
          <w:sz w:val="20"/>
          <w:rPrChange w:id="9771" w:author="Author" w:date="2015-07-30T15:37:00Z">
            <w:rPr>
              <w:rFonts w:ascii="Times New Roman" w:hAnsi="Times New Roman"/>
              <w:sz w:val="20"/>
            </w:rPr>
          </w:rPrChange>
        </w:rPr>
        <w:t xml:space="preserve"> </w:t>
      </w:r>
      <w:r w:rsidR="006514D0">
        <w:rPr>
          <w:rFonts w:ascii="Times New Roman"/>
          <w:sz w:val="20"/>
          <w:rPrChange w:id="9772" w:author="Author" w:date="2015-07-30T15:37:00Z">
            <w:rPr>
              <w:rFonts w:ascii="Times New Roman" w:hAnsi="Times New Roman"/>
              <w:sz w:val="20"/>
            </w:rPr>
          </w:rPrChange>
        </w:rPr>
        <w:t>and small island developing States, to increase significantly the availability of high-quality, timely and</w:t>
      </w:r>
      <w:r w:rsidR="006514D0">
        <w:rPr>
          <w:rFonts w:ascii="Times New Roman"/>
          <w:spacing w:val="28"/>
          <w:sz w:val="20"/>
          <w:rPrChange w:id="9773" w:author="Author" w:date="2015-07-30T15:37:00Z">
            <w:rPr>
              <w:rFonts w:ascii="Times New Roman" w:hAnsi="Times New Roman"/>
              <w:sz w:val="20"/>
            </w:rPr>
          </w:rPrChange>
        </w:rPr>
        <w:t xml:space="preserve"> </w:t>
      </w:r>
      <w:r w:rsidR="006514D0">
        <w:rPr>
          <w:rFonts w:ascii="Times New Roman"/>
          <w:sz w:val="20"/>
          <w:rPrChange w:id="9774" w:author="Author" w:date="2015-07-30T15:37:00Z">
            <w:rPr>
              <w:rFonts w:ascii="Times New Roman" w:hAnsi="Times New Roman"/>
              <w:sz w:val="20"/>
            </w:rPr>
          </w:rPrChange>
        </w:rPr>
        <w:t>reliable</w:t>
      </w:r>
      <w:r w:rsidR="006514D0">
        <w:rPr>
          <w:rFonts w:ascii="Times New Roman"/>
          <w:w w:val="99"/>
          <w:sz w:val="20"/>
          <w:rPrChange w:id="9775" w:author="Author" w:date="2015-07-30T15:37:00Z">
            <w:rPr>
              <w:rFonts w:ascii="Times New Roman" w:hAnsi="Times New Roman"/>
              <w:sz w:val="20"/>
            </w:rPr>
          </w:rPrChange>
        </w:rPr>
        <w:t xml:space="preserve"> </w:t>
      </w:r>
      <w:r w:rsidR="006514D0">
        <w:rPr>
          <w:rFonts w:ascii="Times New Roman"/>
          <w:sz w:val="20"/>
          <w:rPrChange w:id="9776" w:author="Author" w:date="2015-07-30T15:37:00Z">
            <w:rPr>
              <w:rFonts w:ascii="Times New Roman" w:hAnsi="Times New Roman"/>
              <w:sz w:val="20"/>
            </w:rPr>
          </w:rPrChange>
        </w:rPr>
        <w:t>data disaggregated by income, gender, age, race, ethnicity, migratory status, disability, geographic location</w:t>
      </w:r>
      <w:r w:rsidR="006514D0">
        <w:rPr>
          <w:rFonts w:ascii="Times New Roman"/>
          <w:spacing w:val="-10"/>
          <w:sz w:val="20"/>
          <w:rPrChange w:id="9777" w:author="Author" w:date="2015-07-30T15:37:00Z">
            <w:rPr>
              <w:rFonts w:ascii="Times New Roman" w:hAnsi="Times New Roman"/>
              <w:sz w:val="20"/>
            </w:rPr>
          </w:rPrChange>
        </w:rPr>
        <w:t xml:space="preserve"> </w:t>
      </w:r>
      <w:r w:rsidR="006514D0">
        <w:rPr>
          <w:rFonts w:ascii="Times New Roman"/>
          <w:sz w:val="20"/>
          <w:rPrChange w:id="9778" w:author="Author" w:date="2015-07-30T15:37:00Z">
            <w:rPr>
              <w:rFonts w:ascii="Times New Roman" w:hAnsi="Times New Roman"/>
              <w:sz w:val="20"/>
            </w:rPr>
          </w:rPrChange>
        </w:rPr>
        <w:t>and</w:t>
      </w:r>
      <w:r w:rsidR="006514D0">
        <w:rPr>
          <w:rFonts w:ascii="Times New Roman"/>
          <w:w w:val="99"/>
          <w:sz w:val="20"/>
          <w:rPrChange w:id="9779" w:author="Author" w:date="2015-07-30T15:37:00Z">
            <w:rPr>
              <w:rFonts w:ascii="Times New Roman" w:hAnsi="Times New Roman"/>
              <w:sz w:val="20"/>
            </w:rPr>
          </w:rPrChange>
        </w:rPr>
        <w:t xml:space="preserve"> </w:t>
      </w:r>
      <w:r w:rsidR="006514D0">
        <w:rPr>
          <w:rFonts w:ascii="Times New Roman"/>
          <w:sz w:val="20"/>
          <w:rPrChange w:id="9780" w:author="Author" w:date="2015-07-30T15:37:00Z">
            <w:rPr>
              <w:rFonts w:ascii="Times New Roman" w:hAnsi="Times New Roman"/>
              <w:sz w:val="20"/>
            </w:rPr>
          </w:rPrChange>
        </w:rPr>
        <w:t>other characteristics relevant in national</w:t>
      </w:r>
      <w:r w:rsidR="006514D0">
        <w:rPr>
          <w:rFonts w:ascii="Times New Roman"/>
          <w:spacing w:val="-3"/>
          <w:sz w:val="20"/>
          <w:rPrChange w:id="9781" w:author="Author" w:date="2015-07-30T15:37:00Z">
            <w:rPr>
              <w:rFonts w:ascii="Times New Roman" w:hAnsi="Times New Roman"/>
              <w:sz w:val="20"/>
            </w:rPr>
          </w:rPrChange>
        </w:rPr>
        <w:t xml:space="preserve"> </w:t>
      </w:r>
      <w:r w:rsidR="006514D0">
        <w:rPr>
          <w:rFonts w:ascii="Times New Roman"/>
          <w:sz w:val="20"/>
          <w:rPrChange w:id="9782" w:author="Author" w:date="2015-07-30T15:37:00Z">
            <w:rPr>
              <w:rFonts w:ascii="Times New Roman" w:hAnsi="Times New Roman"/>
              <w:sz w:val="20"/>
            </w:rPr>
          </w:rPrChange>
        </w:rPr>
        <w:t>contexts</w:t>
      </w:r>
      <w:del w:id="9783" w:author="Author" w:date="2015-07-30T15:37:00Z">
        <w:r w:rsidRPr="00B93DD0">
          <w:rPr>
            <w:rFonts w:ascii="Times New Roman" w:hAnsi="Times New Roman" w:cs="Times New Roman"/>
            <w:sz w:val="20"/>
            <w:szCs w:val="20"/>
          </w:rPr>
          <w:delText xml:space="preserve"> </w:delText>
        </w:r>
      </w:del>
    </w:p>
    <w:p w14:paraId="6BA3D7F4" w14:textId="1D1CEC32" w:rsidR="00804791" w:rsidRDefault="00B93DD0">
      <w:pPr>
        <w:pStyle w:val="ListParagraph"/>
        <w:numPr>
          <w:ilvl w:val="1"/>
          <w:numId w:val="1"/>
        </w:numPr>
        <w:tabs>
          <w:tab w:val="left" w:pos="614"/>
        </w:tabs>
        <w:spacing w:before="160"/>
        <w:ind w:right="173" w:hanging="427"/>
        <w:jc w:val="both"/>
        <w:rPr>
          <w:rFonts w:ascii="Times New Roman" w:hAnsi="Times New Roman"/>
          <w:sz w:val="20"/>
          <w:rPrChange w:id="9784" w:author="Author" w:date="2015-07-30T15:37:00Z">
            <w:rPr>
              <w:rFonts w:ascii="Times New Roman" w:hAnsi="Times New Roman"/>
              <w:b/>
              <w:sz w:val="20"/>
            </w:rPr>
          </w:rPrChange>
        </w:rPr>
        <w:pPrChange w:id="9785" w:author="Author" w:date="2015-07-30T15:37:00Z">
          <w:pPr>
            <w:spacing w:after="120"/>
            <w:ind w:right="70"/>
            <w:jc w:val="both"/>
          </w:pPr>
        </w:pPrChange>
      </w:pPr>
      <w:del w:id="9786" w:author="Author" w:date="2015-07-30T15:37:00Z">
        <w:r w:rsidRPr="00B93DD0">
          <w:rPr>
            <w:rFonts w:ascii="Times New Roman" w:hAnsi="Times New Roman" w:cs="Times New Roman"/>
            <w:sz w:val="20"/>
            <w:szCs w:val="20"/>
          </w:rPr>
          <w:delText xml:space="preserve">17.19 </w:delText>
        </w:r>
      </w:del>
      <w:r w:rsidR="006514D0">
        <w:rPr>
          <w:rFonts w:ascii="Times New Roman"/>
          <w:sz w:val="20"/>
          <w:rPrChange w:id="9787" w:author="Author" w:date="2015-07-30T15:37:00Z">
            <w:rPr>
              <w:rFonts w:ascii="Times New Roman" w:hAnsi="Times New Roman"/>
              <w:sz w:val="20"/>
            </w:rPr>
          </w:rPrChange>
        </w:rPr>
        <w:t>By 2030, build on existing initiatives to develop measurements of progress on sustainable development</w:t>
      </w:r>
      <w:r w:rsidR="006514D0">
        <w:rPr>
          <w:rFonts w:ascii="Times New Roman"/>
          <w:spacing w:val="30"/>
          <w:sz w:val="20"/>
          <w:rPrChange w:id="9788" w:author="Author" w:date="2015-07-30T15:37:00Z">
            <w:rPr>
              <w:rFonts w:ascii="Times New Roman" w:hAnsi="Times New Roman"/>
              <w:sz w:val="20"/>
            </w:rPr>
          </w:rPrChange>
        </w:rPr>
        <w:t xml:space="preserve"> </w:t>
      </w:r>
      <w:r w:rsidR="006514D0">
        <w:rPr>
          <w:rFonts w:ascii="Times New Roman"/>
          <w:sz w:val="20"/>
          <w:rPrChange w:id="9789" w:author="Author" w:date="2015-07-30T15:37:00Z">
            <w:rPr>
              <w:rFonts w:ascii="Times New Roman" w:hAnsi="Times New Roman"/>
              <w:sz w:val="20"/>
            </w:rPr>
          </w:rPrChange>
        </w:rPr>
        <w:t>that</w:t>
      </w:r>
      <w:r w:rsidR="006514D0">
        <w:rPr>
          <w:rFonts w:ascii="Times New Roman"/>
          <w:w w:val="99"/>
          <w:sz w:val="20"/>
          <w:rPrChange w:id="9790" w:author="Author" w:date="2015-07-30T15:37:00Z">
            <w:rPr>
              <w:rFonts w:ascii="Times New Roman" w:hAnsi="Times New Roman"/>
              <w:sz w:val="20"/>
            </w:rPr>
          </w:rPrChange>
        </w:rPr>
        <w:t xml:space="preserve"> </w:t>
      </w:r>
      <w:r w:rsidR="006514D0">
        <w:rPr>
          <w:rFonts w:ascii="Times New Roman"/>
          <w:sz w:val="20"/>
          <w:rPrChange w:id="9791" w:author="Author" w:date="2015-07-30T15:37:00Z">
            <w:rPr>
              <w:rFonts w:ascii="Times New Roman" w:hAnsi="Times New Roman"/>
              <w:sz w:val="20"/>
            </w:rPr>
          </w:rPrChange>
        </w:rPr>
        <w:t>complement gross domestic product, and support statistical capacity-building in developing</w:t>
      </w:r>
      <w:r w:rsidR="006514D0">
        <w:rPr>
          <w:rFonts w:ascii="Times New Roman"/>
          <w:spacing w:val="-16"/>
          <w:sz w:val="20"/>
          <w:rPrChange w:id="9792" w:author="Author" w:date="2015-07-30T15:37:00Z">
            <w:rPr>
              <w:rFonts w:ascii="Times New Roman" w:hAnsi="Times New Roman"/>
              <w:sz w:val="20"/>
            </w:rPr>
          </w:rPrChange>
        </w:rPr>
        <w:t xml:space="preserve"> </w:t>
      </w:r>
      <w:r w:rsidR="006514D0">
        <w:rPr>
          <w:rFonts w:ascii="Times New Roman"/>
          <w:sz w:val="20"/>
          <w:rPrChange w:id="9793" w:author="Author" w:date="2015-07-30T15:37:00Z">
            <w:rPr>
              <w:rFonts w:ascii="Times New Roman" w:hAnsi="Times New Roman"/>
              <w:sz w:val="20"/>
            </w:rPr>
          </w:rPrChange>
        </w:rPr>
        <w:t>countries</w:t>
      </w:r>
    </w:p>
    <w:p w14:paraId="799DEFCF" w14:textId="77777777" w:rsidR="00B93DD0" w:rsidRPr="00B93DD0" w:rsidRDefault="00B93DD0" w:rsidP="00B93DD0">
      <w:pPr>
        <w:ind w:left="426" w:hanging="426"/>
        <w:rPr>
          <w:del w:id="9794" w:author="Author" w:date="2015-07-30T15:37:00Z"/>
          <w:rFonts w:ascii="Times New Roman" w:hAnsi="Times New Roman" w:cs="Times New Roman"/>
          <w:b/>
          <w:i/>
          <w:sz w:val="20"/>
          <w:szCs w:val="20"/>
        </w:rPr>
      </w:pPr>
      <w:del w:id="9795" w:author="Author" w:date="2015-07-30T15:37:00Z">
        <w:r w:rsidRPr="00B93DD0">
          <w:rPr>
            <w:rFonts w:ascii="Times New Roman" w:hAnsi="Times New Roman" w:cs="Times New Roman"/>
            <w:b/>
            <w:sz w:val="20"/>
            <w:szCs w:val="20"/>
          </w:rPr>
          <w:br w:type="page"/>
        </w:r>
      </w:del>
    </w:p>
    <w:p w14:paraId="07A09BD0" w14:textId="77777777" w:rsidR="00804791" w:rsidRDefault="00804791">
      <w:pPr>
        <w:jc w:val="both"/>
        <w:rPr>
          <w:ins w:id="9796" w:author="Author" w:date="2015-07-30T15:37:00Z"/>
          <w:rFonts w:ascii="Times New Roman" w:eastAsia="Times New Roman" w:hAnsi="Times New Roman" w:cs="Times New Roman"/>
          <w:sz w:val="20"/>
          <w:szCs w:val="20"/>
        </w:rPr>
        <w:sectPr w:rsidR="00804791">
          <w:pgSz w:w="12240" w:h="15840"/>
          <w:pgMar w:top="1380" w:right="1340" w:bottom="1200" w:left="1340" w:header="0" w:footer="1015" w:gutter="0"/>
          <w:cols w:space="720"/>
        </w:sectPr>
      </w:pPr>
    </w:p>
    <w:p w14:paraId="37862AE4" w14:textId="3B05DA80" w:rsidR="00804791" w:rsidRDefault="006514D0">
      <w:pPr>
        <w:pStyle w:val="Heading1"/>
        <w:ind w:right="115"/>
        <w:rPr>
          <w:b w:val="0"/>
          <w:rPrChange w:id="9797" w:author="Author" w:date="2015-07-30T15:37:00Z">
            <w:rPr>
              <w:rFonts w:ascii="Times New Roman" w:hAnsi="Times New Roman"/>
              <w:b/>
              <w:sz w:val="24"/>
            </w:rPr>
          </w:rPrChange>
        </w:rPr>
        <w:pPrChange w:id="9798" w:author="Author" w:date="2015-07-30T15:37:00Z">
          <w:pPr>
            <w:spacing w:after="60"/>
            <w:jc w:val="both"/>
          </w:pPr>
        </w:pPrChange>
      </w:pPr>
      <w:r w:rsidRPr="006514D0">
        <w:t>Means of implementation and the Global</w:t>
      </w:r>
      <w:r>
        <w:rPr>
          <w:spacing w:val="-19"/>
          <w:rPrChange w:id="9799" w:author="Author" w:date="2015-07-30T15:37:00Z">
            <w:rPr>
              <w:rFonts w:ascii="Times New Roman" w:hAnsi="Times New Roman"/>
              <w:b/>
              <w:sz w:val="24"/>
            </w:rPr>
          </w:rPrChange>
        </w:rPr>
        <w:t xml:space="preserve"> </w:t>
      </w:r>
      <w:r w:rsidRPr="006514D0">
        <w:t>Partnership</w:t>
      </w:r>
      <w:del w:id="9800" w:author="Author" w:date="2015-07-30T15:37:00Z">
        <w:r w:rsidR="004B11A8" w:rsidRPr="00F3349C">
          <w:rPr>
            <w:rFonts w:cs="Times New Roman"/>
          </w:rPr>
          <w:delText xml:space="preserve"> </w:delText>
        </w:r>
      </w:del>
    </w:p>
    <w:p w14:paraId="31284CBD" w14:textId="77777777" w:rsidR="00804791" w:rsidRDefault="006514D0">
      <w:pPr>
        <w:pStyle w:val="ListParagraph"/>
        <w:numPr>
          <w:ilvl w:val="0"/>
          <w:numId w:val="35"/>
        </w:numPr>
        <w:tabs>
          <w:tab w:val="left" w:pos="481"/>
        </w:tabs>
        <w:spacing w:before="179"/>
        <w:ind w:left="480" w:right="118"/>
        <w:jc w:val="both"/>
        <w:rPr>
          <w:rFonts w:ascii="Times New Roman" w:hAnsi="Times New Roman"/>
          <w:sz w:val="20"/>
          <w:rPrChange w:id="9801" w:author="Author" w:date="2015-07-30T15:37:00Z">
            <w:rPr>
              <w:sz w:val="20"/>
            </w:rPr>
          </w:rPrChange>
        </w:rPr>
        <w:pPrChange w:id="9802" w:author="Author" w:date="2015-07-30T15:37:00Z">
          <w:pPr>
            <w:pStyle w:val="ecxmsonormal"/>
            <w:numPr>
              <w:numId w:val="36"/>
            </w:numPr>
            <w:shd w:val="clear" w:color="auto" w:fill="FFFFFF"/>
            <w:spacing w:before="0" w:beforeAutospacing="0" w:after="0" w:afterAutospacing="0"/>
            <w:ind w:left="360" w:hanging="360"/>
            <w:jc w:val="both"/>
          </w:pPr>
        </w:pPrChange>
      </w:pPr>
      <w:r>
        <w:rPr>
          <w:rFonts w:ascii="Times New Roman"/>
          <w:sz w:val="20"/>
          <w:rPrChange w:id="9803" w:author="Author" w:date="2015-07-30T15:37:00Z">
            <w:rPr>
              <w:sz w:val="20"/>
            </w:rPr>
          </w:rPrChange>
        </w:rPr>
        <w:t>We reaffirm our strong commitment to the full implementation of this new Agenda. We recognize that we</w:t>
      </w:r>
      <w:r>
        <w:rPr>
          <w:rFonts w:ascii="Times New Roman"/>
          <w:spacing w:val="7"/>
          <w:sz w:val="20"/>
          <w:rPrChange w:id="9804" w:author="Author" w:date="2015-07-30T15:37:00Z">
            <w:rPr>
              <w:sz w:val="20"/>
            </w:rPr>
          </w:rPrChange>
        </w:rPr>
        <w:t xml:space="preserve"> </w:t>
      </w:r>
      <w:r>
        <w:rPr>
          <w:rFonts w:ascii="Times New Roman"/>
          <w:sz w:val="20"/>
          <w:rPrChange w:id="9805" w:author="Author" w:date="2015-07-30T15:37:00Z">
            <w:rPr>
              <w:sz w:val="20"/>
            </w:rPr>
          </w:rPrChange>
        </w:rPr>
        <w:t>will</w:t>
      </w:r>
      <w:r>
        <w:rPr>
          <w:rFonts w:ascii="Times New Roman"/>
          <w:w w:val="99"/>
          <w:sz w:val="20"/>
          <w:rPrChange w:id="9806" w:author="Author" w:date="2015-07-30T15:37:00Z">
            <w:rPr>
              <w:sz w:val="20"/>
            </w:rPr>
          </w:rPrChange>
        </w:rPr>
        <w:t xml:space="preserve"> </w:t>
      </w:r>
      <w:r>
        <w:rPr>
          <w:rFonts w:ascii="Times New Roman"/>
          <w:sz w:val="20"/>
          <w:rPrChange w:id="9807" w:author="Author" w:date="2015-07-30T15:37:00Z">
            <w:rPr>
              <w:sz w:val="20"/>
            </w:rPr>
          </w:rPrChange>
        </w:rPr>
        <w:t>not</w:t>
      </w:r>
      <w:r>
        <w:rPr>
          <w:rFonts w:ascii="Times New Roman"/>
          <w:spacing w:val="13"/>
          <w:sz w:val="20"/>
          <w:rPrChange w:id="9808" w:author="Author" w:date="2015-07-30T15:37:00Z">
            <w:rPr>
              <w:sz w:val="20"/>
            </w:rPr>
          </w:rPrChange>
        </w:rPr>
        <w:t xml:space="preserve"> </w:t>
      </w:r>
      <w:r>
        <w:rPr>
          <w:rFonts w:ascii="Times New Roman"/>
          <w:sz w:val="20"/>
          <w:rPrChange w:id="9809" w:author="Author" w:date="2015-07-30T15:37:00Z">
            <w:rPr>
              <w:sz w:val="20"/>
            </w:rPr>
          </w:rPrChange>
        </w:rPr>
        <w:t>be</w:t>
      </w:r>
      <w:r>
        <w:rPr>
          <w:rFonts w:ascii="Times New Roman"/>
          <w:spacing w:val="14"/>
          <w:sz w:val="20"/>
          <w:rPrChange w:id="9810" w:author="Author" w:date="2015-07-30T15:37:00Z">
            <w:rPr>
              <w:sz w:val="20"/>
            </w:rPr>
          </w:rPrChange>
        </w:rPr>
        <w:t xml:space="preserve"> </w:t>
      </w:r>
      <w:r>
        <w:rPr>
          <w:rFonts w:ascii="Times New Roman"/>
          <w:sz w:val="20"/>
          <w:rPrChange w:id="9811" w:author="Author" w:date="2015-07-30T15:37:00Z">
            <w:rPr>
              <w:sz w:val="20"/>
            </w:rPr>
          </w:rPrChange>
        </w:rPr>
        <w:t>able</w:t>
      </w:r>
      <w:r>
        <w:rPr>
          <w:rFonts w:ascii="Times New Roman"/>
          <w:spacing w:val="14"/>
          <w:sz w:val="20"/>
          <w:rPrChange w:id="9812" w:author="Author" w:date="2015-07-30T15:37:00Z">
            <w:rPr>
              <w:sz w:val="20"/>
            </w:rPr>
          </w:rPrChange>
        </w:rPr>
        <w:t xml:space="preserve"> </w:t>
      </w:r>
      <w:r>
        <w:rPr>
          <w:rFonts w:ascii="Times New Roman"/>
          <w:sz w:val="20"/>
          <w:rPrChange w:id="9813" w:author="Author" w:date="2015-07-30T15:37:00Z">
            <w:rPr>
              <w:sz w:val="20"/>
            </w:rPr>
          </w:rPrChange>
        </w:rPr>
        <w:t>to</w:t>
      </w:r>
      <w:r>
        <w:rPr>
          <w:rFonts w:ascii="Times New Roman"/>
          <w:spacing w:val="14"/>
          <w:sz w:val="20"/>
          <w:rPrChange w:id="9814" w:author="Author" w:date="2015-07-30T15:37:00Z">
            <w:rPr>
              <w:sz w:val="20"/>
            </w:rPr>
          </w:rPrChange>
        </w:rPr>
        <w:t xml:space="preserve"> </w:t>
      </w:r>
      <w:r>
        <w:rPr>
          <w:rFonts w:ascii="Times New Roman"/>
          <w:sz w:val="20"/>
          <w:rPrChange w:id="9815" w:author="Author" w:date="2015-07-30T15:37:00Z">
            <w:rPr>
              <w:sz w:val="20"/>
            </w:rPr>
          </w:rPrChange>
        </w:rPr>
        <w:t>achieve</w:t>
      </w:r>
      <w:r>
        <w:rPr>
          <w:rFonts w:ascii="Times New Roman"/>
          <w:spacing w:val="14"/>
          <w:sz w:val="20"/>
          <w:rPrChange w:id="9816" w:author="Author" w:date="2015-07-30T15:37:00Z">
            <w:rPr>
              <w:sz w:val="20"/>
            </w:rPr>
          </w:rPrChange>
        </w:rPr>
        <w:t xml:space="preserve"> </w:t>
      </w:r>
      <w:r>
        <w:rPr>
          <w:rFonts w:ascii="Times New Roman"/>
          <w:sz w:val="20"/>
          <w:rPrChange w:id="9817" w:author="Author" w:date="2015-07-30T15:37:00Z">
            <w:rPr>
              <w:sz w:val="20"/>
            </w:rPr>
          </w:rPrChange>
        </w:rPr>
        <w:t>our</w:t>
      </w:r>
      <w:r>
        <w:rPr>
          <w:rFonts w:ascii="Times New Roman"/>
          <w:spacing w:val="14"/>
          <w:sz w:val="20"/>
          <w:rPrChange w:id="9818" w:author="Author" w:date="2015-07-30T15:37:00Z">
            <w:rPr>
              <w:sz w:val="20"/>
            </w:rPr>
          </w:rPrChange>
        </w:rPr>
        <w:t xml:space="preserve"> </w:t>
      </w:r>
      <w:r>
        <w:rPr>
          <w:rFonts w:ascii="Times New Roman"/>
          <w:sz w:val="20"/>
          <w:rPrChange w:id="9819" w:author="Author" w:date="2015-07-30T15:37:00Z">
            <w:rPr>
              <w:sz w:val="20"/>
            </w:rPr>
          </w:rPrChange>
        </w:rPr>
        <w:t>ambitious</w:t>
      </w:r>
      <w:r>
        <w:rPr>
          <w:rFonts w:ascii="Times New Roman"/>
          <w:spacing w:val="13"/>
          <w:sz w:val="20"/>
          <w:rPrChange w:id="9820" w:author="Author" w:date="2015-07-30T15:37:00Z">
            <w:rPr>
              <w:sz w:val="20"/>
            </w:rPr>
          </w:rPrChange>
        </w:rPr>
        <w:t xml:space="preserve"> </w:t>
      </w:r>
      <w:r>
        <w:rPr>
          <w:rFonts w:ascii="Times New Roman"/>
          <w:sz w:val="20"/>
          <w:rPrChange w:id="9821" w:author="Author" w:date="2015-07-30T15:37:00Z">
            <w:rPr>
              <w:sz w:val="20"/>
            </w:rPr>
          </w:rPrChange>
        </w:rPr>
        <w:t>Goals</w:t>
      </w:r>
      <w:r>
        <w:rPr>
          <w:rFonts w:ascii="Times New Roman"/>
          <w:spacing w:val="13"/>
          <w:sz w:val="20"/>
          <w:rPrChange w:id="9822" w:author="Author" w:date="2015-07-30T15:37:00Z">
            <w:rPr>
              <w:sz w:val="20"/>
            </w:rPr>
          </w:rPrChange>
        </w:rPr>
        <w:t xml:space="preserve"> </w:t>
      </w:r>
      <w:r>
        <w:rPr>
          <w:rFonts w:ascii="Times New Roman"/>
          <w:sz w:val="20"/>
          <w:rPrChange w:id="9823" w:author="Author" w:date="2015-07-30T15:37:00Z">
            <w:rPr>
              <w:sz w:val="20"/>
            </w:rPr>
          </w:rPrChange>
        </w:rPr>
        <w:t>and</w:t>
      </w:r>
      <w:r>
        <w:rPr>
          <w:rFonts w:ascii="Times New Roman"/>
          <w:spacing w:val="14"/>
          <w:sz w:val="20"/>
          <w:rPrChange w:id="9824" w:author="Author" w:date="2015-07-30T15:37:00Z">
            <w:rPr>
              <w:sz w:val="20"/>
            </w:rPr>
          </w:rPrChange>
        </w:rPr>
        <w:t xml:space="preserve"> </w:t>
      </w:r>
      <w:r>
        <w:rPr>
          <w:rFonts w:ascii="Times New Roman"/>
          <w:sz w:val="20"/>
          <w:rPrChange w:id="9825" w:author="Author" w:date="2015-07-30T15:37:00Z">
            <w:rPr>
              <w:sz w:val="20"/>
            </w:rPr>
          </w:rPrChange>
        </w:rPr>
        <w:t>targets</w:t>
      </w:r>
      <w:r>
        <w:rPr>
          <w:rFonts w:ascii="Times New Roman"/>
          <w:spacing w:val="15"/>
          <w:sz w:val="20"/>
          <w:rPrChange w:id="9826" w:author="Author" w:date="2015-07-30T15:37:00Z">
            <w:rPr>
              <w:sz w:val="20"/>
            </w:rPr>
          </w:rPrChange>
        </w:rPr>
        <w:t xml:space="preserve"> </w:t>
      </w:r>
      <w:r>
        <w:rPr>
          <w:rFonts w:ascii="Times New Roman"/>
          <w:sz w:val="20"/>
          <w:rPrChange w:id="9827" w:author="Author" w:date="2015-07-30T15:37:00Z">
            <w:rPr>
              <w:sz w:val="20"/>
            </w:rPr>
          </w:rPrChange>
        </w:rPr>
        <w:t>without</w:t>
      </w:r>
      <w:r>
        <w:rPr>
          <w:rFonts w:ascii="Times New Roman"/>
          <w:spacing w:val="13"/>
          <w:sz w:val="20"/>
          <w:rPrChange w:id="9828" w:author="Author" w:date="2015-07-30T15:37:00Z">
            <w:rPr>
              <w:sz w:val="20"/>
            </w:rPr>
          </w:rPrChange>
        </w:rPr>
        <w:t xml:space="preserve"> </w:t>
      </w:r>
      <w:r>
        <w:rPr>
          <w:rFonts w:ascii="Times New Roman"/>
          <w:sz w:val="20"/>
          <w:rPrChange w:id="9829" w:author="Author" w:date="2015-07-30T15:37:00Z">
            <w:rPr>
              <w:sz w:val="20"/>
            </w:rPr>
          </w:rPrChange>
        </w:rPr>
        <w:t>a</w:t>
      </w:r>
      <w:r>
        <w:rPr>
          <w:rFonts w:ascii="Times New Roman"/>
          <w:spacing w:val="14"/>
          <w:sz w:val="20"/>
          <w:rPrChange w:id="9830" w:author="Author" w:date="2015-07-30T15:37:00Z">
            <w:rPr>
              <w:sz w:val="20"/>
            </w:rPr>
          </w:rPrChange>
        </w:rPr>
        <w:t xml:space="preserve"> </w:t>
      </w:r>
      <w:r>
        <w:rPr>
          <w:rFonts w:ascii="Times New Roman"/>
          <w:sz w:val="20"/>
          <w:rPrChange w:id="9831" w:author="Author" w:date="2015-07-30T15:37:00Z">
            <w:rPr>
              <w:sz w:val="20"/>
            </w:rPr>
          </w:rPrChange>
        </w:rPr>
        <w:t>revitalized</w:t>
      </w:r>
      <w:r>
        <w:rPr>
          <w:rFonts w:ascii="Times New Roman"/>
          <w:spacing w:val="15"/>
          <w:sz w:val="20"/>
          <w:rPrChange w:id="9832" w:author="Author" w:date="2015-07-30T15:37:00Z">
            <w:rPr>
              <w:sz w:val="20"/>
            </w:rPr>
          </w:rPrChange>
        </w:rPr>
        <w:t xml:space="preserve"> </w:t>
      </w:r>
      <w:r>
        <w:rPr>
          <w:rFonts w:ascii="Times New Roman"/>
          <w:sz w:val="20"/>
          <w:rPrChange w:id="9833" w:author="Author" w:date="2015-07-30T15:37:00Z">
            <w:rPr>
              <w:sz w:val="20"/>
            </w:rPr>
          </w:rPrChange>
        </w:rPr>
        <w:t>and</w:t>
      </w:r>
      <w:r>
        <w:rPr>
          <w:rFonts w:ascii="Times New Roman"/>
          <w:spacing w:val="14"/>
          <w:sz w:val="20"/>
          <w:rPrChange w:id="9834" w:author="Author" w:date="2015-07-30T15:37:00Z">
            <w:rPr>
              <w:sz w:val="20"/>
            </w:rPr>
          </w:rPrChange>
        </w:rPr>
        <w:t xml:space="preserve"> </w:t>
      </w:r>
      <w:r>
        <w:rPr>
          <w:rFonts w:ascii="Times New Roman"/>
          <w:sz w:val="20"/>
          <w:rPrChange w:id="9835" w:author="Author" w:date="2015-07-30T15:37:00Z">
            <w:rPr>
              <w:sz w:val="20"/>
            </w:rPr>
          </w:rPrChange>
        </w:rPr>
        <w:t>enhanced</w:t>
      </w:r>
      <w:r>
        <w:rPr>
          <w:rFonts w:ascii="Times New Roman"/>
          <w:spacing w:val="14"/>
          <w:sz w:val="20"/>
          <w:rPrChange w:id="9836" w:author="Author" w:date="2015-07-30T15:37:00Z">
            <w:rPr>
              <w:sz w:val="20"/>
            </w:rPr>
          </w:rPrChange>
        </w:rPr>
        <w:t xml:space="preserve"> </w:t>
      </w:r>
      <w:r>
        <w:rPr>
          <w:rFonts w:ascii="Times New Roman"/>
          <w:sz w:val="20"/>
          <w:rPrChange w:id="9837" w:author="Author" w:date="2015-07-30T15:37:00Z">
            <w:rPr>
              <w:sz w:val="20"/>
            </w:rPr>
          </w:rPrChange>
        </w:rPr>
        <w:t>Global</w:t>
      </w:r>
      <w:r>
        <w:rPr>
          <w:rFonts w:ascii="Times New Roman"/>
          <w:spacing w:val="14"/>
          <w:sz w:val="20"/>
          <w:rPrChange w:id="9838" w:author="Author" w:date="2015-07-30T15:37:00Z">
            <w:rPr>
              <w:sz w:val="20"/>
            </w:rPr>
          </w:rPrChange>
        </w:rPr>
        <w:t xml:space="preserve"> </w:t>
      </w:r>
      <w:r>
        <w:rPr>
          <w:rFonts w:ascii="Times New Roman"/>
          <w:sz w:val="20"/>
          <w:rPrChange w:id="9839" w:author="Author" w:date="2015-07-30T15:37:00Z">
            <w:rPr>
              <w:sz w:val="20"/>
            </w:rPr>
          </w:rPrChange>
        </w:rPr>
        <w:t>Partnership</w:t>
      </w:r>
      <w:r>
        <w:rPr>
          <w:rFonts w:ascii="Times New Roman"/>
          <w:w w:val="99"/>
          <w:sz w:val="20"/>
          <w:rPrChange w:id="9840" w:author="Author" w:date="2015-07-30T15:37:00Z">
            <w:rPr>
              <w:sz w:val="20"/>
            </w:rPr>
          </w:rPrChange>
        </w:rPr>
        <w:t xml:space="preserve"> </w:t>
      </w:r>
      <w:r>
        <w:rPr>
          <w:rFonts w:ascii="Times New Roman"/>
          <w:sz w:val="20"/>
          <w:rPrChange w:id="9841" w:author="Author" w:date="2015-07-30T15:37:00Z">
            <w:rPr>
              <w:sz w:val="20"/>
            </w:rPr>
          </w:rPrChange>
        </w:rPr>
        <w:t>and comparably ambitious means of implementation.</w:t>
      </w:r>
      <w:ins w:id="9842" w:author="Author" w:date="2015-07-30T15:37:00Z">
        <w:r>
          <w:rPr>
            <w:rFonts w:ascii="Times New Roman"/>
            <w:sz w:val="20"/>
          </w:rPr>
          <w:t xml:space="preserve"> The revitalized Global Partnership will facilitate</w:t>
        </w:r>
        <w:r>
          <w:rPr>
            <w:rFonts w:ascii="Times New Roman"/>
            <w:spacing w:val="9"/>
            <w:sz w:val="20"/>
          </w:rPr>
          <w:t xml:space="preserve"> </w:t>
        </w:r>
        <w:r>
          <w:rPr>
            <w:rFonts w:ascii="Times New Roman"/>
            <w:sz w:val="20"/>
          </w:rPr>
          <w:t>an</w:t>
        </w:r>
        <w:r>
          <w:rPr>
            <w:rFonts w:ascii="Times New Roman"/>
            <w:w w:val="99"/>
            <w:sz w:val="20"/>
          </w:rPr>
          <w:t xml:space="preserve"> </w:t>
        </w:r>
        <w:r>
          <w:rPr>
            <w:rFonts w:ascii="Times New Roman"/>
            <w:sz w:val="20"/>
          </w:rPr>
          <w:t>intensive global engagement in support of implementation of all the goals and targets, bringing</w:t>
        </w:r>
        <w:r>
          <w:rPr>
            <w:rFonts w:ascii="Times New Roman"/>
            <w:spacing w:val="6"/>
            <w:sz w:val="20"/>
          </w:rPr>
          <w:t xml:space="preserve"> </w:t>
        </w:r>
        <w:r>
          <w:rPr>
            <w:rFonts w:ascii="Times New Roman"/>
            <w:sz w:val="20"/>
          </w:rPr>
          <w:t>together</w:t>
        </w:r>
        <w:r>
          <w:rPr>
            <w:rFonts w:ascii="Times New Roman"/>
            <w:w w:val="99"/>
            <w:sz w:val="20"/>
          </w:rPr>
          <w:t xml:space="preserve"> </w:t>
        </w:r>
        <w:r>
          <w:rPr>
            <w:rFonts w:ascii="Times New Roman"/>
            <w:sz w:val="20"/>
          </w:rPr>
          <w:t>Governments,</w:t>
        </w:r>
        <w:r>
          <w:rPr>
            <w:rFonts w:ascii="Times New Roman"/>
            <w:spacing w:val="19"/>
            <w:sz w:val="20"/>
          </w:rPr>
          <w:t xml:space="preserve"> </w:t>
        </w:r>
        <w:r>
          <w:rPr>
            <w:rFonts w:ascii="Times New Roman"/>
            <w:sz w:val="20"/>
          </w:rPr>
          <w:t>civil</w:t>
        </w:r>
        <w:r>
          <w:rPr>
            <w:rFonts w:ascii="Times New Roman"/>
            <w:spacing w:val="18"/>
            <w:sz w:val="20"/>
          </w:rPr>
          <w:t xml:space="preserve"> </w:t>
        </w:r>
        <w:r>
          <w:rPr>
            <w:rFonts w:ascii="Times New Roman"/>
            <w:sz w:val="20"/>
          </w:rPr>
          <w:t>society,</w:t>
        </w:r>
        <w:r>
          <w:rPr>
            <w:rFonts w:ascii="Times New Roman"/>
            <w:spacing w:val="19"/>
            <w:sz w:val="20"/>
          </w:rPr>
          <w:t xml:space="preserve"> </w:t>
        </w:r>
        <w:r>
          <w:rPr>
            <w:rFonts w:ascii="Times New Roman"/>
            <w:sz w:val="20"/>
          </w:rPr>
          <w:t>the</w:t>
        </w:r>
        <w:r>
          <w:rPr>
            <w:rFonts w:ascii="Times New Roman"/>
            <w:spacing w:val="19"/>
            <w:sz w:val="20"/>
          </w:rPr>
          <w:t xml:space="preserve"> </w:t>
        </w:r>
        <w:r>
          <w:rPr>
            <w:rFonts w:ascii="Times New Roman"/>
            <w:sz w:val="20"/>
          </w:rPr>
          <w:t>private</w:t>
        </w:r>
        <w:r>
          <w:rPr>
            <w:rFonts w:ascii="Times New Roman"/>
            <w:spacing w:val="19"/>
            <w:sz w:val="20"/>
          </w:rPr>
          <w:t xml:space="preserve"> </w:t>
        </w:r>
        <w:r>
          <w:rPr>
            <w:rFonts w:ascii="Times New Roman"/>
            <w:sz w:val="20"/>
          </w:rPr>
          <w:t>sector,</w:t>
        </w:r>
        <w:r>
          <w:rPr>
            <w:rFonts w:ascii="Times New Roman"/>
            <w:spacing w:val="19"/>
            <w:sz w:val="20"/>
          </w:rPr>
          <w:t xml:space="preserve"> </w:t>
        </w:r>
        <w:r>
          <w:rPr>
            <w:rFonts w:ascii="Times New Roman"/>
            <w:sz w:val="20"/>
          </w:rPr>
          <w:t>the</w:t>
        </w:r>
        <w:r>
          <w:rPr>
            <w:rFonts w:ascii="Times New Roman"/>
            <w:spacing w:val="19"/>
            <w:sz w:val="20"/>
          </w:rPr>
          <w:t xml:space="preserve"> </w:t>
        </w:r>
        <w:r>
          <w:rPr>
            <w:rFonts w:ascii="Times New Roman"/>
            <w:sz w:val="20"/>
          </w:rPr>
          <w:t>United</w:t>
        </w:r>
        <w:r>
          <w:rPr>
            <w:rFonts w:ascii="Times New Roman"/>
            <w:spacing w:val="22"/>
            <w:sz w:val="20"/>
          </w:rPr>
          <w:t xml:space="preserve"> </w:t>
        </w:r>
        <w:r>
          <w:rPr>
            <w:rFonts w:ascii="Times New Roman"/>
            <w:sz w:val="20"/>
          </w:rPr>
          <w:t>Nations</w:t>
        </w:r>
        <w:r>
          <w:rPr>
            <w:rFonts w:ascii="Times New Roman"/>
            <w:spacing w:val="20"/>
            <w:sz w:val="20"/>
          </w:rPr>
          <w:t xml:space="preserve"> </w:t>
        </w:r>
        <w:r>
          <w:rPr>
            <w:rFonts w:ascii="Times New Roman"/>
            <w:sz w:val="20"/>
          </w:rPr>
          <w:t>system</w:t>
        </w:r>
        <w:r>
          <w:rPr>
            <w:rFonts w:ascii="Times New Roman"/>
            <w:spacing w:val="14"/>
            <w:sz w:val="20"/>
          </w:rPr>
          <w:t xml:space="preserve"> </w:t>
        </w:r>
        <w:r>
          <w:rPr>
            <w:rFonts w:ascii="Times New Roman"/>
            <w:sz w:val="20"/>
          </w:rPr>
          <w:t>and</w:t>
        </w:r>
        <w:r>
          <w:rPr>
            <w:rFonts w:ascii="Times New Roman"/>
            <w:spacing w:val="19"/>
            <w:sz w:val="20"/>
          </w:rPr>
          <w:t xml:space="preserve"> </w:t>
        </w:r>
        <w:r>
          <w:rPr>
            <w:rFonts w:ascii="Times New Roman"/>
            <w:sz w:val="20"/>
          </w:rPr>
          <w:t>other</w:t>
        </w:r>
        <w:r>
          <w:rPr>
            <w:rFonts w:ascii="Times New Roman"/>
            <w:spacing w:val="19"/>
            <w:sz w:val="20"/>
          </w:rPr>
          <w:t xml:space="preserve"> </w:t>
        </w:r>
        <w:r>
          <w:rPr>
            <w:rFonts w:ascii="Times New Roman"/>
            <w:sz w:val="20"/>
          </w:rPr>
          <w:t>actors</w:t>
        </w:r>
        <w:r>
          <w:rPr>
            <w:rFonts w:ascii="Times New Roman"/>
            <w:spacing w:val="18"/>
            <w:sz w:val="20"/>
          </w:rPr>
          <w:t xml:space="preserve"> </w:t>
        </w:r>
        <w:r>
          <w:rPr>
            <w:rFonts w:ascii="Times New Roman"/>
            <w:sz w:val="20"/>
          </w:rPr>
          <w:t>and</w:t>
        </w:r>
        <w:r>
          <w:rPr>
            <w:rFonts w:ascii="Times New Roman"/>
            <w:spacing w:val="22"/>
            <w:sz w:val="20"/>
          </w:rPr>
          <w:t xml:space="preserve"> </w:t>
        </w:r>
        <w:r>
          <w:rPr>
            <w:rFonts w:ascii="Times New Roman"/>
            <w:sz w:val="20"/>
          </w:rPr>
          <w:t>mobilizing</w:t>
        </w:r>
        <w:r>
          <w:rPr>
            <w:rFonts w:ascii="Times New Roman"/>
            <w:spacing w:val="17"/>
            <w:sz w:val="20"/>
          </w:rPr>
          <w:t xml:space="preserve"> </w:t>
        </w:r>
        <w:r>
          <w:rPr>
            <w:rFonts w:ascii="Times New Roman"/>
            <w:sz w:val="20"/>
          </w:rPr>
          <w:t>all</w:t>
        </w:r>
        <w:r>
          <w:rPr>
            <w:rFonts w:ascii="Times New Roman"/>
            <w:w w:val="99"/>
            <w:sz w:val="20"/>
          </w:rPr>
          <w:t xml:space="preserve"> </w:t>
        </w:r>
        <w:r>
          <w:rPr>
            <w:rFonts w:ascii="Times New Roman"/>
            <w:sz w:val="20"/>
          </w:rPr>
          <w:t>available</w:t>
        </w:r>
        <w:r>
          <w:rPr>
            <w:rFonts w:ascii="Times New Roman"/>
            <w:spacing w:val="-1"/>
            <w:sz w:val="20"/>
          </w:rPr>
          <w:t xml:space="preserve"> </w:t>
        </w:r>
        <w:r>
          <w:rPr>
            <w:rFonts w:ascii="Times New Roman"/>
            <w:sz w:val="20"/>
          </w:rPr>
          <w:t>resources.</w:t>
        </w:r>
      </w:ins>
    </w:p>
    <w:p w14:paraId="7214B551" w14:textId="77777777" w:rsidR="00804791" w:rsidRDefault="00804791">
      <w:pPr>
        <w:spacing w:before="1"/>
        <w:rPr>
          <w:rFonts w:ascii="Times New Roman" w:hAnsi="Times New Roman"/>
          <w:sz w:val="20"/>
          <w:rPrChange w:id="9843" w:author="Author" w:date="2015-07-30T15:37:00Z">
            <w:rPr>
              <w:sz w:val="20"/>
            </w:rPr>
          </w:rPrChange>
        </w:rPr>
        <w:pPrChange w:id="9844" w:author="Author" w:date="2015-07-30T15:37:00Z">
          <w:pPr>
            <w:pStyle w:val="ecxmsonormal"/>
            <w:shd w:val="clear" w:color="auto" w:fill="FFFFFF"/>
            <w:spacing w:before="0" w:beforeAutospacing="0" w:after="0" w:afterAutospacing="0"/>
            <w:ind w:left="360"/>
            <w:jc w:val="both"/>
          </w:pPr>
        </w:pPrChange>
      </w:pPr>
    </w:p>
    <w:p w14:paraId="1F7CC948" w14:textId="6A9C358B" w:rsidR="00804791" w:rsidRDefault="006514D0">
      <w:pPr>
        <w:pStyle w:val="ListParagraph"/>
        <w:numPr>
          <w:ilvl w:val="0"/>
          <w:numId w:val="35"/>
        </w:numPr>
        <w:tabs>
          <w:tab w:val="left" w:pos="481"/>
        </w:tabs>
        <w:ind w:left="480" w:right="125"/>
        <w:jc w:val="both"/>
        <w:rPr>
          <w:rFonts w:ascii="Times New Roman" w:hAnsi="Times New Roman"/>
          <w:sz w:val="20"/>
          <w:rPrChange w:id="9845" w:author="Author" w:date="2015-07-30T15:37:00Z">
            <w:rPr>
              <w:sz w:val="20"/>
            </w:rPr>
          </w:rPrChange>
        </w:rPr>
        <w:pPrChange w:id="9846" w:author="Author" w:date="2015-07-30T15:37:00Z">
          <w:pPr>
            <w:pStyle w:val="ecxmsonormal"/>
            <w:numPr>
              <w:numId w:val="36"/>
            </w:numPr>
            <w:shd w:val="clear" w:color="auto" w:fill="FFFFFF"/>
            <w:spacing w:before="0" w:beforeAutospacing="0" w:after="0" w:afterAutospacing="0"/>
            <w:ind w:left="360" w:hanging="360"/>
            <w:jc w:val="both"/>
          </w:pPr>
        </w:pPrChange>
      </w:pPr>
      <w:r>
        <w:rPr>
          <w:rFonts w:ascii="Times New Roman" w:hAnsi="Times New Roman"/>
          <w:sz w:val="20"/>
          <w:rPrChange w:id="9847" w:author="Author" w:date="2015-07-30T15:37:00Z">
            <w:rPr>
              <w:sz w:val="20"/>
            </w:rPr>
          </w:rPrChange>
        </w:rPr>
        <w:t xml:space="preserve">The Agenda’s </w:t>
      </w:r>
      <w:del w:id="9848" w:author="Author" w:date="2015-07-30T15:37:00Z">
        <w:r w:rsidR="00EA08A8" w:rsidRPr="00884E81">
          <w:rPr>
            <w:sz w:val="20"/>
            <w:szCs w:val="20"/>
          </w:rPr>
          <w:delText>goals</w:delText>
        </w:r>
      </w:del>
      <w:ins w:id="9849" w:author="Author" w:date="2015-07-30T15:37:00Z">
        <w:r>
          <w:rPr>
            <w:rFonts w:ascii="Times New Roman" w:eastAsia="Times New Roman" w:hAnsi="Times New Roman" w:cs="Times New Roman"/>
            <w:sz w:val="20"/>
            <w:szCs w:val="20"/>
          </w:rPr>
          <w:t>Goals</w:t>
        </w:r>
      </w:ins>
      <w:r>
        <w:rPr>
          <w:rFonts w:ascii="Times New Roman" w:hAnsi="Times New Roman"/>
          <w:sz w:val="20"/>
          <w:rPrChange w:id="9850" w:author="Author" w:date="2015-07-30T15:37:00Z">
            <w:rPr>
              <w:sz w:val="20"/>
            </w:rPr>
          </w:rPrChange>
        </w:rPr>
        <w:t xml:space="preserve"> and targets deal with the means required to realise our collective ambitions. The means</w:t>
      </w:r>
      <w:r>
        <w:rPr>
          <w:rFonts w:ascii="Times New Roman" w:hAnsi="Times New Roman"/>
          <w:spacing w:val="35"/>
          <w:sz w:val="20"/>
          <w:rPrChange w:id="9851" w:author="Author" w:date="2015-07-30T15:37:00Z">
            <w:rPr>
              <w:sz w:val="20"/>
            </w:rPr>
          </w:rPrChange>
        </w:rPr>
        <w:t xml:space="preserve"> </w:t>
      </w:r>
      <w:r>
        <w:rPr>
          <w:rFonts w:ascii="Times New Roman" w:hAnsi="Times New Roman"/>
          <w:sz w:val="20"/>
          <w:rPrChange w:id="9852" w:author="Author" w:date="2015-07-30T15:37:00Z">
            <w:rPr>
              <w:sz w:val="20"/>
            </w:rPr>
          </w:rPrChange>
        </w:rPr>
        <w:t>of</w:t>
      </w:r>
      <w:r>
        <w:rPr>
          <w:rFonts w:ascii="Times New Roman" w:hAnsi="Times New Roman"/>
          <w:w w:val="99"/>
          <w:sz w:val="20"/>
          <w:rPrChange w:id="9853" w:author="Author" w:date="2015-07-30T15:37:00Z">
            <w:rPr>
              <w:sz w:val="20"/>
            </w:rPr>
          </w:rPrChange>
        </w:rPr>
        <w:t xml:space="preserve"> </w:t>
      </w:r>
      <w:r>
        <w:rPr>
          <w:rFonts w:ascii="Times New Roman" w:hAnsi="Times New Roman"/>
          <w:sz w:val="20"/>
          <w:rPrChange w:id="9854" w:author="Author" w:date="2015-07-30T15:37:00Z">
            <w:rPr>
              <w:sz w:val="20"/>
            </w:rPr>
          </w:rPrChange>
        </w:rPr>
        <w:t>implementation targets under each SDG and goal 17, which are referred to above, are at the core of our</w:t>
      </w:r>
      <w:r>
        <w:rPr>
          <w:rFonts w:ascii="Times New Roman" w:hAnsi="Times New Roman"/>
          <w:spacing w:val="35"/>
          <w:sz w:val="20"/>
          <w:rPrChange w:id="9855" w:author="Author" w:date="2015-07-30T15:37:00Z">
            <w:rPr>
              <w:sz w:val="20"/>
            </w:rPr>
          </w:rPrChange>
        </w:rPr>
        <w:t xml:space="preserve"> </w:t>
      </w:r>
      <w:r>
        <w:rPr>
          <w:rFonts w:ascii="Times New Roman" w:hAnsi="Times New Roman"/>
          <w:sz w:val="20"/>
          <w:rPrChange w:id="9856" w:author="Author" w:date="2015-07-30T15:37:00Z">
            <w:rPr>
              <w:sz w:val="20"/>
            </w:rPr>
          </w:rPrChange>
        </w:rPr>
        <w:t>Agenda</w:t>
      </w:r>
      <w:r>
        <w:rPr>
          <w:rFonts w:ascii="Times New Roman" w:hAnsi="Times New Roman"/>
          <w:w w:val="99"/>
          <w:sz w:val="20"/>
          <w:rPrChange w:id="9857" w:author="Author" w:date="2015-07-30T15:37:00Z">
            <w:rPr>
              <w:sz w:val="20"/>
            </w:rPr>
          </w:rPrChange>
        </w:rPr>
        <w:t xml:space="preserve"> </w:t>
      </w:r>
      <w:r>
        <w:rPr>
          <w:rFonts w:ascii="Times New Roman" w:hAnsi="Times New Roman"/>
          <w:sz w:val="20"/>
          <w:rPrChange w:id="9858" w:author="Author" w:date="2015-07-30T15:37:00Z">
            <w:rPr>
              <w:sz w:val="20"/>
            </w:rPr>
          </w:rPrChange>
        </w:rPr>
        <w:t>and of equal importance with the other Goals and targets. We shall accord them equal priority in</w:t>
      </w:r>
      <w:r>
        <w:rPr>
          <w:rFonts w:ascii="Times New Roman" w:hAnsi="Times New Roman"/>
          <w:spacing w:val="35"/>
          <w:sz w:val="20"/>
          <w:rPrChange w:id="9859" w:author="Author" w:date="2015-07-30T15:37:00Z">
            <w:rPr>
              <w:sz w:val="20"/>
            </w:rPr>
          </w:rPrChange>
        </w:rPr>
        <w:t xml:space="preserve"> </w:t>
      </w:r>
      <w:r>
        <w:rPr>
          <w:rFonts w:ascii="Times New Roman" w:hAnsi="Times New Roman"/>
          <w:sz w:val="20"/>
          <w:rPrChange w:id="9860" w:author="Author" w:date="2015-07-30T15:37:00Z">
            <w:rPr>
              <w:sz w:val="20"/>
            </w:rPr>
          </w:rPrChange>
        </w:rPr>
        <w:t>our</w:t>
      </w:r>
      <w:r>
        <w:rPr>
          <w:rFonts w:ascii="Times New Roman" w:hAnsi="Times New Roman"/>
          <w:w w:val="99"/>
          <w:sz w:val="20"/>
          <w:rPrChange w:id="9861" w:author="Author" w:date="2015-07-30T15:37:00Z">
            <w:rPr>
              <w:sz w:val="20"/>
            </w:rPr>
          </w:rPrChange>
        </w:rPr>
        <w:t xml:space="preserve"> </w:t>
      </w:r>
      <w:r>
        <w:rPr>
          <w:rFonts w:ascii="Times New Roman" w:hAnsi="Times New Roman"/>
          <w:sz w:val="20"/>
          <w:rPrChange w:id="9862" w:author="Author" w:date="2015-07-30T15:37:00Z">
            <w:rPr>
              <w:sz w:val="20"/>
            </w:rPr>
          </w:rPrChange>
        </w:rPr>
        <w:t>implementation efforts and in the global indicator framework for monitoring our</w:t>
      </w:r>
      <w:r>
        <w:rPr>
          <w:rFonts w:ascii="Times New Roman" w:hAnsi="Times New Roman"/>
          <w:spacing w:val="-8"/>
          <w:sz w:val="20"/>
          <w:rPrChange w:id="9863" w:author="Author" w:date="2015-07-30T15:37:00Z">
            <w:rPr>
              <w:sz w:val="20"/>
            </w:rPr>
          </w:rPrChange>
        </w:rPr>
        <w:t xml:space="preserve"> </w:t>
      </w:r>
      <w:r>
        <w:rPr>
          <w:rFonts w:ascii="Times New Roman" w:hAnsi="Times New Roman"/>
          <w:sz w:val="20"/>
          <w:rPrChange w:id="9864" w:author="Author" w:date="2015-07-30T15:37:00Z">
            <w:rPr>
              <w:sz w:val="20"/>
            </w:rPr>
          </w:rPrChange>
        </w:rPr>
        <w:t>progress.</w:t>
      </w:r>
    </w:p>
    <w:p w14:paraId="11429584" w14:textId="77777777" w:rsidR="00804791" w:rsidRDefault="00804791">
      <w:pPr>
        <w:spacing w:before="5"/>
        <w:rPr>
          <w:rFonts w:ascii="Times New Roman" w:hAnsi="Times New Roman"/>
          <w:sz w:val="20"/>
          <w:rPrChange w:id="9865" w:author="Author" w:date="2015-07-30T15:37:00Z">
            <w:rPr>
              <w:sz w:val="20"/>
            </w:rPr>
          </w:rPrChange>
        </w:rPr>
        <w:pPrChange w:id="9866" w:author="Author" w:date="2015-07-30T15:37:00Z">
          <w:pPr>
            <w:pStyle w:val="ListParagraph"/>
            <w:spacing w:after="0" w:line="240" w:lineRule="auto"/>
          </w:pPr>
        </w:pPrChange>
      </w:pPr>
    </w:p>
    <w:p w14:paraId="7B83191B" w14:textId="77777777" w:rsidR="00EA08A8" w:rsidRPr="00884E81" w:rsidRDefault="00EA08A8" w:rsidP="00884E81">
      <w:pPr>
        <w:pStyle w:val="ecxmsonormal"/>
        <w:numPr>
          <w:ilvl w:val="0"/>
          <w:numId w:val="36"/>
        </w:numPr>
        <w:shd w:val="clear" w:color="auto" w:fill="FFFFFF"/>
        <w:spacing w:before="0" w:beforeAutospacing="0" w:after="0" w:afterAutospacing="0"/>
        <w:jc w:val="both"/>
        <w:rPr>
          <w:del w:id="9867" w:author="Author" w:date="2015-07-30T15:37:00Z"/>
          <w:sz w:val="20"/>
          <w:szCs w:val="20"/>
        </w:rPr>
      </w:pPr>
      <w:del w:id="9868" w:author="Author" w:date="2015-07-30T15:37:00Z">
        <w:r w:rsidRPr="00884E81">
          <w:rPr>
            <w:sz w:val="20"/>
            <w:szCs w:val="20"/>
          </w:rPr>
          <w:delText>We welcome the Addis Ababa Action Agenda of the Third International Conference on Financing for Development</w:delText>
        </w:r>
        <w:r w:rsidR="000949ED">
          <w:rPr>
            <w:rStyle w:val="FootnoteReference"/>
            <w:sz w:val="20"/>
            <w:szCs w:val="20"/>
          </w:rPr>
          <w:footnoteReference w:id="4"/>
        </w:r>
        <w:r w:rsidRPr="00884E81">
          <w:rPr>
            <w:sz w:val="20"/>
            <w:szCs w:val="20"/>
          </w:rPr>
          <w:delText xml:space="preserve"> held in Addis Ababa from 13-16 July 2015. We recognise the important interlinkages between the </w:delText>
        </w:r>
      </w:del>
      <w:ins w:id="9871" w:author="Author" w:date="2015-07-30T15:37:00Z">
        <w:r w:rsidR="006514D0">
          <w:rPr>
            <w:sz w:val="20"/>
          </w:rPr>
          <w:t xml:space="preserve">The means of </w:t>
        </w:r>
      </w:ins>
      <w:r w:rsidR="006514D0" w:rsidRPr="006514D0">
        <w:rPr>
          <w:sz w:val="20"/>
        </w:rPr>
        <w:t xml:space="preserve">implementation </w:t>
      </w:r>
      <w:del w:id="9872" w:author="Author" w:date="2015-07-30T15:37:00Z">
        <w:r w:rsidRPr="00884E81">
          <w:rPr>
            <w:sz w:val="20"/>
            <w:szCs w:val="20"/>
          </w:rPr>
          <w:delText xml:space="preserve">of the Addis Ababa Action Agenda and the realisation of the Sustainable Development Goals and </w:delText>
        </w:r>
      </w:del>
      <w:r w:rsidR="006514D0" w:rsidRPr="006514D0">
        <w:rPr>
          <w:sz w:val="20"/>
        </w:rPr>
        <w:t>targets</w:t>
      </w:r>
      <w:del w:id="9873" w:author="Author" w:date="2015-07-30T15:37:00Z">
        <w:r w:rsidRPr="00884E81">
          <w:rPr>
            <w:sz w:val="20"/>
            <w:szCs w:val="20"/>
          </w:rPr>
          <w:delText xml:space="preserve">. </w:delText>
        </w:r>
      </w:del>
    </w:p>
    <w:p w14:paraId="6F672188" w14:textId="77777777" w:rsidR="00EA08A8" w:rsidRPr="00884E81" w:rsidRDefault="00EA08A8" w:rsidP="00884E81">
      <w:pPr>
        <w:pStyle w:val="ListParagraph"/>
        <w:rPr>
          <w:del w:id="9874" w:author="Author" w:date="2015-07-30T15:37:00Z"/>
          <w:sz w:val="20"/>
          <w:szCs w:val="20"/>
        </w:rPr>
      </w:pPr>
    </w:p>
    <w:p w14:paraId="426EB1EF" w14:textId="255C5448" w:rsidR="00804791" w:rsidRDefault="004B11A8">
      <w:pPr>
        <w:pStyle w:val="ListParagraph"/>
        <w:numPr>
          <w:ilvl w:val="0"/>
          <w:numId w:val="35"/>
        </w:numPr>
        <w:tabs>
          <w:tab w:val="left" w:pos="481"/>
        </w:tabs>
        <w:spacing w:line="228" w:lineRule="exact"/>
        <w:ind w:left="480" w:right="115"/>
        <w:jc w:val="both"/>
        <w:rPr>
          <w:ins w:id="9875" w:author="Author" w:date="2015-07-30T15:37:00Z"/>
          <w:rFonts w:ascii="Times New Roman" w:eastAsia="Times New Roman" w:hAnsi="Times New Roman" w:cs="Times New Roman"/>
          <w:sz w:val="20"/>
          <w:szCs w:val="20"/>
        </w:rPr>
      </w:pPr>
      <w:del w:id="9876" w:author="Author" w:date="2015-07-30T15:37:00Z">
        <w:r w:rsidRPr="00884E81">
          <w:rPr>
            <w:sz w:val="20"/>
            <w:szCs w:val="20"/>
          </w:rPr>
          <w:delText>This Agenda can be met within the framework of a revitalized Global Partnership for sustainable development,</w:delText>
        </w:r>
      </w:del>
      <w:ins w:id="9877" w:author="Author" w:date="2015-07-30T15:37:00Z">
        <w:r w:rsidR="006514D0">
          <w:rPr>
            <w:rFonts w:ascii="Times New Roman"/>
            <w:sz w:val="20"/>
          </w:rPr>
          <w:t xml:space="preserve"> are complemented and</w:t>
        </w:r>
      </w:ins>
      <w:r w:rsidR="006514D0">
        <w:rPr>
          <w:rFonts w:ascii="Times New Roman"/>
          <w:sz w:val="20"/>
          <w:rPrChange w:id="9878" w:author="Author" w:date="2015-07-30T15:37:00Z">
            <w:rPr>
              <w:sz w:val="20"/>
            </w:rPr>
          </w:rPrChange>
        </w:rPr>
        <w:t xml:space="preserve"> supported by the concrete policies and actions</w:t>
      </w:r>
      <w:r w:rsidR="006514D0">
        <w:rPr>
          <w:rFonts w:ascii="Times New Roman"/>
          <w:spacing w:val="31"/>
          <w:sz w:val="20"/>
          <w:rPrChange w:id="9879" w:author="Author" w:date="2015-07-30T15:37:00Z">
            <w:rPr>
              <w:sz w:val="20"/>
            </w:rPr>
          </w:rPrChange>
        </w:rPr>
        <w:t xml:space="preserve"> </w:t>
      </w:r>
      <w:r w:rsidR="006514D0">
        <w:rPr>
          <w:rFonts w:ascii="Times New Roman"/>
          <w:sz w:val="20"/>
          <w:rPrChange w:id="9880" w:author="Author" w:date="2015-07-30T15:37:00Z">
            <w:rPr>
              <w:sz w:val="20"/>
            </w:rPr>
          </w:rPrChange>
        </w:rPr>
        <w:t>as</w:t>
      </w:r>
      <w:r w:rsidR="006514D0">
        <w:rPr>
          <w:rFonts w:ascii="Times New Roman"/>
          <w:w w:val="99"/>
          <w:sz w:val="20"/>
          <w:rPrChange w:id="9881" w:author="Author" w:date="2015-07-30T15:37:00Z">
            <w:rPr>
              <w:sz w:val="20"/>
            </w:rPr>
          </w:rPrChange>
        </w:rPr>
        <w:t xml:space="preserve"> </w:t>
      </w:r>
      <w:r w:rsidR="006514D0">
        <w:rPr>
          <w:rFonts w:ascii="Times New Roman"/>
          <w:sz w:val="20"/>
          <w:rPrChange w:id="9882" w:author="Author" w:date="2015-07-30T15:37:00Z">
            <w:rPr>
              <w:sz w:val="20"/>
            </w:rPr>
          </w:rPrChange>
        </w:rPr>
        <w:t>outlined in the Addis Ababa Action</w:t>
      </w:r>
      <w:r w:rsidR="006514D0">
        <w:rPr>
          <w:rFonts w:ascii="Times New Roman"/>
          <w:spacing w:val="6"/>
          <w:sz w:val="20"/>
          <w:rPrChange w:id="9883" w:author="Author" w:date="2015-07-30T15:37:00Z">
            <w:rPr>
              <w:sz w:val="20"/>
            </w:rPr>
          </w:rPrChange>
        </w:rPr>
        <w:t xml:space="preserve"> </w:t>
      </w:r>
      <w:del w:id="9884" w:author="Author" w:date="2015-07-30T15:37:00Z">
        <w:r w:rsidRPr="00884E81">
          <w:rPr>
            <w:sz w:val="20"/>
            <w:szCs w:val="20"/>
          </w:rPr>
          <w:delText>Agenda. This Partnership</w:delText>
        </w:r>
      </w:del>
      <w:ins w:id="9885" w:author="Author" w:date="2015-07-30T15:37:00Z">
        <w:r w:rsidR="006514D0">
          <w:rPr>
            <w:rFonts w:ascii="Times New Roman"/>
            <w:sz w:val="20"/>
          </w:rPr>
          <w:t>Agenda</w:t>
        </w:r>
        <w:r w:rsidR="006514D0">
          <w:rPr>
            <w:rFonts w:ascii="Times New Roman"/>
            <w:position w:val="9"/>
            <w:sz w:val="13"/>
          </w:rPr>
          <w:t>3</w:t>
        </w:r>
        <w:r w:rsidR="006514D0">
          <w:rPr>
            <w:rFonts w:ascii="Times New Roman"/>
            <w:sz w:val="20"/>
          </w:rPr>
          <w:t>.</w:t>
        </w:r>
      </w:ins>
    </w:p>
    <w:p w14:paraId="2BACF485" w14:textId="77777777" w:rsidR="00804791" w:rsidRDefault="00804791">
      <w:pPr>
        <w:spacing w:before="10"/>
        <w:rPr>
          <w:ins w:id="9886" w:author="Author" w:date="2015-07-30T15:37:00Z"/>
          <w:rFonts w:ascii="Times New Roman" w:eastAsia="Times New Roman" w:hAnsi="Times New Roman" w:cs="Times New Roman"/>
          <w:sz w:val="19"/>
          <w:szCs w:val="19"/>
        </w:rPr>
      </w:pPr>
    </w:p>
    <w:p w14:paraId="621A1DBA" w14:textId="77777777" w:rsidR="004B11A8" w:rsidRPr="00884E81" w:rsidRDefault="006514D0" w:rsidP="00884E81">
      <w:pPr>
        <w:pStyle w:val="ecxmsonormal"/>
        <w:numPr>
          <w:ilvl w:val="0"/>
          <w:numId w:val="36"/>
        </w:numPr>
        <w:shd w:val="clear" w:color="auto" w:fill="FFFFFF"/>
        <w:spacing w:before="0" w:beforeAutospacing="0" w:after="0" w:afterAutospacing="0"/>
        <w:jc w:val="both"/>
        <w:rPr>
          <w:del w:id="9887" w:author="Author" w:date="2015-07-30T15:37:00Z"/>
          <w:sz w:val="20"/>
          <w:szCs w:val="20"/>
        </w:rPr>
      </w:pPr>
      <w:ins w:id="9888" w:author="Author" w:date="2015-07-30T15:37:00Z">
        <w:r>
          <w:rPr>
            <w:sz w:val="20"/>
            <w:szCs w:val="20"/>
          </w:rPr>
          <w:t>Cohesive nationally owned sustainable development strategies, supported by integrated national</w:t>
        </w:r>
        <w:r>
          <w:rPr>
            <w:spacing w:val="25"/>
            <w:sz w:val="20"/>
            <w:szCs w:val="20"/>
          </w:rPr>
          <w:t xml:space="preserve"> </w:t>
        </w:r>
        <w:r>
          <w:rPr>
            <w:sz w:val="20"/>
            <w:szCs w:val="20"/>
          </w:rPr>
          <w:t>financing</w:t>
        </w:r>
        <w:r>
          <w:rPr>
            <w:w w:val="99"/>
            <w:sz w:val="20"/>
            <w:szCs w:val="20"/>
          </w:rPr>
          <w:t xml:space="preserve"> </w:t>
        </w:r>
        <w:r>
          <w:rPr>
            <w:sz w:val="20"/>
            <w:szCs w:val="20"/>
          </w:rPr>
          <w:t>frameworks,</w:t>
        </w:r>
      </w:ins>
      <w:r>
        <w:rPr>
          <w:spacing w:val="10"/>
          <w:sz w:val="20"/>
          <w:rPrChange w:id="9889" w:author="Author" w:date="2015-07-30T15:37:00Z">
            <w:rPr>
              <w:sz w:val="20"/>
            </w:rPr>
          </w:rPrChange>
        </w:rPr>
        <w:t xml:space="preserve"> </w:t>
      </w:r>
      <w:r w:rsidRPr="006514D0">
        <w:rPr>
          <w:sz w:val="20"/>
        </w:rPr>
        <w:t>will</w:t>
      </w:r>
      <w:r>
        <w:rPr>
          <w:spacing w:val="7"/>
          <w:sz w:val="20"/>
          <w:rPrChange w:id="9890" w:author="Author" w:date="2015-07-30T15:37:00Z">
            <w:rPr>
              <w:sz w:val="20"/>
            </w:rPr>
          </w:rPrChange>
        </w:rPr>
        <w:t xml:space="preserve"> </w:t>
      </w:r>
      <w:del w:id="9891" w:author="Author" w:date="2015-07-30T15:37:00Z">
        <w:r w:rsidR="004B11A8" w:rsidRPr="00884E81">
          <w:rPr>
            <w:sz w:val="20"/>
            <w:szCs w:val="20"/>
          </w:rPr>
          <w:delText xml:space="preserve">work in a spirit of global solidarity, in particular solidarity with the poorest and with people in vulnerable situations. It will facilitate an intensive global engagement in support of implementation of all the goals and targets, bringing together Governments, the private sector, civil society, the United Nations system and other actors and mobilizing all available resources. </w:delText>
        </w:r>
      </w:del>
    </w:p>
    <w:p w14:paraId="1EF36507" w14:textId="77777777" w:rsidR="004B11A8" w:rsidRPr="00884E81" w:rsidRDefault="004B11A8" w:rsidP="00884E81">
      <w:pPr>
        <w:pStyle w:val="ListParagraph"/>
        <w:ind w:left="360"/>
        <w:jc w:val="both"/>
        <w:rPr>
          <w:del w:id="9892" w:author="Author" w:date="2015-07-30T15:37:00Z"/>
          <w:rFonts w:ascii="Times New Roman" w:hAnsi="Times New Roman"/>
          <w:sz w:val="20"/>
          <w:szCs w:val="20"/>
        </w:rPr>
      </w:pPr>
    </w:p>
    <w:p w14:paraId="252D4BDD" w14:textId="57454FCD" w:rsidR="00804791" w:rsidRDefault="00EA08A8">
      <w:pPr>
        <w:pStyle w:val="ListParagraph"/>
        <w:numPr>
          <w:ilvl w:val="0"/>
          <w:numId w:val="35"/>
        </w:numPr>
        <w:tabs>
          <w:tab w:val="left" w:pos="481"/>
        </w:tabs>
        <w:ind w:left="480" w:right="119"/>
        <w:jc w:val="both"/>
        <w:rPr>
          <w:ins w:id="9893" w:author="Author" w:date="2015-07-30T15:37:00Z"/>
          <w:rFonts w:ascii="Times New Roman" w:eastAsia="Times New Roman" w:hAnsi="Times New Roman" w:cs="Times New Roman"/>
          <w:sz w:val="20"/>
          <w:szCs w:val="20"/>
        </w:rPr>
      </w:pPr>
      <w:del w:id="9894" w:author="Author" w:date="2015-07-30T15:37:00Z">
        <w:r w:rsidRPr="00884E81">
          <w:rPr>
            <w:sz w:val="20"/>
            <w:szCs w:val="20"/>
          </w:rPr>
          <w:delText>We recognise</w:delText>
        </w:r>
      </w:del>
      <w:ins w:id="9895" w:author="Author" w:date="2015-07-30T15:37:00Z">
        <w:r w:rsidR="006514D0">
          <w:rPr>
            <w:rFonts w:ascii="Times New Roman" w:eastAsia="Times New Roman" w:hAnsi="Times New Roman" w:cs="Times New Roman"/>
            <w:sz w:val="20"/>
            <w:szCs w:val="20"/>
          </w:rPr>
          <w:t>be</w:t>
        </w:r>
        <w:r w:rsidR="006514D0">
          <w:rPr>
            <w:rFonts w:ascii="Times New Roman" w:eastAsia="Times New Roman" w:hAnsi="Times New Roman" w:cs="Times New Roman"/>
            <w:spacing w:val="8"/>
            <w:sz w:val="20"/>
            <w:szCs w:val="20"/>
          </w:rPr>
          <w:t xml:space="preserve"> </w:t>
        </w:r>
        <w:r w:rsidR="006514D0">
          <w:rPr>
            <w:rFonts w:ascii="Times New Roman" w:eastAsia="Times New Roman" w:hAnsi="Times New Roman" w:cs="Times New Roman"/>
            <w:sz w:val="20"/>
            <w:szCs w:val="20"/>
          </w:rPr>
          <w:t>at</w:t>
        </w:r>
        <w:r w:rsidR="006514D0">
          <w:rPr>
            <w:rFonts w:ascii="Times New Roman" w:eastAsia="Times New Roman" w:hAnsi="Times New Roman" w:cs="Times New Roman"/>
            <w:spacing w:val="7"/>
            <w:sz w:val="20"/>
            <w:szCs w:val="20"/>
          </w:rPr>
          <w:t xml:space="preserve"> </w:t>
        </w:r>
        <w:r w:rsidR="006514D0">
          <w:rPr>
            <w:rFonts w:ascii="Times New Roman" w:eastAsia="Times New Roman" w:hAnsi="Times New Roman" w:cs="Times New Roman"/>
            <w:sz w:val="20"/>
            <w:szCs w:val="20"/>
          </w:rPr>
          <w:t>the</w:t>
        </w:r>
        <w:r w:rsidR="006514D0">
          <w:rPr>
            <w:rFonts w:ascii="Times New Roman" w:eastAsia="Times New Roman" w:hAnsi="Times New Roman" w:cs="Times New Roman"/>
            <w:spacing w:val="10"/>
            <w:sz w:val="20"/>
            <w:szCs w:val="20"/>
          </w:rPr>
          <w:t xml:space="preserve"> </w:t>
        </w:r>
        <w:r w:rsidR="006514D0">
          <w:rPr>
            <w:rFonts w:ascii="Times New Roman" w:eastAsia="Times New Roman" w:hAnsi="Times New Roman" w:cs="Times New Roman"/>
            <w:sz w:val="20"/>
            <w:szCs w:val="20"/>
          </w:rPr>
          <w:t>heart</w:t>
        </w:r>
        <w:r w:rsidR="006514D0">
          <w:rPr>
            <w:rFonts w:ascii="Times New Roman" w:eastAsia="Times New Roman" w:hAnsi="Times New Roman" w:cs="Times New Roman"/>
            <w:spacing w:val="7"/>
            <w:sz w:val="20"/>
            <w:szCs w:val="20"/>
          </w:rPr>
          <w:t xml:space="preserve"> </w:t>
        </w:r>
        <w:r w:rsidR="006514D0">
          <w:rPr>
            <w:rFonts w:ascii="Times New Roman" w:eastAsia="Times New Roman" w:hAnsi="Times New Roman" w:cs="Times New Roman"/>
            <w:sz w:val="20"/>
            <w:szCs w:val="20"/>
          </w:rPr>
          <w:t>of</w:t>
        </w:r>
        <w:r w:rsidR="006514D0">
          <w:rPr>
            <w:rFonts w:ascii="Times New Roman" w:eastAsia="Times New Roman" w:hAnsi="Times New Roman" w:cs="Times New Roman"/>
            <w:spacing w:val="6"/>
            <w:sz w:val="20"/>
            <w:szCs w:val="20"/>
          </w:rPr>
          <w:t xml:space="preserve"> </w:t>
        </w:r>
        <w:r w:rsidR="006514D0">
          <w:rPr>
            <w:rFonts w:ascii="Times New Roman" w:eastAsia="Times New Roman" w:hAnsi="Times New Roman" w:cs="Times New Roman"/>
            <w:sz w:val="20"/>
            <w:szCs w:val="20"/>
          </w:rPr>
          <w:t>our</w:t>
        </w:r>
        <w:r w:rsidR="006514D0">
          <w:rPr>
            <w:rFonts w:ascii="Times New Roman" w:eastAsia="Times New Roman" w:hAnsi="Times New Roman" w:cs="Times New Roman"/>
            <w:spacing w:val="8"/>
            <w:sz w:val="20"/>
            <w:szCs w:val="20"/>
          </w:rPr>
          <w:t xml:space="preserve"> </w:t>
        </w:r>
        <w:r w:rsidR="006514D0">
          <w:rPr>
            <w:rFonts w:ascii="Times New Roman" w:eastAsia="Times New Roman" w:hAnsi="Times New Roman" w:cs="Times New Roman"/>
            <w:sz w:val="20"/>
            <w:szCs w:val="20"/>
          </w:rPr>
          <w:t>efforts.</w:t>
        </w:r>
        <w:r w:rsidR="006514D0">
          <w:rPr>
            <w:rFonts w:ascii="Times New Roman" w:eastAsia="Times New Roman" w:hAnsi="Times New Roman" w:cs="Times New Roman"/>
            <w:spacing w:val="8"/>
            <w:sz w:val="20"/>
            <w:szCs w:val="20"/>
          </w:rPr>
          <w:t xml:space="preserve"> </w:t>
        </w:r>
        <w:r w:rsidR="006514D0">
          <w:rPr>
            <w:rFonts w:ascii="Times New Roman" w:eastAsia="Times New Roman" w:hAnsi="Times New Roman" w:cs="Times New Roman"/>
            <w:sz w:val="20"/>
            <w:szCs w:val="20"/>
          </w:rPr>
          <w:t>We</w:t>
        </w:r>
        <w:r w:rsidR="006514D0">
          <w:rPr>
            <w:rFonts w:ascii="Times New Roman" w:eastAsia="Times New Roman" w:hAnsi="Times New Roman" w:cs="Times New Roman"/>
            <w:spacing w:val="8"/>
            <w:sz w:val="20"/>
            <w:szCs w:val="20"/>
          </w:rPr>
          <w:t xml:space="preserve"> </w:t>
        </w:r>
        <w:r w:rsidR="006514D0">
          <w:rPr>
            <w:rFonts w:ascii="Times New Roman" w:eastAsia="Times New Roman" w:hAnsi="Times New Roman" w:cs="Times New Roman"/>
            <w:sz w:val="20"/>
            <w:szCs w:val="20"/>
          </w:rPr>
          <w:t>reiterate</w:t>
        </w:r>
      </w:ins>
      <w:r w:rsidR="006514D0">
        <w:rPr>
          <w:rFonts w:ascii="Times New Roman" w:hAnsi="Times New Roman"/>
          <w:spacing w:val="8"/>
          <w:sz w:val="20"/>
          <w:rPrChange w:id="9896" w:author="Author" w:date="2015-07-30T15:37:00Z">
            <w:rPr>
              <w:sz w:val="20"/>
            </w:rPr>
          </w:rPrChange>
        </w:rPr>
        <w:t xml:space="preserve"> </w:t>
      </w:r>
      <w:r w:rsidR="006514D0">
        <w:rPr>
          <w:rFonts w:ascii="Times New Roman" w:hAnsi="Times New Roman"/>
          <w:sz w:val="20"/>
          <w:rPrChange w:id="9897" w:author="Author" w:date="2015-07-30T15:37:00Z">
            <w:rPr>
              <w:sz w:val="20"/>
            </w:rPr>
          </w:rPrChange>
        </w:rPr>
        <w:t>that</w:t>
      </w:r>
      <w:r w:rsidR="006514D0">
        <w:rPr>
          <w:rFonts w:ascii="Times New Roman" w:hAnsi="Times New Roman"/>
          <w:spacing w:val="7"/>
          <w:sz w:val="20"/>
          <w:rPrChange w:id="9898" w:author="Author" w:date="2015-07-30T15:37:00Z">
            <w:rPr>
              <w:sz w:val="20"/>
            </w:rPr>
          </w:rPrChange>
        </w:rPr>
        <w:t xml:space="preserve"> </w:t>
      </w:r>
      <w:r w:rsidR="006514D0">
        <w:rPr>
          <w:rFonts w:ascii="Times New Roman" w:hAnsi="Times New Roman"/>
          <w:sz w:val="20"/>
          <w:rPrChange w:id="9899" w:author="Author" w:date="2015-07-30T15:37:00Z">
            <w:rPr>
              <w:sz w:val="20"/>
            </w:rPr>
          </w:rPrChange>
        </w:rPr>
        <w:t>each</w:t>
      </w:r>
      <w:r w:rsidR="006514D0">
        <w:rPr>
          <w:rFonts w:ascii="Times New Roman" w:hAnsi="Times New Roman"/>
          <w:spacing w:val="6"/>
          <w:sz w:val="20"/>
          <w:rPrChange w:id="9900" w:author="Author" w:date="2015-07-30T15:37:00Z">
            <w:rPr>
              <w:sz w:val="20"/>
            </w:rPr>
          </w:rPrChange>
        </w:rPr>
        <w:t xml:space="preserve"> </w:t>
      </w:r>
      <w:r w:rsidR="006514D0">
        <w:rPr>
          <w:rFonts w:ascii="Times New Roman" w:hAnsi="Times New Roman"/>
          <w:sz w:val="20"/>
          <w:rPrChange w:id="9901" w:author="Author" w:date="2015-07-30T15:37:00Z">
            <w:rPr>
              <w:sz w:val="20"/>
            </w:rPr>
          </w:rPrChange>
        </w:rPr>
        <w:t>country</w:t>
      </w:r>
      <w:r w:rsidR="006514D0">
        <w:rPr>
          <w:rFonts w:ascii="Times New Roman" w:hAnsi="Times New Roman"/>
          <w:spacing w:val="6"/>
          <w:sz w:val="20"/>
          <w:rPrChange w:id="9902" w:author="Author" w:date="2015-07-30T15:37:00Z">
            <w:rPr>
              <w:sz w:val="20"/>
            </w:rPr>
          </w:rPrChange>
        </w:rPr>
        <w:t xml:space="preserve"> </w:t>
      </w:r>
      <w:r w:rsidR="006514D0">
        <w:rPr>
          <w:rFonts w:ascii="Times New Roman" w:hAnsi="Times New Roman"/>
          <w:sz w:val="20"/>
          <w:rPrChange w:id="9903" w:author="Author" w:date="2015-07-30T15:37:00Z">
            <w:rPr>
              <w:sz w:val="20"/>
            </w:rPr>
          </w:rPrChange>
        </w:rPr>
        <w:t>has</w:t>
      </w:r>
      <w:r w:rsidR="006514D0">
        <w:rPr>
          <w:rFonts w:ascii="Times New Roman" w:hAnsi="Times New Roman"/>
          <w:spacing w:val="7"/>
          <w:sz w:val="20"/>
          <w:rPrChange w:id="9904" w:author="Author" w:date="2015-07-30T15:37:00Z">
            <w:rPr>
              <w:sz w:val="20"/>
            </w:rPr>
          </w:rPrChange>
        </w:rPr>
        <w:t xml:space="preserve"> </w:t>
      </w:r>
      <w:r w:rsidR="006514D0">
        <w:rPr>
          <w:rFonts w:ascii="Times New Roman" w:hAnsi="Times New Roman"/>
          <w:sz w:val="20"/>
          <w:rPrChange w:id="9905" w:author="Author" w:date="2015-07-30T15:37:00Z">
            <w:rPr>
              <w:sz w:val="20"/>
            </w:rPr>
          </w:rPrChange>
        </w:rPr>
        <w:t>primary</w:t>
      </w:r>
      <w:r w:rsidR="006514D0">
        <w:rPr>
          <w:rFonts w:ascii="Times New Roman" w:hAnsi="Times New Roman"/>
          <w:spacing w:val="6"/>
          <w:sz w:val="20"/>
          <w:rPrChange w:id="9906" w:author="Author" w:date="2015-07-30T15:37:00Z">
            <w:rPr>
              <w:sz w:val="20"/>
            </w:rPr>
          </w:rPrChange>
        </w:rPr>
        <w:t xml:space="preserve"> </w:t>
      </w:r>
      <w:r w:rsidR="006514D0">
        <w:rPr>
          <w:rFonts w:ascii="Times New Roman" w:hAnsi="Times New Roman"/>
          <w:sz w:val="20"/>
          <w:rPrChange w:id="9907" w:author="Author" w:date="2015-07-30T15:37:00Z">
            <w:rPr>
              <w:sz w:val="20"/>
            </w:rPr>
          </w:rPrChange>
        </w:rPr>
        <w:t>responsibility</w:t>
      </w:r>
      <w:r w:rsidR="006514D0">
        <w:rPr>
          <w:rFonts w:ascii="Times New Roman" w:hAnsi="Times New Roman"/>
          <w:spacing w:val="6"/>
          <w:sz w:val="20"/>
          <w:rPrChange w:id="9908" w:author="Author" w:date="2015-07-30T15:37:00Z">
            <w:rPr>
              <w:sz w:val="20"/>
            </w:rPr>
          </w:rPrChange>
        </w:rPr>
        <w:t xml:space="preserve"> </w:t>
      </w:r>
      <w:r w:rsidR="006514D0">
        <w:rPr>
          <w:rFonts w:ascii="Times New Roman" w:hAnsi="Times New Roman"/>
          <w:sz w:val="20"/>
          <w:rPrChange w:id="9909" w:author="Author" w:date="2015-07-30T15:37:00Z">
            <w:rPr>
              <w:sz w:val="20"/>
            </w:rPr>
          </w:rPrChange>
        </w:rPr>
        <w:t>for</w:t>
      </w:r>
      <w:r w:rsidR="006514D0">
        <w:rPr>
          <w:rFonts w:ascii="Times New Roman" w:hAnsi="Times New Roman"/>
          <w:spacing w:val="8"/>
          <w:sz w:val="20"/>
          <w:rPrChange w:id="9910" w:author="Author" w:date="2015-07-30T15:37:00Z">
            <w:rPr>
              <w:sz w:val="20"/>
            </w:rPr>
          </w:rPrChange>
        </w:rPr>
        <w:t xml:space="preserve"> </w:t>
      </w:r>
      <w:r w:rsidR="006514D0">
        <w:rPr>
          <w:rFonts w:ascii="Times New Roman" w:hAnsi="Times New Roman"/>
          <w:sz w:val="20"/>
          <w:rPrChange w:id="9911" w:author="Author" w:date="2015-07-30T15:37:00Z">
            <w:rPr>
              <w:sz w:val="20"/>
            </w:rPr>
          </w:rPrChange>
        </w:rPr>
        <w:t>its</w:t>
      </w:r>
      <w:r w:rsidR="006514D0">
        <w:rPr>
          <w:rFonts w:ascii="Times New Roman" w:hAnsi="Times New Roman"/>
          <w:w w:val="99"/>
          <w:sz w:val="20"/>
          <w:rPrChange w:id="9912" w:author="Author" w:date="2015-07-30T15:37:00Z">
            <w:rPr>
              <w:sz w:val="20"/>
            </w:rPr>
          </w:rPrChange>
        </w:rPr>
        <w:t xml:space="preserve"> </w:t>
      </w:r>
      <w:r w:rsidR="006514D0">
        <w:rPr>
          <w:rFonts w:ascii="Times New Roman" w:hAnsi="Times New Roman"/>
          <w:sz w:val="20"/>
          <w:rPrChange w:id="9913" w:author="Author" w:date="2015-07-30T15:37:00Z">
            <w:rPr>
              <w:sz w:val="20"/>
            </w:rPr>
          </w:rPrChange>
        </w:rPr>
        <w:t>own economic and social development and that the role of national policies and development strategies</w:t>
      </w:r>
      <w:r w:rsidR="006514D0">
        <w:rPr>
          <w:rFonts w:ascii="Times New Roman" w:hAnsi="Times New Roman"/>
          <w:spacing w:val="14"/>
          <w:sz w:val="20"/>
          <w:rPrChange w:id="9914" w:author="Author" w:date="2015-07-30T15:37:00Z">
            <w:rPr>
              <w:sz w:val="20"/>
            </w:rPr>
          </w:rPrChange>
        </w:rPr>
        <w:t xml:space="preserve"> </w:t>
      </w:r>
      <w:r w:rsidR="006514D0">
        <w:rPr>
          <w:rFonts w:ascii="Times New Roman" w:hAnsi="Times New Roman"/>
          <w:sz w:val="20"/>
          <w:rPrChange w:id="9915" w:author="Author" w:date="2015-07-30T15:37:00Z">
            <w:rPr>
              <w:sz w:val="20"/>
            </w:rPr>
          </w:rPrChange>
        </w:rPr>
        <w:t>cannot</w:t>
      </w:r>
      <w:r w:rsidR="006514D0">
        <w:rPr>
          <w:rFonts w:ascii="Times New Roman" w:hAnsi="Times New Roman"/>
          <w:w w:val="99"/>
          <w:sz w:val="20"/>
          <w:rPrChange w:id="9916" w:author="Author" w:date="2015-07-30T15:37:00Z">
            <w:rPr>
              <w:sz w:val="20"/>
            </w:rPr>
          </w:rPrChange>
        </w:rPr>
        <w:t xml:space="preserve"> </w:t>
      </w:r>
      <w:r w:rsidR="006514D0">
        <w:rPr>
          <w:rFonts w:ascii="Times New Roman" w:hAnsi="Times New Roman"/>
          <w:sz w:val="20"/>
          <w:rPrChange w:id="9917" w:author="Author" w:date="2015-07-30T15:37:00Z">
            <w:rPr>
              <w:sz w:val="20"/>
            </w:rPr>
          </w:rPrChange>
        </w:rPr>
        <w:t>be</w:t>
      </w:r>
      <w:r w:rsidR="006514D0">
        <w:rPr>
          <w:rFonts w:ascii="Times New Roman" w:hAnsi="Times New Roman"/>
          <w:spacing w:val="38"/>
          <w:sz w:val="20"/>
          <w:rPrChange w:id="9918" w:author="Author" w:date="2015-07-30T15:37:00Z">
            <w:rPr>
              <w:sz w:val="20"/>
            </w:rPr>
          </w:rPrChange>
        </w:rPr>
        <w:t xml:space="preserve"> </w:t>
      </w:r>
      <w:del w:id="9919" w:author="Author" w:date="2015-07-30T15:37:00Z">
        <w:r w:rsidRPr="00884E81">
          <w:rPr>
            <w:sz w:val="20"/>
            <w:szCs w:val="20"/>
          </w:rPr>
          <w:delText xml:space="preserve">over-emphasised. </w:delText>
        </w:r>
      </w:del>
      <w:ins w:id="9920" w:author="Author" w:date="2015-07-30T15:37:00Z">
        <w:r w:rsidR="006514D0">
          <w:rPr>
            <w:rFonts w:ascii="Times New Roman" w:eastAsia="Times New Roman" w:hAnsi="Times New Roman" w:cs="Times New Roman"/>
            <w:sz w:val="20"/>
            <w:szCs w:val="20"/>
          </w:rPr>
          <w:t>overemphasized.</w:t>
        </w:r>
        <w:r w:rsidR="006514D0">
          <w:rPr>
            <w:rFonts w:ascii="Times New Roman" w:eastAsia="Times New Roman" w:hAnsi="Times New Roman" w:cs="Times New Roman"/>
            <w:spacing w:val="38"/>
            <w:sz w:val="20"/>
            <w:szCs w:val="20"/>
          </w:rPr>
          <w:t xml:space="preserve"> </w:t>
        </w:r>
        <w:r w:rsidR="006514D0">
          <w:rPr>
            <w:rFonts w:ascii="Times New Roman" w:eastAsia="Times New Roman" w:hAnsi="Times New Roman" w:cs="Times New Roman"/>
            <w:sz w:val="20"/>
            <w:szCs w:val="20"/>
          </w:rPr>
          <w:t>We</w:t>
        </w:r>
        <w:r w:rsidR="006514D0">
          <w:rPr>
            <w:rFonts w:ascii="Times New Roman" w:eastAsia="Times New Roman" w:hAnsi="Times New Roman" w:cs="Times New Roman"/>
            <w:spacing w:val="40"/>
            <w:sz w:val="20"/>
            <w:szCs w:val="20"/>
          </w:rPr>
          <w:t xml:space="preserve"> </w:t>
        </w:r>
        <w:r w:rsidR="006514D0">
          <w:rPr>
            <w:rFonts w:ascii="Times New Roman" w:eastAsia="Times New Roman" w:hAnsi="Times New Roman" w:cs="Times New Roman"/>
            <w:sz w:val="20"/>
            <w:szCs w:val="20"/>
          </w:rPr>
          <w:t>will</w:t>
        </w:r>
        <w:r w:rsidR="006514D0">
          <w:rPr>
            <w:rFonts w:ascii="Times New Roman" w:eastAsia="Times New Roman" w:hAnsi="Times New Roman" w:cs="Times New Roman"/>
            <w:spacing w:val="39"/>
            <w:sz w:val="20"/>
            <w:szCs w:val="20"/>
          </w:rPr>
          <w:t xml:space="preserve"> </w:t>
        </w:r>
        <w:r w:rsidR="006514D0">
          <w:rPr>
            <w:rFonts w:ascii="Times New Roman" w:eastAsia="Times New Roman" w:hAnsi="Times New Roman" w:cs="Times New Roman"/>
            <w:sz w:val="20"/>
            <w:szCs w:val="20"/>
          </w:rPr>
          <w:t>respect</w:t>
        </w:r>
        <w:r w:rsidR="006514D0">
          <w:rPr>
            <w:rFonts w:ascii="Times New Roman" w:eastAsia="Times New Roman" w:hAnsi="Times New Roman" w:cs="Times New Roman"/>
            <w:spacing w:val="37"/>
            <w:sz w:val="20"/>
            <w:szCs w:val="20"/>
          </w:rPr>
          <w:t xml:space="preserve"> </w:t>
        </w:r>
        <w:r w:rsidR="006514D0">
          <w:rPr>
            <w:rFonts w:ascii="Times New Roman" w:eastAsia="Times New Roman" w:hAnsi="Times New Roman" w:cs="Times New Roman"/>
            <w:sz w:val="20"/>
            <w:szCs w:val="20"/>
          </w:rPr>
          <w:t>each</w:t>
        </w:r>
        <w:r w:rsidR="006514D0">
          <w:rPr>
            <w:rFonts w:ascii="Times New Roman" w:eastAsia="Times New Roman" w:hAnsi="Times New Roman" w:cs="Times New Roman"/>
            <w:spacing w:val="37"/>
            <w:sz w:val="20"/>
            <w:szCs w:val="20"/>
          </w:rPr>
          <w:t xml:space="preserve"> </w:t>
        </w:r>
        <w:r w:rsidR="006514D0">
          <w:rPr>
            <w:rFonts w:ascii="Times New Roman" w:eastAsia="Times New Roman" w:hAnsi="Times New Roman" w:cs="Times New Roman"/>
            <w:sz w:val="20"/>
            <w:szCs w:val="20"/>
          </w:rPr>
          <w:t>country’s</w:t>
        </w:r>
        <w:r w:rsidR="006514D0">
          <w:rPr>
            <w:rFonts w:ascii="Times New Roman" w:eastAsia="Times New Roman" w:hAnsi="Times New Roman" w:cs="Times New Roman"/>
            <w:spacing w:val="37"/>
            <w:sz w:val="20"/>
            <w:szCs w:val="20"/>
          </w:rPr>
          <w:t xml:space="preserve"> </w:t>
        </w:r>
        <w:r w:rsidR="006514D0">
          <w:rPr>
            <w:rFonts w:ascii="Times New Roman" w:eastAsia="Times New Roman" w:hAnsi="Times New Roman" w:cs="Times New Roman"/>
            <w:sz w:val="20"/>
            <w:szCs w:val="20"/>
          </w:rPr>
          <w:t>policy</w:t>
        </w:r>
        <w:r w:rsidR="006514D0">
          <w:rPr>
            <w:rFonts w:ascii="Times New Roman" w:eastAsia="Times New Roman" w:hAnsi="Times New Roman" w:cs="Times New Roman"/>
            <w:spacing w:val="36"/>
            <w:sz w:val="20"/>
            <w:szCs w:val="20"/>
          </w:rPr>
          <w:t xml:space="preserve"> </w:t>
        </w:r>
        <w:r w:rsidR="006514D0">
          <w:rPr>
            <w:rFonts w:ascii="Times New Roman" w:eastAsia="Times New Roman" w:hAnsi="Times New Roman" w:cs="Times New Roman"/>
            <w:sz w:val="20"/>
            <w:szCs w:val="20"/>
          </w:rPr>
          <w:t>space</w:t>
        </w:r>
        <w:r w:rsidR="006514D0">
          <w:rPr>
            <w:rFonts w:ascii="Times New Roman" w:eastAsia="Times New Roman" w:hAnsi="Times New Roman" w:cs="Times New Roman"/>
            <w:spacing w:val="38"/>
            <w:sz w:val="20"/>
            <w:szCs w:val="20"/>
          </w:rPr>
          <w:t xml:space="preserve"> </w:t>
        </w:r>
        <w:r w:rsidR="006514D0">
          <w:rPr>
            <w:rFonts w:ascii="Times New Roman" w:eastAsia="Times New Roman" w:hAnsi="Times New Roman" w:cs="Times New Roman"/>
            <w:sz w:val="20"/>
            <w:szCs w:val="20"/>
          </w:rPr>
          <w:t>and</w:t>
        </w:r>
        <w:r w:rsidR="006514D0">
          <w:rPr>
            <w:rFonts w:ascii="Times New Roman" w:eastAsia="Times New Roman" w:hAnsi="Times New Roman" w:cs="Times New Roman"/>
            <w:spacing w:val="39"/>
            <w:sz w:val="20"/>
            <w:szCs w:val="20"/>
          </w:rPr>
          <w:t xml:space="preserve"> </w:t>
        </w:r>
        <w:r w:rsidR="006514D0">
          <w:rPr>
            <w:rFonts w:ascii="Times New Roman" w:eastAsia="Times New Roman" w:hAnsi="Times New Roman" w:cs="Times New Roman"/>
            <w:sz w:val="20"/>
            <w:szCs w:val="20"/>
          </w:rPr>
          <w:t>leadership</w:t>
        </w:r>
        <w:r w:rsidR="006514D0">
          <w:rPr>
            <w:rFonts w:ascii="Times New Roman" w:eastAsia="Times New Roman" w:hAnsi="Times New Roman" w:cs="Times New Roman"/>
            <w:spacing w:val="38"/>
            <w:sz w:val="20"/>
            <w:szCs w:val="20"/>
          </w:rPr>
          <w:t xml:space="preserve"> </w:t>
        </w:r>
        <w:r w:rsidR="006514D0">
          <w:rPr>
            <w:rFonts w:ascii="Times New Roman" w:eastAsia="Times New Roman" w:hAnsi="Times New Roman" w:cs="Times New Roman"/>
            <w:sz w:val="20"/>
            <w:szCs w:val="20"/>
          </w:rPr>
          <w:t>to</w:t>
        </w:r>
        <w:r w:rsidR="006514D0">
          <w:rPr>
            <w:rFonts w:ascii="Times New Roman" w:eastAsia="Times New Roman" w:hAnsi="Times New Roman" w:cs="Times New Roman"/>
            <w:spacing w:val="38"/>
            <w:sz w:val="20"/>
            <w:szCs w:val="20"/>
          </w:rPr>
          <w:t xml:space="preserve"> </w:t>
        </w:r>
        <w:r w:rsidR="006514D0">
          <w:rPr>
            <w:rFonts w:ascii="Times New Roman" w:eastAsia="Times New Roman" w:hAnsi="Times New Roman" w:cs="Times New Roman"/>
            <w:sz w:val="20"/>
            <w:szCs w:val="20"/>
          </w:rPr>
          <w:t>implement</w:t>
        </w:r>
        <w:r w:rsidR="006514D0">
          <w:rPr>
            <w:rFonts w:ascii="Times New Roman" w:eastAsia="Times New Roman" w:hAnsi="Times New Roman" w:cs="Times New Roman"/>
            <w:spacing w:val="37"/>
            <w:sz w:val="20"/>
            <w:szCs w:val="20"/>
          </w:rPr>
          <w:t xml:space="preserve"> </w:t>
        </w:r>
        <w:r w:rsidR="006514D0">
          <w:rPr>
            <w:rFonts w:ascii="Times New Roman" w:eastAsia="Times New Roman" w:hAnsi="Times New Roman" w:cs="Times New Roman"/>
            <w:sz w:val="20"/>
            <w:szCs w:val="20"/>
          </w:rPr>
          <w:t>policies</w:t>
        </w:r>
        <w:r w:rsidR="006514D0">
          <w:rPr>
            <w:rFonts w:ascii="Times New Roman" w:eastAsia="Times New Roman" w:hAnsi="Times New Roman" w:cs="Times New Roman"/>
            <w:spacing w:val="39"/>
            <w:sz w:val="20"/>
            <w:szCs w:val="20"/>
          </w:rPr>
          <w:t xml:space="preserve"> </w:t>
        </w:r>
        <w:r w:rsidR="006514D0">
          <w:rPr>
            <w:rFonts w:ascii="Times New Roman" w:eastAsia="Times New Roman" w:hAnsi="Times New Roman" w:cs="Times New Roman"/>
            <w:sz w:val="20"/>
            <w:szCs w:val="20"/>
          </w:rPr>
          <w:t>for</w:t>
        </w:r>
        <w:r w:rsidR="006514D0">
          <w:rPr>
            <w:rFonts w:ascii="Times New Roman" w:eastAsia="Times New Roman" w:hAnsi="Times New Roman" w:cs="Times New Roman"/>
            <w:w w:val="99"/>
            <w:sz w:val="20"/>
            <w:szCs w:val="20"/>
          </w:rPr>
          <w:t xml:space="preserve"> </w:t>
        </w:r>
        <w:r w:rsidR="006514D0">
          <w:rPr>
            <w:rFonts w:ascii="Times New Roman" w:eastAsia="Times New Roman" w:hAnsi="Times New Roman" w:cs="Times New Roman"/>
            <w:sz w:val="20"/>
            <w:szCs w:val="20"/>
          </w:rPr>
          <w:t>poverty</w:t>
        </w:r>
        <w:r w:rsidR="006514D0">
          <w:rPr>
            <w:rFonts w:ascii="Times New Roman" w:eastAsia="Times New Roman" w:hAnsi="Times New Roman" w:cs="Times New Roman"/>
            <w:spacing w:val="15"/>
            <w:sz w:val="20"/>
            <w:szCs w:val="20"/>
          </w:rPr>
          <w:t xml:space="preserve"> </w:t>
        </w:r>
        <w:r w:rsidR="006514D0">
          <w:rPr>
            <w:rFonts w:ascii="Times New Roman" w:eastAsia="Times New Roman" w:hAnsi="Times New Roman" w:cs="Times New Roman"/>
            <w:sz w:val="20"/>
            <w:szCs w:val="20"/>
          </w:rPr>
          <w:t>eradication</w:t>
        </w:r>
        <w:r w:rsidR="006514D0">
          <w:rPr>
            <w:rFonts w:ascii="Times New Roman" w:eastAsia="Times New Roman" w:hAnsi="Times New Roman" w:cs="Times New Roman"/>
            <w:spacing w:val="17"/>
            <w:sz w:val="20"/>
            <w:szCs w:val="20"/>
          </w:rPr>
          <w:t xml:space="preserve"> </w:t>
        </w:r>
        <w:r w:rsidR="006514D0">
          <w:rPr>
            <w:rFonts w:ascii="Times New Roman" w:eastAsia="Times New Roman" w:hAnsi="Times New Roman" w:cs="Times New Roman"/>
            <w:sz w:val="20"/>
            <w:szCs w:val="20"/>
          </w:rPr>
          <w:t>and</w:t>
        </w:r>
        <w:r w:rsidR="006514D0">
          <w:rPr>
            <w:rFonts w:ascii="Times New Roman" w:eastAsia="Times New Roman" w:hAnsi="Times New Roman" w:cs="Times New Roman"/>
            <w:spacing w:val="18"/>
            <w:sz w:val="20"/>
            <w:szCs w:val="20"/>
          </w:rPr>
          <w:t xml:space="preserve"> </w:t>
        </w:r>
        <w:r w:rsidR="006514D0">
          <w:rPr>
            <w:rFonts w:ascii="Times New Roman" w:eastAsia="Times New Roman" w:hAnsi="Times New Roman" w:cs="Times New Roman"/>
            <w:sz w:val="20"/>
            <w:szCs w:val="20"/>
          </w:rPr>
          <w:t>sustainable</w:t>
        </w:r>
        <w:r w:rsidR="006514D0">
          <w:rPr>
            <w:rFonts w:ascii="Times New Roman" w:eastAsia="Times New Roman" w:hAnsi="Times New Roman" w:cs="Times New Roman"/>
            <w:spacing w:val="17"/>
            <w:sz w:val="20"/>
            <w:szCs w:val="20"/>
          </w:rPr>
          <w:t xml:space="preserve"> </w:t>
        </w:r>
        <w:r w:rsidR="006514D0">
          <w:rPr>
            <w:rFonts w:ascii="Times New Roman" w:eastAsia="Times New Roman" w:hAnsi="Times New Roman" w:cs="Times New Roman"/>
            <w:sz w:val="20"/>
            <w:szCs w:val="20"/>
          </w:rPr>
          <w:t>development,</w:t>
        </w:r>
        <w:r w:rsidR="006514D0">
          <w:rPr>
            <w:rFonts w:ascii="Times New Roman" w:eastAsia="Times New Roman" w:hAnsi="Times New Roman" w:cs="Times New Roman"/>
            <w:spacing w:val="20"/>
            <w:sz w:val="20"/>
            <w:szCs w:val="20"/>
          </w:rPr>
          <w:t xml:space="preserve"> </w:t>
        </w:r>
        <w:r w:rsidR="006514D0">
          <w:rPr>
            <w:rFonts w:ascii="Times New Roman" w:eastAsia="Times New Roman" w:hAnsi="Times New Roman" w:cs="Times New Roman"/>
            <w:sz w:val="20"/>
            <w:szCs w:val="20"/>
          </w:rPr>
          <w:t>while</w:t>
        </w:r>
        <w:r w:rsidR="006514D0">
          <w:rPr>
            <w:rFonts w:ascii="Times New Roman" w:eastAsia="Times New Roman" w:hAnsi="Times New Roman" w:cs="Times New Roman"/>
            <w:spacing w:val="17"/>
            <w:sz w:val="20"/>
            <w:szCs w:val="20"/>
          </w:rPr>
          <w:t xml:space="preserve"> </w:t>
        </w:r>
        <w:r w:rsidR="006514D0">
          <w:rPr>
            <w:rFonts w:ascii="Times New Roman" w:eastAsia="Times New Roman" w:hAnsi="Times New Roman" w:cs="Times New Roman"/>
            <w:sz w:val="20"/>
            <w:szCs w:val="20"/>
          </w:rPr>
          <w:t>remaining</w:t>
        </w:r>
        <w:r w:rsidR="006514D0">
          <w:rPr>
            <w:rFonts w:ascii="Times New Roman" w:eastAsia="Times New Roman" w:hAnsi="Times New Roman" w:cs="Times New Roman"/>
            <w:spacing w:val="17"/>
            <w:sz w:val="20"/>
            <w:szCs w:val="20"/>
          </w:rPr>
          <w:t xml:space="preserve"> </w:t>
        </w:r>
        <w:r w:rsidR="006514D0">
          <w:rPr>
            <w:rFonts w:ascii="Times New Roman" w:eastAsia="Times New Roman" w:hAnsi="Times New Roman" w:cs="Times New Roman"/>
            <w:sz w:val="20"/>
            <w:szCs w:val="20"/>
          </w:rPr>
          <w:t>consistent</w:t>
        </w:r>
        <w:r w:rsidR="006514D0">
          <w:rPr>
            <w:rFonts w:ascii="Times New Roman" w:eastAsia="Times New Roman" w:hAnsi="Times New Roman" w:cs="Times New Roman"/>
            <w:spacing w:val="20"/>
            <w:sz w:val="20"/>
            <w:szCs w:val="20"/>
          </w:rPr>
          <w:t xml:space="preserve"> </w:t>
        </w:r>
        <w:r w:rsidR="006514D0">
          <w:rPr>
            <w:rFonts w:ascii="Times New Roman" w:eastAsia="Times New Roman" w:hAnsi="Times New Roman" w:cs="Times New Roman"/>
            <w:sz w:val="20"/>
            <w:szCs w:val="20"/>
          </w:rPr>
          <w:t>with</w:t>
        </w:r>
        <w:r w:rsidR="006514D0">
          <w:rPr>
            <w:rFonts w:ascii="Times New Roman" w:eastAsia="Times New Roman" w:hAnsi="Times New Roman" w:cs="Times New Roman"/>
            <w:spacing w:val="17"/>
            <w:sz w:val="20"/>
            <w:szCs w:val="20"/>
          </w:rPr>
          <w:t xml:space="preserve"> </w:t>
        </w:r>
        <w:r w:rsidR="006514D0">
          <w:rPr>
            <w:rFonts w:ascii="Times New Roman" w:eastAsia="Times New Roman" w:hAnsi="Times New Roman" w:cs="Times New Roman"/>
            <w:sz w:val="20"/>
            <w:szCs w:val="20"/>
          </w:rPr>
          <w:t>relevant</w:t>
        </w:r>
        <w:r w:rsidR="006514D0">
          <w:rPr>
            <w:rFonts w:ascii="Times New Roman" w:eastAsia="Times New Roman" w:hAnsi="Times New Roman" w:cs="Times New Roman"/>
            <w:spacing w:val="17"/>
            <w:sz w:val="20"/>
            <w:szCs w:val="20"/>
          </w:rPr>
          <w:t xml:space="preserve"> </w:t>
        </w:r>
        <w:r w:rsidR="006514D0">
          <w:rPr>
            <w:rFonts w:ascii="Times New Roman" w:eastAsia="Times New Roman" w:hAnsi="Times New Roman" w:cs="Times New Roman"/>
            <w:sz w:val="20"/>
            <w:szCs w:val="20"/>
          </w:rPr>
          <w:t>international</w:t>
        </w:r>
        <w:r w:rsidR="006514D0">
          <w:rPr>
            <w:rFonts w:ascii="Times New Roman" w:eastAsia="Times New Roman" w:hAnsi="Times New Roman" w:cs="Times New Roman"/>
            <w:spacing w:val="17"/>
            <w:sz w:val="20"/>
            <w:szCs w:val="20"/>
          </w:rPr>
          <w:t xml:space="preserve"> </w:t>
        </w:r>
        <w:r w:rsidR="006514D0">
          <w:rPr>
            <w:rFonts w:ascii="Times New Roman" w:eastAsia="Times New Roman" w:hAnsi="Times New Roman" w:cs="Times New Roman"/>
            <w:sz w:val="20"/>
            <w:szCs w:val="20"/>
          </w:rPr>
          <w:t>rules</w:t>
        </w:r>
        <w:r w:rsidR="006514D0">
          <w:rPr>
            <w:rFonts w:ascii="Times New Roman" w:eastAsia="Times New Roman" w:hAnsi="Times New Roman" w:cs="Times New Roman"/>
            <w:w w:val="99"/>
            <w:sz w:val="20"/>
            <w:szCs w:val="20"/>
          </w:rPr>
          <w:t xml:space="preserve"> </w:t>
        </w:r>
        <w:r w:rsidR="006514D0">
          <w:rPr>
            <w:rFonts w:ascii="Times New Roman" w:eastAsia="Times New Roman" w:hAnsi="Times New Roman" w:cs="Times New Roman"/>
            <w:sz w:val="20"/>
            <w:szCs w:val="20"/>
          </w:rPr>
          <w:t>and commitments.</w:t>
        </w:r>
      </w:ins>
    </w:p>
    <w:p w14:paraId="55C423F1" w14:textId="77777777" w:rsidR="00804791" w:rsidRDefault="00804791">
      <w:pPr>
        <w:spacing w:before="1"/>
        <w:rPr>
          <w:ins w:id="9921" w:author="Author" w:date="2015-07-30T15:37:00Z"/>
          <w:rFonts w:ascii="Times New Roman" w:eastAsia="Times New Roman" w:hAnsi="Times New Roman" w:cs="Times New Roman"/>
          <w:sz w:val="20"/>
          <w:szCs w:val="20"/>
        </w:rPr>
      </w:pPr>
    </w:p>
    <w:p w14:paraId="60A3B967" w14:textId="19134D68" w:rsidR="00804791" w:rsidRDefault="006514D0">
      <w:pPr>
        <w:pStyle w:val="ListParagraph"/>
        <w:numPr>
          <w:ilvl w:val="0"/>
          <w:numId w:val="35"/>
        </w:numPr>
        <w:tabs>
          <w:tab w:val="left" w:pos="481"/>
        </w:tabs>
        <w:ind w:left="480" w:right="118"/>
        <w:jc w:val="both"/>
        <w:rPr>
          <w:ins w:id="9922" w:author="Author" w:date="2015-07-30T15:37:00Z"/>
          <w:rFonts w:ascii="Times New Roman" w:eastAsia="Times New Roman" w:hAnsi="Times New Roman" w:cs="Times New Roman"/>
          <w:sz w:val="20"/>
          <w:szCs w:val="20"/>
        </w:rPr>
      </w:pPr>
      <w:r>
        <w:rPr>
          <w:rFonts w:ascii="Times New Roman"/>
          <w:sz w:val="20"/>
          <w:rPrChange w:id="9923" w:author="Author" w:date="2015-07-30T15:37:00Z">
            <w:rPr>
              <w:sz w:val="20"/>
            </w:rPr>
          </w:rPrChange>
        </w:rPr>
        <w:t>At the same time, national development efforts need to be supported by an enabling international</w:t>
      </w:r>
      <w:r>
        <w:rPr>
          <w:rFonts w:ascii="Times New Roman"/>
          <w:spacing w:val="16"/>
          <w:sz w:val="20"/>
          <w:rPrChange w:id="9924" w:author="Author" w:date="2015-07-30T15:37:00Z">
            <w:rPr>
              <w:sz w:val="20"/>
            </w:rPr>
          </w:rPrChange>
        </w:rPr>
        <w:t xml:space="preserve"> </w:t>
      </w:r>
      <w:r>
        <w:rPr>
          <w:rFonts w:ascii="Times New Roman"/>
          <w:sz w:val="20"/>
          <w:rPrChange w:id="9925" w:author="Author" w:date="2015-07-30T15:37:00Z">
            <w:rPr>
              <w:sz w:val="20"/>
            </w:rPr>
          </w:rPrChange>
        </w:rPr>
        <w:t>economic</w:t>
      </w:r>
      <w:r>
        <w:rPr>
          <w:rFonts w:ascii="Times New Roman"/>
          <w:w w:val="99"/>
          <w:sz w:val="20"/>
          <w:rPrChange w:id="9926" w:author="Author" w:date="2015-07-30T15:37:00Z">
            <w:rPr>
              <w:sz w:val="20"/>
            </w:rPr>
          </w:rPrChange>
        </w:rPr>
        <w:t xml:space="preserve"> </w:t>
      </w:r>
      <w:r>
        <w:rPr>
          <w:rFonts w:ascii="Times New Roman"/>
          <w:sz w:val="20"/>
          <w:rPrChange w:id="9927" w:author="Author" w:date="2015-07-30T15:37:00Z">
            <w:rPr>
              <w:sz w:val="20"/>
            </w:rPr>
          </w:rPrChange>
        </w:rPr>
        <w:t>environment</w:t>
      </w:r>
      <w:del w:id="9928" w:author="Author" w:date="2015-07-30T15:37:00Z">
        <w:r w:rsidR="00EA08A8" w:rsidRPr="00884E81">
          <w:rPr>
            <w:sz w:val="20"/>
            <w:szCs w:val="20"/>
          </w:rPr>
          <w:delText xml:space="preserve">. We recognise the need for increased </w:delText>
        </w:r>
      </w:del>
      <w:ins w:id="9929" w:author="Author" w:date="2015-07-30T15:37:00Z">
        <w:r>
          <w:rPr>
            <w:rFonts w:ascii="Times New Roman"/>
            <w:sz w:val="20"/>
          </w:rPr>
          <w:t>, including coherent and mutually supporting world trade, monetary and financial systems,</w:t>
        </w:r>
        <w:r>
          <w:rPr>
            <w:rFonts w:ascii="Times New Roman"/>
            <w:spacing w:val="22"/>
            <w:sz w:val="20"/>
          </w:rPr>
          <w:t xml:space="preserve"> </w:t>
        </w:r>
        <w:r>
          <w:rPr>
            <w:rFonts w:ascii="Times New Roman"/>
            <w:sz w:val="20"/>
          </w:rPr>
          <w:t>and</w:t>
        </w:r>
        <w:r>
          <w:rPr>
            <w:rFonts w:ascii="Times New Roman"/>
            <w:w w:val="99"/>
            <w:sz w:val="20"/>
          </w:rPr>
          <w:t xml:space="preserve"> </w:t>
        </w:r>
        <w:r>
          <w:rPr>
            <w:rFonts w:ascii="Times New Roman"/>
            <w:sz w:val="20"/>
          </w:rPr>
          <w:t>strengthened and enhanced global economic governance. Processes to develop and facilitate the availability</w:t>
        </w:r>
        <w:r>
          <w:rPr>
            <w:rFonts w:ascii="Times New Roman"/>
            <w:spacing w:val="27"/>
            <w:sz w:val="20"/>
          </w:rPr>
          <w:t xml:space="preserve"> </w:t>
        </w:r>
        <w:r>
          <w:rPr>
            <w:rFonts w:ascii="Times New Roman"/>
            <w:sz w:val="20"/>
          </w:rPr>
          <w:t>of</w:t>
        </w:r>
        <w:r>
          <w:rPr>
            <w:rFonts w:ascii="Times New Roman"/>
            <w:w w:val="99"/>
            <w:sz w:val="20"/>
          </w:rPr>
          <w:t xml:space="preserve"> </w:t>
        </w:r>
        <w:r>
          <w:rPr>
            <w:rFonts w:ascii="Times New Roman"/>
            <w:sz w:val="20"/>
          </w:rPr>
          <w:t xml:space="preserve">appropriate knowledge and technologies globally, as well as </w:t>
        </w:r>
      </w:ins>
      <w:r>
        <w:rPr>
          <w:rFonts w:ascii="Times New Roman"/>
          <w:sz w:val="20"/>
          <w:rPrChange w:id="9930" w:author="Author" w:date="2015-07-30T15:37:00Z">
            <w:rPr>
              <w:sz w:val="20"/>
            </w:rPr>
          </w:rPrChange>
        </w:rPr>
        <w:t>capacity-building</w:t>
      </w:r>
      <w:ins w:id="9931" w:author="Author" w:date="2015-07-30T15:37:00Z">
        <w:r>
          <w:rPr>
            <w:rFonts w:ascii="Times New Roman"/>
            <w:sz w:val="20"/>
          </w:rPr>
          <w:t>, are also critical. We commit</w:t>
        </w:r>
        <w:r>
          <w:rPr>
            <w:rFonts w:ascii="Times New Roman"/>
            <w:spacing w:val="34"/>
            <w:sz w:val="20"/>
          </w:rPr>
          <w:t xml:space="preserve"> </w:t>
        </w:r>
        <w:r>
          <w:rPr>
            <w:rFonts w:ascii="Times New Roman"/>
            <w:sz w:val="20"/>
          </w:rPr>
          <w:t>to</w:t>
        </w:r>
        <w:r>
          <w:rPr>
            <w:rFonts w:ascii="Times New Roman"/>
            <w:w w:val="99"/>
            <w:sz w:val="20"/>
          </w:rPr>
          <w:t xml:space="preserve"> </w:t>
        </w:r>
        <w:r>
          <w:rPr>
            <w:rFonts w:ascii="Times New Roman"/>
            <w:sz w:val="20"/>
          </w:rPr>
          <w:t>pursuing policy coherence</w:t>
        </w:r>
      </w:ins>
      <w:r>
        <w:rPr>
          <w:rFonts w:ascii="Times New Roman"/>
          <w:sz w:val="20"/>
          <w:rPrChange w:id="9932" w:author="Author" w:date="2015-07-30T15:37:00Z">
            <w:rPr>
              <w:sz w:val="20"/>
            </w:rPr>
          </w:rPrChange>
        </w:rPr>
        <w:t xml:space="preserve"> and </w:t>
      </w:r>
      <w:ins w:id="9933" w:author="Author" w:date="2015-07-30T15:37:00Z">
        <w:r>
          <w:rPr>
            <w:rFonts w:ascii="Times New Roman"/>
            <w:sz w:val="20"/>
          </w:rPr>
          <w:t xml:space="preserve">an enabling environment for sustainable </w:t>
        </w:r>
      </w:ins>
      <w:r>
        <w:rPr>
          <w:rFonts w:ascii="Times New Roman"/>
          <w:sz w:val="20"/>
          <w:rPrChange w:id="9934" w:author="Author" w:date="2015-07-30T15:37:00Z">
            <w:rPr>
              <w:sz w:val="20"/>
            </w:rPr>
          </w:rPrChange>
        </w:rPr>
        <w:t xml:space="preserve">development </w:t>
      </w:r>
      <w:ins w:id="9935" w:author="Author" w:date="2015-07-30T15:37:00Z">
        <w:r>
          <w:rPr>
            <w:rFonts w:ascii="Times New Roman"/>
            <w:sz w:val="20"/>
          </w:rPr>
          <w:t>at all levels and by</w:t>
        </w:r>
        <w:r>
          <w:rPr>
            <w:rFonts w:ascii="Times New Roman"/>
            <w:spacing w:val="19"/>
            <w:sz w:val="20"/>
          </w:rPr>
          <w:t xml:space="preserve"> </w:t>
        </w:r>
        <w:r>
          <w:rPr>
            <w:rFonts w:ascii="Times New Roman"/>
            <w:sz w:val="20"/>
          </w:rPr>
          <w:t>all</w:t>
        </w:r>
        <w:r>
          <w:rPr>
            <w:rFonts w:ascii="Times New Roman"/>
            <w:w w:val="99"/>
            <w:sz w:val="20"/>
          </w:rPr>
          <w:t xml:space="preserve"> </w:t>
        </w:r>
        <w:r>
          <w:rPr>
            <w:rFonts w:ascii="Times New Roman"/>
            <w:sz w:val="20"/>
          </w:rPr>
          <w:t>actors, and to reinvigorating the global partnership for sustainable</w:t>
        </w:r>
        <w:r>
          <w:rPr>
            <w:rFonts w:ascii="Times New Roman"/>
            <w:spacing w:val="-3"/>
            <w:sz w:val="20"/>
          </w:rPr>
          <w:t xml:space="preserve"> </w:t>
        </w:r>
        <w:r>
          <w:rPr>
            <w:rFonts w:ascii="Times New Roman"/>
            <w:sz w:val="20"/>
          </w:rPr>
          <w:t>development.</w:t>
        </w:r>
      </w:ins>
    </w:p>
    <w:p w14:paraId="040C90FE" w14:textId="77777777" w:rsidR="00804791" w:rsidRDefault="00804791">
      <w:pPr>
        <w:spacing w:before="1"/>
        <w:rPr>
          <w:ins w:id="9936" w:author="Author" w:date="2015-07-30T15:37:00Z"/>
          <w:rFonts w:ascii="Times New Roman" w:eastAsia="Times New Roman" w:hAnsi="Times New Roman" w:cs="Times New Roman"/>
          <w:sz w:val="20"/>
          <w:szCs w:val="20"/>
        </w:rPr>
      </w:pPr>
    </w:p>
    <w:p w14:paraId="71231B50" w14:textId="148D51C5" w:rsidR="00804791" w:rsidRDefault="006514D0">
      <w:pPr>
        <w:pStyle w:val="ListParagraph"/>
        <w:numPr>
          <w:ilvl w:val="0"/>
          <w:numId w:val="35"/>
        </w:numPr>
        <w:tabs>
          <w:tab w:val="left" w:pos="481"/>
        </w:tabs>
        <w:ind w:left="480" w:right="117"/>
        <w:jc w:val="both"/>
        <w:rPr>
          <w:rFonts w:ascii="Times New Roman" w:hAnsi="Times New Roman"/>
          <w:sz w:val="20"/>
          <w:rPrChange w:id="9937" w:author="Author" w:date="2015-07-30T15:37:00Z">
            <w:rPr>
              <w:sz w:val="20"/>
            </w:rPr>
          </w:rPrChange>
        </w:rPr>
        <w:pPrChange w:id="9938" w:author="Author" w:date="2015-07-30T15:37:00Z">
          <w:pPr>
            <w:pStyle w:val="ecxmsonormal"/>
            <w:numPr>
              <w:numId w:val="36"/>
            </w:numPr>
            <w:shd w:val="clear" w:color="auto" w:fill="FFFFFF"/>
            <w:spacing w:before="0" w:beforeAutospacing="0" w:after="0" w:afterAutospacing="0"/>
            <w:ind w:left="360" w:hanging="360"/>
            <w:jc w:val="both"/>
          </w:pPr>
        </w:pPrChange>
      </w:pPr>
      <w:ins w:id="9939" w:author="Author" w:date="2015-07-30T15:37:00Z">
        <w:r>
          <w:rPr>
            <w:rFonts w:ascii="Times New Roman" w:eastAsia="Times New Roman" w:hAnsi="Times New Roman" w:cs="Times New Roman"/>
            <w:sz w:val="20"/>
            <w:szCs w:val="20"/>
          </w:rPr>
          <w:t xml:space="preserve">We </w:t>
        </w:r>
      </w:ins>
      <w:r>
        <w:rPr>
          <w:rFonts w:ascii="Times New Roman" w:hAnsi="Times New Roman"/>
          <w:sz w:val="20"/>
          <w:rPrChange w:id="9940" w:author="Author" w:date="2015-07-30T15:37:00Z">
            <w:rPr>
              <w:sz w:val="20"/>
            </w:rPr>
          </w:rPrChange>
        </w:rPr>
        <w:t>support</w:t>
      </w:r>
      <w:ins w:id="9941" w:author="Author" w:date="2015-07-30T15:37:00Z">
        <w:r>
          <w:rPr>
            <w:rFonts w:ascii="Times New Roman" w:eastAsia="Times New Roman" w:hAnsi="Times New Roman" w:cs="Times New Roman"/>
            <w:sz w:val="20"/>
            <w:szCs w:val="20"/>
          </w:rPr>
          <w:t xml:space="preserve"> the implementation of relevant strategies and programmes of action</w:t>
        </w:r>
      </w:ins>
      <w:r>
        <w:rPr>
          <w:rFonts w:ascii="Times New Roman" w:hAnsi="Times New Roman"/>
          <w:sz w:val="20"/>
          <w:rPrChange w:id="9942" w:author="Author" w:date="2015-07-30T15:37:00Z">
            <w:rPr>
              <w:sz w:val="20"/>
            </w:rPr>
          </w:rPrChange>
        </w:rPr>
        <w:t xml:space="preserve">, including </w:t>
      </w:r>
      <w:ins w:id="9943" w:author="Author" w:date="2015-07-30T15:37:00Z">
        <w:r>
          <w:rPr>
            <w:rFonts w:ascii="Times New Roman" w:eastAsia="Times New Roman" w:hAnsi="Times New Roman" w:cs="Times New Roman"/>
            <w:sz w:val="20"/>
            <w:szCs w:val="20"/>
          </w:rPr>
          <w:t>the</w:t>
        </w:r>
        <w:r>
          <w:rPr>
            <w:rFonts w:ascii="Times New Roman" w:eastAsia="Times New Roman" w:hAnsi="Times New Roman" w:cs="Times New Roman"/>
            <w:spacing w:val="34"/>
            <w:sz w:val="20"/>
            <w:szCs w:val="20"/>
          </w:rPr>
          <w:t xml:space="preserve"> </w:t>
        </w:r>
        <w:r>
          <w:rPr>
            <w:rFonts w:ascii="Times New Roman" w:eastAsia="Times New Roman" w:hAnsi="Times New Roman" w:cs="Times New Roman"/>
            <w:sz w:val="20"/>
            <w:szCs w:val="20"/>
          </w:rPr>
          <w:t>Istanbul</w:t>
        </w:r>
        <w:r>
          <w:rPr>
            <w:rFonts w:ascii="Times New Roman" w:eastAsia="Times New Roman" w:hAnsi="Times New Roman" w:cs="Times New Roman"/>
            <w:w w:val="99"/>
            <w:sz w:val="20"/>
            <w:szCs w:val="20"/>
          </w:rPr>
          <w:t xml:space="preserve"> </w:t>
        </w:r>
        <w:r>
          <w:rPr>
            <w:rFonts w:ascii="Times New Roman" w:eastAsia="Times New Roman" w:hAnsi="Times New Roman" w:cs="Times New Roman"/>
            <w:sz w:val="20"/>
            <w:szCs w:val="20"/>
          </w:rPr>
          <w:t>Declaration</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z w:val="20"/>
            <w:szCs w:val="20"/>
          </w:rPr>
          <w:t>Programme</w:t>
        </w:r>
        <w:r>
          <w:rPr>
            <w:rFonts w:ascii="Times New Roman" w:eastAsia="Times New Roman" w:hAnsi="Times New Roman" w:cs="Times New Roman"/>
            <w:spacing w:val="30"/>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Action,</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SIDS</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z w:val="20"/>
            <w:szCs w:val="20"/>
          </w:rPr>
          <w:t>Accelerated</w:t>
        </w:r>
        <w:r>
          <w:rPr>
            <w:rFonts w:ascii="Times New Roman" w:eastAsia="Times New Roman" w:hAnsi="Times New Roman" w:cs="Times New Roman"/>
            <w:spacing w:val="29"/>
            <w:sz w:val="20"/>
            <w:szCs w:val="20"/>
          </w:rPr>
          <w:t xml:space="preserve"> </w:t>
        </w:r>
        <w:r>
          <w:rPr>
            <w:rFonts w:ascii="Times New Roman" w:eastAsia="Times New Roman" w:hAnsi="Times New Roman" w:cs="Times New Roman"/>
            <w:sz w:val="20"/>
            <w:szCs w:val="20"/>
          </w:rPr>
          <w:t>Modalities</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25"/>
            <w:sz w:val="20"/>
            <w:szCs w:val="20"/>
          </w:rPr>
          <w:t xml:space="preserve"> </w:t>
        </w:r>
        <w:r>
          <w:rPr>
            <w:rFonts w:ascii="Times New Roman" w:eastAsia="Times New Roman" w:hAnsi="Times New Roman" w:cs="Times New Roman"/>
            <w:sz w:val="20"/>
            <w:szCs w:val="20"/>
          </w:rPr>
          <w:t>Action</w:t>
        </w:r>
        <w:r>
          <w:rPr>
            <w:rFonts w:ascii="Times New Roman" w:eastAsia="Times New Roman" w:hAnsi="Times New Roman" w:cs="Times New Roman"/>
            <w:spacing w:val="26"/>
            <w:sz w:val="20"/>
            <w:szCs w:val="20"/>
          </w:rPr>
          <w:t xml:space="preserve"> </w:t>
        </w:r>
        <w:r>
          <w:rPr>
            <w:rFonts w:ascii="Times New Roman" w:eastAsia="Times New Roman" w:hAnsi="Times New Roman" w:cs="Times New Roman"/>
            <w:sz w:val="20"/>
            <w:szCs w:val="20"/>
          </w:rPr>
          <w:t>(SAMOA)</w:t>
        </w:r>
        <w:r>
          <w:rPr>
            <w:rFonts w:ascii="Times New Roman" w:eastAsia="Times New Roman" w:hAnsi="Times New Roman" w:cs="Times New Roman"/>
            <w:spacing w:val="28"/>
            <w:sz w:val="20"/>
            <w:szCs w:val="20"/>
          </w:rPr>
          <w:t xml:space="preserve"> </w:t>
        </w:r>
        <w:r>
          <w:rPr>
            <w:rFonts w:ascii="Times New Roman" w:eastAsia="Times New Roman" w:hAnsi="Times New Roman" w:cs="Times New Roman"/>
            <w:sz w:val="20"/>
            <w:szCs w:val="20"/>
          </w:rPr>
          <w:t>Pathway,</w:t>
        </w:r>
        <w:r>
          <w:rPr>
            <w:rFonts w:ascii="Times New Roman" w:eastAsia="Times New Roman" w:hAnsi="Times New Roman" w:cs="Times New Roman"/>
            <w:spacing w:val="27"/>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w w:val="99"/>
            <w:sz w:val="20"/>
            <w:szCs w:val="20"/>
          </w:rPr>
          <w:t xml:space="preserve"> </w:t>
        </w:r>
        <w:r>
          <w:rPr>
            <w:rFonts w:ascii="Times New Roman" w:eastAsia="Times New Roman" w:hAnsi="Times New Roman" w:cs="Times New Roman"/>
            <w:sz w:val="20"/>
            <w:szCs w:val="20"/>
          </w:rPr>
          <w:t xml:space="preserve">Vienna Programme of Action </w:t>
        </w:r>
      </w:ins>
      <w:r>
        <w:rPr>
          <w:rFonts w:ascii="Times New Roman" w:hAnsi="Times New Roman"/>
          <w:sz w:val="20"/>
          <w:rPrChange w:id="9944" w:author="Author" w:date="2015-07-30T15:37:00Z">
            <w:rPr>
              <w:sz w:val="20"/>
            </w:rPr>
          </w:rPrChange>
        </w:rPr>
        <w:t xml:space="preserve">for </w:t>
      </w:r>
      <w:del w:id="9945" w:author="Author" w:date="2015-07-30T15:37:00Z">
        <w:r w:rsidR="00EA08A8" w:rsidRPr="00884E81">
          <w:rPr>
            <w:sz w:val="20"/>
            <w:szCs w:val="20"/>
          </w:rPr>
          <w:delText>data and statistics to measure progress</w:delText>
        </w:r>
      </w:del>
      <w:ins w:id="9946" w:author="Author" w:date="2015-07-30T15:37:00Z">
        <w:r>
          <w:rPr>
            <w:rFonts w:ascii="Times New Roman" w:eastAsia="Times New Roman" w:hAnsi="Times New Roman" w:cs="Times New Roman"/>
            <w:sz w:val="20"/>
            <w:szCs w:val="20"/>
          </w:rPr>
          <w:t>Landlocked Developing Countries for the Decade 2014-2024, and the</w:t>
        </w:r>
        <w:r>
          <w:rPr>
            <w:rFonts w:ascii="Times New Roman" w:eastAsia="Times New Roman" w:hAnsi="Times New Roman" w:cs="Times New Roman"/>
            <w:spacing w:val="20"/>
            <w:sz w:val="20"/>
            <w:szCs w:val="20"/>
          </w:rPr>
          <w:t xml:space="preserve"> </w:t>
        </w:r>
        <w:r>
          <w:rPr>
            <w:rFonts w:ascii="Times New Roman" w:eastAsia="Times New Roman" w:hAnsi="Times New Roman" w:cs="Times New Roman"/>
            <w:sz w:val="20"/>
            <w:szCs w:val="20"/>
          </w:rPr>
          <w:t>African</w:t>
        </w:r>
        <w:r>
          <w:rPr>
            <w:rFonts w:ascii="Times New Roman" w:eastAsia="Times New Roman" w:hAnsi="Times New Roman" w:cs="Times New Roman"/>
            <w:w w:val="99"/>
            <w:sz w:val="20"/>
            <w:szCs w:val="20"/>
          </w:rPr>
          <w:t xml:space="preserve"> </w:t>
        </w:r>
        <w:r>
          <w:rPr>
            <w:rFonts w:ascii="Times New Roman" w:eastAsia="Times New Roman" w:hAnsi="Times New Roman" w:cs="Times New Roman"/>
            <w:sz w:val="20"/>
            <w:szCs w:val="20"/>
          </w:rPr>
          <w:t>Union’s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Agenda</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2063</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programme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New</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Partnership</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for</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Africa’s</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Development</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(NEPAD),</w:t>
        </w:r>
        <w:r>
          <w:rPr>
            <w:rFonts w:ascii="Times New Roman" w:eastAsia="Times New Roman" w:hAnsi="Times New Roman" w:cs="Times New Roman"/>
            <w:spacing w:val="14"/>
            <w:sz w:val="20"/>
            <w:szCs w:val="20"/>
          </w:rPr>
          <w:t xml:space="preserve"> </w:t>
        </w:r>
        <w:r>
          <w:rPr>
            <w:rFonts w:ascii="Times New Roman" w:eastAsia="Times New Roman" w:hAnsi="Times New Roman" w:cs="Times New Roman"/>
            <w:sz w:val="20"/>
            <w:szCs w:val="20"/>
          </w:rPr>
          <w:t>all</w:t>
        </w:r>
        <w:r>
          <w:rPr>
            <w:rFonts w:ascii="Times New Roman" w:eastAsia="Times New Roman" w:hAnsi="Times New Roman" w:cs="Times New Roman"/>
            <w:spacing w:val="13"/>
            <w:sz w:val="20"/>
            <w:szCs w:val="20"/>
          </w:rPr>
          <w:t xml:space="preserve"> </w:t>
        </w:r>
        <w:r>
          <w:rPr>
            <w:rFonts w:ascii="Times New Roman" w:eastAsia="Times New Roman" w:hAnsi="Times New Roman" w:cs="Times New Roman"/>
            <w:sz w:val="20"/>
            <w:szCs w:val="20"/>
          </w:rPr>
          <w:t>of</w:t>
        </w:r>
        <w:r>
          <w:rPr>
            <w:rFonts w:ascii="Times New Roman" w:eastAsia="Times New Roman" w:hAnsi="Times New Roman" w:cs="Times New Roman"/>
            <w:w w:val="99"/>
            <w:sz w:val="20"/>
            <w:szCs w:val="20"/>
          </w:rPr>
          <w:t xml:space="preserve"> </w:t>
        </w:r>
        <w:r>
          <w:rPr>
            <w:rFonts w:ascii="Times New Roman" w:eastAsia="Times New Roman" w:hAnsi="Times New Roman" w:cs="Times New Roman"/>
            <w:sz w:val="20"/>
            <w:szCs w:val="20"/>
          </w:rPr>
          <w:t>which are integral to the new</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Agenda</w:t>
        </w:r>
      </w:ins>
      <w:r>
        <w:rPr>
          <w:rFonts w:ascii="Times New Roman" w:hAnsi="Times New Roman"/>
          <w:sz w:val="20"/>
          <w:rPrChange w:id="9947" w:author="Author" w:date="2015-07-30T15:37:00Z">
            <w:rPr>
              <w:sz w:val="20"/>
            </w:rPr>
          </w:rPrChange>
        </w:rPr>
        <w:t>.</w:t>
      </w:r>
    </w:p>
    <w:p w14:paraId="6ADBD15C" w14:textId="77777777" w:rsidR="00804791" w:rsidRDefault="00804791">
      <w:pPr>
        <w:spacing w:before="1"/>
        <w:rPr>
          <w:ins w:id="9948" w:author="Author" w:date="2015-07-30T15:37:00Z"/>
          <w:rFonts w:ascii="Times New Roman" w:eastAsia="Times New Roman" w:hAnsi="Times New Roman" w:cs="Times New Roman"/>
          <w:sz w:val="20"/>
          <w:szCs w:val="20"/>
        </w:rPr>
      </w:pPr>
    </w:p>
    <w:p w14:paraId="0DFB95A9" w14:textId="77777777" w:rsidR="00804791" w:rsidRDefault="006514D0">
      <w:pPr>
        <w:pStyle w:val="ListParagraph"/>
        <w:numPr>
          <w:ilvl w:val="0"/>
          <w:numId w:val="35"/>
        </w:numPr>
        <w:tabs>
          <w:tab w:val="left" w:pos="481"/>
        </w:tabs>
        <w:ind w:left="480" w:right="120"/>
        <w:jc w:val="both"/>
        <w:rPr>
          <w:ins w:id="9949" w:author="Author" w:date="2015-07-30T15:37:00Z"/>
          <w:rFonts w:ascii="Times New Roman" w:eastAsia="Times New Roman" w:hAnsi="Times New Roman" w:cs="Times New Roman"/>
          <w:sz w:val="20"/>
          <w:szCs w:val="20"/>
        </w:rPr>
      </w:pPr>
      <w:ins w:id="9950" w:author="Author" w:date="2015-07-30T15:37:00Z">
        <w:r>
          <w:rPr>
            <w:rFonts w:ascii="Times New Roman"/>
            <w:sz w:val="20"/>
          </w:rPr>
          <w:t>We underscore that, for all countries, public policies and the mobilization and effective use of</w:t>
        </w:r>
        <w:r>
          <w:rPr>
            <w:rFonts w:ascii="Times New Roman"/>
            <w:spacing w:val="-12"/>
            <w:sz w:val="20"/>
          </w:rPr>
          <w:t xml:space="preserve"> </w:t>
        </w:r>
        <w:r>
          <w:rPr>
            <w:rFonts w:ascii="Times New Roman"/>
            <w:sz w:val="20"/>
          </w:rPr>
          <w:t>domestic</w:t>
        </w:r>
        <w:r>
          <w:rPr>
            <w:rFonts w:ascii="Times New Roman"/>
            <w:w w:val="99"/>
            <w:sz w:val="20"/>
          </w:rPr>
          <w:t xml:space="preserve"> </w:t>
        </w:r>
        <w:r>
          <w:rPr>
            <w:rFonts w:ascii="Times New Roman"/>
            <w:sz w:val="20"/>
          </w:rPr>
          <w:t>resources, underscored by the principle of national ownership, are central to our common pursuit of</w:t>
        </w:r>
        <w:r>
          <w:rPr>
            <w:rFonts w:ascii="Times New Roman"/>
            <w:spacing w:val="2"/>
            <w:sz w:val="20"/>
          </w:rPr>
          <w:t xml:space="preserve"> </w:t>
        </w:r>
        <w:r>
          <w:rPr>
            <w:rFonts w:ascii="Times New Roman"/>
            <w:sz w:val="20"/>
          </w:rPr>
          <w:t>sustainable</w:t>
        </w:r>
        <w:r>
          <w:rPr>
            <w:rFonts w:ascii="Times New Roman"/>
            <w:w w:val="99"/>
            <w:sz w:val="20"/>
          </w:rPr>
          <w:t xml:space="preserve"> </w:t>
        </w:r>
        <w:r>
          <w:rPr>
            <w:rFonts w:ascii="Times New Roman"/>
            <w:sz w:val="20"/>
          </w:rPr>
          <w:t>development, including achieving the sustainable development goals</w:t>
        </w:r>
        <w:r>
          <w:rPr>
            <w:rFonts w:ascii="Times New Roman"/>
            <w:sz w:val="24"/>
          </w:rPr>
          <w:t xml:space="preserve">. </w:t>
        </w:r>
        <w:r>
          <w:rPr>
            <w:rFonts w:ascii="Times New Roman"/>
            <w:sz w:val="20"/>
          </w:rPr>
          <w:t>We recognize that domestic resources</w:t>
        </w:r>
        <w:r>
          <w:rPr>
            <w:rFonts w:ascii="Times New Roman"/>
            <w:spacing w:val="16"/>
            <w:sz w:val="20"/>
          </w:rPr>
          <w:t xml:space="preserve"> </w:t>
        </w:r>
        <w:r>
          <w:rPr>
            <w:rFonts w:ascii="Times New Roman"/>
            <w:sz w:val="20"/>
          </w:rPr>
          <w:t>are</w:t>
        </w:r>
        <w:r>
          <w:rPr>
            <w:rFonts w:ascii="Times New Roman"/>
            <w:w w:val="99"/>
            <w:sz w:val="20"/>
          </w:rPr>
          <w:t xml:space="preserve"> </w:t>
        </w:r>
        <w:r>
          <w:rPr>
            <w:rFonts w:ascii="Times New Roman"/>
            <w:sz w:val="20"/>
          </w:rPr>
          <w:t>first and foremost generated by economic growth, supported by an enabling environment at all</w:t>
        </w:r>
        <w:r>
          <w:rPr>
            <w:rFonts w:ascii="Times New Roman"/>
            <w:spacing w:val="-16"/>
            <w:sz w:val="20"/>
          </w:rPr>
          <w:t xml:space="preserve"> </w:t>
        </w:r>
        <w:r>
          <w:rPr>
            <w:rFonts w:ascii="Times New Roman"/>
            <w:sz w:val="20"/>
          </w:rPr>
          <w:t>levels.</w:t>
        </w:r>
      </w:ins>
    </w:p>
    <w:p w14:paraId="07A922C7" w14:textId="77777777" w:rsidR="00804791" w:rsidRDefault="00804791">
      <w:pPr>
        <w:spacing w:before="1"/>
        <w:rPr>
          <w:ins w:id="9951" w:author="Author" w:date="2015-07-30T15:37:00Z"/>
          <w:rFonts w:ascii="Times New Roman" w:eastAsia="Times New Roman" w:hAnsi="Times New Roman" w:cs="Times New Roman"/>
          <w:sz w:val="20"/>
          <w:szCs w:val="20"/>
        </w:rPr>
      </w:pPr>
    </w:p>
    <w:p w14:paraId="7EA7F079" w14:textId="77777777" w:rsidR="00804791" w:rsidRDefault="006514D0">
      <w:pPr>
        <w:pStyle w:val="ListParagraph"/>
        <w:numPr>
          <w:ilvl w:val="0"/>
          <w:numId w:val="35"/>
        </w:numPr>
        <w:tabs>
          <w:tab w:val="left" w:pos="481"/>
        </w:tabs>
        <w:ind w:left="480" w:right="119"/>
        <w:jc w:val="both"/>
        <w:rPr>
          <w:ins w:id="9952" w:author="Author" w:date="2015-07-30T15:37:00Z"/>
          <w:rFonts w:ascii="Times New Roman" w:eastAsia="Times New Roman" w:hAnsi="Times New Roman" w:cs="Times New Roman"/>
          <w:sz w:val="20"/>
          <w:szCs w:val="20"/>
        </w:rPr>
      </w:pPr>
      <w:ins w:id="9953" w:author="Author" w:date="2015-07-30T15:37:00Z">
        <w:r>
          <w:rPr>
            <w:rFonts w:ascii="Times New Roman"/>
            <w:sz w:val="20"/>
          </w:rPr>
          <w:t>Private business activity, investment and innovation are major drivers of productivity, inclusive</w:t>
        </w:r>
        <w:r>
          <w:rPr>
            <w:rFonts w:ascii="Times New Roman"/>
            <w:spacing w:val="30"/>
            <w:sz w:val="20"/>
          </w:rPr>
          <w:t xml:space="preserve"> </w:t>
        </w:r>
        <w:r>
          <w:rPr>
            <w:rFonts w:ascii="Times New Roman"/>
            <w:sz w:val="20"/>
          </w:rPr>
          <w:t>economic</w:t>
        </w:r>
        <w:r>
          <w:rPr>
            <w:rFonts w:ascii="Times New Roman"/>
            <w:w w:val="99"/>
            <w:sz w:val="20"/>
          </w:rPr>
          <w:t xml:space="preserve"> </w:t>
        </w:r>
        <w:r>
          <w:rPr>
            <w:rFonts w:ascii="Times New Roman"/>
            <w:sz w:val="20"/>
          </w:rPr>
          <w:t>growth and job creation. We acknowledge the diversity of the private sector, ranging from micro-enterprises</w:t>
        </w:r>
        <w:r>
          <w:rPr>
            <w:rFonts w:ascii="Times New Roman"/>
            <w:spacing w:val="30"/>
            <w:sz w:val="20"/>
          </w:rPr>
          <w:t xml:space="preserve"> </w:t>
        </w:r>
        <w:r>
          <w:rPr>
            <w:rFonts w:ascii="Times New Roman"/>
            <w:sz w:val="20"/>
          </w:rPr>
          <w:t>to</w:t>
        </w:r>
        <w:r>
          <w:rPr>
            <w:rFonts w:ascii="Times New Roman"/>
            <w:w w:val="99"/>
            <w:sz w:val="20"/>
          </w:rPr>
          <w:t xml:space="preserve"> </w:t>
        </w:r>
        <w:r>
          <w:rPr>
            <w:rFonts w:ascii="Times New Roman"/>
            <w:sz w:val="20"/>
          </w:rPr>
          <w:t>cooperatives</w:t>
        </w:r>
        <w:r>
          <w:rPr>
            <w:rFonts w:ascii="Times New Roman"/>
            <w:spacing w:val="28"/>
            <w:sz w:val="20"/>
          </w:rPr>
          <w:t xml:space="preserve"> </w:t>
        </w:r>
        <w:r>
          <w:rPr>
            <w:rFonts w:ascii="Times New Roman"/>
            <w:sz w:val="20"/>
          </w:rPr>
          <w:t>to</w:t>
        </w:r>
        <w:r>
          <w:rPr>
            <w:rFonts w:ascii="Times New Roman"/>
            <w:spacing w:val="29"/>
            <w:sz w:val="20"/>
          </w:rPr>
          <w:t xml:space="preserve"> </w:t>
        </w:r>
        <w:r>
          <w:rPr>
            <w:rFonts w:ascii="Times New Roman"/>
            <w:sz w:val="20"/>
          </w:rPr>
          <w:t>multinationals.</w:t>
        </w:r>
        <w:r>
          <w:rPr>
            <w:rFonts w:ascii="Times New Roman"/>
            <w:spacing w:val="28"/>
            <w:sz w:val="20"/>
          </w:rPr>
          <w:t xml:space="preserve"> </w:t>
        </w:r>
        <w:r>
          <w:rPr>
            <w:rFonts w:ascii="Times New Roman"/>
            <w:sz w:val="20"/>
          </w:rPr>
          <w:t>We</w:t>
        </w:r>
        <w:r>
          <w:rPr>
            <w:rFonts w:ascii="Times New Roman"/>
            <w:spacing w:val="28"/>
            <w:sz w:val="20"/>
          </w:rPr>
          <w:t xml:space="preserve"> </w:t>
        </w:r>
        <w:r>
          <w:rPr>
            <w:rFonts w:ascii="Times New Roman"/>
            <w:sz w:val="20"/>
          </w:rPr>
          <w:t>call</w:t>
        </w:r>
        <w:r>
          <w:rPr>
            <w:rFonts w:ascii="Times New Roman"/>
            <w:spacing w:val="28"/>
            <w:sz w:val="20"/>
          </w:rPr>
          <w:t xml:space="preserve"> </w:t>
        </w:r>
        <w:r>
          <w:rPr>
            <w:rFonts w:ascii="Times New Roman"/>
            <w:sz w:val="20"/>
          </w:rPr>
          <w:t>on</w:t>
        </w:r>
        <w:r>
          <w:rPr>
            <w:rFonts w:ascii="Times New Roman"/>
            <w:spacing w:val="27"/>
            <w:sz w:val="20"/>
          </w:rPr>
          <w:t xml:space="preserve"> </w:t>
        </w:r>
        <w:r>
          <w:rPr>
            <w:rFonts w:ascii="Times New Roman"/>
            <w:sz w:val="20"/>
          </w:rPr>
          <w:t>all</w:t>
        </w:r>
        <w:r>
          <w:rPr>
            <w:rFonts w:ascii="Times New Roman"/>
            <w:spacing w:val="28"/>
            <w:sz w:val="20"/>
          </w:rPr>
          <w:t xml:space="preserve"> </w:t>
        </w:r>
        <w:r>
          <w:rPr>
            <w:rFonts w:ascii="Times New Roman"/>
            <w:sz w:val="20"/>
          </w:rPr>
          <w:t>businesses</w:t>
        </w:r>
        <w:r>
          <w:rPr>
            <w:rFonts w:ascii="Times New Roman"/>
            <w:spacing w:val="30"/>
            <w:sz w:val="20"/>
          </w:rPr>
          <w:t xml:space="preserve"> </w:t>
        </w:r>
        <w:r>
          <w:rPr>
            <w:rFonts w:ascii="Times New Roman"/>
            <w:sz w:val="20"/>
          </w:rPr>
          <w:t>to</w:t>
        </w:r>
        <w:r>
          <w:rPr>
            <w:rFonts w:ascii="Times New Roman"/>
            <w:spacing w:val="29"/>
            <w:sz w:val="20"/>
          </w:rPr>
          <w:t xml:space="preserve"> </w:t>
        </w:r>
        <w:r>
          <w:rPr>
            <w:rFonts w:ascii="Times New Roman"/>
            <w:sz w:val="20"/>
          </w:rPr>
          <w:t>apply</w:t>
        </w:r>
        <w:r>
          <w:rPr>
            <w:rFonts w:ascii="Times New Roman"/>
            <w:spacing w:val="24"/>
            <w:sz w:val="20"/>
          </w:rPr>
          <w:t xml:space="preserve"> </w:t>
        </w:r>
        <w:r>
          <w:rPr>
            <w:rFonts w:ascii="Times New Roman"/>
            <w:sz w:val="20"/>
          </w:rPr>
          <w:t>their</w:t>
        </w:r>
        <w:r>
          <w:rPr>
            <w:rFonts w:ascii="Times New Roman"/>
            <w:spacing w:val="29"/>
            <w:sz w:val="20"/>
          </w:rPr>
          <w:t xml:space="preserve"> </w:t>
        </w:r>
        <w:r>
          <w:rPr>
            <w:rFonts w:ascii="Times New Roman"/>
            <w:sz w:val="20"/>
          </w:rPr>
          <w:t>creativity</w:t>
        </w:r>
        <w:r>
          <w:rPr>
            <w:rFonts w:ascii="Times New Roman"/>
            <w:spacing w:val="27"/>
            <w:sz w:val="20"/>
          </w:rPr>
          <w:t xml:space="preserve"> </w:t>
        </w:r>
        <w:r>
          <w:rPr>
            <w:rFonts w:ascii="Times New Roman"/>
            <w:sz w:val="20"/>
          </w:rPr>
          <w:t>and</w:t>
        </w:r>
        <w:r>
          <w:rPr>
            <w:rFonts w:ascii="Times New Roman"/>
            <w:spacing w:val="31"/>
            <w:sz w:val="20"/>
          </w:rPr>
          <w:t xml:space="preserve"> </w:t>
        </w:r>
        <w:r>
          <w:rPr>
            <w:rFonts w:ascii="Times New Roman"/>
            <w:sz w:val="20"/>
          </w:rPr>
          <w:t>innovation</w:t>
        </w:r>
        <w:r>
          <w:rPr>
            <w:rFonts w:ascii="Times New Roman"/>
            <w:spacing w:val="27"/>
            <w:sz w:val="20"/>
          </w:rPr>
          <w:t xml:space="preserve"> </w:t>
        </w:r>
        <w:r>
          <w:rPr>
            <w:rFonts w:ascii="Times New Roman"/>
            <w:sz w:val="20"/>
          </w:rPr>
          <w:t>to</w:t>
        </w:r>
        <w:r>
          <w:rPr>
            <w:rFonts w:ascii="Times New Roman"/>
            <w:spacing w:val="29"/>
            <w:sz w:val="20"/>
          </w:rPr>
          <w:t xml:space="preserve"> </w:t>
        </w:r>
        <w:r>
          <w:rPr>
            <w:rFonts w:ascii="Times New Roman"/>
            <w:sz w:val="20"/>
          </w:rPr>
          <w:t>solving</w:t>
        </w:r>
        <w:r>
          <w:rPr>
            <w:rFonts w:ascii="Times New Roman"/>
            <w:w w:val="99"/>
            <w:sz w:val="20"/>
          </w:rPr>
          <w:t xml:space="preserve"> </w:t>
        </w:r>
        <w:r>
          <w:rPr>
            <w:rFonts w:ascii="Times New Roman"/>
            <w:sz w:val="20"/>
          </w:rPr>
          <w:t>sustainable</w:t>
        </w:r>
        <w:r>
          <w:rPr>
            <w:rFonts w:ascii="Times New Roman"/>
            <w:spacing w:val="37"/>
            <w:sz w:val="20"/>
          </w:rPr>
          <w:t xml:space="preserve"> </w:t>
        </w:r>
        <w:r>
          <w:rPr>
            <w:rFonts w:ascii="Times New Roman"/>
            <w:sz w:val="20"/>
          </w:rPr>
          <w:t>development</w:t>
        </w:r>
        <w:r>
          <w:rPr>
            <w:rFonts w:ascii="Times New Roman"/>
            <w:spacing w:val="36"/>
            <w:sz w:val="20"/>
          </w:rPr>
          <w:t xml:space="preserve"> </w:t>
        </w:r>
        <w:r>
          <w:rPr>
            <w:rFonts w:ascii="Times New Roman"/>
            <w:sz w:val="20"/>
          </w:rPr>
          <w:t>challenges</w:t>
        </w:r>
        <w:r>
          <w:rPr>
            <w:rFonts w:ascii="Times New Roman"/>
            <w:sz w:val="24"/>
          </w:rPr>
          <w:t>.</w:t>
        </w:r>
        <w:r>
          <w:rPr>
            <w:rFonts w:ascii="Times New Roman"/>
            <w:spacing w:val="27"/>
            <w:sz w:val="24"/>
          </w:rPr>
          <w:t xml:space="preserve"> </w:t>
        </w:r>
        <w:r>
          <w:rPr>
            <w:rFonts w:ascii="Times New Roman"/>
            <w:sz w:val="20"/>
          </w:rPr>
          <w:t>We</w:t>
        </w:r>
        <w:r>
          <w:rPr>
            <w:rFonts w:ascii="Times New Roman"/>
            <w:spacing w:val="39"/>
            <w:sz w:val="20"/>
          </w:rPr>
          <w:t xml:space="preserve"> </w:t>
        </w:r>
        <w:r>
          <w:rPr>
            <w:rFonts w:ascii="Times New Roman"/>
            <w:sz w:val="20"/>
          </w:rPr>
          <w:t>will</w:t>
        </w:r>
        <w:r>
          <w:rPr>
            <w:rFonts w:ascii="Times New Roman"/>
            <w:spacing w:val="38"/>
            <w:sz w:val="20"/>
          </w:rPr>
          <w:t xml:space="preserve"> </w:t>
        </w:r>
        <w:r>
          <w:rPr>
            <w:rFonts w:ascii="Times New Roman"/>
            <w:sz w:val="20"/>
          </w:rPr>
          <w:t>foster</w:t>
        </w:r>
        <w:r>
          <w:rPr>
            <w:rFonts w:ascii="Times New Roman"/>
            <w:spacing w:val="37"/>
            <w:sz w:val="20"/>
          </w:rPr>
          <w:t xml:space="preserve"> </w:t>
        </w:r>
        <w:r>
          <w:rPr>
            <w:rFonts w:ascii="Times New Roman"/>
            <w:sz w:val="20"/>
          </w:rPr>
          <w:t>a</w:t>
        </w:r>
        <w:r>
          <w:rPr>
            <w:rFonts w:ascii="Times New Roman"/>
            <w:spacing w:val="37"/>
            <w:sz w:val="20"/>
          </w:rPr>
          <w:t xml:space="preserve"> </w:t>
        </w:r>
        <w:r>
          <w:rPr>
            <w:rFonts w:ascii="Times New Roman"/>
            <w:sz w:val="20"/>
          </w:rPr>
          <w:t>dynamic</w:t>
        </w:r>
        <w:r>
          <w:rPr>
            <w:rFonts w:ascii="Times New Roman"/>
            <w:spacing w:val="37"/>
            <w:sz w:val="20"/>
          </w:rPr>
          <w:t xml:space="preserve"> </w:t>
        </w:r>
        <w:r>
          <w:rPr>
            <w:rFonts w:ascii="Times New Roman"/>
            <w:sz w:val="20"/>
          </w:rPr>
          <w:t>and</w:t>
        </w:r>
        <w:r>
          <w:rPr>
            <w:rFonts w:ascii="Times New Roman"/>
            <w:spacing w:val="40"/>
            <w:sz w:val="20"/>
          </w:rPr>
          <w:t xml:space="preserve"> </w:t>
        </w:r>
        <w:r>
          <w:rPr>
            <w:rFonts w:ascii="Times New Roman"/>
            <w:sz w:val="20"/>
          </w:rPr>
          <w:t>well-functioning</w:t>
        </w:r>
        <w:r>
          <w:rPr>
            <w:rFonts w:ascii="Times New Roman"/>
            <w:spacing w:val="35"/>
            <w:sz w:val="20"/>
          </w:rPr>
          <w:t xml:space="preserve"> </w:t>
        </w:r>
        <w:r>
          <w:rPr>
            <w:rFonts w:ascii="Times New Roman"/>
            <w:sz w:val="20"/>
          </w:rPr>
          <w:t>business</w:t>
        </w:r>
        <w:r>
          <w:rPr>
            <w:rFonts w:ascii="Times New Roman"/>
            <w:spacing w:val="36"/>
            <w:sz w:val="20"/>
          </w:rPr>
          <w:t xml:space="preserve"> </w:t>
        </w:r>
        <w:r>
          <w:rPr>
            <w:rFonts w:ascii="Times New Roman"/>
            <w:sz w:val="20"/>
          </w:rPr>
          <w:t>sector,</w:t>
        </w:r>
        <w:r>
          <w:rPr>
            <w:rFonts w:ascii="Times New Roman"/>
            <w:spacing w:val="39"/>
            <w:sz w:val="20"/>
          </w:rPr>
          <w:t xml:space="preserve"> </w:t>
        </w:r>
        <w:r>
          <w:rPr>
            <w:rFonts w:ascii="Times New Roman"/>
            <w:sz w:val="20"/>
          </w:rPr>
          <w:t>while</w:t>
        </w:r>
        <w:r>
          <w:rPr>
            <w:rFonts w:ascii="Times New Roman"/>
            <w:w w:val="99"/>
            <w:sz w:val="20"/>
          </w:rPr>
          <w:t xml:space="preserve"> </w:t>
        </w:r>
        <w:r>
          <w:rPr>
            <w:rFonts w:ascii="Times New Roman"/>
            <w:sz w:val="20"/>
          </w:rPr>
          <w:t>protecting labour rights and environmental and health standards in accordance with relevant</w:t>
        </w:r>
        <w:r>
          <w:rPr>
            <w:rFonts w:ascii="Times New Roman"/>
            <w:spacing w:val="-1"/>
            <w:sz w:val="20"/>
          </w:rPr>
          <w:t xml:space="preserve"> </w:t>
        </w:r>
        <w:r>
          <w:rPr>
            <w:rFonts w:ascii="Times New Roman"/>
            <w:sz w:val="20"/>
          </w:rPr>
          <w:t>international</w:t>
        </w:r>
        <w:r>
          <w:rPr>
            <w:rFonts w:ascii="Times New Roman"/>
            <w:w w:val="99"/>
            <w:sz w:val="20"/>
          </w:rPr>
          <w:t xml:space="preserve"> </w:t>
        </w:r>
        <w:r>
          <w:rPr>
            <w:rFonts w:ascii="Times New Roman"/>
            <w:sz w:val="20"/>
          </w:rPr>
          <w:t>standards</w:t>
        </w:r>
        <w:r>
          <w:rPr>
            <w:rFonts w:ascii="Times New Roman"/>
            <w:spacing w:val="40"/>
            <w:sz w:val="20"/>
          </w:rPr>
          <w:t xml:space="preserve"> </w:t>
        </w:r>
        <w:r>
          <w:rPr>
            <w:rFonts w:ascii="Times New Roman"/>
            <w:sz w:val="20"/>
          </w:rPr>
          <w:t>and</w:t>
        </w:r>
        <w:r>
          <w:rPr>
            <w:rFonts w:ascii="Times New Roman"/>
            <w:spacing w:val="42"/>
            <w:sz w:val="20"/>
          </w:rPr>
          <w:t xml:space="preserve"> </w:t>
        </w:r>
        <w:r>
          <w:rPr>
            <w:rFonts w:ascii="Times New Roman"/>
            <w:sz w:val="20"/>
          </w:rPr>
          <w:t>agreements,</w:t>
        </w:r>
        <w:r>
          <w:rPr>
            <w:rFonts w:ascii="Times New Roman"/>
            <w:spacing w:val="41"/>
            <w:sz w:val="20"/>
          </w:rPr>
          <w:t xml:space="preserve"> </w:t>
        </w:r>
        <w:r>
          <w:rPr>
            <w:rFonts w:ascii="Times New Roman"/>
            <w:sz w:val="20"/>
          </w:rPr>
          <w:t>such</w:t>
        </w:r>
        <w:r>
          <w:rPr>
            <w:rFonts w:ascii="Times New Roman"/>
            <w:spacing w:val="40"/>
            <w:sz w:val="20"/>
          </w:rPr>
          <w:t xml:space="preserve"> </w:t>
        </w:r>
        <w:r>
          <w:rPr>
            <w:rFonts w:ascii="Times New Roman"/>
            <w:sz w:val="20"/>
          </w:rPr>
          <w:t>as</w:t>
        </w:r>
        <w:r>
          <w:rPr>
            <w:rFonts w:ascii="Times New Roman"/>
            <w:spacing w:val="40"/>
            <w:sz w:val="20"/>
          </w:rPr>
          <w:t xml:space="preserve"> </w:t>
        </w:r>
        <w:r>
          <w:rPr>
            <w:rFonts w:ascii="Times New Roman"/>
            <w:sz w:val="20"/>
          </w:rPr>
          <w:t>the</w:t>
        </w:r>
        <w:r>
          <w:rPr>
            <w:rFonts w:ascii="Times New Roman"/>
            <w:spacing w:val="41"/>
            <w:sz w:val="20"/>
          </w:rPr>
          <w:t xml:space="preserve"> </w:t>
        </w:r>
        <w:r>
          <w:rPr>
            <w:rFonts w:ascii="Times New Roman"/>
            <w:sz w:val="20"/>
          </w:rPr>
          <w:t>Guiding</w:t>
        </w:r>
        <w:r>
          <w:rPr>
            <w:rFonts w:ascii="Times New Roman"/>
            <w:spacing w:val="40"/>
            <w:sz w:val="20"/>
          </w:rPr>
          <w:t xml:space="preserve"> </w:t>
        </w:r>
        <w:r>
          <w:rPr>
            <w:rFonts w:ascii="Times New Roman"/>
            <w:sz w:val="20"/>
          </w:rPr>
          <w:t>Principles</w:t>
        </w:r>
        <w:r>
          <w:rPr>
            <w:rFonts w:ascii="Times New Roman"/>
            <w:spacing w:val="40"/>
            <w:sz w:val="20"/>
          </w:rPr>
          <w:t xml:space="preserve"> </w:t>
        </w:r>
        <w:r>
          <w:rPr>
            <w:rFonts w:ascii="Times New Roman"/>
            <w:sz w:val="20"/>
          </w:rPr>
          <w:t>on</w:t>
        </w:r>
        <w:r>
          <w:rPr>
            <w:rFonts w:ascii="Times New Roman"/>
            <w:spacing w:val="40"/>
            <w:sz w:val="20"/>
          </w:rPr>
          <w:t xml:space="preserve"> </w:t>
        </w:r>
        <w:r>
          <w:rPr>
            <w:rFonts w:ascii="Times New Roman"/>
            <w:sz w:val="20"/>
          </w:rPr>
          <w:t>Business</w:t>
        </w:r>
        <w:r>
          <w:rPr>
            <w:rFonts w:ascii="Times New Roman"/>
            <w:spacing w:val="40"/>
            <w:sz w:val="20"/>
          </w:rPr>
          <w:t xml:space="preserve"> </w:t>
        </w:r>
        <w:r>
          <w:rPr>
            <w:rFonts w:ascii="Times New Roman"/>
            <w:sz w:val="20"/>
          </w:rPr>
          <w:t>and</w:t>
        </w:r>
        <w:r>
          <w:rPr>
            <w:rFonts w:ascii="Times New Roman"/>
            <w:spacing w:val="42"/>
            <w:sz w:val="20"/>
          </w:rPr>
          <w:t xml:space="preserve"> </w:t>
        </w:r>
        <w:r>
          <w:rPr>
            <w:rFonts w:ascii="Times New Roman"/>
            <w:sz w:val="20"/>
          </w:rPr>
          <w:t>Human</w:t>
        </w:r>
        <w:r>
          <w:rPr>
            <w:rFonts w:ascii="Times New Roman"/>
            <w:spacing w:val="42"/>
            <w:sz w:val="20"/>
          </w:rPr>
          <w:t xml:space="preserve"> </w:t>
        </w:r>
        <w:r>
          <w:rPr>
            <w:rFonts w:ascii="Times New Roman"/>
            <w:sz w:val="20"/>
          </w:rPr>
          <w:t>Rights</w:t>
        </w:r>
        <w:r>
          <w:rPr>
            <w:rFonts w:ascii="Times New Roman"/>
            <w:spacing w:val="40"/>
            <w:sz w:val="20"/>
          </w:rPr>
          <w:t xml:space="preserve"> </w:t>
        </w:r>
        <w:r>
          <w:rPr>
            <w:rFonts w:ascii="Times New Roman"/>
            <w:sz w:val="20"/>
          </w:rPr>
          <w:t>and</w:t>
        </w:r>
        <w:r>
          <w:rPr>
            <w:rFonts w:ascii="Times New Roman"/>
            <w:spacing w:val="42"/>
            <w:sz w:val="20"/>
          </w:rPr>
          <w:t xml:space="preserve"> </w:t>
        </w:r>
        <w:r>
          <w:rPr>
            <w:rFonts w:ascii="Times New Roman"/>
            <w:sz w:val="20"/>
          </w:rPr>
          <w:t>the</w:t>
        </w:r>
        <w:r>
          <w:rPr>
            <w:rFonts w:ascii="Times New Roman"/>
            <w:spacing w:val="41"/>
            <w:sz w:val="20"/>
          </w:rPr>
          <w:t xml:space="preserve"> </w:t>
        </w:r>
        <w:r>
          <w:rPr>
            <w:rFonts w:ascii="Times New Roman"/>
            <w:sz w:val="20"/>
          </w:rPr>
          <w:t>labour</w:t>
        </w:r>
        <w:r>
          <w:rPr>
            <w:rFonts w:ascii="Times New Roman"/>
            <w:w w:val="99"/>
            <w:sz w:val="20"/>
          </w:rPr>
          <w:t xml:space="preserve"> </w:t>
        </w:r>
        <w:r>
          <w:rPr>
            <w:rFonts w:ascii="Times New Roman"/>
            <w:sz w:val="20"/>
          </w:rPr>
          <w:t>standards of ILO, the Convention on the Rights of the Child and key multilateral environmental agreements,</w:t>
        </w:r>
        <w:r>
          <w:rPr>
            <w:rFonts w:ascii="Times New Roman"/>
            <w:spacing w:val="10"/>
            <w:sz w:val="20"/>
          </w:rPr>
          <w:t xml:space="preserve"> </w:t>
        </w:r>
        <w:r>
          <w:rPr>
            <w:rFonts w:ascii="Times New Roman"/>
            <w:sz w:val="20"/>
          </w:rPr>
          <w:t>for</w:t>
        </w:r>
        <w:r>
          <w:rPr>
            <w:rFonts w:ascii="Times New Roman"/>
            <w:w w:val="99"/>
            <w:sz w:val="20"/>
          </w:rPr>
          <w:t xml:space="preserve"> </w:t>
        </w:r>
        <w:r>
          <w:rPr>
            <w:rFonts w:ascii="Times New Roman"/>
            <w:sz w:val="20"/>
          </w:rPr>
          <w:t>parties to those</w:t>
        </w:r>
        <w:r>
          <w:rPr>
            <w:rFonts w:ascii="Times New Roman"/>
            <w:spacing w:val="-1"/>
            <w:sz w:val="20"/>
          </w:rPr>
          <w:t xml:space="preserve"> </w:t>
        </w:r>
        <w:r>
          <w:rPr>
            <w:rFonts w:ascii="Times New Roman"/>
            <w:sz w:val="20"/>
          </w:rPr>
          <w:t>agreements.</w:t>
        </w:r>
      </w:ins>
    </w:p>
    <w:p w14:paraId="0BC15D67" w14:textId="77777777" w:rsidR="00804791" w:rsidRDefault="00804791">
      <w:pPr>
        <w:rPr>
          <w:ins w:id="9954" w:author="Author" w:date="2015-07-30T15:37:00Z"/>
          <w:rFonts w:ascii="Times New Roman" w:eastAsia="Times New Roman" w:hAnsi="Times New Roman" w:cs="Times New Roman"/>
          <w:sz w:val="20"/>
          <w:szCs w:val="20"/>
        </w:rPr>
      </w:pPr>
    </w:p>
    <w:p w14:paraId="1428ED3F" w14:textId="77777777" w:rsidR="00804791" w:rsidRDefault="00804791">
      <w:pPr>
        <w:rPr>
          <w:ins w:id="9955" w:author="Author" w:date="2015-07-30T15:37:00Z"/>
          <w:rFonts w:ascii="Times New Roman" w:eastAsia="Times New Roman" w:hAnsi="Times New Roman" w:cs="Times New Roman"/>
          <w:sz w:val="20"/>
          <w:szCs w:val="20"/>
        </w:rPr>
      </w:pPr>
    </w:p>
    <w:p w14:paraId="01223F8A" w14:textId="77777777" w:rsidR="00804791" w:rsidRDefault="00804791">
      <w:pPr>
        <w:spacing w:before="9"/>
        <w:rPr>
          <w:ins w:id="9956" w:author="Author" w:date="2015-07-30T15:37:00Z"/>
          <w:rFonts w:ascii="Times New Roman" w:eastAsia="Times New Roman" w:hAnsi="Times New Roman" w:cs="Times New Roman"/>
          <w:sz w:val="17"/>
          <w:szCs w:val="17"/>
        </w:rPr>
      </w:pPr>
    </w:p>
    <w:p w14:paraId="19EC46B6" w14:textId="382338F8" w:rsidR="00804791" w:rsidRDefault="0089129C">
      <w:pPr>
        <w:spacing w:line="20" w:lineRule="exact"/>
        <w:ind w:left="113"/>
        <w:rPr>
          <w:ins w:id="9957" w:author="Author" w:date="2015-07-30T15:37:00Z"/>
          <w:rFonts w:ascii="Times New Roman" w:eastAsia="Times New Roman" w:hAnsi="Times New Roman" w:cs="Times New Roman"/>
          <w:sz w:val="2"/>
          <w:szCs w:val="2"/>
        </w:rPr>
      </w:pPr>
      <w:ins w:id="9958" w:author="Author" w:date="2015-07-30T15:37:00Z">
        <w:r>
          <w:rPr>
            <w:rFonts w:ascii="Times New Roman" w:eastAsia="Times New Roman" w:hAnsi="Times New Roman" w:cs="Times New Roman"/>
            <w:noProof/>
            <w:sz w:val="2"/>
            <w:szCs w:val="2"/>
          </w:rPr>
          <mc:AlternateContent>
            <mc:Choice Requires="wpg">
              <w:drawing>
                <wp:inline distT="0" distB="0" distL="0" distR="0" wp14:editId="6B806803">
                  <wp:extent cx="1838325" cy="9525"/>
                  <wp:effectExtent l="9525" t="9525" r="9525" b="0"/>
                  <wp:docPr id="12"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8325" cy="9525"/>
                            <a:chOff x="0" y="0"/>
                            <a:chExt cx="2895" cy="15"/>
                          </a:xfrm>
                        </wpg:grpSpPr>
                        <wpg:grpSp>
                          <wpg:cNvPr id="13" name="Group 5"/>
                          <wpg:cNvGrpSpPr>
                            <a:grpSpLocks/>
                          </wpg:cNvGrpSpPr>
                          <wpg:grpSpPr bwMode="auto">
                            <a:xfrm>
                              <a:off x="7" y="7"/>
                              <a:ext cx="2881" cy="2"/>
                              <a:chOff x="7" y="7"/>
                              <a:chExt cx="2881" cy="2"/>
                            </a:xfrm>
                          </wpg:grpSpPr>
                          <wps:wsp>
                            <wps:cNvPr id="14" name="Freeform 6"/>
                            <wps:cNvSpPr>
                              <a:spLocks/>
                            </wps:cNvSpPr>
                            <wps:spPr bwMode="auto">
                              <a:xfrm>
                                <a:off x="7" y="7"/>
                                <a:ext cx="2881" cy="2"/>
                              </a:xfrm>
                              <a:custGeom>
                                <a:avLst/>
                                <a:gdLst>
                                  <a:gd name="T0" fmla="+- 0 7 7"/>
                                  <a:gd name="T1" fmla="*/ T0 w 2881"/>
                                  <a:gd name="T2" fmla="+- 0 2888 7"/>
                                  <a:gd name="T3" fmla="*/ T2 w 2881"/>
                                </a:gdLst>
                                <a:ahLst/>
                                <a:cxnLst>
                                  <a:cxn ang="0">
                                    <a:pos x="T1" y="0"/>
                                  </a:cxn>
                                  <a:cxn ang="0">
                                    <a:pos x="T3" y="0"/>
                                  </a:cxn>
                                </a:cxnLst>
                                <a:rect l="0" t="0" r="r" b="b"/>
                                <a:pathLst>
                                  <a:path w="2881">
                                    <a:moveTo>
                                      <a:pt x="0" y="0"/>
                                    </a:moveTo>
                                    <a:lnTo>
                                      <a:pt x="2881"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01E4124" id="Group 4" o:spid="_x0000_s1026" style="width:144.75pt;height:.75pt;mso-position-horizontal-relative:char;mso-position-vertical-relative:line" coordsize="289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">
                  <v:group id="Group 5" o:spid="_x0000_s1027" style="position:absolute;left:7;top:7;width:2881;height:2" coordorigin="7,7" coordsize="288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shape id="Freeform 6" o:spid="_x0000_s1028" style="position:absolute;left:7;top:7;width:2881;height:2;visibility:visible;mso-wrap-style:square;v-text-anchor:top" coordsize="28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BFXsEA&#10;AADbAAAADwAAAGRycy9kb3ducmV2LnhtbERPy6rCMBDdC/5DGMGdpoqIVKOIekUXCtcHuByasS02&#10;k94mav17Iwh3N4fznMmsNoV4UOVyywp63QgEcWJ1zqmC0/GnMwLhPLLGwjIpeJGD2bTZmGCs7ZN/&#10;6XHwqQgh7GJUkHlfxlK6JCODrmtL4sBdbWXQB1ilUlf4DOGmkP0oGkqDOYeGDEtaZJTcDnejYL3f&#10;meuxPq8v29fpb9C7r5a5XinVbtXzMQhPtf8Xf90bHeYP4PNLOEBO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wRV7BAAAA2wAAAA8AAAAAAAAAAAAAAAAAmAIAAGRycy9kb3du&#10;cmV2LnhtbFBLBQYAAAAABAAEAPUAAACGAwAAAAA=&#10;" path="m,l2881,e" filled="f" strokeweight=".72pt">
                      <v:path arrowok="t" o:connecttype="custom" o:connectlocs="0,0;2881,0" o:connectangles="0,0"/>
                    </v:shape>
                  </v:group>
                  <w10:anchorlock/>
                </v:group>
              </w:pict>
            </mc:Fallback>
          </mc:AlternateContent>
        </w:r>
      </w:ins>
    </w:p>
    <w:p w14:paraId="186162BA" w14:textId="77777777" w:rsidR="00804791" w:rsidRDefault="00804791">
      <w:pPr>
        <w:spacing w:before="6"/>
        <w:rPr>
          <w:ins w:id="9959" w:author="Author" w:date="2015-07-30T15:37:00Z"/>
          <w:rFonts w:ascii="Times New Roman" w:eastAsia="Times New Roman" w:hAnsi="Times New Roman" w:cs="Times New Roman"/>
          <w:sz w:val="14"/>
          <w:szCs w:val="14"/>
        </w:rPr>
      </w:pPr>
    </w:p>
    <w:p w14:paraId="6B1537CC" w14:textId="77777777" w:rsidR="00804791" w:rsidRDefault="006514D0">
      <w:pPr>
        <w:spacing w:before="83"/>
        <w:ind w:left="120" w:right="115"/>
        <w:rPr>
          <w:ins w:id="9960" w:author="Author" w:date="2015-07-30T15:37:00Z"/>
          <w:rFonts w:ascii="Times New Roman" w:eastAsia="Times New Roman" w:hAnsi="Times New Roman" w:cs="Times New Roman"/>
          <w:sz w:val="18"/>
          <w:szCs w:val="18"/>
        </w:rPr>
      </w:pPr>
      <w:ins w:id="9961" w:author="Author" w:date="2015-07-30T15:37:00Z">
        <w:r>
          <w:rPr>
            <w:rFonts w:ascii="Times New Roman"/>
            <w:position w:val="8"/>
            <w:sz w:val="12"/>
          </w:rPr>
          <w:t xml:space="preserve">3 </w:t>
        </w:r>
        <w:r>
          <w:rPr>
            <w:rFonts w:ascii="Times New Roman"/>
            <w:color w:val="0462C1"/>
            <w:sz w:val="18"/>
            <w:u w:val="single" w:color="0462C1"/>
          </w:rPr>
          <w:t xml:space="preserve">Resolution A/69/313 </w:t>
        </w:r>
        <w:r>
          <w:rPr>
            <w:rFonts w:ascii="Times New Roman"/>
            <w:sz w:val="18"/>
          </w:rPr>
          <w:t>The Addis Ababa Action Agenda of the Third International Conference on Financing for</w:t>
        </w:r>
        <w:r>
          <w:rPr>
            <w:rFonts w:ascii="Times New Roman"/>
            <w:spacing w:val="-22"/>
            <w:sz w:val="18"/>
          </w:rPr>
          <w:t xml:space="preserve"> </w:t>
        </w:r>
        <w:r>
          <w:rPr>
            <w:rFonts w:ascii="Times New Roman"/>
            <w:sz w:val="18"/>
          </w:rPr>
          <w:t>Development</w:t>
        </w:r>
        <w:r>
          <w:rPr>
            <w:rFonts w:ascii="Times New Roman"/>
            <w:w w:val="99"/>
            <w:sz w:val="18"/>
          </w:rPr>
          <w:t xml:space="preserve"> </w:t>
        </w:r>
        <w:r>
          <w:rPr>
            <w:rFonts w:ascii="Times New Roman"/>
            <w:sz w:val="18"/>
          </w:rPr>
          <w:t>(Addis Ababa Action Agenda), adopted by the General Assembly on 27 July</w:t>
        </w:r>
        <w:r>
          <w:rPr>
            <w:rFonts w:ascii="Times New Roman"/>
            <w:spacing w:val="-18"/>
            <w:sz w:val="18"/>
          </w:rPr>
          <w:t xml:space="preserve"> </w:t>
        </w:r>
        <w:r>
          <w:rPr>
            <w:rFonts w:ascii="Times New Roman"/>
            <w:sz w:val="18"/>
          </w:rPr>
          <w:t>2015.</w:t>
        </w:r>
      </w:ins>
    </w:p>
    <w:p w14:paraId="280A747A" w14:textId="77777777" w:rsidR="00804791" w:rsidRDefault="00804791">
      <w:pPr>
        <w:rPr>
          <w:ins w:id="9962" w:author="Author" w:date="2015-07-30T15:37:00Z"/>
          <w:rFonts w:ascii="Times New Roman" w:eastAsia="Times New Roman" w:hAnsi="Times New Roman" w:cs="Times New Roman"/>
          <w:sz w:val="18"/>
          <w:szCs w:val="18"/>
        </w:rPr>
        <w:sectPr w:rsidR="00804791">
          <w:pgSz w:w="12240" w:h="15840"/>
          <w:pgMar w:top="1380" w:right="1320" w:bottom="1200" w:left="1320" w:header="0" w:footer="1015" w:gutter="0"/>
          <w:cols w:space="720"/>
        </w:sectPr>
      </w:pPr>
    </w:p>
    <w:p w14:paraId="342322A5" w14:textId="77777777" w:rsidR="00804791" w:rsidRDefault="006514D0">
      <w:pPr>
        <w:pStyle w:val="ListParagraph"/>
        <w:numPr>
          <w:ilvl w:val="0"/>
          <w:numId w:val="35"/>
        </w:numPr>
        <w:tabs>
          <w:tab w:val="left" w:pos="461"/>
        </w:tabs>
        <w:spacing w:before="53" w:line="259" w:lineRule="auto"/>
        <w:ind w:right="118"/>
        <w:jc w:val="both"/>
        <w:rPr>
          <w:ins w:id="9963" w:author="Author" w:date="2015-07-30T15:37:00Z"/>
          <w:rFonts w:ascii="Times New Roman" w:eastAsia="Times New Roman" w:hAnsi="Times New Roman" w:cs="Times New Roman"/>
          <w:sz w:val="20"/>
          <w:szCs w:val="20"/>
        </w:rPr>
      </w:pPr>
      <w:ins w:id="9964" w:author="Author" w:date="2015-07-30T15:37:00Z">
        <w:r>
          <w:rPr>
            <w:rFonts w:ascii="Times New Roman"/>
            <w:sz w:val="20"/>
          </w:rPr>
          <w:t>We</w:t>
        </w:r>
        <w:r>
          <w:rPr>
            <w:rFonts w:ascii="Times New Roman"/>
            <w:spacing w:val="33"/>
            <w:sz w:val="20"/>
          </w:rPr>
          <w:t xml:space="preserve"> </w:t>
        </w:r>
        <w:r>
          <w:rPr>
            <w:rFonts w:ascii="Times New Roman"/>
            <w:sz w:val="20"/>
          </w:rPr>
          <w:t>emphasize</w:t>
        </w:r>
        <w:r>
          <w:rPr>
            <w:rFonts w:ascii="Times New Roman"/>
            <w:spacing w:val="33"/>
            <w:sz w:val="20"/>
          </w:rPr>
          <w:t xml:space="preserve"> </w:t>
        </w:r>
        <w:r>
          <w:rPr>
            <w:rFonts w:ascii="Times New Roman"/>
            <w:sz w:val="20"/>
          </w:rPr>
          <w:t>that</w:t>
        </w:r>
        <w:r>
          <w:rPr>
            <w:rFonts w:ascii="Times New Roman"/>
            <w:spacing w:val="33"/>
            <w:sz w:val="20"/>
          </w:rPr>
          <w:t xml:space="preserve"> </w:t>
        </w:r>
        <w:r>
          <w:rPr>
            <w:rFonts w:ascii="Times New Roman"/>
            <w:sz w:val="20"/>
          </w:rPr>
          <w:t>international</w:t>
        </w:r>
        <w:r>
          <w:rPr>
            <w:rFonts w:ascii="Times New Roman"/>
            <w:spacing w:val="33"/>
            <w:sz w:val="20"/>
          </w:rPr>
          <w:t xml:space="preserve"> </w:t>
        </w:r>
        <w:r>
          <w:rPr>
            <w:rFonts w:ascii="Times New Roman"/>
            <w:sz w:val="20"/>
          </w:rPr>
          <w:t>public</w:t>
        </w:r>
        <w:r>
          <w:rPr>
            <w:rFonts w:ascii="Times New Roman"/>
            <w:spacing w:val="35"/>
            <w:sz w:val="20"/>
          </w:rPr>
          <w:t xml:space="preserve"> </w:t>
        </w:r>
        <w:r>
          <w:rPr>
            <w:rFonts w:ascii="Times New Roman"/>
            <w:sz w:val="20"/>
          </w:rPr>
          <w:t>finance,</w:t>
        </w:r>
        <w:r>
          <w:rPr>
            <w:rFonts w:ascii="Times New Roman"/>
            <w:spacing w:val="33"/>
            <w:sz w:val="20"/>
          </w:rPr>
          <w:t xml:space="preserve"> </w:t>
        </w:r>
        <w:r>
          <w:rPr>
            <w:rFonts w:ascii="Times New Roman"/>
            <w:sz w:val="20"/>
          </w:rPr>
          <w:t>including</w:t>
        </w:r>
        <w:r>
          <w:rPr>
            <w:rFonts w:ascii="Times New Roman"/>
            <w:spacing w:val="34"/>
            <w:sz w:val="20"/>
          </w:rPr>
          <w:t xml:space="preserve"> </w:t>
        </w:r>
        <w:r>
          <w:rPr>
            <w:rFonts w:ascii="Times New Roman"/>
            <w:sz w:val="20"/>
          </w:rPr>
          <w:t>official</w:t>
        </w:r>
        <w:r>
          <w:rPr>
            <w:rFonts w:ascii="Times New Roman"/>
            <w:spacing w:val="33"/>
            <w:sz w:val="20"/>
          </w:rPr>
          <w:t xml:space="preserve"> </w:t>
        </w:r>
        <w:r>
          <w:rPr>
            <w:rFonts w:ascii="Times New Roman"/>
            <w:sz w:val="20"/>
          </w:rPr>
          <w:t>development</w:t>
        </w:r>
        <w:r>
          <w:rPr>
            <w:rFonts w:ascii="Times New Roman"/>
            <w:spacing w:val="33"/>
            <w:sz w:val="20"/>
          </w:rPr>
          <w:t xml:space="preserve"> </w:t>
        </w:r>
        <w:r>
          <w:rPr>
            <w:rFonts w:ascii="Times New Roman"/>
            <w:sz w:val="20"/>
          </w:rPr>
          <w:t>assistance</w:t>
        </w:r>
        <w:r>
          <w:rPr>
            <w:rFonts w:ascii="Times New Roman"/>
            <w:spacing w:val="33"/>
            <w:sz w:val="20"/>
          </w:rPr>
          <w:t xml:space="preserve"> </w:t>
        </w:r>
        <w:r>
          <w:rPr>
            <w:rFonts w:ascii="Times New Roman"/>
            <w:sz w:val="20"/>
          </w:rPr>
          <w:t>(ODA),</w:t>
        </w:r>
        <w:r>
          <w:rPr>
            <w:rFonts w:ascii="Times New Roman"/>
            <w:spacing w:val="33"/>
            <w:sz w:val="20"/>
          </w:rPr>
          <w:t xml:space="preserve"> </w:t>
        </w:r>
        <w:r>
          <w:rPr>
            <w:rFonts w:ascii="Times New Roman"/>
            <w:sz w:val="20"/>
          </w:rPr>
          <w:t>plays</w:t>
        </w:r>
        <w:r>
          <w:rPr>
            <w:rFonts w:ascii="Times New Roman"/>
            <w:spacing w:val="32"/>
            <w:sz w:val="20"/>
          </w:rPr>
          <w:t xml:space="preserve"> </w:t>
        </w:r>
        <w:r>
          <w:rPr>
            <w:rFonts w:ascii="Times New Roman"/>
            <w:sz w:val="20"/>
          </w:rPr>
          <w:t>an</w:t>
        </w:r>
        <w:r>
          <w:rPr>
            <w:rFonts w:ascii="Times New Roman"/>
            <w:w w:val="99"/>
            <w:sz w:val="20"/>
          </w:rPr>
          <w:t xml:space="preserve"> </w:t>
        </w:r>
        <w:r>
          <w:rPr>
            <w:rFonts w:ascii="Times New Roman"/>
            <w:sz w:val="20"/>
          </w:rPr>
          <w:t>important role in complementing the efforts of countries to mobilize public resources domestically, especially</w:t>
        </w:r>
        <w:r>
          <w:rPr>
            <w:rFonts w:ascii="Times New Roman"/>
            <w:spacing w:val="-21"/>
            <w:sz w:val="20"/>
          </w:rPr>
          <w:t xml:space="preserve"> </w:t>
        </w:r>
        <w:r>
          <w:rPr>
            <w:rFonts w:ascii="Times New Roman"/>
            <w:sz w:val="20"/>
          </w:rPr>
          <w:t>in</w:t>
        </w:r>
        <w:r>
          <w:rPr>
            <w:rFonts w:ascii="Times New Roman"/>
            <w:w w:val="99"/>
            <w:sz w:val="20"/>
          </w:rPr>
          <w:t xml:space="preserve"> </w:t>
        </w:r>
        <w:r>
          <w:rPr>
            <w:rFonts w:ascii="Times New Roman"/>
            <w:sz w:val="20"/>
          </w:rPr>
          <w:t>the</w:t>
        </w:r>
        <w:r>
          <w:rPr>
            <w:rFonts w:ascii="Times New Roman"/>
            <w:spacing w:val="43"/>
            <w:sz w:val="20"/>
          </w:rPr>
          <w:t xml:space="preserve"> </w:t>
        </w:r>
        <w:r>
          <w:rPr>
            <w:rFonts w:ascii="Times New Roman"/>
            <w:sz w:val="20"/>
          </w:rPr>
          <w:t>poorest</w:t>
        </w:r>
        <w:r>
          <w:rPr>
            <w:rFonts w:ascii="Times New Roman"/>
            <w:spacing w:val="42"/>
            <w:sz w:val="20"/>
          </w:rPr>
          <w:t xml:space="preserve"> </w:t>
        </w:r>
        <w:r>
          <w:rPr>
            <w:rFonts w:ascii="Times New Roman"/>
            <w:sz w:val="20"/>
          </w:rPr>
          <w:t>and</w:t>
        </w:r>
        <w:r>
          <w:rPr>
            <w:rFonts w:ascii="Times New Roman"/>
            <w:spacing w:val="46"/>
            <w:sz w:val="20"/>
          </w:rPr>
          <w:t xml:space="preserve"> </w:t>
        </w:r>
        <w:r>
          <w:rPr>
            <w:rFonts w:ascii="Times New Roman"/>
            <w:sz w:val="20"/>
          </w:rPr>
          <w:t>most</w:t>
        </w:r>
        <w:r>
          <w:rPr>
            <w:rFonts w:ascii="Times New Roman"/>
            <w:spacing w:val="45"/>
            <w:sz w:val="20"/>
          </w:rPr>
          <w:t xml:space="preserve"> </w:t>
        </w:r>
        <w:r>
          <w:rPr>
            <w:rFonts w:ascii="Times New Roman"/>
            <w:sz w:val="20"/>
          </w:rPr>
          <w:t>vulnerable</w:t>
        </w:r>
        <w:r>
          <w:rPr>
            <w:rFonts w:ascii="Times New Roman"/>
            <w:spacing w:val="43"/>
            <w:sz w:val="20"/>
          </w:rPr>
          <w:t xml:space="preserve"> </w:t>
        </w:r>
        <w:r>
          <w:rPr>
            <w:rFonts w:ascii="Times New Roman"/>
            <w:sz w:val="20"/>
          </w:rPr>
          <w:t>countries</w:t>
        </w:r>
        <w:r>
          <w:rPr>
            <w:rFonts w:ascii="Times New Roman"/>
            <w:spacing w:val="46"/>
            <w:sz w:val="20"/>
          </w:rPr>
          <w:t xml:space="preserve"> </w:t>
        </w:r>
        <w:r>
          <w:rPr>
            <w:rFonts w:ascii="Times New Roman"/>
            <w:sz w:val="20"/>
          </w:rPr>
          <w:t>with</w:t>
        </w:r>
        <w:r>
          <w:rPr>
            <w:rFonts w:ascii="Times New Roman"/>
            <w:spacing w:val="41"/>
            <w:sz w:val="20"/>
          </w:rPr>
          <w:t xml:space="preserve"> </w:t>
        </w:r>
        <w:r>
          <w:rPr>
            <w:rFonts w:ascii="Times New Roman"/>
            <w:sz w:val="20"/>
          </w:rPr>
          <w:t>limited</w:t>
        </w:r>
        <w:r>
          <w:rPr>
            <w:rFonts w:ascii="Times New Roman"/>
            <w:spacing w:val="46"/>
            <w:sz w:val="20"/>
          </w:rPr>
          <w:t xml:space="preserve"> </w:t>
        </w:r>
        <w:r>
          <w:rPr>
            <w:rFonts w:ascii="Times New Roman"/>
            <w:sz w:val="20"/>
          </w:rPr>
          <w:t>domestic</w:t>
        </w:r>
        <w:r>
          <w:rPr>
            <w:rFonts w:ascii="Times New Roman"/>
            <w:spacing w:val="42"/>
            <w:sz w:val="20"/>
          </w:rPr>
          <w:t xml:space="preserve"> </w:t>
        </w:r>
        <w:r>
          <w:rPr>
            <w:rFonts w:ascii="Times New Roman"/>
            <w:sz w:val="20"/>
          </w:rPr>
          <w:t>resources.</w:t>
        </w:r>
        <w:r>
          <w:rPr>
            <w:rFonts w:ascii="Times New Roman"/>
            <w:spacing w:val="43"/>
            <w:sz w:val="20"/>
          </w:rPr>
          <w:t xml:space="preserve"> </w:t>
        </w:r>
        <w:r>
          <w:rPr>
            <w:rFonts w:ascii="Times New Roman"/>
            <w:sz w:val="20"/>
          </w:rPr>
          <w:t>ODA</w:t>
        </w:r>
        <w:r>
          <w:rPr>
            <w:rFonts w:ascii="Times New Roman"/>
            <w:spacing w:val="40"/>
            <w:sz w:val="20"/>
          </w:rPr>
          <w:t xml:space="preserve"> </w:t>
        </w:r>
        <w:r>
          <w:rPr>
            <w:rFonts w:ascii="Times New Roman"/>
            <w:sz w:val="20"/>
          </w:rPr>
          <w:t>providers</w:t>
        </w:r>
        <w:r>
          <w:rPr>
            <w:rFonts w:ascii="Times New Roman"/>
            <w:spacing w:val="42"/>
            <w:sz w:val="20"/>
          </w:rPr>
          <w:t xml:space="preserve"> </w:t>
        </w:r>
        <w:r>
          <w:rPr>
            <w:rFonts w:ascii="Times New Roman"/>
            <w:sz w:val="20"/>
          </w:rPr>
          <w:t>reaffirm</w:t>
        </w:r>
        <w:r>
          <w:rPr>
            <w:rFonts w:ascii="Times New Roman"/>
            <w:spacing w:val="41"/>
            <w:sz w:val="20"/>
          </w:rPr>
          <w:t xml:space="preserve"> </w:t>
        </w:r>
        <w:r>
          <w:rPr>
            <w:rFonts w:ascii="Times New Roman"/>
            <w:sz w:val="20"/>
          </w:rPr>
          <w:t>their</w:t>
        </w:r>
        <w:r>
          <w:rPr>
            <w:rFonts w:ascii="Times New Roman"/>
            <w:w w:val="99"/>
            <w:sz w:val="20"/>
          </w:rPr>
          <w:t xml:space="preserve"> </w:t>
        </w:r>
        <w:r>
          <w:rPr>
            <w:rFonts w:ascii="Times New Roman"/>
            <w:sz w:val="20"/>
          </w:rPr>
          <w:t>respective</w:t>
        </w:r>
        <w:r>
          <w:rPr>
            <w:rFonts w:ascii="Times New Roman"/>
            <w:spacing w:val="15"/>
            <w:sz w:val="20"/>
          </w:rPr>
          <w:t xml:space="preserve"> </w:t>
        </w:r>
        <w:r>
          <w:rPr>
            <w:rFonts w:ascii="Times New Roman"/>
            <w:sz w:val="20"/>
          </w:rPr>
          <w:t>commitments,</w:t>
        </w:r>
        <w:r>
          <w:rPr>
            <w:rFonts w:ascii="Times New Roman"/>
            <w:spacing w:val="15"/>
            <w:sz w:val="20"/>
          </w:rPr>
          <w:t xml:space="preserve"> </w:t>
        </w:r>
        <w:r>
          <w:rPr>
            <w:rFonts w:ascii="Times New Roman"/>
            <w:sz w:val="20"/>
          </w:rPr>
          <w:t>including</w:t>
        </w:r>
        <w:r>
          <w:rPr>
            <w:rFonts w:ascii="Times New Roman"/>
            <w:spacing w:val="14"/>
            <w:sz w:val="20"/>
          </w:rPr>
          <w:t xml:space="preserve"> </w:t>
        </w:r>
        <w:r>
          <w:rPr>
            <w:rFonts w:ascii="Times New Roman"/>
            <w:sz w:val="20"/>
          </w:rPr>
          <w:t>the</w:t>
        </w:r>
        <w:r>
          <w:rPr>
            <w:rFonts w:ascii="Times New Roman"/>
            <w:spacing w:val="15"/>
            <w:sz w:val="20"/>
          </w:rPr>
          <w:t xml:space="preserve"> </w:t>
        </w:r>
        <w:r>
          <w:rPr>
            <w:rFonts w:ascii="Times New Roman"/>
            <w:sz w:val="20"/>
          </w:rPr>
          <w:t>commitment</w:t>
        </w:r>
        <w:r>
          <w:rPr>
            <w:rFonts w:ascii="Times New Roman"/>
            <w:spacing w:val="15"/>
            <w:sz w:val="20"/>
          </w:rPr>
          <w:t xml:space="preserve"> </w:t>
        </w:r>
        <w:r>
          <w:rPr>
            <w:rFonts w:ascii="Times New Roman"/>
            <w:sz w:val="20"/>
          </w:rPr>
          <w:t>by</w:t>
        </w:r>
        <w:r>
          <w:rPr>
            <w:rFonts w:ascii="Times New Roman"/>
            <w:spacing w:val="14"/>
            <w:sz w:val="20"/>
          </w:rPr>
          <w:t xml:space="preserve"> </w:t>
        </w:r>
        <w:r>
          <w:rPr>
            <w:rFonts w:ascii="Times New Roman"/>
            <w:sz w:val="20"/>
          </w:rPr>
          <w:t>many</w:t>
        </w:r>
        <w:r>
          <w:rPr>
            <w:rFonts w:ascii="Times New Roman"/>
            <w:spacing w:val="12"/>
            <w:sz w:val="20"/>
          </w:rPr>
          <w:t xml:space="preserve"> </w:t>
        </w:r>
        <w:r>
          <w:rPr>
            <w:rFonts w:ascii="Times New Roman"/>
            <w:sz w:val="20"/>
          </w:rPr>
          <w:t>developed</w:t>
        </w:r>
        <w:r>
          <w:rPr>
            <w:rFonts w:ascii="Times New Roman"/>
            <w:spacing w:val="16"/>
            <w:sz w:val="20"/>
          </w:rPr>
          <w:t xml:space="preserve"> </w:t>
        </w:r>
        <w:r>
          <w:rPr>
            <w:rFonts w:ascii="Times New Roman"/>
            <w:sz w:val="20"/>
          </w:rPr>
          <w:t>countries</w:t>
        </w:r>
        <w:r>
          <w:rPr>
            <w:rFonts w:ascii="Times New Roman"/>
            <w:spacing w:val="14"/>
            <w:sz w:val="20"/>
          </w:rPr>
          <w:t xml:space="preserve"> </w:t>
        </w:r>
        <w:r>
          <w:rPr>
            <w:rFonts w:ascii="Times New Roman"/>
            <w:sz w:val="20"/>
          </w:rPr>
          <w:t>to</w:t>
        </w:r>
        <w:r>
          <w:rPr>
            <w:rFonts w:ascii="Times New Roman"/>
            <w:spacing w:val="16"/>
            <w:sz w:val="20"/>
          </w:rPr>
          <w:t xml:space="preserve"> </w:t>
        </w:r>
        <w:r>
          <w:rPr>
            <w:rFonts w:ascii="Times New Roman"/>
            <w:sz w:val="20"/>
          </w:rPr>
          <w:t>achieve</w:t>
        </w:r>
        <w:r>
          <w:rPr>
            <w:rFonts w:ascii="Times New Roman"/>
            <w:spacing w:val="15"/>
            <w:sz w:val="20"/>
          </w:rPr>
          <w:t xml:space="preserve"> </w:t>
        </w:r>
        <w:r>
          <w:rPr>
            <w:rFonts w:ascii="Times New Roman"/>
            <w:sz w:val="20"/>
          </w:rPr>
          <w:t>the</w:t>
        </w:r>
        <w:r>
          <w:rPr>
            <w:rFonts w:ascii="Times New Roman"/>
            <w:spacing w:val="15"/>
            <w:sz w:val="20"/>
          </w:rPr>
          <w:t xml:space="preserve"> </w:t>
        </w:r>
        <w:r>
          <w:rPr>
            <w:rFonts w:ascii="Times New Roman"/>
            <w:sz w:val="20"/>
          </w:rPr>
          <w:t>target</w:t>
        </w:r>
        <w:r>
          <w:rPr>
            <w:rFonts w:ascii="Times New Roman"/>
            <w:spacing w:val="15"/>
            <w:sz w:val="20"/>
          </w:rPr>
          <w:t xml:space="preserve"> </w:t>
        </w:r>
        <w:r>
          <w:rPr>
            <w:rFonts w:ascii="Times New Roman"/>
            <w:sz w:val="20"/>
          </w:rPr>
          <w:t>of</w:t>
        </w:r>
        <w:r>
          <w:rPr>
            <w:rFonts w:ascii="Times New Roman"/>
            <w:spacing w:val="14"/>
            <w:sz w:val="20"/>
          </w:rPr>
          <w:t xml:space="preserve"> </w:t>
        </w:r>
        <w:r>
          <w:rPr>
            <w:rFonts w:ascii="Times New Roman"/>
            <w:sz w:val="20"/>
          </w:rPr>
          <w:t>0.7</w:t>
        </w:r>
        <w:r>
          <w:rPr>
            <w:rFonts w:ascii="Times New Roman"/>
            <w:w w:val="99"/>
            <w:sz w:val="20"/>
          </w:rPr>
          <w:t xml:space="preserve"> </w:t>
        </w:r>
        <w:r>
          <w:rPr>
            <w:rFonts w:ascii="Times New Roman"/>
            <w:sz w:val="20"/>
          </w:rPr>
          <w:t>per</w:t>
        </w:r>
        <w:r>
          <w:rPr>
            <w:rFonts w:ascii="Times New Roman"/>
            <w:spacing w:val="14"/>
            <w:sz w:val="20"/>
          </w:rPr>
          <w:t xml:space="preserve"> </w:t>
        </w:r>
        <w:r>
          <w:rPr>
            <w:rFonts w:ascii="Times New Roman"/>
            <w:sz w:val="20"/>
          </w:rPr>
          <w:t>cent</w:t>
        </w:r>
        <w:r>
          <w:rPr>
            <w:rFonts w:ascii="Times New Roman"/>
            <w:spacing w:val="12"/>
            <w:sz w:val="20"/>
          </w:rPr>
          <w:t xml:space="preserve"> </w:t>
        </w:r>
        <w:r>
          <w:rPr>
            <w:rFonts w:ascii="Times New Roman"/>
            <w:sz w:val="20"/>
          </w:rPr>
          <w:t>of</w:t>
        </w:r>
        <w:r>
          <w:rPr>
            <w:rFonts w:ascii="Times New Roman"/>
            <w:spacing w:val="10"/>
            <w:sz w:val="20"/>
          </w:rPr>
          <w:t xml:space="preserve"> </w:t>
        </w:r>
        <w:r>
          <w:rPr>
            <w:rFonts w:ascii="Times New Roman"/>
            <w:sz w:val="20"/>
          </w:rPr>
          <w:t>ODA/GNI</w:t>
        </w:r>
        <w:r>
          <w:rPr>
            <w:rFonts w:ascii="Times New Roman"/>
            <w:spacing w:val="13"/>
            <w:sz w:val="20"/>
          </w:rPr>
          <w:t xml:space="preserve"> </w:t>
        </w:r>
        <w:r>
          <w:rPr>
            <w:rFonts w:ascii="Times New Roman"/>
            <w:sz w:val="20"/>
          </w:rPr>
          <w:t>and</w:t>
        </w:r>
        <w:r>
          <w:rPr>
            <w:rFonts w:ascii="Times New Roman"/>
            <w:spacing w:val="13"/>
            <w:sz w:val="20"/>
          </w:rPr>
          <w:t xml:space="preserve"> </w:t>
        </w:r>
        <w:r>
          <w:rPr>
            <w:rFonts w:ascii="Times New Roman"/>
            <w:sz w:val="20"/>
          </w:rPr>
          <w:t>0.15</w:t>
        </w:r>
        <w:r>
          <w:rPr>
            <w:rFonts w:ascii="Times New Roman"/>
            <w:spacing w:val="13"/>
            <w:sz w:val="20"/>
          </w:rPr>
          <w:t xml:space="preserve"> </w:t>
        </w:r>
        <w:r>
          <w:rPr>
            <w:rFonts w:ascii="Times New Roman"/>
            <w:sz w:val="20"/>
          </w:rPr>
          <w:t>to</w:t>
        </w:r>
        <w:r>
          <w:rPr>
            <w:rFonts w:ascii="Times New Roman"/>
            <w:spacing w:val="13"/>
            <w:sz w:val="20"/>
          </w:rPr>
          <w:t xml:space="preserve"> </w:t>
        </w:r>
        <w:r>
          <w:rPr>
            <w:rFonts w:ascii="Times New Roman"/>
            <w:sz w:val="20"/>
          </w:rPr>
          <w:t>0.20</w:t>
        </w:r>
        <w:r>
          <w:rPr>
            <w:rFonts w:ascii="Times New Roman"/>
            <w:spacing w:val="13"/>
            <w:sz w:val="20"/>
          </w:rPr>
          <w:t xml:space="preserve"> </w:t>
        </w:r>
        <w:r>
          <w:rPr>
            <w:rFonts w:ascii="Times New Roman"/>
            <w:sz w:val="20"/>
          </w:rPr>
          <w:t>per</w:t>
        </w:r>
        <w:r>
          <w:rPr>
            <w:rFonts w:ascii="Times New Roman"/>
            <w:spacing w:val="13"/>
            <w:sz w:val="20"/>
          </w:rPr>
          <w:t xml:space="preserve"> </w:t>
        </w:r>
        <w:r>
          <w:rPr>
            <w:rFonts w:ascii="Times New Roman"/>
            <w:sz w:val="20"/>
          </w:rPr>
          <w:t>cent</w:t>
        </w:r>
        <w:r>
          <w:rPr>
            <w:rFonts w:ascii="Times New Roman"/>
            <w:spacing w:val="12"/>
            <w:sz w:val="20"/>
          </w:rPr>
          <w:t xml:space="preserve"> </w:t>
        </w:r>
        <w:r>
          <w:rPr>
            <w:rFonts w:ascii="Times New Roman"/>
            <w:sz w:val="20"/>
          </w:rPr>
          <w:t>of</w:t>
        </w:r>
        <w:r>
          <w:rPr>
            <w:rFonts w:ascii="Times New Roman"/>
            <w:spacing w:val="10"/>
            <w:sz w:val="20"/>
          </w:rPr>
          <w:t xml:space="preserve"> </w:t>
        </w:r>
        <w:r>
          <w:rPr>
            <w:rFonts w:ascii="Times New Roman"/>
            <w:sz w:val="20"/>
          </w:rPr>
          <w:t>ODA/GNI</w:t>
        </w:r>
        <w:r>
          <w:rPr>
            <w:rFonts w:ascii="Times New Roman"/>
            <w:spacing w:val="13"/>
            <w:sz w:val="20"/>
          </w:rPr>
          <w:t xml:space="preserve"> </w:t>
        </w:r>
        <w:r>
          <w:rPr>
            <w:rFonts w:ascii="Times New Roman"/>
            <w:sz w:val="20"/>
          </w:rPr>
          <w:t>to</w:t>
        </w:r>
        <w:r>
          <w:rPr>
            <w:rFonts w:ascii="Times New Roman"/>
            <w:spacing w:val="13"/>
            <w:sz w:val="20"/>
          </w:rPr>
          <w:t xml:space="preserve"> </w:t>
        </w:r>
        <w:r>
          <w:rPr>
            <w:rFonts w:ascii="Times New Roman"/>
            <w:sz w:val="20"/>
          </w:rPr>
          <w:t>least</w:t>
        </w:r>
        <w:r>
          <w:rPr>
            <w:rFonts w:ascii="Times New Roman"/>
            <w:spacing w:val="12"/>
            <w:sz w:val="20"/>
          </w:rPr>
          <w:t xml:space="preserve"> </w:t>
        </w:r>
        <w:r>
          <w:rPr>
            <w:rFonts w:ascii="Times New Roman"/>
            <w:sz w:val="20"/>
          </w:rPr>
          <w:t>developed</w:t>
        </w:r>
        <w:r>
          <w:rPr>
            <w:rFonts w:ascii="Times New Roman"/>
            <w:spacing w:val="13"/>
            <w:sz w:val="20"/>
          </w:rPr>
          <w:t xml:space="preserve"> </w:t>
        </w:r>
        <w:r>
          <w:rPr>
            <w:rFonts w:ascii="Times New Roman"/>
            <w:sz w:val="20"/>
          </w:rPr>
          <w:t>countries</w:t>
        </w:r>
        <w:r>
          <w:rPr>
            <w:rFonts w:ascii="Times New Roman"/>
          </w:rPr>
          <w:t>.</w:t>
        </w:r>
        <w:r>
          <w:rPr>
            <w:rFonts w:ascii="Times New Roman"/>
            <w:spacing w:val="12"/>
          </w:rPr>
          <w:t xml:space="preserve"> </w:t>
        </w:r>
        <w:r>
          <w:rPr>
            <w:rFonts w:ascii="Times New Roman"/>
            <w:sz w:val="20"/>
          </w:rPr>
          <w:t>We</w:t>
        </w:r>
        <w:r>
          <w:rPr>
            <w:rFonts w:ascii="Times New Roman"/>
            <w:spacing w:val="12"/>
            <w:sz w:val="20"/>
          </w:rPr>
          <w:t xml:space="preserve"> </w:t>
        </w:r>
        <w:r>
          <w:rPr>
            <w:rFonts w:ascii="Times New Roman"/>
            <w:sz w:val="20"/>
          </w:rPr>
          <w:t>recognize</w:t>
        </w:r>
        <w:r>
          <w:rPr>
            <w:rFonts w:ascii="Times New Roman"/>
            <w:spacing w:val="13"/>
            <w:sz w:val="20"/>
          </w:rPr>
          <w:t xml:space="preserve"> </w:t>
        </w:r>
        <w:r>
          <w:rPr>
            <w:rFonts w:ascii="Times New Roman"/>
            <w:sz w:val="20"/>
          </w:rPr>
          <w:t>that</w:t>
        </w:r>
        <w:r>
          <w:rPr>
            <w:rFonts w:ascii="Times New Roman"/>
            <w:w w:val="99"/>
            <w:sz w:val="20"/>
          </w:rPr>
          <w:t xml:space="preserve"> </w:t>
        </w:r>
        <w:r>
          <w:rPr>
            <w:rFonts w:ascii="Times New Roman"/>
            <w:sz w:val="20"/>
          </w:rPr>
          <w:t>South-South</w:t>
        </w:r>
        <w:r>
          <w:rPr>
            <w:rFonts w:ascii="Times New Roman"/>
            <w:spacing w:val="35"/>
            <w:sz w:val="20"/>
          </w:rPr>
          <w:t xml:space="preserve"> </w:t>
        </w:r>
        <w:r>
          <w:rPr>
            <w:rFonts w:ascii="Times New Roman"/>
            <w:sz w:val="20"/>
          </w:rPr>
          <w:t>cooperation</w:t>
        </w:r>
        <w:r>
          <w:rPr>
            <w:rFonts w:ascii="Times New Roman"/>
            <w:spacing w:val="35"/>
            <w:sz w:val="20"/>
          </w:rPr>
          <w:t xml:space="preserve"> </w:t>
        </w:r>
        <w:r>
          <w:rPr>
            <w:rFonts w:ascii="Times New Roman"/>
            <w:sz w:val="20"/>
          </w:rPr>
          <w:t>is</w:t>
        </w:r>
        <w:r>
          <w:rPr>
            <w:rFonts w:ascii="Times New Roman"/>
            <w:spacing w:val="38"/>
            <w:sz w:val="20"/>
          </w:rPr>
          <w:t xml:space="preserve"> </w:t>
        </w:r>
        <w:r>
          <w:rPr>
            <w:rFonts w:ascii="Times New Roman"/>
            <w:sz w:val="20"/>
          </w:rPr>
          <w:t>an</w:t>
        </w:r>
        <w:r>
          <w:rPr>
            <w:rFonts w:ascii="Times New Roman"/>
            <w:spacing w:val="36"/>
            <w:sz w:val="20"/>
          </w:rPr>
          <w:t xml:space="preserve"> </w:t>
        </w:r>
        <w:r>
          <w:rPr>
            <w:rFonts w:ascii="Times New Roman"/>
            <w:sz w:val="20"/>
          </w:rPr>
          <w:t>important</w:t>
        </w:r>
        <w:r>
          <w:rPr>
            <w:rFonts w:ascii="Times New Roman"/>
            <w:spacing w:val="39"/>
            <w:sz w:val="20"/>
          </w:rPr>
          <w:t xml:space="preserve"> </w:t>
        </w:r>
        <w:r>
          <w:rPr>
            <w:rFonts w:ascii="Times New Roman"/>
            <w:sz w:val="20"/>
          </w:rPr>
          <w:t>element</w:t>
        </w:r>
        <w:r>
          <w:rPr>
            <w:rFonts w:ascii="Times New Roman"/>
            <w:spacing w:val="39"/>
            <w:sz w:val="20"/>
          </w:rPr>
          <w:t xml:space="preserve"> </w:t>
        </w:r>
        <w:r>
          <w:rPr>
            <w:rFonts w:ascii="Times New Roman"/>
            <w:sz w:val="20"/>
          </w:rPr>
          <w:t>of</w:t>
        </w:r>
        <w:r>
          <w:rPr>
            <w:rFonts w:ascii="Times New Roman"/>
            <w:spacing w:val="37"/>
            <w:sz w:val="20"/>
          </w:rPr>
          <w:t xml:space="preserve"> </w:t>
        </w:r>
        <w:r>
          <w:rPr>
            <w:rFonts w:ascii="Times New Roman"/>
            <w:sz w:val="20"/>
          </w:rPr>
          <w:t>international</w:t>
        </w:r>
        <w:r>
          <w:rPr>
            <w:rFonts w:ascii="Times New Roman"/>
            <w:spacing w:val="36"/>
            <w:sz w:val="20"/>
          </w:rPr>
          <w:t xml:space="preserve"> </w:t>
        </w:r>
        <w:r>
          <w:rPr>
            <w:rFonts w:ascii="Times New Roman"/>
            <w:sz w:val="20"/>
          </w:rPr>
          <w:t>cooperation</w:t>
        </w:r>
        <w:r>
          <w:rPr>
            <w:rFonts w:ascii="Times New Roman"/>
            <w:spacing w:val="35"/>
            <w:sz w:val="20"/>
          </w:rPr>
          <w:t xml:space="preserve"> </w:t>
        </w:r>
        <w:r>
          <w:rPr>
            <w:rFonts w:ascii="Times New Roman"/>
            <w:sz w:val="20"/>
          </w:rPr>
          <w:t>for</w:t>
        </w:r>
        <w:r>
          <w:rPr>
            <w:rFonts w:ascii="Times New Roman"/>
            <w:spacing w:val="37"/>
            <w:sz w:val="20"/>
          </w:rPr>
          <w:t xml:space="preserve"> </w:t>
        </w:r>
        <w:r>
          <w:rPr>
            <w:rFonts w:ascii="Times New Roman"/>
            <w:sz w:val="20"/>
          </w:rPr>
          <w:t>development</w:t>
        </w:r>
        <w:r>
          <w:rPr>
            <w:rFonts w:ascii="Times New Roman"/>
            <w:spacing w:val="39"/>
            <w:sz w:val="20"/>
          </w:rPr>
          <w:t xml:space="preserve"> </w:t>
        </w:r>
        <w:r>
          <w:rPr>
            <w:rFonts w:ascii="Times New Roman"/>
            <w:sz w:val="20"/>
          </w:rPr>
          <w:t>as</w:t>
        </w:r>
        <w:r>
          <w:rPr>
            <w:rFonts w:ascii="Times New Roman"/>
            <w:spacing w:val="38"/>
            <w:sz w:val="20"/>
          </w:rPr>
          <w:t xml:space="preserve"> </w:t>
        </w:r>
        <w:r>
          <w:rPr>
            <w:rFonts w:ascii="Times New Roman"/>
            <w:sz w:val="20"/>
          </w:rPr>
          <w:t>a</w:t>
        </w:r>
        <w:r>
          <w:rPr>
            <w:rFonts w:ascii="Times New Roman"/>
            <w:w w:val="99"/>
            <w:sz w:val="20"/>
          </w:rPr>
          <w:t xml:space="preserve"> </w:t>
        </w:r>
        <w:r>
          <w:rPr>
            <w:rFonts w:ascii="Times New Roman"/>
            <w:sz w:val="20"/>
          </w:rPr>
          <w:t>complement,</w:t>
        </w:r>
        <w:r>
          <w:rPr>
            <w:rFonts w:ascii="Times New Roman"/>
            <w:spacing w:val="38"/>
            <w:sz w:val="20"/>
          </w:rPr>
          <w:t xml:space="preserve"> </w:t>
        </w:r>
        <w:r>
          <w:rPr>
            <w:rFonts w:ascii="Times New Roman"/>
            <w:sz w:val="20"/>
          </w:rPr>
          <w:t>not</w:t>
        </w:r>
        <w:r>
          <w:rPr>
            <w:rFonts w:ascii="Times New Roman"/>
            <w:spacing w:val="37"/>
            <w:sz w:val="20"/>
          </w:rPr>
          <w:t xml:space="preserve"> </w:t>
        </w:r>
        <w:r>
          <w:rPr>
            <w:rFonts w:ascii="Times New Roman"/>
            <w:sz w:val="20"/>
          </w:rPr>
          <w:t>a</w:t>
        </w:r>
        <w:r>
          <w:rPr>
            <w:rFonts w:ascii="Times New Roman"/>
            <w:spacing w:val="40"/>
            <w:sz w:val="20"/>
          </w:rPr>
          <w:t xml:space="preserve"> </w:t>
        </w:r>
        <w:r>
          <w:rPr>
            <w:rFonts w:ascii="Times New Roman"/>
            <w:sz w:val="20"/>
          </w:rPr>
          <w:t>substitute,</w:t>
        </w:r>
        <w:r>
          <w:rPr>
            <w:rFonts w:ascii="Times New Roman"/>
            <w:spacing w:val="38"/>
            <w:sz w:val="20"/>
          </w:rPr>
          <w:t xml:space="preserve"> </w:t>
        </w:r>
        <w:r>
          <w:rPr>
            <w:rFonts w:ascii="Times New Roman"/>
            <w:sz w:val="20"/>
          </w:rPr>
          <w:t>to</w:t>
        </w:r>
        <w:r>
          <w:rPr>
            <w:rFonts w:ascii="Times New Roman"/>
            <w:spacing w:val="38"/>
            <w:sz w:val="20"/>
          </w:rPr>
          <w:t xml:space="preserve"> </w:t>
        </w:r>
        <w:r>
          <w:rPr>
            <w:rFonts w:ascii="Times New Roman"/>
            <w:sz w:val="20"/>
          </w:rPr>
          <w:t>North-South</w:t>
        </w:r>
        <w:r>
          <w:rPr>
            <w:rFonts w:ascii="Times New Roman"/>
            <w:spacing w:val="36"/>
            <w:sz w:val="20"/>
          </w:rPr>
          <w:t xml:space="preserve"> </w:t>
        </w:r>
        <w:r>
          <w:rPr>
            <w:rFonts w:ascii="Times New Roman"/>
            <w:sz w:val="20"/>
          </w:rPr>
          <w:t>cooperation,</w:t>
        </w:r>
        <w:r>
          <w:rPr>
            <w:rFonts w:ascii="Times New Roman"/>
            <w:spacing w:val="38"/>
            <w:sz w:val="20"/>
          </w:rPr>
          <w:t xml:space="preserve"> </w:t>
        </w:r>
        <w:r>
          <w:rPr>
            <w:rFonts w:ascii="Times New Roman"/>
            <w:sz w:val="20"/>
          </w:rPr>
          <w:t>and</w:t>
        </w:r>
        <w:r>
          <w:rPr>
            <w:rFonts w:ascii="Times New Roman"/>
            <w:spacing w:val="41"/>
            <w:sz w:val="20"/>
          </w:rPr>
          <w:t xml:space="preserve"> </w:t>
        </w:r>
        <w:r>
          <w:rPr>
            <w:rFonts w:ascii="Times New Roman"/>
            <w:spacing w:val="-3"/>
            <w:sz w:val="20"/>
          </w:rPr>
          <w:t>we</w:t>
        </w:r>
        <w:r>
          <w:rPr>
            <w:rFonts w:ascii="Times New Roman"/>
            <w:spacing w:val="43"/>
            <w:sz w:val="20"/>
          </w:rPr>
          <w:t xml:space="preserve"> </w:t>
        </w:r>
        <w:r>
          <w:rPr>
            <w:rFonts w:ascii="Times New Roman"/>
            <w:sz w:val="20"/>
          </w:rPr>
          <w:t>welcome</w:t>
        </w:r>
        <w:r>
          <w:rPr>
            <w:rFonts w:ascii="Times New Roman"/>
            <w:spacing w:val="38"/>
            <w:sz w:val="20"/>
          </w:rPr>
          <w:t xml:space="preserve"> </w:t>
        </w:r>
        <w:r>
          <w:rPr>
            <w:rFonts w:ascii="Times New Roman"/>
            <w:sz w:val="20"/>
          </w:rPr>
          <w:t>the</w:t>
        </w:r>
        <w:r>
          <w:rPr>
            <w:rFonts w:ascii="Times New Roman"/>
            <w:spacing w:val="38"/>
            <w:sz w:val="20"/>
          </w:rPr>
          <w:t xml:space="preserve"> </w:t>
        </w:r>
        <w:r>
          <w:rPr>
            <w:rFonts w:ascii="Times New Roman"/>
            <w:sz w:val="20"/>
          </w:rPr>
          <w:t>increased</w:t>
        </w:r>
        <w:r>
          <w:rPr>
            <w:rFonts w:ascii="Times New Roman"/>
            <w:spacing w:val="38"/>
            <w:sz w:val="20"/>
          </w:rPr>
          <w:t xml:space="preserve"> </w:t>
        </w:r>
        <w:r>
          <w:rPr>
            <w:rFonts w:ascii="Times New Roman"/>
            <w:sz w:val="20"/>
          </w:rPr>
          <w:t>contributions</w:t>
        </w:r>
        <w:r>
          <w:rPr>
            <w:rFonts w:ascii="Times New Roman"/>
            <w:spacing w:val="37"/>
            <w:sz w:val="20"/>
          </w:rPr>
          <w:t xml:space="preserve"> </w:t>
        </w:r>
        <w:r>
          <w:rPr>
            <w:rFonts w:ascii="Times New Roman"/>
            <w:sz w:val="20"/>
          </w:rPr>
          <w:t>of</w:t>
        </w:r>
        <w:r>
          <w:rPr>
            <w:rFonts w:ascii="Times New Roman"/>
            <w:w w:val="99"/>
            <w:sz w:val="20"/>
          </w:rPr>
          <w:t xml:space="preserve"> </w:t>
        </w:r>
        <w:r>
          <w:rPr>
            <w:rFonts w:ascii="Times New Roman"/>
            <w:sz w:val="20"/>
          </w:rPr>
          <w:t>South-South cooperation to poverty eradication and sustainable</w:t>
        </w:r>
        <w:r>
          <w:rPr>
            <w:rFonts w:ascii="Times New Roman"/>
            <w:spacing w:val="-8"/>
            <w:sz w:val="20"/>
          </w:rPr>
          <w:t xml:space="preserve"> </w:t>
        </w:r>
        <w:r>
          <w:rPr>
            <w:rFonts w:ascii="Times New Roman"/>
            <w:sz w:val="20"/>
          </w:rPr>
          <w:t>development.</w:t>
        </w:r>
      </w:ins>
    </w:p>
    <w:p w14:paraId="42F4E1DE" w14:textId="77777777" w:rsidR="00804791" w:rsidRDefault="00804791">
      <w:pPr>
        <w:spacing w:before="8"/>
        <w:rPr>
          <w:ins w:id="9965" w:author="Author" w:date="2015-07-30T15:37:00Z"/>
          <w:rFonts w:ascii="Times New Roman" w:eastAsia="Times New Roman" w:hAnsi="Times New Roman" w:cs="Times New Roman"/>
          <w:sz w:val="21"/>
          <w:szCs w:val="21"/>
        </w:rPr>
      </w:pPr>
    </w:p>
    <w:p w14:paraId="4789D7E4" w14:textId="77777777" w:rsidR="00804791" w:rsidRDefault="006514D0">
      <w:pPr>
        <w:pStyle w:val="ListParagraph"/>
        <w:numPr>
          <w:ilvl w:val="0"/>
          <w:numId w:val="35"/>
        </w:numPr>
        <w:tabs>
          <w:tab w:val="left" w:pos="461"/>
        </w:tabs>
        <w:spacing w:line="259" w:lineRule="auto"/>
        <w:ind w:right="116"/>
        <w:jc w:val="both"/>
        <w:rPr>
          <w:ins w:id="9966" w:author="Author" w:date="2015-07-30T15:37:00Z"/>
          <w:rFonts w:ascii="Times New Roman" w:eastAsia="Times New Roman" w:hAnsi="Times New Roman" w:cs="Times New Roman"/>
          <w:sz w:val="20"/>
          <w:szCs w:val="20"/>
        </w:rPr>
      </w:pPr>
      <w:ins w:id="9967" w:author="Author" w:date="2015-07-30T15:37:00Z">
        <w:r>
          <w:rPr>
            <w:rFonts w:ascii="Times New Roman"/>
            <w:sz w:val="20"/>
          </w:rPr>
          <w:t>International</w:t>
        </w:r>
        <w:r>
          <w:rPr>
            <w:rFonts w:ascii="Times New Roman"/>
            <w:spacing w:val="23"/>
            <w:sz w:val="20"/>
          </w:rPr>
          <w:t xml:space="preserve"> </w:t>
        </w:r>
        <w:r>
          <w:rPr>
            <w:rFonts w:ascii="Times New Roman"/>
            <w:sz w:val="20"/>
          </w:rPr>
          <w:t>trade</w:t>
        </w:r>
        <w:r>
          <w:rPr>
            <w:rFonts w:ascii="Times New Roman"/>
            <w:spacing w:val="23"/>
            <w:sz w:val="20"/>
          </w:rPr>
          <w:t xml:space="preserve"> </w:t>
        </w:r>
        <w:r>
          <w:rPr>
            <w:rFonts w:ascii="Times New Roman"/>
            <w:sz w:val="20"/>
          </w:rPr>
          <w:t>is</w:t>
        </w:r>
        <w:r>
          <w:rPr>
            <w:rFonts w:ascii="Times New Roman"/>
            <w:spacing w:val="22"/>
            <w:sz w:val="20"/>
          </w:rPr>
          <w:t xml:space="preserve"> </w:t>
        </w:r>
        <w:r>
          <w:rPr>
            <w:rFonts w:ascii="Times New Roman"/>
            <w:sz w:val="20"/>
          </w:rPr>
          <w:t>an</w:t>
        </w:r>
        <w:r>
          <w:rPr>
            <w:rFonts w:ascii="Times New Roman"/>
            <w:spacing w:val="22"/>
            <w:sz w:val="20"/>
          </w:rPr>
          <w:t xml:space="preserve"> </w:t>
        </w:r>
        <w:r>
          <w:rPr>
            <w:rFonts w:ascii="Times New Roman"/>
            <w:sz w:val="20"/>
          </w:rPr>
          <w:t>engine</w:t>
        </w:r>
        <w:r>
          <w:rPr>
            <w:rFonts w:ascii="Times New Roman"/>
            <w:spacing w:val="23"/>
            <w:sz w:val="20"/>
          </w:rPr>
          <w:t xml:space="preserve"> </w:t>
        </w:r>
        <w:r>
          <w:rPr>
            <w:rFonts w:ascii="Times New Roman"/>
            <w:sz w:val="20"/>
          </w:rPr>
          <w:t>for</w:t>
        </w:r>
        <w:r>
          <w:rPr>
            <w:rFonts w:ascii="Times New Roman"/>
            <w:spacing w:val="24"/>
            <w:sz w:val="20"/>
          </w:rPr>
          <w:t xml:space="preserve"> </w:t>
        </w:r>
        <w:r>
          <w:rPr>
            <w:rFonts w:ascii="Times New Roman"/>
            <w:sz w:val="20"/>
          </w:rPr>
          <w:t>inclusive</w:t>
        </w:r>
        <w:r>
          <w:rPr>
            <w:rFonts w:ascii="Times New Roman"/>
            <w:spacing w:val="23"/>
            <w:sz w:val="20"/>
          </w:rPr>
          <w:t xml:space="preserve"> </w:t>
        </w:r>
        <w:r>
          <w:rPr>
            <w:rFonts w:ascii="Times New Roman"/>
            <w:sz w:val="20"/>
          </w:rPr>
          <w:t>economic</w:t>
        </w:r>
        <w:r>
          <w:rPr>
            <w:rFonts w:ascii="Times New Roman"/>
            <w:spacing w:val="23"/>
            <w:sz w:val="20"/>
          </w:rPr>
          <w:t xml:space="preserve"> </w:t>
        </w:r>
        <w:r>
          <w:rPr>
            <w:rFonts w:ascii="Times New Roman"/>
            <w:sz w:val="20"/>
          </w:rPr>
          <w:t>growth</w:t>
        </w:r>
        <w:r>
          <w:rPr>
            <w:rFonts w:ascii="Times New Roman"/>
            <w:spacing w:val="22"/>
            <w:sz w:val="20"/>
          </w:rPr>
          <w:t xml:space="preserve"> </w:t>
        </w:r>
        <w:r>
          <w:rPr>
            <w:rFonts w:ascii="Times New Roman"/>
            <w:sz w:val="20"/>
          </w:rPr>
          <w:t>and</w:t>
        </w:r>
        <w:r>
          <w:rPr>
            <w:rFonts w:ascii="Times New Roman"/>
            <w:spacing w:val="24"/>
            <w:sz w:val="20"/>
          </w:rPr>
          <w:t xml:space="preserve"> </w:t>
        </w:r>
        <w:r>
          <w:rPr>
            <w:rFonts w:ascii="Times New Roman"/>
            <w:sz w:val="20"/>
          </w:rPr>
          <w:t>poverty</w:t>
        </w:r>
        <w:r>
          <w:rPr>
            <w:rFonts w:ascii="Times New Roman"/>
            <w:spacing w:val="20"/>
            <w:sz w:val="20"/>
          </w:rPr>
          <w:t xml:space="preserve"> </w:t>
        </w:r>
        <w:r>
          <w:rPr>
            <w:rFonts w:ascii="Times New Roman"/>
            <w:sz w:val="20"/>
          </w:rPr>
          <w:t>reduction,</w:t>
        </w:r>
        <w:r>
          <w:rPr>
            <w:rFonts w:ascii="Times New Roman"/>
            <w:spacing w:val="26"/>
            <w:sz w:val="20"/>
          </w:rPr>
          <w:t xml:space="preserve"> </w:t>
        </w:r>
        <w:r>
          <w:rPr>
            <w:rFonts w:ascii="Times New Roman"/>
            <w:sz w:val="20"/>
          </w:rPr>
          <w:t>and</w:t>
        </w:r>
        <w:r>
          <w:rPr>
            <w:rFonts w:ascii="Times New Roman"/>
            <w:spacing w:val="24"/>
            <w:sz w:val="20"/>
          </w:rPr>
          <w:t xml:space="preserve"> </w:t>
        </w:r>
        <w:r>
          <w:rPr>
            <w:rFonts w:ascii="Times New Roman"/>
            <w:sz w:val="20"/>
          </w:rPr>
          <w:t>contributes</w:t>
        </w:r>
        <w:r>
          <w:rPr>
            <w:rFonts w:ascii="Times New Roman"/>
            <w:spacing w:val="23"/>
            <w:sz w:val="20"/>
          </w:rPr>
          <w:t xml:space="preserve"> </w:t>
        </w:r>
        <w:r>
          <w:rPr>
            <w:rFonts w:ascii="Times New Roman"/>
            <w:sz w:val="20"/>
          </w:rPr>
          <w:t>to</w:t>
        </w:r>
        <w:r>
          <w:rPr>
            <w:rFonts w:ascii="Times New Roman"/>
            <w:spacing w:val="24"/>
            <w:sz w:val="20"/>
          </w:rPr>
          <w:t xml:space="preserve"> </w:t>
        </w:r>
        <w:r>
          <w:rPr>
            <w:rFonts w:ascii="Times New Roman"/>
            <w:sz w:val="20"/>
          </w:rPr>
          <w:t>the</w:t>
        </w:r>
        <w:r>
          <w:rPr>
            <w:rFonts w:ascii="Times New Roman"/>
            <w:w w:val="99"/>
            <w:sz w:val="20"/>
          </w:rPr>
          <w:t xml:space="preserve"> </w:t>
        </w:r>
        <w:r>
          <w:rPr>
            <w:rFonts w:ascii="Times New Roman"/>
            <w:sz w:val="20"/>
          </w:rPr>
          <w:t>promotion of sustainable development. We will continue to promote a universal, rules-based, open,</w:t>
        </w:r>
        <w:r>
          <w:rPr>
            <w:rFonts w:ascii="Times New Roman"/>
            <w:spacing w:val="37"/>
            <w:sz w:val="20"/>
          </w:rPr>
          <w:t xml:space="preserve"> </w:t>
        </w:r>
        <w:r>
          <w:rPr>
            <w:rFonts w:ascii="Times New Roman"/>
            <w:sz w:val="20"/>
          </w:rPr>
          <w:t>transparent,</w:t>
        </w:r>
        <w:r>
          <w:rPr>
            <w:rFonts w:ascii="Times New Roman"/>
            <w:w w:val="99"/>
            <w:sz w:val="20"/>
          </w:rPr>
          <w:t xml:space="preserve"> </w:t>
        </w:r>
        <w:r>
          <w:rPr>
            <w:rFonts w:ascii="Times New Roman"/>
            <w:sz w:val="20"/>
          </w:rPr>
          <w:t>predictable, inclusive, non-discriminatory and equitable multilateral trading system under the World</w:t>
        </w:r>
        <w:r>
          <w:rPr>
            <w:rFonts w:ascii="Times New Roman"/>
            <w:spacing w:val="35"/>
            <w:sz w:val="20"/>
          </w:rPr>
          <w:t xml:space="preserve"> </w:t>
        </w:r>
        <w:r>
          <w:rPr>
            <w:rFonts w:ascii="Times New Roman"/>
            <w:sz w:val="20"/>
          </w:rPr>
          <w:t>Trade</w:t>
        </w:r>
        <w:r>
          <w:rPr>
            <w:rFonts w:ascii="Times New Roman"/>
            <w:w w:val="99"/>
            <w:sz w:val="20"/>
          </w:rPr>
          <w:t xml:space="preserve"> </w:t>
        </w:r>
        <w:r>
          <w:rPr>
            <w:rFonts w:ascii="Times New Roman"/>
            <w:sz w:val="20"/>
          </w:rPr>
          <w:t>Organization (WTO), as well as meaningful trade liberalization. We call on all WTO members to redouble</w:t>
        </w:r>
        <w:r>
          <w:rPr>
            <w:rFonts w:ascii="Times New Roman"/>
            <w:spacing w:val="14"/>
            <w:sz w:val="20"/>
          </w:rPr>
          <w:t xml:space="preserve"> </w:t>
        </w:r>
        <w:r>
          <w:rPr>
            <w:rFonts w:ascii="Times New Roman"/>
            <w:sz w:val="20"/>
          </w:rPr>
          <w:t>their</w:t>
        </w:r>
        <w:r>
          <w:rPr>
            <w:rFonts w:ascii="Times New Roman"/>
            <w:w w:val="99"/>
            <w:sz w:val="20"/>
          </w:rPr>
          <w:t xml:space="preserve"> </w:t>
        </w:r>
        <w:r>
          <w:rPr>
            <w:rFonts w:ascii="Times New Roman"/>
            <w:sz w:val="20"/>
          </w:rPr>
          <w:t>efforts to promptly conclude the negotiations on the Doha Development Agenda. We attach great importance</w:t>
        </w:r>
        <w:r>
          <w:rPr>
            <w:rFonts w:ascii="Times New Roman"/>
            <w:spacing w:val="16"/>
            <w:sz w:val="20"/>
          </w:rPr>
          <w:t xml:space="preserve"> </w:t>
        </w:r>
        <w:r>
          <w:rPr>
            <w:rFonts w:ascii="Times New Roman"/>
            <w:sz w:val="20"/>
          </w:rPr>
          <w:t>to</w:t>
        </w:r>
        <w:r>
          <w:rPr>
            <w:rFonts w:ascii="Times New Roman"/>
            <w:w w:val="99"/>
            <w:sz w:val="20"/>
          </w:rPr>
          <w:t xml:space="preserve"> </w:t>
        </w:r>
        <w:r>
          <w:rPr>
            <w:rFonts w:ascii="Times New Roman"/>
            <w:sz w:val="20"/>
          </w:rPr>
          <w:t>providing trade-related capacity-building for developing countries, in particular African countries,</w:t>
        </w:r>
        <w:r>
          <w:rPr>
            <w:rFonts w:ascii="Times New Roman"/>
            <w:spacing w:val="32"/>
            <w:sz w:val="20"/>
          </w:rPr>
          <w:t xml:space="preserve"> </w:t>
        </w:r>
        <w:r>
          <w:rPr>
            <w:rFonts w:ascii="Times New Roman"/>
            <w:sz w:val="20"/>
          </w:rPr>
          <w:t>least-</w:t>
        </w:r>
        <w:r>
          <w:rPr>
            <w:rFonts w:ascii="Times New Roman"/>
            <w:w w:val="99"/>
            <w:sz w:val="20"/>
          </w:rPr>
          <w:t xml:space="preserve"> </w:t>
        </w:r>
        <w:r>
          <w:rPr>
            <w:rFonts w:ascii="Times New Roman"/>
            <w:sz w:val="20"/>
          </w:rPr>
          <w:t>developed countries, landlocked developing countries, small island developing states and</w:t>
        </w:r>
        <w:r>
          <w:rPr>
            <w:rFonts w:ascii="Times New Roman"/>
            <w:spacing w:val="27"/>
            <w:sz w:val="20"/>
          </w:rPr>
          <w:t xml:space="preserve"> </w:t>
        </w:r>
        <w:r>
          <w:rPr>
            <w:rFonts w:ascii="Times New Roman"/>
            <w:sz w:val="20"/>
          </w:rPr>
          <w:t>middle-income</w:t>
        </w:r>
        <w:r>
          <w:rPr>
            <w:rFonts w:ascii="Times New Roman"/>
            <w:w w:val="99"/>
            <w:sz w:val="20"/>
          </w:rPr>
          <w:t xml:space="preserve"> </w:t>
        </w:r>
        <w:r>
          <w:rPr>
            <w:rFonts w:ascii="Times New Roman"/>
            <w:sz w:val="20"/>
          </w:rPr>
          <w:t>countries, including for the promotion of regional economic integration and</w:t>
        </w:r>
        <w:r>
          <w:rPr>
            <w:rFonts w:ascii="Times New Roman"/>
            <w:spacing w:val="-9"/>
            <w:sz w:val="20"/>
          </w:rPr>
          <w:t xml:space="preserve"> </w:t>
        </w:r>
        <w:r>
          <w:rPr>
            <w:rFonts w:ascii="Times New Roman"/>
            <w:sz w:val="20"/>
          </w:rPr>
          <w:t>interconnectivity.</w:t>
        </w:r>
      </w:ins>
    </w:p>
    <w:p w14:paraId="0E2C224B" w14:textId="77777777" w:rsidR="00804791" w:rsidRDefault="00804791">
      <w:pPr>
        <w:spacing w:before="8"/>
        <w:rPr>
          <w:ins w:id="9968" w:author="Author" w:date="2015-07-30T15:37:00Z"/>
          <w:rFonts w:ascii="Times New Roman" w:eastAsia="Times New Roman" w:hAnsi="Times New Roman" w:cs="Times New Roman"/>
          <w:sz w:val="21"/>
          <w:szCs w:val="21"/>
        </w:rPr>
      </w:pPr>
    </w:p>
    <w:p w14:paraId="4E2C5044" w14:textId="77777777" w:rsidR="00804791" w:rsidRDefault="006514D0">
      <w:pPr>
        <w:pStyle w:val="ListParagraph"/>
        <w:numPr>
          <w:ilvl w:val="0"/>
          <w:numId w:val="35"/>
        </w:numPr>
        <w:tabs>
          <w:tab w:val="left" w:pos="461"/>
        </w:tabs>
        <w:spacing w:line="259" w:lineRule="auto"/>
        <w:ind w:right="117"/>
        <w:jc w:val="both"/>
        <w:rPr>
          <w:moveTo w:id="9969" w:author="Author" w:date="2015-07-30T15:37:00Z"/>
          <w:rFonts w:ascii="Times New Roman" w:eastAsia="Times New Roman" w:hAnsi="Times New Roman" w:cs="Times New Roman"/>
          <w:sz w:val="20"/>
          <w:szCs w:val="20"/>
        </w:rPr>
        <w:pPrChange w:id="9970" w:author="Author" w:date="2015-07-30T15:37:00Z">
          <w:pPr>
            <w:pStyle w:val="ListParagraph"/>
            <w:numPr>
              <w:numId w:val="38"/>
            </w:numPr>
            <w:ind w:left="360" w:hanging="360"/>
            <w:jc w:val="both"/>
          </w:pPr>
        </w:pPrChange>
      </w:pPr>
      <w:moveToRangeStart w:id="9971" w:author="Author" w:date="2015-07-30T15:37:00Z" w:name="move426034005"/>
      <w:moveTo w:id="9972" w:author="Author" w:date="2015-07-30T15:37:00Z">
        <w:r>
          <w:rPr>
            <w:rFonts w:ascii="Times New Roman"/>
            <w:sz w:val="20"/>
            <w:rPrChange w:id="9973" w:author="Author" w:date="2015-07-30T15:37:00Z">
              <w:rPr>
                <w:rFonts w:ascii="Times New Roman" w:hAnsi="Times New Roman"/>
                <w:sz w:val="20"/>
                <w:lang w:val="en-GB"/>
              </w:rPr>
            </w:rPrChange>
          </w:rPr>
          <w:t>We recognize the need to assist developing countries in attaining long-term debt sustainability</w:t>
        </w:r>
        <w:r>
          <w:rPr>
            <w:rFonts w:ascii="Times New Roman"/>
            <w:spacing w:val="4"/>
            <w:sz w:val="20"/>
            <w:rPrChange w:id="9974" w:author="Author" w:date="2015-07-30T15:37:00Z">
              <w:rPr>
                <w:rFonts w:ascii="Times New Roman" w:hAnsi="Times New Roman"/>
                <w:sz w:val="20"/>
                <w:lang w:val="en-GB"/>
              </w:rPr>
            </w:rPrChange>
          </w:rPr>
          <w:t xml:space="preserve"> </w:t>
        </w:r>
        <w:r>
          <w:rPr>
            <w:rFonts w:ascii="Times New Roman"/>
            <w:sz w:val="20"/>
            <w:rPrChange w:id="9975" w:author="Author" w:date="2015-07-30T15:37:00Z">
              <w:rPr>
                <w:rFonts w:ascii="Times New Roman" w:hAnsi="Times New Roman"/>
                <w:sz w:val="20"/>
                <w:lang w:val="en-GB"/>
              </w:rPr>
            </w:rPrChange>
          </w:rPr>
          <w:t>through</w:t>
        </w:r>
        <w:r>
          <w:rPr>
            <w:rFonts w:ascii="Times New Roman"/>
            <w:w w:val="99"/>
            <w:sz w:val="20"/>
            <w:rPrChange w:id="9976" w:author="Author" w:date="2015-07-30T15:37:00Z">
              <w:rPr>
                <w:rFonts w:ascii="Times New Roman" w:hAnsi="Times New Roman"/>
                <w:sz w:val="20"/>
                <w:lang w:val="en-GB"/>
              </w:rPr>
            </w:rPrChange>
          </w:rPr>
          <w:t xml:space="preserve"> </w:t>
        </w:r>
        <w:r>
          <w:rPr>
            <w:rFonts w:ascii="Times New Roman"/>
            <w:sz w:val="20"/>
            <w:rPrChange w:id="9977" w:author="Author" w:date="2015-07-30T15:37:00Z">
              <w:rPr>
                <w:rFonts w:ascii="Times New Roman" w:hAnsi="Times New Roman"/>
                <w:sz w:val="20"/>
                <w:lang w:val="en-GB"/>
              </w:rPr>
            </w:rPrChange>
          </w:rPr>
          <w:t>coordinated policies aimed at fostering debt financing, debt relief, debt restructuring and sound</w:t>
        </w:r>
        <w:r>
          <w:rPr>
            <w:rFonts w:ascii="Times New Roman"/>
            <w:spacing w:val="16"/>
            <w:sz w:val="20"/>
            <w:rPrChange w:id="9978" w:author="Author" w:date="2015-07-30T15:37:00Z">
              <w:rPr>
                <w:rFonts w:ascii="Times New Roman" w:hAnsi="Times New Roman"/>
                <w:sz w:val="20"/>
                <w:lang w:val="en-GB"/>
              </w:rPr>
            </w:rPrChange>
          </w:rPr>
          <w:t xml:space="preserve"> </w:t>
        </w:r>
        <w:r>
          <w:rPr>
            <w:rFonts w:ascii="Times New Roman"/>
            <w:sz w:val="20"/>
            <w:rPrChange w:id="9979" w:author="Author" w:date="2015-07-30T15:37:00Z">
              <w:rPr>
                <w:rFonts w:ascii="Times New Roman" w:hAnsi="Times New Roman"/>
                <w:sz w:val="20"/>
                <w:lang w:val="en-GB"/>
              </w:rPr>
            </w:rPrChange>
          </w:rPr>
          <w:t>debt</w:t>
        </w:r>
        <w:r>
          <w:rPr>
            <w:rFonts w:ascii="Times New Roman"/>
            <w:w w:val="99"/>
            <w:sz w:val="20"/>
            <w:rPrChange w:id="9980" w:author="Author" w:date="2015-07-30T15:37:00Z">
              <w:rPr>
                <w:rFonts w:ascii="Times New Roman" w:hAnsi="Times New Roman"/>
                <w:sz w:val="20"/>
                <w:lang w:val="en-GB"/>
              </w:rPr>
            </w:rPrChange>
          </w:rPr>
          <w:t xml:space="preserve"> </w:t>
        </w:r>
        <w:r>
          <w:rPr>
            <w:rFonts w:ascii="Times New Roman"/>
            <w:sz w:val="20"/>
            <w:rPrChange w:id="9981" w:author="Author" w:date="2015-07-30T15:37:00Z">
              <w:rPr>
                <w:rFonts w:ascii="Times New Roman" w:hAnsi="Times New Roman"/>
                <w:sz w:val="20"/>
                <w:lang w:val="en-GB"/>
              </w:rPr>
            </w:rPrChange>
          </w:rPr>
          <w:t>management,</w:t>
        </w:r>
        <w:r>
          <w:rPr>
            <w:rFonts w:ascii="Times New Roman"/>
            <w:spacing w:val="27"/>
            <w:sz w:val="20"/>
            <w:rPrChange w:id="9982" w:author="Author" w:date="2015-07-30T15:37:00Z">
              <w:rPr>
                <w:rFonts w:ascii="Times New Roman" w:hAnsi="Times New Roman"/>
                <w:sz w:val="20"/>
                <w:lang w:val="en-GB"/>
              </w:rPr>
            </w:rPrChange>
          </w:rPr>
          <w:t xml:space="preserve"> </w:t>
        </w:r>
        <w:r>
          <w:rPr>
            <w:rFonts w:ascii="Times New Roman"/>
            <w:sz w:val="20"/>
            <w:rPrChange w:id="9983" w:author="Author" w:date="2015-07-30T15:37:00Z">
              <w:rPr>
                <w:rFonts w:ascii="Times New Roman" w:hAnsi="Times New Roman"/>
                <w:sz w:val="20"/>
                <w:lang w:val="en-GB"/>
              </w:rPr>
            </w:rPrChange>
          </w:rPr>
          <w:t>as</w:t>
        </w:r>
        <w:r>
          <w:rPr>
            <w:rFonts w:ascii="Times New Roman"/>
            <w:spacing w:val="26"/>
            <w:sz w:val="20"/>
            <w:rPrChange w:id="9984" w:author="Author" w:date="2015-07-30T15:37:00Z">
              <w:rPr>
                <w:rFonts w:ascii="Times New Roman" w:hAnsi="Times New Roman"/>
                <w:sz w:val="20"/>
                <w:lang w:val="en-GB"/>
              </w:rPr>
            </w:rPrChange>
          </w:rPr>
          <w:t xml:space="preserve"> </w:t>
        </w:r>
        <w:r>
          <w:rPr>
            <w:rFonts w:ascii="Times New Roman"/>
            <w:sz w:val="20"/>
            <w:rPrChange w:id="9985" w:author="Author" w:date="2015-07-30T15:37:00Z">
              <w:rPr>
                <w:rFonts w:ascii="Times New Roman" w:hAnsi="Times New Roman"/>
                <w:sz w:val="20"/>
                <w:lang w:val="en-GB"/>
              </w:rPr>
            </w:rPrChange>
          </w:rPr>
          <w:t>appropriate</w:t>
        </w:r>
        <w:r>
          <w:rPr>
            <w:rFonts w:ascii="Times New Roman"/>
            <w:rPrChange w:id="9986" w:author="Author" w:date="2015-07-30T15:37:00Z">
              <w:rPr>
                <w:rFonts w:ascii="Times New Roman" w:hAnsi="Times New Roman"/>
                <w:sz w:val="20"/>
              </w:rPr>
            </w:rPrChange>
          </w:rPr>
          <w:t>.</w:t>
        </w:r>
      </w:moveTo>
      <w:moveToRangeEnd w:id="9971"/>
      <w:ins w:id="9987" w:author="Author" w:date="2015-07-30T15:37:00Z">
        <w:r>
          <w:rPr>
            <w:rFonts w:ascii="Times New Roman"/>
            <w:spacing w:val="27"/>
          </w:rPr>
          <w:t xml:space="preserve"> </w:t>
        </w:r>
        <w:r>
          <w:rPr>
            <w:rFonts w:ascii="Times New Roman"/>
            <w:sz w:val="20"/>
          </w:rPr>
          <w:t>Many</w:t>
        </w:r>
        <w:r>
          <w:rPr>
            <w:rFonts w:ascii="Times New Roman"/>
            <w:spacing w:val="25"/>
            <w:sz w:val="20"/>
          </w:rPr>
          <w:t xml:space="preserve"> </w:t>
        </w:r>
        <w:r>
          <w:rPr>
            <w:rFonts w:ascii="Times New Roman"/>
            <w:sz w:val="20"/>
          </w:rPr>
          <w:t>countries</w:t>
        </w:r>
        <w:r>
          <w:rPr>
            <w:rFonts w:ascii="Times New Roman"/>
            <w:spacing w:val="26"/>
            <w:sz w:val="20"/>
          </w:rPr>
          <w:t xml:space="preserve"> </w:t>
        </w:r>
        <w:r>
          <w:rPr>
            <w:rFonts w:ascii="Times New Roman"/>
            <w:sz w:val="20"/>
          </w:rPr>
          <w:t>remain</w:t>
        </w:r>
        <w:r>
          <w:rPr>
            <w:rFonts w:ascii="Times New Roman"/>
            <w:spacing w:val="28"/>
            <w:sz w:val="20"/>
          </w:rPr>
          <w:t xml:space="preserve"> </w:t>
        </w:r>
        <w:r>
          <w:rPr>
            <w:rFonts w:ascii="Times New Roman"/>
            <w:sz w:val="20"/>
          </w:rPr>
          <w:t>vulnerable</w:t>
        </w:r>
        <w:r>
          <w:rPr>
            <w:rFonts w:ascii="Times New Roman"/>
            <w:spacing w:val="27"/>
            <w:sz w:val="20"/>
          </w:rPr>
          <w:t xml:space="preserve"> </w:t>
        </w:r>
        <w:r>
          <w:rPr>
            <w:rFonts w:ascii="Times New Roman"/>
            <w:sz w:val="20"/>
          </w:rPr>
          <w:t>to</w:t>
        </w:r>
        <w:r>
          <w:rPr>
            <w:rFonts w:ascii="Times New Roman"/>
            <w:spacing w:val="27"/>
            <w:sz w:val="20"/>
          </w:rPr>
          <w:t xml:space="preserve"> </w:t>
        </w:r>
        <w:r>
          <w:rPr>
            <w:rFonts w:ascii="Times New Roman"/>
            <w:sz w:val="20"/>
          </w:rPr>
          <w:t>debt</w:t>
        </w:r>
        <w:r>
          <w:rPr>
            <w:rFonts w:ascii="Times New Roman"/>
            <w:spacing w:val="26"/>
            <w:sz w:val="20"/>
          </w:rPr>
          <w:t xml:space="preserve"> </w:t>
        </w:r>
        <w:r>
          <w:rPr>
            <w:rFonts w:ascii="Times New Roman"/>
            <w:sz w:val="20"/>
          </w:rPr>
          <w:t>crises</w:t>
        </w:r>
        <w:r>
          <w:rPr>
            <w:rFonts w:ascii="Times New Roman"/>
            <w:spacing w:val="26"/>
            <w:sz w:val="20"/>
          </w:rPr>
          <w:t xml:space="preserve"> </w:t>
        </w:r>
        <w:r>
          <w:rPr>
            <w:rFonts w:ascii="Times New Roman"/>
            <w:sz w:val="20"/>
          </w:rPr>
          <w:t>and</w:t>
        </w:r>
        <w:r>
          <w:rPr>
            <w:rFonts w:ascii="Times New Roman"/>
            <w:spacing w:val="28"/>
            <w:sz w:val="20"/>
          </w:rPr>
          <w:t xml:space="preserve"> </w:t>
        </w:r>
        <w:r>
          <w:rPr>
            <w:rFonts w:ascii="Times New Roman"/>
            <w:sz w:val="20"/>
          </w:rPr>
          <w:t>some</w:t>
        </w:r>
        <w:r>
          <w:rPr>
            <w:rFonts w:ascii="Times New Roman"/>
            <w:spacing w:val="27"/>
            <w:sz w:val="20"/>
          </w:rPr>
          <w:t xml:space="preserve"> </w:t>
        </w:r>
        <w:r>
          <w:rPr>
            <w:rFonts w:ascii="Times New Roman"/>
            <w:sz w:val="20"/>
          </w:rPr>
          <w:t>are</w:t>
        </w:r>
        <w:r>
          <w:rPr>
            <w:rFonts w:ascii="Times New Roman"/>
            <w:spacing w:val="27"/>
            <w:sz w:val="20"/>
          </w:rPr>
          <w:t xml:space="preserve"> </w:t>
        </w:r>
        <w:r>
          <w:rPr>
            <w:rFonts w:ascii="Times New Roman"/>
            <w:sz w:val="20"/>
          </w:rPr>
          <w:t>in</w:t>
        </w:r>
        <w:r>
          <w:rPr>
            <w:rFonts w:ascii="Times New Roman"/>
            <w:spacing w:val="25"/>
            <w:sz w:val="20"/>
          </w:rPr>
          <w:t xml:space="preserve"> </w:t>
        </w:r>
        <w:r>
          <w:rPr>
            <w:rFonts w:ascii="Times New Roman"/>
            <w:sz w:val="20"/>
          </w:rPr>
          <w:t>the</w:t>
        </w:r>
        <w:r>
          <w:rPr>
            <w:rFonts w:ascii="Times New Roman"/>
            <w:spacing w:val="29"/>
            <w:sz w:val="20"/>
          </w:rPr>
          <w:t xml:space="preserve"> </w:t>
        </w:r>
        <w:r>
          <w:rPr>
            <w:rFonts w:ascii="Times New Roman"/>
            <w:sz w:val="20"/>
          </w:rPr>
          <w:t>midst</w:t>
        </w:r>
        <w:r>
          <w:rPr>
            <w:rFonts w:ascii="Times New Roman"/>
            <w:spacing w:val="26"/>
            <w:sz w:val="20"/>
          </w:rPr>
          <w:t xml:space="preserve"> </w:t>
        </w:r>
        <w:r>
          <w:rPr>
            <w:rFonts w:ascii="Times New Roman"/>
            <w:sz w:val="20"/>
          </w:rPr>
          <w:t>of</w:t>
        </w:r>
        <w:r>
          <w:rPr>
            <w:rFonts w:ascii="Times New Roman"/>
            <w:w w:val="99"/>
            <w:sz w:val="20"/>
          </w:rPr>
          <w:t xml:space="preserve"> </w:t>
        </w:r>
        <w:r>
          <w:rPr>
            <w:rFonts w:ascii="Times New Roman"/>
            <w:sz w:val="20"/>
          </w:rPr>
          <w:t>crises, including a number of least developed countries, small island developing States and some</w:t>
        </w:r>
        <w:r>
          <w:rPr>
            <w:rFonts w:ascii="Times New Roman"/>
            <w:spacing w:val="8"/>
            <w:sz w:val="20"/>
          </w:rPr>
          <w:t xml:space="preserve"> </w:t>
        </w:r>
        <w:r>
          <w:rPr>
            <w:rFonts w:ascii="Times New Roman"/>
            <w:sz w:val="20"/>
          </w:rPr>
          <w:t>developed</w:t>
        </w:r>
        <w:r>
          <w:rPr>
            <w:rFonts w:ascii="Times New Roman"/>
            <w:w w:val="99"/>
            <w:sz w:val="20"/>
          </w:rPr>
          <w:t xml:space="preserve"> </w:t>
        </w:r>
        <w:r>
          <w:rPr>
            <w:rFonts w:ascii="Times New Roman"/>
            <w:sz w:val="20"/>
          </w:rPr>
          <w:t>countries.</w:t>
        </w:r>
      </w:ins>
      <w:moveToRangeStart w:id="9988" w:author="Author" w:date="2015-07-30T15:37:00Z" w:name="move426034006"/>
      <w:moveTo w:id="9989" w:author="Author" w:date="2015-07-30T15:37:00Z">
        <w:r>
          <w:rPr>
            <w:rFonts w:ascii="Times New Roman"/>
            <w:spacing w:val="25"/>
            <w:sz w:val="20"/>
            <w:rPrChange w:id="9990" w:author="Author" w:date="2015-07-30T15:37:00Z">
              <w:rPr>
                <w:rFonts w:ascii="Times New Roman" w:hAnsi="Times New Roman"/>
                <w:sz w:val="20"/>
              </w:rPr>
            </w:rPrChange>
          </w:rPr>
          <w:t xml:space="preserve"> </w:t>
        </w:r>
        <w:r>
          <w:rPr>
            <w:rFonts w:ascii="Times New Roman"/>
            <w:sz w:val="20"/>
            <w:rPrChange w:id="9991" w:author="Author" w:date="2015-07-30T15:37:00Z">
              <w:rPr>
                <w:rFonts w:ascii="Times New Roman" w:hAnsi="Times New Roman"/>
                <w:sz w:val="20"/>
              </w:rPr>
            </w:rPrChange>
          </w:rPr>
          <w:t>We</w:t>
        </w:r>
        <w:r>
          <w:rPr>
            <w:rFonts w:ascii="Times New Roman"/>
            <w:spacing w:val="28"/>
            <w:sz w:val="20"/>
            <w:rPrChange w:id="9992" w:author="Author" w:date="2015-07-30T15:37:00Z">
              <w:rPr>
                <w:rFonts w:ascii="Times New Roman" w:hAnsi="Times New Roman"/>
                <w:sz w:val="20"/>
              </w:rPr>
            </w:rPrChange>
          </w:rPr>
          <w:t xml:space="preserve"> </w:t>
        </w:r>
        <w:r>
          <w:rPr>
            <w:rFonts w:ascii="Times New Roman"/>
            <w:sz w:val="20"/>
            <w:rPrChange w:id="9993" w:author="Author" w:date="2015-07-30T15:37:00Z">
              <w:rPr>
                <w:rFonts w:ascii="Times New Roman" w:hAnsi="Times New Roman"/>
                <w:sz w:val="20"/>
              </w:rPr>
            </w:rPrChange>
          </w:rPr>
          <w:t>will</w:t>
        </w:r>
        <w:r>
          <w:rPr>
            <w:rFonts w:ascii="Times New Roman"/>
            <w:spacing w:val="25"/>
            <w:sz w:val="20"/>
            <w:rPrChange w:id="9994" w:author="Author" w:date="2015-07-30T15:37:00Z">
              <w:rPr>
                <w:rFonts w:ascii="Times New Roman" w:hAnsi="Times New Roman"/>
                <w:sz w:val="20"/>
              </w:rPr>
            </w:rPrChange>
          </w:rPr>
          <w:t xml:space="preserve"> </w:t>
        </w:r>
        <w:r>
          <w:rPr>
            <w:rFonts w:ascii="Times New Roman"/>
            <w:sz w:val="20"/>
            <w:rPrChange w:id="9995" w:author="Author" w:date="2015-07-30T15:37:00Z">
              <w:rPr>
                <w:rFonts w:ascii="Times New Roman" w:hAnsi="Times New Roman"/>
                <w:sz w:val="20"/>
              </w:rPr>
            </w:rPrChange>
          </w:rPr>
          <w:t>support</w:t>
        </w:r>
        <w:r>
          <w:rPr>
            <w:rFonts w:ascii="Times New Roman"/>
            <w:spacing w:val="25"/>
            <w:sz w:val="20"/>
            <w:rPrChange w:id="9996" w:author="Author" w:date="2015-07-30T15:37:00Z">
              <w:rPr>
                <w:rFonts w:ascii="Times New Roman" w:hAnsi="Times New Roman"/>
                <w:sz w:val="20"/>
              </w:rPr>
            </w:rPrChange>
          </w:rPr>
          <w:t xml:space="preserve"> </w:t>
        </w:r>
        <w:r>
          <w:rPr>
            <w:rFonts w:ascii="Times New Roman"/>
            <w:sz w:val="20"/>
            <w:rPrChange w:id="9997" w:author="Author" w:date="2015-07-30T15:37:00Z">
              <w:rPr>
                <w:rFonts w:ascii="Times New Roman" w:hAnsi="Times New Roman"/>
                <w:sz w:val="20"/>
              </w:rPr>
            </w:rPrChange>
          </w:rPr>
          <w:t>the</w:t>
        </w:r>
        <w:r>
          <w:rPr>
            <w:rFonts w:ascii="Times New Roman"/>
            <w:spacing w:val="26"/>
            <w:sz w:val="20"/>
            <w:rPrChange w:id="9998" w:author="Author" w:date="2015-07-30T15:37:00Z">
              <w:rPr>
                <w:rFonts w:ascii="Times New Roman" w:hAnsi="Times New Roman"/>
                <w:sz w:val="20"/>
              </w:rPr>
            </w:rPrChange>
          </w:rPr>
          <w:t xml:space="preserve"> </w:t>
        </w:r>
        <w:r>
          <w:rPr>
            <w:rFonts w:ascii="Times New Roman"/>
            <w:sz w:val="20"/>
            <w:rPrChange w:id="9999" w:author="Author" w:date="2015-07-30T15:37:00Z">
              <w:rPr>
                <w:rFonts w:ascii="Times New Roman" w:hAnsi="Times New Roman"/>
                <w:sz w:val="20"/>
              </w:rPr>
            </w:rPrChange>
          </w:rPr>
          <w:t>maintenance</w:t>
        </w:r>
        <w:r>
          <w:rPr>
            <w:rFonts w:ascii="Times New Roman"/>
            <w:spacing w:val="26"/>
            <w:sz w:val="20"/>
            <w:rPrChange w:id="10000" w:author="Author" w:date="2015-07-30T15:37:00Z">
              <w:rPr>
                <w:rFonts w:ascii="Times New Roman" w:hAnsi="Times New Roman"/>
                <w:sz w:val="20"/>
              </w:rPr>
            </w:rPrChange>
          </w:rPr>
          <w:t xml:space="preserve"> </w:t>
        </w:r>
        <w:r>
          <w:rPr>
            <w:rFonts w:ascii="Times New Roman"/>
            <w:sz w:val="20"/>
            <w:rPrChange w:id="10001" w:author="Author" w:date="2015-07-30T15:37:00Z">
              <w:rPr>
                <w:rFonts w:ascii="Times New Roman" w:hAnsi="Times New Roman"/>
                <w:sz w:val="20"/>
              </w:rPr>
            </w:rPrChange>
          </w:rPr>
          <w:t>of</w:t>
        </w:r>
        <w:r>
          <w:rPr>
            <w:rFonts w:ascii="Times New Roman"/>
            <w:spacing w:val="24"/>
            <w:sz w:val="20"/>
            <w:rPrChange w:id="10002" w:author="Author" w:date="2015-07-30T15:37:00Z">
              <w:rPr>
                <w:rFonts w:ascii="Times New Roman" w:hAnsi="Times New Roman"/>
                <w:sz w:val="20"/>
              </w:rPr>
            </w:rPrChange>
          </w:rPr>
          <w:t xml:space="preserve"> </w:t>
        </w:r>
        <w:r>
          <w:rPr>
            <w:rFonts w:ascii="Times New Roman"/>
            <w:sz w:val="20"/>
            <w:rPrChange w:id="10003" w:author="Author" w:date="2015-07-30T15:37:00Z">
              <w:rPr>
                <w:rFonts w:ascii="Times New Roman" w:hAnsi="Times New Roman"/>
                <w:sz w:val="20"/>
              </w:rPr>
            </w:rPrChange>
          </w:rPr>
          <w:t>debt</w:t>
        </w:r>
        <w:r>
          <w:rPr>
            <w:rFonts w:ascii="Times New Roman"/>
            <w:spacing w:val="25"/>
            <w:sz w:val="20"/>
            <w:rPrChange w:id="10004" w:author="Author" w:date="2015-07-30T15:37:00Z">
              <w:rPr>
                <w:rFonts w:ascii="Times New Roman" w:hAnsi="Times New Roman"/>
                <w:sz w:val="20"/>
              </w:rPr>
            </w:rPrChange>
          </w:rPr>
          <w:t xml:space="preserve"> </w:t>
        </w:r>
        <w:r>
          <w:rPr>
            <w:rFonts w:ascii="Times New Roman"/>
            <w:sz w:val="20"/>
            <w:rPrChange w:id="10005" w:author="Author" w:date="2015-07-30T15:37:00Z">
              <w:rPr>
                <w:rFonts w:ascii="Times New Roman" w:hAnsi="Times New Roman"/>
                <w:sz w:val="20"/>
              </w:rPr>
            </w:rPrChange>
          </w:rPr>
          <w:t>sustainability</w:t>
        </w:r>
        <w:r>
          <w:rPr>
            <w:rFonts w:ascii="Times New Roman"/>
            <w:spacing w:val="22"/>
            <w:sz w:val="20"/>
            <w:rPrChange w:id="10006" w:author="Author" w:date="2015-07-30T15:37:00Z">
              <w:rPr>
                <w:rFonts w:ascii="Times New Roman" w:hAnsi="Times New Roman"/>
                <w:sz w:val="20"/>
              </w:rPr>
            </w:rPrChange>
          </w:rPr>
          <w:t xml:space="preserve"> </w:t>
        </w:r>
        <w:r>
          <w:rPr>
            <w:rFonts w:ascii="Times New Roman"/>
            <w:sz w:val="20"/>
            <w:rPrChange w:id="10007" w:author="Author" w:date="2015-07-30T15:37:00Z">
              <w:rPr>
                <w:rFonts w:ascii="Times New Roman" w:hAnsi="Times New Roman"/>
                <w:sz w:val="20"/>
              </w:rPr>
            </w:rPrChange>
          </w:rPr>
          <w:t>of</w:t>
        </w:r>
        <w:r>
          <w:rPr>
            <w:rFonts w:ascii="Times New Roman"/>
            <w:spacing w:val="24"/>
            <w:sz w:val="20"/>
            <w:rPrChange w:id="10008" w:author="Author" w:date="2015-07-30T15:37:00Z">
              <w:rPr>
                <w:rFonts w:ascii="Times New Roman" w:hAnsi="Times New Roman"/>
                <w:sz w:val="20"/>
              </w:rPr>
            </w:rPrChange>
          </w:rPr>
          <w:t xml:space="preserve"> </w:t>
        </w:r>
        <w:r>
          <w:rPr>
            <w:rFonts w:ascii="Times New Roman"/>
            <w:sz w:val="20"/>
            <w:rPrChange w:id="10009" w:author="Author" w:date="2015-07-30T15:37:00Z">
              <w:rPr>
                <w:rFonts w:ascii="Times New Roman" w:hAnsi="Times New Roman"/>
                <w:sz w:val="20"/>
              </w:rPr>
            </w:rPrChange>
          </w:rPr>
          <w:t>those</w:t>
        </w:r>
        <w:r>
          <w:rPr>
            <w:rFonts w:ascii="Times New Roman"/>
            <w:spacing w:val="26"/>
            <w:sz w:val="20"/>
            <w:rPrChange w:id="10010" w:author="Author" w:date="2015-07-30T15:37:00Z">
              <w:rPr>
                <w:rFonts w:ascii="Times New Roman" w:hAnsi="Times New Roman"/>
                <w:sz w:val="20"/>
              </w:rPr>
            </w:rPrChange>
          </w:rPr>
          <w:t xml:space="preserve"> </w:t>
        </w:r>
        <w:r>
          <w:rPr>
            <w:rFonts w:ascii="Times New Roman"/>
            <w:sz w:val="20"/>
            <w:rPrChange w:id="10011" w:author="Author" w:date="2015-07-30T15:37:00Z">
              <w:rPr>
                <w:rFonts w:ascii="Times New Roman" w:hAnsi="Times New Roman"/>
                <w:sz w:val="20"/>
              </w:rPr>
            </w:rPrChange>
          </w:rPr>
          <w:t>countries</w:t>
        </w:r>
        <w:r>
          <w:rPr>
            <w:rFonts w:ascii="Times New Roman"/>
            <w:spacing w:val="25"/>
            <w:sz w:val="20"/>
            <w:rPrChange w:id="10012" w:author="Author" w:date="2015-07-30T15:37:00Z">
              <w:rPr>
                <w:rFonts w:ascii="Times New Roman" w:hAnsi="Times New Roman"/>
                <w:sz w:val="20"/>
              </w:rPr>
            </w:rPrChange>
          </w:rPr>
          <w:t xml:space="preserve"> </w:t>
        </w:r>
        <w:r>
          <w:rPr>
            <w:rFonts w:ascii="Times New Roman"/>
            <w:sz w:val="20"/>
            <w:rPrChange w:id="10013" w:author="Author" w:date="2015-07-30T15:37:00Z">
              <w:rPr>
                <w:rFonts w:ascii="Times New Roman" w:hAnsi="Times New Roman"/>
                <w:sz w:val="20"/>
              </w:rPr>
            </w:rPrChange>
          </w:rPr>
          <w:t>that</w:t>
        </w:r>
        <w:r>
          <w:rPr>
            <w:rFonts w:ascii="Times New Roman"/>
            <w:spacing w:val="26"/>
            <w:sz w:val="20"/>
            <w:rPrChange w:id="10014" w:author="Author" w:date="2015-07-30T15:37:00Z">
              <w:rPr>
                <w:rFonts w:ascii="Times New Roman" w:hAnsi="Times New Roman"/>
                <w:sz w:val="20"/>
              </w:rPr>
            </w:rPrChange>
          </w:rPr>
          <w:t xml:space="preserve"> </w:t>
        </w:r>
        <w:r>
          <w:rPr>
            <w:rFonts w:ascii="Times New Roman"/>
            <w:sz w:val="20"/>
            <w:rPrChange w:id="10015" w:author="Author" w:date="2015-07-30T15:37:00Z">
              <w:rPr>
                <w:rFonts w:ascii="Times New Roman" w:hAnsi="Times New Roman"/>
                <w:sz w:val="20"/>
              </w:rPr>
            </w:rPrChange>
          </w:rPr>
          <w:t>have</w:t>
        </w:r>
        <w:r>
          <w:rPr>
            <w:rFonts w:ascii="Times New Roman"/>
            <w:spacing w:val="26"/>
            <w:sz w:val="20"/>
            <w:rPrChange w:id="10016" w:author="Author" w:date="2015-07-30T15:37:00Z">
              <w:rPr>
                <w:rFonts w:ascii="Times New Roman" w:hAnsi="Times New Roman"/>
                <w:sz w:val="20"/>
              </w:rPr>
            </w:rPrChange>
          </w:rPr>
          <w:t xml:space="preserve"> </w:t>
        </w:r>
        <w:r>
          <w:rPr>
            <w:rFonts w:ascii="Times New Roman"/>
            <w:sz w:val="20"/>
            <w:rPrChange w:id="10017" w:author="Author" w:date="2015-07-30T15:37:00Z">
              <w:rPr>
                <w:rFonts w:ascii="Times New Roman" w:hAnsi="Times New Roman"/>
                <w:sz w:val="20"/>
              </w:rPr>
            </w:rPrChange>
          </w:rPr>
          <w:t>received</w:t>
        </w:r>
        <w:r>
          <w:rPr>
            <w:rFonts w:ascii="Times New Roman"/>
            <w:spacing w:val="27"/>
            <w:sz w:val="20"/>
            <w:rPrChange w:id="10018" w:author="Author" w:date="2015-07-30T15:37:00Z">
              <w:rPr>
                <w:rFonts w:ascii="Times New Roman" w:hAnsi="Times New Roman"/>
                <w:sz w:val="20"/>
              </w:rPr>
            </w:rPrChange>
          </w:rPr>
          <w:t xml:space="preserve"> </w:t>
        </w:r>
        <w:r>
          <w:rPr>
            <w:rFonts w:ascii="Times New Roman"/>
            <w:sz w:val="20"/>
            <w:rPrChange w:id="10019" w:author="Author" w:date="2015-07-30T15:37:00Z">
              <w:rPr>
                <w:rFonts w:ascii="Times New Roman" w:hAnsi="Times New Roman"/>
                <w:sz w:val="20"/>
              </w:rPr>
            </w:rPrChange>
          </w:rPr>
          <w:t>debt</w:t>
        </w:r>
        <w:r>
          <w:rPr>
            <w:rFonts w:ascii="Times New Roman"/>
            <w:w w:val="99"/>
            <w:sz w:val="20"/>
            <w:rPrChange w:id="10020" w:author="Author" w:date="2015-07-30T15:37:00Z">
              <w:rPr>
                <w:rFonts w:ascii="Times New Roman" w:hAnsi="Times New Roman"/>
                <w:sz w:val="20"/>
              </w:rPr>
            </w:rPrChange>
          </w:rPr>
          <w:t xml:space="preserve"> </w:t>
        </w:r>
        <w:r>
          <w:rPr>
            <w:rFonts w:ascii="Times New Roman"/>
            <w:sz w:val="20"/>
            <w:rPrChange w:id="10021" w:author="Author" w:date="2015-07-30T15:37:00Z">
              <w:rPr>
                <w:rFonts w:ascii="Times New Roman" w:hAnsi="Times New Roman"/>
                <w:sz w:val="20"/>
              </w:rPr>
            </w:rPrChange>
          </w:rPr>
          <w:t>relief and achieved sustainable debt</w:t>
        </w:r>
        <w:r>
          <w:rPr>
            <w:rFonts w:ascii="Times New Roman"/>
            <w:spacing w:val="2"/>
            <w:sz w:val="20"/>
            <w:rPrChange w:id="10022" w:author="Author" w:date="2015-07-30T15:37:00Z">
              <w:rPr>
                <w:rFonts w:ascii="Times New Roman" w:hAnsi="Times New Roman"/>
                <w:sz w:val="20"/>
              </w:rPr>
            </w:rPrChange>
          </w:rPr>
          <w:t xml:space="preserve"> </w:t>
        </w:r>
        <w:r>
          <w:rPr>
            <w:rFonts w:ascii="Times New Roman"/>
            <w:sz w:val="20"/>
            <w:rPrChange w:id="10023" w:author="Author" w:date="2015-07-30T15:37:00Z">
              <w:rPr>
                <w:rFonts w:ascii="Times New Roman" w:hAnsi="Times New Roman"/>
                <w:sz w:val="20"/>
              </w:rPr>
            </w:rPrChange>
          </w:rPr>
          <w:t>levels.</w:t>
        </w:r>
      </w:moveTo>
    </w:p>
    <w:p w14:paraId="15102350" w14:textId="77777777" w:rsidR="00804791" w:rsidRDefault="00804791">
      <w:pPr>
        <w:spacing w:before="8"/>
        <w:rPr>
          <w:moveTo w:id="10024" w:author="Author" w:date="2015-07-30T15:37:00Z"/>
          <w:rFonts w:ascii="Times New Roman" w:hAnsi="Times New Roman"/>
          <w:sz w:val="21"/>
          <w:rPrChange w:id="10025" w:author="Author" w:date="2015-07-30T15:37:00Z">
            <w:rPr>
              <w:moveTo w:id="10026" w:author="Author" w:date="2015-07-30T15:37:00Z"/>
              <w:rFonts w:ascii="Times New Roman" w:hAnsi="Times New Roman"/>
              <w:b/>
              <w:sz w:val="20"/>
            </w:rPr>
          </w:rPrChange>
        </w:rPr>
        <w:pPrChange w:id="10027" w:author="Author" w:date="2015-07-30T15:37:00Z">
          <w:pPr>
            <w:pStyle w:val="ListParagraph"/>
            <w:ind w:left="360"/>
            <w:jc w:val="both"/>
          </w:pPr>
        </w:pPrChange>
      </w:pPr>
    </w:p>
    <w:moveToRangeEnd w:id="9988"/>
    <w:p w14:paraId="2727690A" w14:textId="77777777" w:rsidR="00804791" w:rsidRDefault="006514D0">
      <w:pPr>
        <w:pStyle w:val="ListParagraph"/>
        <w:numPr>
          <w:ilvl w:val="0"/>
          <w:numId w:val="35"/>
        </w:numPr>
        <w:tabs>
          <w:tab w:val="left" w:pos="461"/>
        </w:tabs>
        <w:spacing w:line="259" w:lineRule="auto"/>
        <w:ind w:right="121"/>
        <w:jc w:val="both"/>
        <w:rPr>
          <w:ins w:id="10028" w:author="Author" w:date="2015-07-30T15:37:00Z"/>
          <w:rFonts w:ascii="Times New Roman" w:eastAsia="Times New Roman" w:hAnsi="Times New Roman" w:cs="Times New Roman"/>
          <w:sz w:val="20"/>
          <w:szCs w:val="20"/>
        </w:rPr>
      </w:pPr>
      <w:ins w:id="10029" w:author="Author" w:date="2015-07-30T15:37:00Z">
        <w:r>
          <w:rPr>
            <w:rFonts w:ascii="Times New Roman"/>
            <w:sz w:val="20"/>
          </w:rPr>
          <w:t>We</w:t>
        </w:r>
        <w:r>
          <w:rPr>
            <w:rFonts w:ascii="Times New Roman"/>
            <w:spacing w:val="14"/>
            <w:sz w:val="20"/>
          </w:rPr>
          <w:t xml:space="preserve"> </w:t>
        </w:r>
        <w:r>
          <w:rPr>
            <w:rFonts w:ascii="Times New Roman"/>
            <w:sz w:val="20"/>
          </w:rPr>
          <w:t>will</w:t>
        </w:r>
        <w:r>
          <w:rPr>
            <w:rFonts w:ascii="Times New Roman"/>
            <w:spacing w:val="13"/>
            <w:sz w:val="20"/>
          </w:rPr>
          <w:t xml:space="preserve"> </w:t>
        </w:r>
        <w:r>
          <w:rPr>
            <w:rFonts w:ascii="Times New Roman"/>
            <w:sz w:val="20"/>
          </w:rPr>
          <w:t>take</w:t>
        </w:r>
        <w:r>
          <w:rPr>
            <w:rFonts w:ascii="Times New Roman"/>
            <w:spacing w:val="16"/>
            <w:sz w:val="20"/>
          </w:rPr>
          <w:t xml:space="preserve"> </w:t>
        </w:r>
        <w:r>
          <w:rPr>
            <w:rFonts w:ascii="Times New Roman"/>
            <w:sz w:val="20"/>
          </w:rPr>
          <w:t>measures</w:t>
        </w:r>
        <w:r>
          <w:rPr>
            <w:rFonts w:ascii="Times New Roman"/>
            <w:spacing w:val="11"/>
            <w:sz w:val="20"/>
          </w:rPr>
          <w:t xml:space="preserve"> </w:t>
        </w:r>
        <w:r>
          <w:rPr>
            <w:rFonts w:ascii="Times New Roman"/>
            <w:sz w:val="20"/>
          </w:rPr>
          <w:t>to</w:t>
        </w:r>
        <w:r>
          <w:rPr>
            <w:rFonts w:ascii="Times New Roman"/>
            <w:spacing w:val="12"/>
            <w:sz w:val="20"/>
          </w:rPr>
          <w:t xml:space="preserve"> </w:t>
        </w:r>
        <w:r>
          <w:rPr>
            <w:rFonts w:ascii="Times New Roman"/>
            <w:sz w:val="20"/>
          </w:rPr>
          <w:t>improve</w:t>
        </w:r>
        <w:r>
          <w:rPr>
            <w:rFonts w:ascii="Times New Roman"/>
            <w:spacing w:val="11"/>
            <w:sz w:val="20"/>
          </w:rPr>
          <w:t xml:space="preserve"> </w:t>
        </w:r>
        <w:r>
          <w:rPr>
            <w:rFonts w:ascii="Times New Roman"/>
            <w:sz w:val="20"/>
          </w:rPr>
          <w:t>and</w:t>
        </w:r>
        <w:r>
          <w:rPr>
            <w:rFonts w:ascii="Times New Roman"/>
            <w:spacing w:val="12"/>
            <w:sz w:val="20"/>
          </w:rPr>
          <w:t xml:space="preserve"> </w:t>
        </w:r>
        <w:r>
          <w:rPr>
            <w:rFonts w:ascii="Times New Roman"/>
            <w:sz w:val="20"/>
          </w:rPr>
          <w:t>enhance</w:t>
        </w:r>
        <w:r>
          <w:rPr>
            <w:rFonts w:ascii="Times New Roman"/>
            <w:spacing w:val="14"/>
            <w:sz w:val="20"/>
          </w:rPr>
          <w:t xml:space="preserve"> </w:t>
        </w:r>
        <w:r>
          <w:rPr>
            <w:rFonts w:ascii="Times New Roman"/>
            <w:sz w:val="20"/>
          </w:rPr>
          <w:t>global</w:t>
        </w:r>
        <w:r>
          <w:rPr>
            <w:rFonts w:ascii="Times New Roman"/>
            <w:spacing w:val="11"/>
            <w:sz w:val="20"/>
          </w:rPr>
          <w:t xml:space="preserve"> </w:t>
        </w:r>
        <w:r>
          <w:rPr>
            <w:rFonts w:ascii="Times New Roman"/>
            <w:sz w:val="20"/>
          </w:rPr>
          <w:t>economic</w:t>
        </w:r>
        <w:r>
          <w:rPr>
            <w:rFonts w:ascii="Times New Roman"/>
            <w:spacing w:val="14"/>
            <w:sz w:val="20"/>
          </w:rPr>
          <w:t xml:space="preserve"> </w:t>
        </w:r>
        <w:r>
          <w:rPr>
            <w:rFonts w:ascii="Times New Roman"/>
            <w:sz w:val="20"/>
          </w:rPr>
          <w:t>governance</w:t>
        </w:r>
        <w:r>
          <w:rPr>
            <w:rFonts w:ascii="Times New Roman"/>
            <w:spacing w:val="12"/>
            <w:sz w:val="20"/>
          </w:rPr>
          <w:t xml:space="preserve"> </w:t>
        </w:r>
        <w:r>
          <w:rPr>
            <w:rFonts w:ascii="Times New Roman"/>
            <w:sz w:val="20"/>
          </w:rPr>
          <w:t>and</w:t>
        </w:r>
        <w:r>
          <w:rPr>
            <w:rFonts w:ascii="Times New Roman"/>
            <w:spacing w:val="12"/>
            <w:sz w:val="20"/>
          </w:rPr>
          <w:t xml:space="preserve"> </w:t>
        </w:r>
        <w:r>
          <w:rPr>
            <w:rFonts w:ascii="Times New Roman"/>
            <w:sz w:val="20"/>
          </w:rPr>
          <w:t>to</w:t>
        </w:r>
        <w:r>
          <w:rPr>
            <w:rFonts w:ascii="Times New Roman"/>
            <w:spacing w:val="12"/>
            <w:sz w:val="20"/>
          </w:rPr>
          <w:t xml:space="preserve"> </w:t>
        </w:r>
        <w:r>
          <w:rPr>
            <w:rFonts w:ascii="Times New Roman"/>
            <w:sz w:val="20"/>
          </w:rPr>
          <w:t>arrive</w:t>
        </w:r>
        <w:r>
          <w:rPr>
            <w:rFonts w:ascii="Times New Roman"/>
            <w:spacing w:val="11"/>
            <w:sz w:val="20"/>
          </w:rPr>
          <w:t xml:space="preserve"> </w:t>
        </w:r>
        <w:r>
          <w:rPr>
            <w:rFonts w:ascii="Times New Roman"/>
            <w:sz w:val="20"/>
          </w:rPr>
          <w:t>at</w:t>
        </w:r>
        <w:r>
          <w:rPr>
            <w:rFonts w:ascii="Times New Roman"/>
            <w:spacing w:val="11"/>
            <w:sz w:val="20"/>
          </w:rPr>
          <w:t xml:space="preserve"> </w:t>
        </w:r>
        <w:r>
          <w:rPr>
            <w:rFonts w:ascii="Times New Roman"/>
            <w:sz w:val="20"/>
          </w:rPr>
          <w:t>a</w:t>
        </w:r>
        <w:r>
          <w:rPr>
            <w:rFonts w:ascii="Times New Roman"/>
            <w:spacing w:val="14"/>
            <w:sz w:val="20"/>
          </w:rPr>
          <w:t xml:space="preserve"> </w:t>
        </w:r>
        <w:r>
          <w:rPr>
            <w:rFonts w:ascii="Times New Roman"/>
            <w:sz w:val="20"/>
          </w:rPr>
          <w:t>stronger,</w:t>
        </w:r>
        <w:r>
          <w:rPr>
            <w:rFonts w:ascii="Times New Roman"/>
            <w:spacing w:val="14"/>
            <w:sz w:val="20"/>
          </w:rPr>
          <w:t xml:space="preserve"> </w:t>
        </w:r>
        <w:r>
          <w:rPr>
            <w:rFonts w:ascii="Times New Roman"/>
            <w:sz w:val="20"/>
          </w:rPr>
          <w:t>more</w:t>
        </w:r>
        <w:r>
          <w:rPr>
            <w:rFonts w:ascii="Times New Roman"/>
            <w:w w:val="99"/>
            <w:sz w:val="20"/>
          </w:rPr>
          <w:t xml:space="preserve"> </w:t>
        </w:r>
        <w:r>
          <w:rPr>
            <w:rFonts w:ascii="Times New Roman"/>
            <w:sz w:val="20"/>
          </w:rPr>
          <w:t>coherent</w:t>
        </w:r>
        <w:r>
          <w:rPr>
            <w:rFonts w:ascii="Times New Roman"/>
            <w:spacing w:val="24"/>
            <w:sz w:val="20"/>
          </w:rPr>
          <w:t xml:space="preserve"> </w:t>
        </w:r>
        <w:r>
          <w:rPr>
            <w:rFonts w:ascii="Times New Roman"/>
            <w:sz w:val="20"/>
          </w:rPr>
          <w:t>and</w:t>
        </w:r>
        <w:r>
          <w:rPr>
            <w:rFonts w:ascii="Times New Roman"/>
            <w:spacing w:val="28"/>
            <w:sz w:val="20"/>
          </w:rPr>
          <w:t xml:space="preserve"> </w:t>
        </w:r>
        <w:r>
          <w:rPr>
            <w:rFonts w:ascii="Times New Roman"/>
            <w:sz w:val="20"/>
          </w:rPr>
          <w:t>more</w:t>
        </w:r>
        <w:r>
          <w:rPr>
            <w:rFonts w:ascii="Times New Roman"/>
            <w:spacing w:val="25"/>
            <w:sz w:val="20"/>
          </w:rPr>
          <w:t xml:space="preserve"> </w:t>
        </w:r>
        <w:r>
          <w:rPr>
            <w:rFonts w:ascii="Times New Roman"/>
            <w:sz w:val="20"/>
          </w:rPr>
          <w:t>inclusive</w:t>
        </w:r>
        <w:r>
          <w:rPr>
            <w:rFonts w:ascii="Times New Roman"/>
            <w:spacing w:val="27"/>
            <w:sz w:val="20"/>
          </w:rPr>
          <w:t xml:space="preserve"> </w:t>
        </w:r>
        <w:r>
          <w:rPr>
            <w:rFonts w:ascii="Times New Roman"/>
            <w:sz w:val="20"/>
          </w:rPr>
          <w:t>and</w:t>
        </w:r>
        <w:r>
          <w:rPr>
            <w:rFonts w:ascii="Times New Roman"/>
            <w:spacing w:val="26"/>
            <w:sz w:val="20"/>
          </w:rPr>
          <w:t xml:space="preserve"> </w:t>
        </w:r>
        <w:r>
          <w:rPr>
            <w:rFonts w:ascii="Times New Roman"/>
            <w:sz w:val="20"/>
          </w:rPr>
          <w:t>representative</w:t>
        </w:r>
        <w:r>
          <w:rPr>
            <w:rFonts w:ascii="Times New Roman"/>
            <w:spacing w:val="25"/>
            <w:sz w:val="20"/>
          </w:rPr>
          <w:t xml:space="preserve"> </w:t>
        </w:r>
        <w:r>
          <w:rPr>
            <w:rFonts w:ascii="Times New Roman"/>
            <w:sz w:val="20"/>
          </w:rPr>
          <w:t>international</w:t>
        </w:r>
        <w:r>
          <w:rPr>
            <w:rFonts w:ascii="Times New Roman"/>
            <w:spacing w:val="25"/>
            <w:sz w:val="20"/>
          </w:rPr>
          <w:t xml:space="preserve"> </w:t>
        </w:r>
        <w:r>
          <w:rPr>
            <w:rFonts w:ascii="Times New Roman"/>
            <w:sz w:val="20"/>
          </w:rPr>
          <w:t>architecture</w:t>
        </w:r>
        <w:r>
          <w:rPr>
            <w:rFonts w:ascii="Times New Roman"/>
            <w:spacing w:val="27"/>
            <w:sz w:val="20"/>
          </w:rPr>
          <w:t xml:space="preserve"> </w:t>
        </w:r>
        <w:r>
          <w:rPr>
            <w:rFonts w:ascii="Times New Roman"/>
            <w:sz w:val="20"/>
          </w:rPr>
          <w:t>for</w:t>
        </w:r>
        <w:r>
          <w:rPr>
            <w:rFonts w:ascii="Times New Roman"/>
            <w:spacing w:val="25"/>
            <w:sz w:val="20"/>
          </w:rPr>
          <w:t xml:space="preserve"> </w:t>
        </w:r>
        <w:r>
          <w:rPr>
            <w:rFonts w:ascii="Times New Roman"/>
            <w:sz w:val="20"/>
          </w:rPr>
          <w:t>sustainable</w:t>
        </w:r>
        <w:r>
          <w:rPr>
            <w:rFonts w:ascii="Times New Roman"/>
            <w:spacing w:val="25"/>
            <w:sz w:val="20"/>
          </w:rPr>
          <w:t xml:space="preserve"> </w:t>
        </w:r>
        <w:r>
          <w:rPr>
            <w:rFonts w:ascii="Times New Roman"/>
            <w:sz w:val="20"/>
          </w:rPr>
          <w:t>development,</w:t>
        </w:r>
        <w:r>
          <w:rPr>
            <w:rFonts w:ascii="Times New Roman"/>
            <w:spacing w:val="27"/>
            <w:sz w:val="20"/>
          </w:rPr>
          <w:t xml:space="preserve"> </w:t>
        </w:r>
        <w:r>
          <w:rPr>
            <w:rFonts w:ascii="Times New Roman"/>
            <w:sz w:val="20"/>
          </w:rPr>
          <w:t>while</w:t>
        </w:r>
        <w:r>
          <w:rPr>
            <w:rFonts w:ascii="Times New Roman"/>
            <w:w w:val="99"/>
            <w:sz w:val="20"/>
          </w:rPr>
          <w:t xml:space="preserve"> </w:t>
        </w:r>
        <w:r>
          <w:rPr>
            <w:rFonts w:ascii="Times New Roman"/>
            <w:sz w:val="20"/>
          </w:rPr>
          <w:t>respecting</w:t>
        </w:r>
        <w:r>
          <w:rPr>
            <w:rFonts w:ascii="Times New Roman"/>
            <w:spacing w:val="36"/>
            <w:sz w:val="20"/>
          </w:rPr>
          <w:t xml:space="preserve"> </w:t>
        </w:r>
        <w:r>
          <w:rPr>
            <w:rFonts w:ascii="Times New Roman"/>
            <w:sz w:val="20"/>
          </w:rPr>
          <w:t>the</w:t>
        </w:r>
        <w:r>
          <w:rPr>
            <w:rFonts w:ascii="Times New Roman"/>
            <w:spacing w:val="38"/>
            <w:sz w:val="20"/>
          </w:rPr>
          <w:t xml:space="preserve"> </w:t>
        </w:r>
        <w:r>
          <w:rPr>
            <w:rFonts w:ascii="Times New Roman"/>
            <w:sz w:val="20"/>
          </w:rPr>
          <w:t>mandates</w:t>
        </w:r>
        <w:r>
          <w:rPr>
            <w:rFonts w:ascii="Times New Roman"/>
            <w:spacing w:val="35"/>
            <w:sz w:val="20"/>
          </w:rPr>
          <w:t xml:space="preserve"> </w:t>
        </w:r>
        <w:r>
          <w:rPr>
            <w:rFonts w:ascii="Times New Roman"/>
            <w:sz w:val="20"/>
          </w:rPr>
          <w:t>of</w:t>
        </w:r>
        <w:r>
          <w:rPr>
            <w:rFonts w:ascii="Times New Roman"/>
            <w:spacing w:val="39"/>
            <w:sz w:val="20"/>
          </w:rPr>
          <w:t xml:space="preserve"> </w:t>
        </w:r>
        <w:r>
          <w:rPr>
            <w:rFonts w:ascii="Times New Roman"/>
            <w:sz w:val="20"/>
          </w:rPr>
          <w:t>respective</w:t>
        </w:r>
        <w:r>
          <w:rPr>
            <w:rFonts w:ascii="Times New Roman"/>
            <w:spacing w:val="36"/>
            <w:sz w:val="20"/>
          </w:rPr>
          <w:t xml:space="preserve"> </w:t>
        </w:r>
        <w:r>
          <w:rPr>
            <w:rFonts w:ascii="Times New Roman"/>
            <w:sz w:val="20"/>
          </w:rPr>
          <w:t>organizations.</w:t>
        </w:r>
        <w:r>
          <w:rPr>
            <w:rFonts w:ascii="Times New Roman"/>
            <w:spacing w:val="38"/>
            <w:sz w:val="20"/>
          </w:rPr>
          <w:t xml:space="preserve"> </w:t>
        </w:r>
        <w:r>
          <w:rPr>
            <w:rFonts w:ascii="Times New Roman"/>
            <w:sz w:val="20"/>
          </w:rPr>
          <w:t>We</w:t>
        </w:r>
        <w:r>
          <w:rPr>
            <w:rFonts w:ascii="Times New Roman"/>
            <w:spacing w:val="38"/>
            <w:sz w:val="20"/>
          </w:rPr>
          <w:t xml:space="preserve"> </w:t>
        </w:r>
        <w:r>
          <w:rPr>
            <w:rFonts w:ascii="Times New Roman"/>
            <w:sz w:val="20"/>
          </w:rPr>
          <w:t>recognize</w:t>
        </w:r>
        <w:r>
          <w:rPr>
            <w:rFonts w:ascii="Times New Roman"/>
            <w:spacing w:val="36"/>
            <w:sz w:val="20"/>
          </w:rPr>
          <w:t xml:space="preserve"> </w:t>
        </w:r>
        <w:r>
          <w:rPr>
            <w:rFonts w:ascii="Times New Roman"/>
            <w:sz w:val="20"/>
          </w:rPr>
          <w:t>the</w:t>
        </w:r>
        <w:r>
          <w:rPr>
            <w:rFonts w:ascii="Times New Roman"/>
            <w:spacing w:val="38"/>
            <w:sz w:val="20"/>
          </w:rPr>
          <w:t xml:space="preserve"> </w:t>
        </w:r>
        <w:r>
          <w:rPr>
            <w:rFonts w:ascii="Times New Roman"/>
            <w:sz w:val="20"/>
          </w:rPr>
          <w:t>importance</w:t>
        </w:r>
        <w:r>
          <w:rPr>
            <w:rFonts w:ascii="Times New Roman"/>
            <w:spacing w:val="38"/>
            <w:sz w:val="20"/>
          </w:rPr>
          <w:t xml:space="preserve"> </w:t>
        </w:r>
        <w:r>
          <w:rPr>
            <w:rFonts w:ascii="Times New Roman"/>
            <w:sz w:val="20"/>
          </w:rPr>
          <w:t>of</w:t>
        </w:r>
        <w:r>
          <w:rPr>
            <w:rFonts w:ascii="Times New Roman"/>
            <w:spacing w:val="36"/>
            <w:sz w:val="20"/>
          </w:rPr>
          <w:t xml:space="preserve"> </w:t>
        </w:r>
        <w:r>
          <w:rPr>
            <w:rFonts w:ascii="Times New Roman"/>
            <w:sz w:val="20"/>
          </w:rPr>
          <w:t>policy</w:t>
        </w:r>
        <w:r>
          <w:rPr>
            <w:rFonts w:ascii="Times New Roman"/>
            <w:spacing w:val="34"/>
            <w:sz w:val="20"/>
          </w:rPr>
          <w:t xml:space="preserve"> </w:t>
        </w:r>
        <w:r>
          <w:rPr>
            <w:rFonts w:ascii="Times New Roman"/>
            <w:sz w:val="20"/>
          </w:rPr>
          <w:t>coherence</w:t>
        </w:r>
        <w:r>
          <w:rPr>
            <w:rFonts w:ascii="Times New Roman"/>
            <w:spacing w:val="38"/>
            <w:sz w:val="20"/>
          </w:rPr>
          <w:t xml:space="preserve"> </w:t>
        </w:r>
        <w:r>
          <w:rPr>
            <w:rFonts w:ascii="Times New Roman"/>
            <w:sz w:val="20"/>
          </w:rPr>
          <w:t>for</w:t>
        </w:r>
        <w:r>
          <w:rPr>
            <w:rFonts w:ascii="Times New Roman"/>
            <w:w w:val="99"/>
            <w:sz w:val="20"/>
          </w:rPr>
          <w:t xml:space="preserve"> </w:t>
        </w:r>
        <w:r>
          <w:rPr>
            <w:rFonts w:ascii="Times New Roman"/>
            <w:sz w:val="20"/>
          </w:rPr>
          <w:t>sustainable</w:t>
        </w:r>
        <w:r>
          <w:rPr>
            <w:rFonts w:ascii="Times New Roman"/>
            <w:spacing w:val="44"/>
            <w:sz w:val="20"/>
          </w:rPr>
          <w:t xml:space="preserve"> </w:t>
        </w:r>
        <w:r>
          <w:rPr>
            <w:rFonts w:ascii="Times New Roman"/>
            <w:sz w:val="20"/>
          </w:rPr>
          <w:t>development</w:t>
        </w:r>
        <w:r>
          <w:rPr>
            <w:rFonts w:ascii="Times New Roman"/>
            <w:spacing w:val="45"/>
            <w:sz w:val="20"/>
          </w:rPr>
          <w:t xml:space="preserve"> </w:t>
        </w:r>
        <w:r>
          <w:rPr>
            <w:rFonts w:ascii="Times New Roman"/>
            <w:sz w:val="20"/>
          </w:rPr>
          <w:t>and</w:t>
        </w:r>
        <w:r>
          <w:rPr>
            <w:rFonts w:ascii="Times New Roman"/>
            <w:spacing w:val="48"/>
            <w:sz w:val="20"/>
          </w:rPr>
          <w:t xml:space="preserve"> </w:t>
        </w:r>
        <w:r>
          <w:rPr>
            <w:rFonts w:ascii="Times New Roman"/>
            <w:sz w:val="20"/>
          </w:rPr>
          <w:t>we</w:t>
        </w:r>
        <w:r>
          <w:rPr>
            <w:rFonts w:ascii="Times New Roman"/>
            <w:spacing w:val="44"/>
            <w:sz w:val="20"/>
          </w:rPr>
          <w:t xml:space="preserve"> </w:t>
        </w:r>
        <w:r>
          <w:rPr>
            <w:rFonts w:ascii="Times New Roman"/>
            <w:sz w:val="20"/>
          </w:rPr>
          <w:t>call</w:t>
        </w:r>
        <w:r>
          <w:rPr>
            <w:rFonts w:ascii="Times New Roman"/>
            <w:spacing w:val="47"/>
            <w:sz w:val="20"/>
          </w:rPr>
          <w:t xml:space="preserve"> </w:t>
        </w:r>
        <w:r>
          <w:rPr>
            <w:rFonts w:ascii="Times New Roman"/>
            <w:sz w:val="20"/>
          </w:rPr>
          <w:t>upon</w:t>
        </w:r>
        <w:r>
          <w:rPr>
            <w:rFonts w:ascii="Times New Roman"/>
            <w:spacing w:val="42"/>
            <w:sz w:val="20"/>
          </w:rPr>
          <w:t xml:space="preserve"> </w:t>
        </w:r>
        <w:r>
          <w:rPr>
            <w:rFonts w:ascii="Times New Roman"/>
            <w:sz w:val="20"/>
          </w:rPr>
          <w:t>countries</w:t>
        </w:r>
        <w:r>
          <w:rPr>
            <w:rFonts w:ascii="Times New Roman"/>
            <w:spacing w:val="43"/>
            <w:sz w:val="20"/>
          </w:rPr>
          <w:t xml:space="preserve"> </w:t>
        </w:r>
        <w:r>
          <w:rPr>
            <w:rFonts w:ascii="Times New Roman"/>
            <w:sz w:val="20"/>
          </w:rPr>
          <w:t>to</w:t>
        </w:r>
        <w:r>
          <w:rPr>
            <w:rFonts w:ascii="Times New Roman"/>
            <w:spacing w:val="47"/>
            <w:sz w:val="20"/>
          </w:rPr>
          <w:t xml:space="preserve"> </w:t>
        </w:r>
        <w:r>
          <w:rPr>
            <w:rFonts w:ascii="Times New Roman"/>
            <w:sz w:val="20"/>
          </w:rPr>
          <w:t>assess</w:t>
        </w:r>
        <w:r>
          <w:rPr>
            <w:rFonts w:ascii="Times New Roman"/>
            <w:spacing w:val="43"/>
            <w:sz w:val="20"/>
          </w:rPr>
          <w:t xml:space="preserve"> </w:t>
        </w:r>
        <w:r>
          <w:rPr>
            <w:rFonts w:ascii="Times New Roman"/>
            <w:sz w:val="20"/>
          </w:rPr>
          <w:t>the</w:t>
        </w:r>
        <w:r>
          <w:rPr>
            <w:rFonts w:ascii="Times New Roman"/>
            <w:spacing w:val="46"/>
            <w:sz w:val="20"/>
          </w:rPr>
          <w:t xml:space="preserve"> </w:t>
        </w:r>
        <w:r>
          <w:rPr>
            <w:rFonts w:ascii="Times New Roman"/>
            <w:sz w:val="20"/>
          </w:rPr>
          <w:t>impact</w:t>
        </w:r>
        <w:r>
          <w:rPr>
            <w:rFonts w:ascii="Times New Roman"/>
            <w:spacing w:val="45"/>
            <w:sz w:val="20"/>
          </w:rPr>
          <w:t xml:space="preserve"> </w:t>
        </w:r>
        <w:r>
          <w:rPr>
            <w:rFonts w:ascii="Times New Roman"/>
            <w:sz w:val="20"/>
          </w:rPr>
          <w:t>of</w:t>
        </w:r>
        <w:r>
          <w:rPr>
            <w:rFonts w:ascii="Times New Roman"/>
            <w:spacing w:val="44"/>
            <w:sz w:val="20"/>
          </w:rPr>
          <w:t xml:space="preserve"> </w:t>
        </w:r>
        <w:r>
          <w:rPr>
            <w:rFonts w:ascii="Times New Roman"/>
            <w:sz w:val="20"/>
          </w:rPr>
          <w:t>their</w:t>
        </w:r>
        <w:r>
          <w:rPr>
            <w:rFonts w:ascii="Times New Roman"/>
            <w:spacing w:val="44"/>
            <w:sz w:val="20"/>
          </w:rPr>
          <w:t xml:space="preserve"> </w:t>
        </w:r>
        <w:r>
          <w:rPr>
            <w:rFonts w:ascii="Times New Roman"/>
            <w:sz w:val="20"/>
          </w:rPr>
          <w:t>policies</w:t>
        </w:r>
        <w:r>
          <w:rPr>
            <w:rFonts w:ascii="Times New Roman"/>
            <w:spacing w:val="43"/>
            <w:sz w:val="20"/>
          </w:rPr>
          <w:t xml:space="preserve"> </w:t>
        </w:r>
        <w:r>
          <w:rPr>
            <w:rFonts w:ascii="Times New Roman"/>
            <w:sz w:val="20"/>
          </w:rPr>
          <w:t>on</w:t>
        </w:r>
        <w:r>
          <w:rPr>
            <w:rFonts w:ascii="Times New Roman"/>
            <w:spacing w:val="44"/>
            <w:sz w:val="20"/>
          </w:rPr>
          <w:t xml:space="preserve"> </w:t>
        </w:r>
        <w:r>
          <w:rPr>
            <w:rFonts w:ascii="Times New Roman"/>
            <w:sz w:val="20"/>
          </w:rPr>
          <w:t>sustainable</w:t>
        </w:r>
        <w:r>
          <w:rPr>
            <w:rFonts w:ascii="Times New Roman"/>
            <w:w w:val="99"/>
            <w:sz w:val="20"/>
          </w:rPr>
          <w:t xml:space="preserve"> </w:t>
        </w:r>
        <w:r>
          <w:rPr>
            <w:rFonts w:ascii="Times New Roman"/>
            <w:sz w:val="20"/>
          </w:rPr>
          <w:t>development. We recommit to broadening and strengthening the voice and participation of developing</w:t>
        </w:r>
        <w:r>
          <w:rPr>
            <w:rFonts w:ascii="Times New Roman"/>
            <w:spacing w:val="-1"/>
            <w:sz w:val="20"/>
          </w:rPr>
          <w:t xml:space="preserve"> </w:t>
        </w:r>
        <w:r>
          <w:rPr>
            <w:rFonts w:ascii="Times New Roman"/>
            <w:sz w:val="20"/>
          </w:rPr>
          <w:t>countries</w:t>
        </w:r>
        <w:r>
          <w:rPr>
            <w:rFonts w:ascii="Times New Roman"/>
            <w:w w:val="99"/>
            <w:sz w:val="20"/>
          </w:rPr>
          <w:t xml:space="preserve"> </w:t>
        </w:r>
        <w:r>
          <w:rPr>
            <w:rFonts w:ascii="Times New Roman"/>
            <w:sz w:val="20"/>
          </w:rPr>
          <w:t>in international economic decision-making and norm-setting and global economic</w:t>
        </w:r>
        <w:r>
          <w:rPr>
            <w:rFonts w:ascii="Times New Roman"/>
            <w:spacing w:val="-6"/>
            <w:sz w:val="20"/>
          </w:rPr>
          <w:t xml:space="preserve"> </w:t>
        </w:r>
        <w:r>
          <w:rPr>
            <w:rFonts w:ascii="Times New Roman"/>
            <w:sz w:val="20"/>
          </w:rPr>
          <w:t>governance.</w:t>
        </w:r>
      </w:ins>
    </w:p>
    <w:p w14:paraId="2DF56838" w14:textId="77777777" w:rsidR="00804791" w:rsidRDefault="00804791">
      <w:pPr>
        <w:spacing w:before="11"/>
        <w:rPr>
          <w:moveTo w:id="10030" w:author="Author" w:date="2015-07-30T15:37:00Z"/>
          <w:rFonts w:ascii="Times New Roman" w:hAnsi="Times New Roman"/>
          <w:sz w:val="19"/>
          <w:rPrChange w:id="10031" w:author="Author" w:date="2015-07-30T15:37:00Z">
            <w:rPr>
              <w:moveTo w:id="10032" w:author="Author" w:date="2015-07-30T15:37:00Z"/>
              <w:rFonts w:ascii="Times New Roman" w:hAnsi="Times New Roman"/>
              <w:sz w:val="20"/>
            </w:rPr>
          </w:rPrChange>
        </w:rPr>
        <w:pPrChange w:id="10033" w:author="Author" w:date="2015-07-30T15:37:00Z">
          <w:pPr>
            <w:pStyle w:val="ListParagraph"/>
          </w:pPr>
        </w:pPrChange>
      </w:pPr>
      <w:moveToRangeStart w:id="10034" w:author="Author" w:date="2015-07-30T15:37:00Z" w:name="move426034004"/>
    </w:p>
    <w:p w14:paraId="0C86B4E2" w14:textId="77777777" w:rsidR="00EA08A8" w:rsidRPr="00884E81" w:rsidRDefault="006514D0" w:rsidP="00884E81">
      <w:pPr>
        <w:pStyle w:val="ListParagraph"/>
        <w:rPr>
          <w:del w:id="10035" w:author="Author" w:date="2015-07-30T15:37:00Z"/>
          <w:sz w:val="20"/>
          <w:szCs w:val="20"/>
        </w:rPr>
      </w:pPr>
      <w:moveTo w:id="10036" w:author="Author" w:date="2015-07-30T15:37:00Z">
        <w:r>
          <w:rPr>
            <w:rFonts w:ascii="Times New Roman"/>
            <w:sz w:val="20"/>
            <w:rPrChange w:id="10037" w:author="Author" w:date="2015-07-30T15:37:00Z">
              <w:rPr>
                <w:rFonts w:ascii="Times New Roman" w:hAnsi="Times New Roman"/>
                <w:sz w:val="20"/>
              </w:rPr>
            </w:rPrChange>
          </w:rPr>
          <w:t>We recognize the crucial role that science, technology and innovation play in the promotion of</w:t>
        </w:r>
        <w:r>
          <w:rPr>
            <w:rFonts w:ascii="Times New Roman"/>
            <w:spacing w:val="4"/>
            <w:sz w:val="20"/>
            <w:rPrChange w:id="10038" w:author="Author" w:date="2015-07-30T15:37:00Z">
              <w:rPr>
                <w:rFonts w:ascii="Times New Roman" w:hAnsi="Times New Roman"/>
                <w:sz w:val="20"/>
              </w:rPr>
            </w:rPrChange>
          </w:rPr>
          <w:t xml:space="preserve"> </w:t>
        </w:r>
        <w:r>
          <w:rPr>
            <w:rFonts w:ascii="Times New Roman"/>
            <w:sz w:val="20"/>
            <w:rPrChange w:id="10039" w:author="Author" w:date="2015-07-30T15:37:00Z">
              <w:rPr>
                <w:rFonts w:ascii="Times New Roman" w:hAnsi="Times New Roman"/>
                <w:sz w:val="20"/>
              </w:rPr>
            </w:rPrChange>
          </w:rPr>
          <w:t>sustainable</w:t>
        </w:r>
        <w:r>
          <w:rPr>
            <w:rFonts w:ascii="Times New Roman"/>
            <w:w w:val="99"/>
            <w:sz w:val="20"/>
            <w:rPrChange w:id="10040" w:author="Author" w:date="2015-07-30T15:37:00Z">
              <w:rPr>
                <w:rFonts w:ascii="Times New Roman" w:hAnsi="Times New Roman"/>
                <w:sz w:val="20"/>
              </w:rPr>
            </w:rPrChange>
          </w:rPr>
          <w:t xml:space="preserve"> </w:t>
        </w:r>
        <w:r>
          <w:rPr>
            <w:rFonts w:ascii="Times New Roman"/>
            <w:sz w:val="20"/>
            <w:rPrChange w:id="10041" w:author="Author" w:date="2015-07-30T15:37:00Z">
              <w:rPr>
                <w:rFonts w:ascii="Times New Roman" w:hAnsi="Times New Roman"/>
                <w:sz w:val="20"/>
              </w:rPr>
            </w:rPrChange>
          </w:rPr>
          <w:t xml:space="preserve">development in all countries. </w:t>
        </w:r>
      </w:moveTo>
      <w:moveToRangeEnd w:id="10034"/>
    </w:p>
    <w:p w14:paraId="3AAC000A" w14:textId="77777777" w:rsidR="00804791" w:rsidRDefault="006514D0">
      <w:pPr>
        <w:pStyle w:val="ListParagraph"/>
        <w:numPr>
          <w:ilvl w:val="0"/>
          <w:numId w:val="35"/>
        </w:numPr>
        <w:tabs>
          <w:tab w:val="left" w:pos="461"/>
        </w:tabs>
        <w:spacing w:line="259" w:lineRule="auto"/>
        <w:ind w:right="114"/>
        <w:jc w:val="both"/>
        <w:rPr>
          <w:ins w:id="10042" w:author="Author" w:date="2015-07-30T15:37:00Z"/>
          <w:rFonts w:ascii="Times New Roman" w:eastAsia="Times New Roman" w:hAnsi="Times New Roman" w:cs="Times New Roman"/>
          <w:sz w:val="20"/>
          <w:szCs w:val="20"/>
        </w:rPr>
      </w:pPr>
      <w:ins w:id="10043" w:author="Author" w:date="2015-07-30T15:37:00Z">
        <w:r>
          <w:rPr>
            <w:rFonts w:ascii="Times New Roman"/>
            <w:sz w:val="20"/>
          </w:rPr>
          <w:t>The creation, development and diffusion of new innovations and technologies</w:t>
        </w:r>
        <w:r>
          <w:rPr>
            <w:rFonts w:ascii="Times New Roman"/>
            <w:spacing w:val="23"/>
            <w:sz w:val="20"/>
          </w:rPr>
          <w:t xml:space="preserve"> </w:t>
        </w:r>
        <w:r>
          <w:rPr>
            <w:rFonts w:ascii="Times New Roman"/>
            <w:sz w:val="20"/>
          </w:rPr>
          <w:t>and</w:t>
        </w:r>
        <w:r>
          <w:rPr>
            <w:rFonts w:ascii="Times New Roman"/>
            <w:w w:val="99"/>
            <w:sz w:val="20"/>
          </w:rPr>
          <w:t xml:space="preserve"> </w:t>
        </w:r>
        <w:r>
          <w:rPr>
            <w:rFonts w:ascii="Times New Roman"/>
            <w:sz w:val="20"/>
          </w:rPr>
          <w:t>associated</w:t>
        </w:r>
        <w:r>
          <w:rPr>
            <w:rFonts w:ascii="Times New Roman"/>
            <w:spacing w:val="17"/>
            <w:sz w:val="20"/>
          </w:rPr>
          <w:t xml:space="preserve"> </w:t>
        </w:r>
        <w:r>
          <w:rPr>
            <w:rFonts w:ascii="Times New Roman"/>
            <w:sz w:val="20"/>
          </w:rPr>
          <w:t>know-how,</w:t>
        </w:r>
        <w:r>
          <w:rPr>
            <w:rFonts w:ascii="Times New Roman"/>
            <w:spacing w:val="16"/>
            <w:sz w:val="20"/>
          </w:rPr>
          <w:t xml:space="preserve"> </w:t>
        </w:r>
        <w:r>
          <w:rPr>
            <w:rFonts w:ascii="Times New Roman"/>
            <w:sz w:val="20"/>
          </w:rPr>
          <w:t>including</w:t>
        </w:r>
        <w:r>
          <w:rPr>
            <w:rFonts w:ascii="Times New Roman"/>
            <w:spacing w:val="17"/>
            <w:sz w:val="20"/>
          </w:rPr>
          <w:t xml:space="preserve"> </w:t>
        </w:r>
        <w:r>
          <w:rPr>
            <w:rFonts w:ascii="Times New Roman"/>
            <w:sz w:val="20"/>
          </w:rPr>
          <w:t>the</w:t>
        </w:r>
        <w:r>
          <w:rPr>
            <w:rFonts w:ascii="Times New Roman"/>
            <w:spacing w:val="18"/>
            <w:sz w:val="20"/>
          </w:rPr>
          <w:t xml:space="preserve"> </w:t>
        </w:r>
        <w:r>
          <w:rPr>
            <w:rFonts w:ascii="Times New Roman"/>
            <w:sz w:val="20"/>
          </w:rPr>
          <w:t>transfer</w:t>
        </w:r>
        <w:r>
          <w:rPr>
            <w:rFonts w:ascii="Times New Roman"/>
            <w:spacing w:val="17"/>
            <w:sz w:val="20"/>
          </w:rPr>
          <w:t xml:space="preserve"> </w:t>
        </w:r>
        <w:r>
          <w:rPr>
            <w:rFonts w:ascii="Times New Roman"/>
            <w:sz w:val="20"/>
          </w:rPr>
          <w:t>of</w:t>
        </w:r>
        <w:r>
          <w:rPr>
            <w:rFonts w:ascii="Times New Roman"/>
            <w:spacing w:val="14"/>
            <w:sz w:val="20"/>
          </w:rPr>
          <w:t xml:space="preserve"> </w:t>
        </w:r>
        <w:r>
          <w:rPr>
            <w:rFonts w:ascii="Times New Roman"/>
            <w:sz w:val="20"/>
          </w:rPr>
          <w:t>technology</w:t>
        </w:r>
        <w:r>
          <w:rPr>
            <w:rFonts w:ascii="Times New Roman"/>
            <w:spacing w:val="17"/>
            <w:sz w:val="20"/>
          </w:rPr>
          <w:t xml:space="preserve"> </w:t>
        </w:r>
        <w:r>
          <w:rPr>
            <w:rFonts w:ascii="Times New Roman"/>
            <w:sz w:val="20"/>
          </w:rPr>
          <w:t>on</w:t>
        </w:r>
        <w:r>
          <w:rPr>
            <w:rFonts w:ascii="Times New Roman"/>
            <w:spacing w:val="17"/>
            <w:sz w:val="20"/>
          </w:rPr>
          <w:t xml:space="preserve"> </w:t>
        </w:r>
        <w:r>
          <w:rPr>
            <w:rFonts w:ascii="Times New Roman"/>
            <w:sz w:val="20"/>
          </w:rPr>
          <w:t>mutually</w:t>
        </w:r>
        <w:r>
          <w:rPr>
            <w:rFonts w:ascii="Times New Roman"/>
            <w:spacing w:val="15"/>
            <w:sz w:val="20"/>
          </w:rPr>
          <w:t xml:space="preserve"> </w:t>
        </w:r>
        <w:r>
          <w:rPr>
            <w:rFonts w:ascii="Times New Roman"/>
            <w:sz w:val="20"/>
          </w:rPr>
          <w:t>agreed</w:t>
        </w:r>
        <w:r>
          <w:rPr>
            <w:rFonts w:ascii="Times New Roman"/>
            <w:spacing w:val="17"/>
            <w:sz w:val="20"/>
          </w:rPr>
          <w:t xml:space="preserve"> </w:t>
        </w:r>
        <w:r>
          <w:rPr>
            <w:rFonts w:ascii="Times New Roman"/>
            <w:sz w:val="20"/>
          </w:rPr>
          <w:t>terms,</w:t>
        </w:r>
        <w:r>
          <w:rPr>
            <w:rFonts w:ascii="Times New Roman"/>
            <w:spacing w:val="16"/>
            <w:sz w:val="20"/>
          </w:rPr>
          <w:t xml:space="preserve"> </w:t>
        </w:r>
        <w:r>
          <w:rPr>
            <w:rFonts w:ascii="Times New Roman"/>
            <w:sz w:val="20"/>
          </w:rPr>
          <w:t>are</w:t>
        </w:r>
        <w:r>
          <w:rPr>
            <w:rFonts w:ascii="Times New Roman"/>
            <w:spacing w:val="16"/>
            <w:sz w:val="20"/>
          </w:rPr>
          <w:t xml:space="preserve"> </w:t>
        </w:r>
        <w:r>
          <w:rPr>
            <w:rFonts w:ascii="Times New Roman"/>
            <w:sz w:val="20"/>
          </w:rPr>
          <w:t>powerful</w:t>
        </w:r>
        <w:r>
          <w:rPr>
            <w:rFonts w:ascii="Times New Roman"/>
            <w:spacing w:val="16"/>
            <w:sz w:val="20"/>
          </w:rPr>
          <w:t xml:space="preserve"> </w:t>
        </w:r>
        <w:r>
          <w:rPr>
            <w:rFonts w:ascii="Times New Roman"/>
            <w:sz w:val="20"/>
          </w:rPr>
          <w:t>drivers</w:t>
        </w:r>
        <w:r>
          <w:rPr>
            <w:rFonts w:ascii="Times New Roman"/>
            <w:spacing w:val="15"/>
            <w:sz w:val="20"/>
          </w:rPr>
          <w:t xml:space="preserve"> </w:t>
        </w:r>
        <w:r>
          <w:rPr>
            <w:rFonts w:ascii="Times New Roman"/>
            <w:sz w:val="20"/>
          </w:rPr>
          <w:t>of</w:t>
        </w:r>
        <w:r>
          <w:rPr>
            <w:rFonts w:ascii="Times New Roman"/>
            <w:w w:val="99"/>
            <w:sz w:val="20"/>
          </w:rPr>
          <w:t xml:space="preserve"> </w:t>
        </w:r>
        <w:r>
          <w:rPr>
            <w:rFonts w:ascii="Times New Roman"/>
            <w:sz w:val="20"/>
          </w:rPr>
          <w:t>economic</w:t>
        </w:r>
        <w:r>
          <w:rPr>
            <w:rFonts w:ascii="Times New Roman"/>
            <w:spacing w:val="24"/>
            <w:sz w:val="20"/>
          </w:rPr>
          <w:t xml:space="preserve"> </w:t>
        </w:r>
        <w:r>
          <w:rPr>
            <w:rFonts w:ascii="Times New Roman"/>
            <w:sz w:val="20"/>
          </w:rPr>
          <w:t>growth</w:t>
        </w:r>
        <w:r>
          <w:rPr>
            <w:rFonts w:ascii="Times New Roman"/>
            <w:spacing w:val="20"/>
            <w:sz w:val="20"/>
          </w:rPr>
          <w:t xml:space="preserve"> </w:t>
        </w:r>
        <w:r>
          <w:rPr>
            <w:rFonts w:ascii="Times New Roman"/>
            <w:sz w:val="20"/>
          </w:rPr>
          <w:t>and</w:t>
        </w:r>
        <w:r>
          <w:rPr>
            <w:rFonts w:ascii="Times New Roman"/>
            <w:spacing w:val="23"/>
            <w:sz w:val="20"/>
          </w:rPr>
          <w:t xml:space="preserve"> </w:t>
        </w:r>
        <w:r>
          <w:rPr>
            <w:rFonts w:ascii="Times New Roman"/>
            <w:sz w:val="20"/>
          </w:rPr>
          <w:t>sustainable</w:t>
        </w:r>
        <w:r>
          <w:rPr>
            <w:rFonts w:ascii="Times New Roman"/>
            <w:spacing w:val="22"/>
            <w:sz w:val="20"/>
          </w:rPr>
          <w:t xml:space="preserve"> </w:t>
        </w:r>
        <w:r>
          <w:rPr>
            <w:rFonts w:ascii="Times New Roman"/>
            <w:sz w:val="20"/>
          </w:rPr>
          <w:t>development.</w:t>
        </w:r>
        <w:r>
          <w:rPr>
            <w:rFonts w:ascii="Times New Roman"/>
            <w:spacing w:val="22"/>
            <w:sz w:val="20"/>
          </w:rPr>
          <w:t xml:space="preserve"> </w:t>
        </w:r>
        <w:r>
          <w:rPr>
            <w:rFonts w:ascii="Times New Roman"/>
            <w:sz w:val="20"/>
          </w:rPr>
          <w:t>Capacity</w:t>
        </w:r>
        <w:r>
          <w:rPr>
            <w:rFonts w:ascii="Times New Roman"/>
            <w:spacing w:val="20"/>
            <w:sz w:val="20"/>
          </w:rPr>
          <w:t xml:space="preserve"> </w:t>
        </w:r>
        <w:r>
          <w:rPr>
            <w:rFonts w:ascii="Times New Roman"/>
            <w:sz w:val="20"/>
          </w:rPr>
          <w:t>development</w:t>
        </w:r>
        <w:r>
          <w:rPr>
            <w:rFonts w:ascii="Times New Roman"/>
            <w:spacing w:val="24"/>
            <w:sz w:val="20"/>
          </w:rPr>
          <w:t xml:space="preserve"> </w:t>
        </w:r>
        <w:r>
          <w:rPr>
            <w:rFonts w:ascii="Times New Roman"/>
            <w:sz w:val="20"/>
          </w:rPr>
          <w:t>will</w:t>
        </w:r>
        <w:r>
          <w:rPr>
            <w:rFonts w:ascii="Times New Roman"/>
            <w:spacing w:val="21"/>
            <w:sz w:val="20"/>
          </w:rPr>
          <w:t xml:space="preserve"> </w:t>
        </w:r>
        <w:r>
          <w:rPr>
            <w:rFonts w:ascii="Times New Roman"/>
            <w:sz w:val="20"/>
          </w:rPr>
          <w:t>be</w:t>
        </w:r>
        <w:r>
          <w:rPr>
            <w:rFonts w:ascii="Times New Roman"/>
            <w:spacing w:val="22"/>
            <w:sz w:val="20"/>
          </w:rPr>
          <w:t xml:space="preserve"> </w:t>
        </w:r>
        <w:r>
          <w:rPr>
            <w:rFonts w:ascii="Times New Roman"/>
            <w:sz w:val="20"/>
          </w:rPr>
          <w:t>integral</w:t>
        </w:r>
        <w:r>
          <w:rPr>
            <w:rFonts w:ascii="Times New Roman"/>
            <w:spacing w:val="22"/>
            <w:sz w:val="20"/>
          </w:rPr>
          <w:t xml:space="preserve"> </w:t>
        </w:r>
        <w:r>
          <w:rPr>
            <w:rFonts w:ascii="Times New Roman"/>
            <w:sz w:val="20"/>
          </w:rPr>
          <w:t>to</w:t>
        </w:r>
        <w:r>
          <w:rPr>
            <w:rFonts w:ascii="Times New Roman"/>
            <w:spacing w:val="23"/>
            <w:sz w:val="20"/>
          </w:rPr>
          <w:t xml:space="preserve"> </w:t>
        </w:r>
        <w:r>
          <w:rPr>
            <w:rFonts w:ascii="Times New Roman"/>
            <w:sz w:val="20"/>
          </w:rPr>
          <w:t>achieving</w:t>
        </w:r>
        <w:r>
          <w:rPr>
            <w:rFonts w:ascii="Times New Roman"/>
            <w:spacing w:val="20"/>
            <w:sz w:val="20"/>
          </w:rPr>
          <w:t xml:space="preserve"> </w:t>
        </w:r>
        <w:r>
          <w:rPr>
            <w:rFonts w:ascii="Times New Roman"/>
            <w:sz w:val="20"/>
          </w:rPr>
          <w:t>the</w:t>
        </w:r>
        <w:r>
          <w:rPr>
            <w:rFonts w:ascii="Times New Roman"/>
            <w:spacing w:val="22"/>
            <w:sz w:val="20"/>
          </w:rPr>
          <w:t xml:space="preserve"> </w:t>
        </w:r>
        <w:r>
          <w:rPr>
            <w:rFonts w:ascii="Times New Roman"/>
            <w:sz w:val="20"/>
          </w:rPr>
          <w:t>post-</w:t>
        </w:r>
        <w:r>
          <w:rPr>
            <w:rFonts w:ascii="Times New Roman"/>
            <w:w w:val="99"/>
            <w:sz w:val="20"/>
          </w:rPr>
          <w:t xml:space="preserve"> </w:t>
        </w:r>
        <w:r>
          <w:rPr>
            <w:rFonts w:ascii="Times New Roman"/>
            <w:sz w:val="20"/>
          </w:rPr>
          <w:t>2015 development agenda. We call for enhanced international support and establishment of</w:t>
        </w:r>
        <w:r>
          <w:rPr>
            <w:rFonts w:ascii="Times New Roman"/>
            <w:spacing w:val="45"/>
            <w:sz w:val="20"/>
          </w:rPr>
          <w:t xml:space="preserve"> </w:t>
        </w:r>
        <w:r>
          <w:rPr>
            <w:rFonts w:ascii="Times New Roman"/>
            <w:sz w:val="20"/>
          </w:rPr>
          <w:t>multi-stakeholder</w:t>
        </w:r>
        <w:r>
          <w:rPr>
            <w:rFonts w:ascii="Times New Roman"/>
            <w:w w:val="99"/>
            <w:sz w:val="20"/>
          </w:rPr>
          <w:t xml:space="preserve"> </w:t>
        </w:r>
        <w:r>
          <w:rPr>
            <w:rFonts w:ascii="Times New Roman"/>
            <w:sz w:val="20"/>
          </w:rPr>
          <w:t>partnerships for implementing effective and targeted capacity-building in developing countries, including</w:t>
        </w:r>
        <w:r>
          <w:rPr>
            <w:rFonts w:ascii="Times New Roman"/>
            <w:spacing w:val="15"/>
            <w:sz w:val="20"/>
          </w:rPr>
          <w:t xml:space="preserve"> </w:t>
        </w:r>
        <w:r>
          <w:rPr>
            <w:rFonts w:ascii="Times New Roman"/>
            <w:sz w:val="20"/>
          </w:rPr>
          <w:t>least</w:t>
        </w:r>
        <w:r>
          <w:rPr>
            <w:rFonts w:ascii="Times New Roman"/>
            <w:w w:val="99"/>
            <w:sz w:val="20"/>
          </w:rPr>
          <w:t xml:space="preserve"> </w:t>
        </w:r>
        <w:r>
          <w:rPr>
            <w:rFonts w:ascii="Times New Roman"/>
            <w:sz w:val="20"/>
          </w:rPr>
          <w:t>developed</w:t>
        </w:r>
        <w:r>
          <w:rPr>
            <w:rFonts w:ascii="Times New Roman"/>
            <w:spacing w:val="24"/>
            <w:sz w:val="20"/>
          </w:rPr>
          <w:t xml:space="preserve"> </w:t>
        </w:r>
        <w:r>
          <w:rPr>
            <w:rFonts w:ascii="Times New Roman"/>
            <w:sz w:val="20"/>
          </w:rPr>
          <w:t>countries,</w:t>
        </w:r>
        <w:r>
          <w:rPr>
            <w:rFonts w:ascii="Times New Roman"/>
            <w:spacing w:val="22"/>
            <w:sz w:val="20"/>
          </w:rPr>
          <w:t xml:space="preserve"> </w:t>
        </w:r>
        <w:r>
          <w:rPr>
            <w:rFonts w:ascii="Times New Roman"/>
            <w:sz w:val="20"/>
          </w:rPr>
          <w:t>landlocked</w:t>
        </w:r>
        <w:r>
          <w:rPr>
            <w:rFonts w:ascii="Times New Roman"/>
            <w:spacing w:val="24"/>
            <w:sz w:val="20"/>
          </w:rPr>
          <w:t xml:space="preserve"> </w:t>
        </w:r>
        <w:r>
          <w:rPr>
            <w:rFonts w:ascii="Times New Roman"/>
            <w:sz w:val="20"/>
          </w:rPr>
          <w:t>developing</w:t>
        </w:r>
        <w:r>
          <w:rPr>
            <w:rFonts w:ascii="Times New Roman"/>
            <w:spacing w:val="21"/>
            <w:sz w:val="20"/>
          </w:rPr>
          <w:t xml:space="preserve"> </w:t>
        </w:r>
        <w:r>
          <w:rPr>
            <w:rFonts w:ascii="Times New Roman"/>
            <w:sz w:val="20"/>
          </w:rPr>
          <w:t>countries,</w:t>
        </w:r>
        <w:r>
          <w:rPr>
            <w:rFonts w:ascii="Times New Roman"/>
            <w:spacing w:val="23"/>
            <w:sz w:val="20"/>
          </w:rPr>
          <w:t xml:space="preserve"> </w:t>
        </w:r>
        <w:r>
          <w:rPr>
            <w:rFonts w:ascii="Times New Roman"/>
            <w:sz w:val="20"/>
          </w:rPr>
          <w:t>small</w:t>
        </w:r>
        <w:r>
          <w:rPr>
            <w:rFonts w:ascii="Times New Roman"/>
            <w:spacing w:val="22"/>
            <w:sz w:val="20"/>
          </w:rPr>
          <w:t xml:space="preserve"> </w:t>
        </w:r>
        <w:r>
          <w:rPr>
            <w:rFonts w:ascii="Times New Roman"/>
            <w:sz w:val="20"/>
          </w:rPr>
          <w:t>island</w:t>
        </w:r>
        <w:r>
          <w:rPr>
            <w:rFonts w:ascii="Times New Roman"/>
            <w:spacing w:val="23"/>
            <w:sz w:val="20"/>
          </w:rPr>
          <w:t xml:space="preserve"> </w:t>
        </w:r>
        <w:r>
          <w:rPr>
            <w:rFonts w:ascii="Times New Roman"/>
            <w:sz w:val="20"/>
          </w:rPr>
          <w:t>developing</w:t>
        </w:r>
        <w:r>
          <w:rPr>
            <w:rFonts w:ascii="Times New Roman"/>
            <w:spacing w:val="21"/>
            <w:sz w:val="20"/>
          </w:rPr>
          <w:t xml:space="preserve"> </w:t>
        </w:r>
        <w:r>
          <w:rPr>
            <w:rFonts w:ascii="Times New Roman"/>
            <w:sz w:val="20"/>
          </w:rPr>
          <w:t>States,</w:t>
        </w:r>
        <w:r>
          <w:rPr>
            <w:rFonts w:ascii="Times New Roman"/>
            <w:spacing w:val="23"/>
            <w:sz w:val="20"/>
          </w:rPr>
          <w:t xml:space="preserve"> </w:t>
        </w:r>
        <w:r>
          <w:rPr>
            <w:rFonts w:ascii="Times New Roman"/>
            <w:sz w:val="20"/>
          </w:rPr>
          <w:t>African</w:t>
        </w:r>
        <w:r>
          <w:rPr>
            <w:rFonts w:ascii="Times New Roman"/>
            <w:spacing w:val="22"/>
            <w:sz w:val="20"/>
          </w:rPr>
          <w:t xml:space="preserve"> </w:t>
        </w:r>
        <w:r>
          <w:rPr>
            <w:rFonts w:ascii="Times New Roman"/>
            <w:sz w:val="20"/>
          </w:rPr>
          <w:t>countries,</w:t>
        </w:r>
        <w:r>
          <w:rPr>
            <w:rFonts w:ascii="Times New Roman"/>
            <w:spacing w:val="22"/>
            <w:sz w:val="20"/>
          </w:rPr>
          <w:t xml:space="preserve"> </w:t>
        </w:r>
        <w:r>
          <w:rPr>
            <w:rFonts w:ascii="Times New Roman"/>
            <w:sz w:val="20"/>
          </w:rPr>
          <w:t>and</w:t>
        </w:r>
        <w:r>
          <w:rPr>
            <w:rFonts w:ascii="Times New Roman"/>
            <w:w w:val="99"/>
            <w:sz w:val="20"/>
          </w:rPr>
          <w:t xml:space="preserve"> </w:t>
        </w:r>
        <w:r>
          <w:rPr>
            <w:rFonts w:ascii="Times New Roman"/>
            <w:sz w:val="20"/>
          </w:rPr>
          <w:t>countries</w:t>
        </w:r>
        <w:r>
          <w:rPr>
            <w:rFonts w:ascii="Times New Roman"/>
            <w:spacing w:val="34"/>
            <w:sz w:val="20"/>
          </w:rPr>
          <w:t xml:space="preserve"> </w:t>
        </w:r>
        <w:r>
          <w:rPr>
            <w:rFonts w:ascii="Times New Roman"/>
            <w:sz w:val="20"/>
          </w:rPr>
          <w:t>in</w:t>
        </w:r>
        <w:r>
          <w:rPr>
            <w:rFonts w:ascii="Times New Roman"/>
            <w:spacing w:val="32"/>
            <w:sz w:val="20"/>
          </w:rPr>
          <w:t xml:space="preserve"> </w:t>
        </w:r>
        <w:r>
          <w:rPr>
            <w:rFonts w:ascii="Times New Roman"/>
            <w:sz w:val="20"/>
          </w:rPr>
          <w:t>conflict</w:t>
        </w:r>
        <w:r>
          <w:rPr>
            <w:rFonts w:ascii="Times New Roman"/>
            <w:spacing w:val="35"/>
            <w:sz w:val="20"/>
          </w:rPr>
          <w:t xml:space="preserve"> </w:t>
        </w:r>
        <w:r>
          <w:rPr>
            <w:rFonts w:ascii="Times New Roman"/>
            <w:sz w:val="20"/>
          </w:rPr>
          <w:t>and</w:t>
        </w:r>
        <w:r>
          <w:rPr>
            <w:rFonts w:ascii="Times New Roman"/>
            <w:spacing w:val="34"/>
            <w:sz w:val="20"/>
          </w:rPr>
          <w:t xml:space="preserve"> </w:t>
        </w:r>
        <w:r>
          <w:rPr>
            <w:rFonts w:ascii="Times New Roman"/>
            <w:sz w:val="20"/>
          </w:rPr>
          <w:t>post-conflict</w:t>
        </w:r>
        <w:r>
          <w:rPr>
            <w:rFonts w:ascii="Times New Roman"/>
            <w:spacing w:val="35"/>
            <w:sz w:val="20"/>
          </w:rPr>
          <w:t xml:space="preserve"> </w:t>
        </w:r>
        <w:r>
          <w:rPr>
            <w:rFonts w:ascii="Times New Roman"/>
            <w:sz w:val="20"/>
          </w:rPr>
          <w:t>situations,</w:t>
        </w:r>
        <w:r>
          <w:rPr>
            <w:rFonts w:ascii="Times New Roman"/>
            <w:spacing w:val="33"/>
            <w:sz w:val="20"/>
          </w:rPr>
          <w:t xml:space="preserve"> </w:t>
        </w:r>
        <w:r>
          <w:rPr>
            <w:rFonts w:ascii="Times New Roman"/>
            <w:sz w:val="20"/>
          </w:rPr>
          <w:t>to</w:t>
        </w:r>
        <w:r>
          <w:rPr>
            <w:rFonts w:ascii="Times New Roman"/>
            <w:spacing w:val="36"/>
            <w:sz w:val="20"/>
          </w:rPr>
          <w:t xml:space="preserve"> </w:t>
        </w:r>
        <w:r>
          <w:rPr>
            <w:rFonts w:ascii="Times New Roman"/>
            <w:sz w:val="20"/>
          </w:rPr>
          <w:t>support</w:t>
        </w:r>
        <w:r>
          <w:rPr>
            <w:rFonts w:ascii="Times New Roman"/>
            <w:spacing w:val="33"/>
            <w:sz w:val="20"/>
          </w:rPr>
          <w:t xml:space="preserve"> </w:t>
        </w:r>
        <w:r>
          <w:rPr>
            <w:rFonts w:ascii="Times New Roman"/>
            <w:sz w:val="20"/>
          </w:rPr>
          <w:t>national</w:t>
        </w:r>
        <w:r>
          <w:rPr>
            <w:rFonts w:ascii="Times New Roman"/>
            <w:spacing w:val="33"/>
            <w:sz w:val="20"/>
          </w:rPr>
          <w:t xml:space="preserve"> </w:t>
        </w:r>
        <w:r>
          <w:rPr>
            <w:rFonts w:ascii="Times New Roman"/>
            <w:sz w:val="20"/>
          </w:rPr>
          <w:t>plans</w:t>
        </w:r>
        <w:r>
          <w:rPr>
            <w:rFonts w:ascii="Times New Roman"/>
            <w:spacing w:val="32"/>
            <w:sz w:val="20"/>
          </w:rPr>
          <w:t xml:space="preserve"> </w:t>
        </w:r>
        <w:r>
          <w:rPr>
            <w:rFonts w:ascii="Times New Roman"/>
            <w:sz w:val="20"/>
          </w:rPr>
          <w:t>to</w:t>
        </w:r>
        <w:r>
          <w:rPr>
            <w:rFonts w:ascii="Times New Roman"/>
            <w:spacing w:val="34"/>
            <w:sz w:val="20"/>
          </w:rPr>
          <w:t xml:space="preserve"> </w:t>
        </w:r>
        <w:r>
          <w:rPr>
            <w:rFonts w:ascii="Times New Roman"/>
            <w:sz w:val="20"/>
          </w:rPr>
          <w:t>implement</w:t>
        </w:r>
        <w:r>
          <w:rPr>
            <w:rFonts w:ascii="Times New Roman"/>
            <w:spacing w:val="33"/>
            <w:sz w:val="20"/>
          </w:rPr>
          <w:t xml:space="preserve"> </w:t>
        </w:r>
        <w:r>
          <w:rPr>
            <w:rFonts w:ascii="Times New Roman"/>
            <w:sz w:val="20"/>
          </w:rPr>
          <w:t>all</w:t>
        </w:r>
        <w:r>
          <w:rPr>
            <w:rFonts w:ascii="Times New Roman"/>
            <w:spacing w:val="35"/>
            <w:sz w:val="20"/>
          </w:rPr>
          <w:t xml:space="preserve"> </w:t>
        </w:r>
        <w:r>
          <w:rPr>
            <w:rFonts w:ascii="Times New Roman"/>
            <w:sz w:val="20"/>
          </w:rPr>
          <w:t>the</w:t>
        </w:r>
        <w:r>
          <w:rPr>
            <w:rFonts w:ascii="Times New Roman"/>
            <w:spacing w:val="35"/>
            <w:sz w:val="20"/>
          </w:rPr>
          <w:t xml:space="preserve"> </w:t>
        </w:r>
        <w:r>
          <w:rPr>
            <w:rFonts w:ascii="Times New Roman"/>
            <w:sz w:val="20"/>
          </w:rPr>
          <w:t>sustainable</w:t>
        </w:r>
        <w:r>
          <w:rPr>
            <w:rFonts w:ascii="Times New Roman"/>
            <w:w w:val="99"/>
            <w:sz w:val="20"/>
          </w:rPr>
          <w:t xml:space="preserve"> </w:t>
        </w:r>
        <w:r>
          <w:rPr>
            <w:rFonts w:ascii="Times New Roman"/>
            <w:sz w:val="20"/>
          </w:rPr>
          <w:t>development</w:t>
        </w:r>
        <w:r>
          <w:rPr>
            <w:rFonts w:ascii="Times New Roman"/>
            <w:spacing w:val="1"/>
            <w:sz w:val="20"/>
          </w:rPr>
          <w:t xml:space="preserve"> </w:t>
        </w:r>
        <w:r>
          <w:rPr>
            <w:rFonts w:ascii="Times New Roman"/>
            <w:sz w:val="20"/>
          </w:rPr>
          <w:t>goals.</w:t>
        </w:r>
      </w:ins>
    </w:p>
    <w:p w14:paraId="738A5559" w14:textId="329E19F7" w:rsidR="00804791" w:rsidRDefault="006514D0">
      <w:pPr>
        <w:pStyle w:val="ListParagraph"/>
        <w:numPr>
          <w:ilvl w:val="0"/>
          <w:numId w:val="35"/>
        </w:numPr>
        <w:tabs>
          <w:tab w:val="left" w:pos="461"/>
        </w:tabs>
        <w:spacing w:before="161"/>
        <w:ind w:right="117"/>
        <w:jc w:val="both"/>
        <w:rPr>
          <w:rFonts w:ascii="Times New Roman" w:hAnsi="Times New Roman"/>
          <w:sz w:val="20"/>
          <w:rPrChange w:id="10044" w:author="Author" w:date="2015-07-30T15:37:00Z">
            <w:rPr>
              <w:sz w:val="20"/>
              <w:lang w:val="en-GB"/>
            </w:rPr>
          </w:rPrChange>
        </w:rPr>
        <w:pPrChange w:id="10045" w:author="Author" w:date="2015-07-30T15:37:00Z">
          <w:pPr>
            <w:pStyle w:val="ecxmsonormal"/>
            <w:numPr>
              <w:numId w:val="36"/>
            </w:numPr>
            <w:shd w:val="clear" w:color="auto" w:fill="FFFFFF"/>
            <w:autoSpaceDE w:val="0"/>
            <w:autoSpaceDN w:val="0"/>
            <w:adjustRightInd w:val="0"/>
            <w:spacing w:before="0" w:beforeAutospacing="0" w:after="0" w:afterAutospacing="0"/>
            <w:ind w:left="360" w:hanging="360"/>
            <w:jc w:val="both"/>
          </w:pPr>
        </w:pPrChange>
      </w:pPr>
      <w:r>
        <w:rPr>
          <w:rFonts w:ascii="Times New Roman"/>
          <w:sz w:val="20"/>
          <w:rPrChange w:id="10046" w:author="Author" w:date="2015-07-30T15:37:00Z">
            <w:rPr>
              <w:sz w:val="20"/>
            </w:rPr>
          </w:rPrChange>
        </w:rPr>
        <w:t>Enhanced international cooperation to promote science, technology and innovation is fundamentally</w:t>
      </w:r>
      <w:r>
        <w:rPr>
          <w:rFonts w:ascii="Times New Roman"/>
          <w:spacing w:val="5"/>
          <w:sz w:val="20"/>
          <w:rPrChange w:id="10047" w:author="Author" w:date="2015-07-30T15:37:00Z">
            <w:rPr>
              <w:sz w:val="20"/>
            </w:rPr>
          </w:rPrChange>
        </w:rPr>
        <w:t xml:space="preserve"> </w:t>
      </w:r>
      <w:r>
        <w:rPr>
          <w:rFonts w:ascii="Times New Roman"/>
          <w:sz w:val="20"/>
          <w:rPrChange w:id="10048" w:author="Author" w:date="2015-07-30T15:37:00Z">
            <w:rPr>
              <w:sz w:val="20"/>
            </w:rPr>
          </w:rPrChange>
        </w:rPr>
        <w:t>important</w:t>
      </w:r>
      <w:r>
        <w:rPr>
          <w:rFonts w:ascii="Times New Roman"/>
          <w:w w:val="99"/>
          <w:sz w:val="20"/>
          <w:rPrChange w:id="10049" w:author="Author" w:date="2015-07-30T15:37:00Z">
            <w:rPr>
              <w:sz w:val="20"/>
            </w:rPr>
          </w:rPrChange>
        </w:rPr>
        <w:t xml:space="preserve"> </w:t>
      </w:r>
      <w:r>
        <w:rPr>
          <w:rFonts w:ascii="Times New Roman"/>
          <w:sz w:val="20"/>
          <w:rPrChange w:id="10050" w:author="Author" w:date="2015-07-30T15:37:00Z">
            <w:rPr>
              <w:sz w:val="20"/>
            </w:rPr>
          </w:rPrChange>
        </w:rPr>
        <w:t xml:space="preserve">to achieving our goals. </w:t>
      </w:r>
      <w:del w:id="10051" w:author="Author" w:date="2015-07-30T15:37:00Z">
        <w:r w:rsidR="00EA08A8" w:rsidRPr="00884E81">
          <w:rPr>
            <w:sz w:val="20"/>
            <w:szCs w:val="20"/>
          </w:rPr>
          <w:delText>We</w:delText>
        </w:r>
      </w:del>
      <w:ins w:id="10052" w:author="Author" w:date="2015-07-30T15:37:00Z">
        <w:r>
          <w:rPr>
            <w:rFonts w:ascii="Times New Roman"/>
            <w:sz w:val="20"/>
          </w:rPr>
          <w:t>As agreed in the Addis Ababa Action Agenda, we</w:t>
        </w:r>
      </w:ins>
      <w:r>
        <w:rPr>
          <w:rFonts w:ascii="Times New Roman"/>
          <w:sz w:val="20"/>
          <w:rPrChange w:id="10053" w:author="Author" w:date="2015-07-30T15:37:00Z">
            <w:rPr>
              <w:sz w:val="20"/>
            </w:rPr>
          </w:rPrChange>
        </w:rPr>
        <w:t xml:space="preserve"> therefore launch a</w:t>
      </w:r>
      <w:r>
        <w:rPr>
          <w:rFonts w:ascii="Times New Roman"/>
          <w:spacing w:val="-12"/>
          <w:sz w:val="20"/>
          <w:rPrChange w:id="10054" w:author="Author" w:date="2015-07-30T15:37:00Z">
            <w:rPr>
              <w:sz w:val="20"/>
            </w:rPr>
          </w:rPrChange>
        </w:rPr>
        <w:t xml:space="preserve"> </w:t>
      </w:r>
      <w:r>
        <w:rPr>
          <w:rFonts w:ascii="Times New Roman"/>
          <w:sz w:val="20"/>
          <w:rPrChange w:id="10055" w:author="Author" w:date="2015-07-30T15:37:00Z">
            <w:rPr>
              <w:sz w:val="20"/>
            </w:rPr>
          </w:rPrChange>
        </w:rPr>
        <w:t>Technology</w:t>
      </w:r>
      <w:r>
        <w:rPr>
          <w:rFonts w:ascii="Times New Roman"/>
          <w:w w:val="99"/>
          <w:sz w:val="20"/>
          <w:rPrChange w:id="10056" w:author="Author" w:date="2015-07-30T15:37:00Z">
            <w:rPr>
              <w:sz w:val="20"/>
            </w:rPr>
          </w:rPrChange>
        </w:rPr>
        <w:t xml:space="preserve"> </w:t>
      </w:r>
      <w:r>
        <w:rPr>
          <w:rFonts w:ascii="Times New Roman"/>
          <w:sz w:val="20"/>
          <w:rPrChange w:id="10057" w:author="Author" w:date="2015-07-30T15:37:00Z">
            <w:rPr>
              <w:sz w:val="20"/>
            </w:rPr>
          </w:rPrChange>
        </w:rPr>
        <w:t xml:space="preserve">Facilitation Mechanism in order to support the </w:t>
      </w:r>
      <w:del w:id="10058" w:author="Author" w:date="2015-07-30T15:37:00Z">
        <w:r w:rsidR="00EA08A8" w:rsidRPr="00884E81">
          <w:rPr>
            <w:sz w:val="20"/>
            <w:szCs w:val="20"/>
          </w:rPr>
          <w:delText>sustainable development goals, as agreed in the Addis Ababa Action Agenda</w:delText>
        </w:r>
      </w:del>
      <w:ins w:id="10059" w:author="Author" w:date="2015-07-30T15:37:00Z">
        <w:r>
          <w:rPr>
            <w:rFonts w:ascii="Times New Roman"/>
            <w:sz w:val="20"/>
          </w:rPr>
          <w:t>Sustainable Development Goals</w:t>
        </w:r>
      </w:ins>
      <w:r>
        <w:rPr>
          <w:rFonts w:ascii="Times New Roman"/>
          <w:sz w:val="20"/>
          <w:rPrChange w:id="10060" w:author="Author" w:date="2015-07-30T15:37:00Z">
            <w:rPr>
              <w:sz w:val="20"/>
            </w:rPr>
          </w:rPrChange>
        </w:rPr>
        <w:t xml:space="preserve">. </w:t>
      </w:r>
      <w:r>
        <w:rPr>
          <w:rFonts w:ascii="Times New Roman"/>
          <w:sz w:val="20"/>
          <w:rPrChange w:id="10061" w:author="Author" w:date="2015-07-30T15:37:00Z">
            <w:rPr>
              <w:sz w:val="20"/>
              <w:lang w:val="en-GB"/>
            </w:rPr>
          </w:rPrChange>
        </w:rPr>
        <w:t>We decide that the</w:t>
      </w:r>
      <w:r>
        <w:rPr>
          <w:rFonts w:ascii="Times New Roman"/>
          <w:spacing w:val="38"/>
          <w:sz w:val="20"/>
          <w:rPrChange w:id="10062" w:author="Author" w:date="2015-07-30T15:37:00Z">
            <w:rPr>
              <w:sz w:val="20"/>
              <w:lang w:val="en-GB"/>
            </w:rPr>
          </w:rPrChange>
        </w:rPr>
        <w:t xml:space="preserve"> </w:t>
      </w:r>
      <w:r>
        <w:rPr>
          <w:rFonts w:ascii="Times New Roman"/>
          <w:sz w:val="20"/>
          <w:rPrChange w:id="10063" w:author="Author" w:date="2015-07-30T15:37:00Z">
            <w:rPr>
              <w:sz w:val="20"/>
              <w:lang w:val="en-GB"/>
            </w:rPr>
          </w:rPrChange>
        </w:rPr>
        <w:t>technology</w:t>
      </w:r>
      <w:r>
        <w:rPr>
          <w:rFonts w:ascii="Times New Roman"/>
          <w:w w:val="99"/>
          <w:sz w:val="20"/>
          <w:rPrChange w:id="10064" w:author="Author" w:date="2015-07-30T15:37:00Z">
            <w:rPr>
              <w:sz w:val="20"/>
              <w:lang w:val="en-GB"/>
            </w:rPr>
          </w:rPrChange>
        </w:rPr>
        <w:t xml:space="preserve"> </w:t>
      </w:r>
      <w:r>
        <w:rPr>
          <w:rFonts w:ascii="Times New Roman"/>
          <w:sz w:val="20"/>
          <w:rPrChange w:id="10065" w:author="Author" w:date="2015-07-30T15:37:00Z">
            <w:rPr>
              <w:sz w:val="20"/>
              <w:lang w:val="en-GB"/>
            </w:rPr>
          </w:rPrChange>
        </w:rPr>
        <w:t>facilitation mechanism will be based on a multi-stakeholder collaboration between Member States, civil</w:t>
      </w:r>
      <w:r>
        <w:rPr>
          <w:rFonts w:ascii="Times New Roman"/>
          <w:spacing w:val="-17"/>
          <w:sz w:val="20"/>
          <w:rPrChange w:id="10066" w:author="Author" w:date="2015-07-30T15:37:00Z">
            <w:rPr>
              <w:sz w:val="20"/>
              <w:lang w:val="en-GB"/>
            </w:rPr>
          </w:rPrChange>
        </w:rPr>
        <w:t xml:space="preserve"> </w:t>
      </w:r>
      <w:r>
        <w:rPr>
          <w:rFonts w:ascii="Times New Roman"/>
          <w:sz w:val="20"/>
          <w:rPrChange w:id="10067" w:author="Author" w:date="2015-07-30T15:37:00Z">
            <w:rPr>
              <w:sz w:val="20"/>
              <w:lang w:val="en-GB"/>
            </w:rPr>
          </w:rPrChange>
        </w:rPr>
        <w:t>society,</w:t>
      </w:r>
      <w:r>
        <w:rPr>
          <w:rFonts w:ascii="Times New Roman"/>
          <w:w w:val="99"/>
          <w:sz w:val="20"/>
          <w:rPrChange w:id="10068" w:author="Author" w:date="2015-07-30T15:37:00Z">
            <w:rPr>
              <w:sz w:val="20"/>
              <w:lang w:val="en-GB"/>
            </w:rPr>
          </w:rPrChange>
        </w:rPr>
        <w:t xml:space="preserve"> </w:t>
      </w:r>
      <w:r>
        <w:rPr>
          <w:rFonts w:ascii="Times New Roman"/>
          <w:sz w:val="20"/>
          <w:rPrChange w:id="10069" w:author="Author" w:date="2015-07-30T15:37:00Z">
            <w:rPr>
              <w:sz w:val="20"/>
              <w:lang w:val="en-GB"/>
            </w:rPr>
          </w:rPrChange>
        </w:rPr>
        <w:t>the private sector, the scientific community, United Nations entities and other stakeholders and will</w:t>
      </w:r>
      <w:r>
        <w:rPr>
          <w:rFonts w:ascii="Times New Roman"/>
          <w:spacing w:val="22"/>
          <w:sz w:val="20"/>
          <w:rPrChange w:id="10070" w:author="Author" w:date="2015-07-30T15:37:00Z">
            <w:rPr>
              <w:sz w:val="20"/>
              <w:lang w:val="en-GB"/>
            </w:rPr>
          </w:rPrChange>
        </w:rPr>
        <w:t xml:space="preserve"> </w:t>
      </w:r>
      <w:r>
        <w:rPr>
          <w:rFonts w:ascii="Times New Roman"/>
          <w:sz w:val="20"/>
          <w:rPrChange w:id="10071" w:author="Author" w:date="2015-07-30T15:37:00Z">
            <w:rPr>
              <w:sz w:val="20"/>
              <w:lang w:val="en-GB"/>
            </w:rPr>
          </w:rPrChange>
        </w:rPr>
        <w:t>be</w:t>
      </w:r>
      <w:r>
        <w:rPr>
          <w:rFonts w:ascii="Times New Roman"/>
          <w:w w:val="99"/>
          <w:sz w:val="20"/>
          <w:rPrChange w:id="10072" w:author="Author" w:date="2015-07-30T15:37:00Z">
            <w:rPr>
              <w:sz w:val="20"/>
              <w:lang w:val="en-GB"/>
            </w:rPr>
          </w:rPrChange>
        </w:rPr>
        <w:t xml:space="preserve"> </w:t>
      </w:r>
      <w:r>
        <w:rPr>
          <w:rFonts w:ascii="Times New Roman"/>
          <w:sz w:val="20"/>
          <w:rPrChange w:id="10073" w:author="Author" w:date="2015-07-30T15:37:00Z">
            <w:rPr>
              <w:sz w:val="20"/>
              <w:lang w:val="en-GB"/>
            </w:rPr>
          </w:rPrChange>
        </w:rPr>
        <w:t>composed of a United Nations inter-agency task team on science, technology and innovation for the</w:t>
      </w:r>
      <w:r>
        <w:rPr>
          <w:rFonts w:ascii="Times New Roman"/>
          <w:spacing w:val="-1"/>
          <w:sz w:val="20"/>
          <w:rPrChange w:id="10074" w:author="Author" w:date="2015-07-30T15:37:00Z">
            <w:rPr>
              <w:sz w:val="20"/>
              <w:lang w:val="en-GB"/>
            </w:rPr>
          </w:rPrChange>
        </w:rPr>
        <w:t xml:space="preserve"> </w:t>
      </w:r>
      <w:r>
        <w:rPr>
          <w:rFonts w:ascii="Times New Roman"/>
          <w:sz w:val="20"/>
          <w:rPrChange w:id="10075" w:author="Author" w:date="2015-07-30T15:37:00Z">
            <w:rPr>
              <w:sz w:val="20"/>
              <w:lang w:val="en-GB"/>
            </w:rPr>
          </w:rPrChange>
        </w:rPr>
        <w:t>Sustainable</w:t>
      </w:r>
      <w:r>
        <w:rPr>
          <w:rFonts w:ascii="Times New Roman"/>
          <w:w w:val="99"/>
          <w:sz w:val="20"/>
          <w:rPrChange w:id="10076" w:author="Author" w:date="2015-07-30T15:37:00Z">
            <w:rPr>
              <w:sz w:val="20"/>
              <w:lang w:val="en-GB"/>
            </w:rPr>
          </w:rPrChange>
        </w:rPr>
        <w:t xml:space="preserve"> </w:t>
      </w:r>
      <w:r>
        <w:rPr>
          <w:rFonts w:ascii="Times New Roman"/>
          <w:sz w:val="20"/>
          <w:rPrChange w:id="10077" w:author="Author" w:date="2015-07-30T15:37:00Z">
            <w:rPr>
              <w:sz w:val="20"/>
              <w:lang w:val="en-GB"/>
            </w:rPr>
          </w:rPrChange>
        </w:rPr>
        <w:t>Development</w:t>
      </w:r>
      <w:r>
        <w:rPr>
          <w:rFonts w:ascii="Times New Roman"/>
          <w:spacing w:val="32"/>
          <w:sz w:val="20"/>
          <w:rPrChange w:id="10078" w:author="Author" w:date="2015-07-30T15:37:00Z">
            <w:rPr>
              <w:sz w:val="20"/>
              <w:lang w:val="en-GB"/>
            </w:rPr>
          </w:rPrChange>
        </w:rPr>
        <w:t xml:space="preserve"> </w:t>
      </w:r>
      <w:r>
        <w:rPr>
          <w:rFonts w:ascii="Times New Roman"/>
          <w:sz w:val="20"/>
          <w:rPrChange w:id="10079" w:author="Author" w:date="2015-07-30T15:37:00Z">
            <w:rPr>
              <w:sz w:val="20"/>
              <w:lang w:val="en-GB"/>
            </w:rPr>
          </w:rPrChange>
        </w:rPr>
        <w:t>Goals,</w:t>
      </w:r>
      <w:r>
        <w:rPr>
          <w:rFonts w:ascii="Times New Roman"/>
          <w:spacing w:val="32"/>
          <w:sz w:val="20"/>
          <w:rPrChange w:id="10080" w:author="Author" w:date="2015-07-30T15:37:00Z">
            <w:rPr>
              <w:sz w:val="20"/>
              <w:lang w:val="en-GB"/>
            </w:rPr>
          </w:rPrChange>
        </w:rPr>
        <w:t xml:space="preserve"> </w:t>
      </w:r>
      <w:r>
        <w:rPr>
          <w:rFonts w:ascii="Times New Roman"/>
          <w:sz w:val="20"/>
          <w:rPrChange w:id="10081" w:author="Author" w:date="2015-07-30T15:37:00Z">
            <w:rPr>
              <w:sz w:val="20"/>
              <w:lang w:val="en-GB"/>
            </w:rPr>
          </w:rPrChange>
        </w:rPr>
        <w:t>a</w:t>
      </w:r>
      <w:r>
        <w:rPr>
          <w:rFonts w:ascii="Times New Roman"/>
          <w:spacing w:val="32"/>
          <w:sz w:val="20"/>
          <w:rPrChange w:id="10082" w:author="Author" w:date="2015-07-30T15:37:00Z">
            <w:rPr>
              <w:sz w:val="20"/>
              <w:lang w:val="en-GB"/>
            </w:rPr>
          </w:rPrChange>
        </w:rPr>
        <w:t xml:space="preserve"> </w:t>
      </w:r>
      <w:r>
        <w:rPr>
          <w:rFonts w:ascii="Times New Roman"/>
          <w:sz w:val="20"/>
          <w:rPrChange w:id="10083" w:author="Author" w:date="2015-07-30T15:37:00Z">
            <w:rPr>
              <w:sz w:val="20"/>
              <w:lang w:val="en-GB"/>
            </w:rPr>
          </w:rPrChange>
        </w:rPr>
        <w:t>collaborative</w:t>
      </w:r>
      <w:r>
        <w:rPr>
          <w:rFonts w:ascii="Times New Roman"/>
          <w:spacing w:val="35"/>
          <w:sz w:val="20"/>
          <w:rPrChange w:id="10084" w:author="Author" w:date="2015-07-30T15:37:00Z">
            <w:rPr>
              <w:sz w:val="20"/>
              <w:lang w:val="en-GB"/>
            </w:rPr>
          </w:rPrChange>
        </w:rPr>
        <w:t xml:space="preserve"> </w:t>
      </w:r>
      <w:r>
        <w:rPr>
          <w:rFonts w:ascii="Times New Roman"/>
          <w:sz w:val="20"/>
          <w:rPrChange w:id="10085" w:author="Author" w:date="2015-07-30T15:37:00Z">
            <w:rPr>
              <w:sz w:val="20"/>
              <w:lang w:val="en-GB"/>
            </w:rPr>
          </w:rPrChange>
        </w:rPr>
        <w:t>multi-stakeholder</w:t>
      </w:r>
      <w:r>
        <w:rPr>
          <w:rFonts w:ascii="Times New Roman"/>
          <w:spacing w:val="33"/>
          <w:sz w:val="20"/>
          <w:rPrChange w:id="10086" w:author="Author" w:date="2015-07-30T15:37:00Z">
            <w:rPr>
              <w:sz w:val="20"/>
              <w:lang w:val="en-GB"/>
            </w:rPr>
          </w:rPrChange>
        </w:rPr>
        <w:t xml:space="preserve"> </w:t>
      </w:r>
      <w:r>
        <w:rPr>
          <w:rFonts w:ascii="Times New Roman"/>
          <w:sz w:val="20"/>
          <w:rPrChange w:id="10087" w:author="Author" w:date="2015-07-30T15:37:00Z">
            <w:rPr>
              <w:sz w:val="20"/>
              <w:lang w:val="en-GB"/>
            </w:rPr>
          </w:rPrChange>
        </w:rPr>
        <w:t>forum</w:t>
      </w:r>
      <w:r>
        <w:rPr>
          <w:rFonts w:ascii="Times New Roman"/>
          <w:spacing w:val="29"/>
          <w:sz w:val="20"/>
          <w:rPrChange w:id="10088" w:author="Author" w:date="2015-07-30T15:37:00Z">
            <w:rPr>
              <w:sz w:val="20"/>
              <w:lang w:val="en-GB"/>
            </w:rPr>
          </w:rPrChange>
        </w:rPr>
        <w:t xml:space="preserve"> </w:t>
      </w:r>
      <w:r>
        <w:rPr>
          <w:rFonts w:ascii="Times New Roman"/>
          <w:sz w:val="20"/>
          <w:rPrChange w:id="10089" w:author="Author" w:date="2015-07-30T15:37:00Z">
            <w:rPr>
              <w:sz w:val="20"/>
              <w:lang w:val="en-GB"/>
            </w:rPr>
          </w:rPrChange>
        </w:rPr>
        <w:t>on</w:t>
      </w:r>
      <w:r>
        <w:rPr>
          <w:rFonts w:ascii="Times New Roman"/>
          <w:spacing w:val="31"/>
          <w:sz w:val="20"/>
          <w:rPrChange w:id="10090" w:author="Author" w:date="2015-07-30T15:37:00Z">
            <w:rPr>
              <w:sz w:val="20"/>
              <w:lang w:val="en-GB"/>
            </w:rPr>
          </w:rPrChange>
        </w:rPr>
        <w:t xml:space="preserve"> </w:t>
      </w:r>
      <w:r>
        <w:rPr>
          <w:rFonts w:ascii="Times New Roman"/>
          <w:sz w:val="20"/>
          <w:rPrChange w:id="10091" w:author="Author" w:date="2015-07-30T15:37:00Z">
            <w:rPr>
              <w:sz w:val="20"/>
              <w:lang w:val="en-GB"/>
            </w:rPr>
          </w:rPrChange>
        </w:rPr>
        <w:t>science,</w:t>
      </w:r>
      <w:r>
        <w:rPr>
          <w:rFonts w:ascii="Times New Roman"/>
          <w:spacing w:val="32"/>
          <w:sz w:val="20"/>
          <w:rPrChange w:id="10092" w:author="Author" w:date="2015-07-30T15:37:00Z">
            <w:rPr>
              <w:sz w:val="20"/>
              <w:lang w:val="en-GB"/>
            </w:rPr>
          </w:rPrChange>
        </w:rPr>
        <w:t xml:space="preserve"> </w:t>
      </w:r>
      <w:r>
        <w:rPr>
          <w:rFonts w:ascii="Times New Roman"/>
          <w:sz w:val="20"/>
          <w:rPrChange w:id="10093" w:author="Author" w:date="2015-07-30T15:37:00Z">
            <w:rPr>
              <w:sz w:val="20"/>
              <w:lang w:val="en-GB"/>
            </w:rPr>
          </w:rPrChange>
        </w:rPr>
        <w:t>technology</w:t>
      </w:r>
      <w:r>
        <w:rPr>
          <w:rFonts w:ascii="Times New Roman"/>
          <w:spacing w:val="31"/>
          <w:sz w:val="20"/>
          <w:rPrChange w:id="10094" w:author="Author" w:date="2015-07-30T15:37:00Z">
            <w:rPr>
              <w:sz w:val="20"/>
              <w:lang w:val="en-GB"/>
            </w:rPr>
          </w:rPrChange>
        </w:rPr>
        <w:t xml:space="preserve"> </w:t>
      </w:r>
      <w:r>
        <w:rPr>
          <w:rFonts w:ascii="Times New Roman"/>
          <w:sz w:val="20"/>
          <w:rPrChange w:id="10095" w:author="Author" w:date="2015-07-30T15:37:00Z">
            <w:rPr>
              <w:sz w:val="20"/>
              <w:lang w:val="en-GB"/>
            </w:rPr>
          </w:rPrChange>
        </w:rPr>
        <w:t>and</w:t>
      </w:r>
      <w:r>
        <w:rPr>
          <w:rFonts w:ascii="Times New Roman"/>
          <w:spacing w:val="33"/>
          <w:sz w:val="20"/>
          <w:rPrChange w:id="10096" w:author="Author" w:date="2015-07-30T15:37:00Z">
            <w:rPr>
              <w:sz w:val="20"/>
              <w:lang w:val="en-GB"/>
            </w:rPr>
          </w:rPrChange>
        </w:rPr>
        <w:t xml:space="preserve"> </w:t>
      </w:r>
      <w:r>
        <w:rPr>
          <w:rFonts w:ascii="Times New Roman"/>
          <w:sz w:val="20"/>
          <w:rPrChange w:id="10097" w:author="Author" w:date="2015-07-30T15:37:00Z">
            <w:rPr>
              <w:sz w:val="20"/>
              <w:lang w:val="en-GB"/>
            </w:rPr>
          </w:rPrChange>
        </w:rPr>
        <w:t>innovation</w:t>
      </w:r>
      <w:r>
        <w:rPr>
          <w:rFonts w:ascii="Times New Roman"/>
          <w:spacing w:val="33"/>
          <w:sz w:val="20"/>
          <w:rPrChange w:id="10098" w:author="Author" w:date="2015-07-30T15:37:00Z">
            <w:rPr>
              <w:sz w:val="20"/>
              <w:lang w:val="en-GB"/>
            </w:rPr>
          </w:rPrChange>
        </w:rPr>
        <w:t xml:space="preserve"> </w:t>
      </w:r>
      <w:r>
        <w:rPr>
          <w:rFonts w:ascii="Times New Roman"/>
          <w:sz w:val="20"/>
          <w:rPrChange w:id="10099" w:author="Author" w:date="2015-07-30T15:37:00Z">
            <w:rPr>
              <w:sz w:val="20"/>
              <w:lang w:val="en-GB"/>
            </w:rPr>
          </w:rPrChange>
        </w:rPr>
        <w:t>for</w:t>
      </w:r>
      <w:r>
        <w:rPr>
          <w:rFonts w:ascii="Times New Roman"/>
          <w:spacing w:val="32"/>
          <w:sz w:val="20"/>
          <w:rPrChange w:id="10100" w:author="Author" w:date="2015-07-30T15:37:00Z">
            <w:rPr>
              <w:sz w:val="20"/>
              <w:lang w:val="en-GB"/>
            </w:rPr>
          </w:rPrChange>
        </w:rPr>
        <w:t xml:space="preserve"> </w:t>
      </w:r>
      <w:r>
        <w:rPr>
          <w:rFonts w:ascii="Times New Roman"/>
          <w:sz w:val="20"/>
          <w:rPrChange w:id="10101" w:author="Author" w:date="2015-07-30T15:37:00Z">
            <w:rPr>
              <w:sz w:val="20"/>
              <w:lang w:val="en-GB"/>
            </w:rPr>
          </w:rPrChange>
        </w:rPr>
        <w:t>the</w:t>
      </w:r>
      <w:r>
        <w:rPr>
          <w:rFonts w:ascii="Times New Roman"/>
          <w:w w:val="99"/>
          <w:sz w:val="20"/>
          <w:rPrChange w:id="10102" w:author="Author" w:date="2015-07-30T15:37:00Z">
            <w:rPr>
              <w:sz w:val="20"/>
              <w:lang w:val="en-GB"/>
            </w:rPr>
          </w:rPrChange>
        </w:rPr>
        <w:t xml:space="preserve"> </w:t>
      </w:r>
      <w:r>
        <w:rPr>
          <w:rFonts w:ascii="Times New Roman"/>
          <w:sz w:val="20"/>
          <w:rPrChange w:id="10103" w:author="Author" w:date="2015-07-30T15:37:00Z">
            <w:rPr>
              <w:sz w:val="20"/>
              <w:lang w:val="en-GB"/>
            </w:rPr>
          </w:rPrChange>
        </w:rPr>
        <w:t>sustainable development goals and an online platform, as detailed in the Addis Ababa Action</w:t>
      </w:r>
      <w:r>
        <w:rPr>
          <w:rFonts w:ascii="Times New Roman"/>
          <w:spacing w:val="-12"/>
          <w:sz w:val="20"/>
          <w:rPrChange w:id="10104" w:author="Author" w:date="2015-07-30T15:37:00Z">
            <w:rPr>
              <w:sz w:val="20"/>
              <w:lang w:val="en-GB"/>
            </w:rPr>
          </w:rPrChange>
        </w:rPr>
        <w:t xml:space="preserve"> </w:t>
      </w:r>
      <w:r>
        <w:rPr>
          <w:rFonts w:ascii="Times New Roman"/>
          <w:sz w:val="20"/>
          <w:rPrChange w:id="10105" w:author="Author" w:date="2015-07-30T15:37:00Z">
            <w:rPr>
              <w:sz w:val="20"/>
              <w:lang w:val="en-GB"/>
            </w:rPr>
          </w:rPrChange>
        </w:rPr>
        <w:t>Agenda.</w:t>
      </w:r>
      <w:del w:id="10106" w:author="Author" w:date="2015-07-30T15:37:00Z">
        <w:r w:rsidR="00EA08A8" w:rsidRPr="00884E81">
          <w:rPr>
            <w:sz w:val="20"/>
            <w:szCs w:val="20"/>
            <w:lang w:val="en-GB"/>
          </w:rPr>
          <w:delText xml:space="preserve"> </w:delText>
        </w:r>
        <w:r w:rsidR="00EA08A8" w:rsidRPr="00884E81">
          <w:rPr>
            <w:sz w:val="20"/>
            <w:szCs w:val="20"/>
          </w:rPr>
          <w:delText>The meetings of the forum will result in a summary of discussions as an input to the meetings of the High Level Political Forum, in the context of follow-up and review of the implementation of the 2030 Agenda.</w:delText>
        </w:r>
      </w:del>
    </w:p>
    <w:p w14:paraId="1CF92FBF" w14:textId="77777777" w:rsidR="00804791" w:rsidRDefault="00804791">
      <w:pPr>
        <w:spacing w:before="1"/>
        <w:rPr>
          <w:rFonts w:ascii="Times New Roman" w:hAnsi="Times New Roman"/>
          <w:sz w:val="20"/>
          <w:rPrChange w:id="10107" w:author="Author" w:date="2015-07-30T15:37:00Z">
            <w:rPr>
              <w:sz w:val="20"/>
              <w:lang w:val="en-GB"/>
            </w:rPr>
          </w:rPrChange>
        </w:rPr>
        <w:pPrChange w:id="10108" w:author="Author" w:date="2015-07-30T15:37:00Z">
          <w:pPr>
            <w:pStyle w:val="ecxmsonormal"/>
            <w:shd w:val="clear" w:color="auto" w:fill="FFFFFF"/>
            <w:autoSpaceDE w:val="0"/>
            <w:autoSpaceDN w:val="0"/>
            <w:adjustRightInd w:val="0"/>
            <w:spacing w:before="0" w:beforeAutospacing="0" w:after="0" w:afterAutospacing="0"/>
            <w:ind w:left="360"/>
            <w:jc w:val="both"/>
          </w:pPr>
        </w:pPrChange>
      </w:pPr>
    </w:p>
    <w:p w14:paraId="1EA961F8" w14:textId="77777777" w:rsidR="00804791" w:rsidRDefault="006514D0">
      <w:pPr>
        <w:pStyle w:val="ListParagraph"/>
        <w:numPr>
          <w:ilvl w:val="0"/>
          <w:numId w:val="35"/>
        </w:numPr>
        <w:tabs>
          <w:tab w:val="left" w:pos="461"/>
        </w:tabs>
        <w:ind w:right="119"/>
        <w:jc w:val="both"/>
        <w:rPr>
          <w:ins w:id="10109" w:author="Author" w:date="2015-07-30T15:37:00Z"/>
          <w:rFonts w:ascii="Times New Roman" w:eastAsia="Times New Roman" w:hAnsi="Times New Roman" w:cs="Times New Roman"/>
          <w:sz w:val="20"/>
          <w:szCs w:val="20"/>
        </w:rPr>
      </w:pPr>
      <w:ins w:id="10110" w:author="Author" w:date="2015-07-30T15:37:00Z">
        <w:r>
          <w:rPr>
            <w:rFonts w:ascii="Times New Roman"/>
            <w:sz w:val="20"/>
          </w:rPr>
          <w:t>The United Nations inter-agency task team on science, technology and innovation for the</w:t>
        </w:r>
        <w:r>
          <w:rPr>
            <w:rFonts w:ascii="Times New Roman"/>
            <w:spacing w:val="37"/>
            <w:sz w:val="20"/>
          </w:rPr>
          <w:t xml:space="preserve"> </w:t>
        </w:r>
        <w:r>
          <w:rPr>
            <w:rFonts w:ascii="Times New Roman"/>
            <w:sz w:val="20"/>
          </w:rPr>
          <w:t>sustainable</w:t>
        </w:r>
        <w:r>
          <w:rPr>
            <w:rFonts w:ascii="Times New Roman"/>
            <w:w w:val="99"/>
            <w:sz w:val="20"/>
          </w:rPr>
          <w:t xml:space="preserve"> </w:t>
        </w:r>
        <w:r>
          <w:rPr>
            <w:rFonts w:ascii="Times New Roman"/>
            <w:sz w:val="20"/>
          </w:rPr>
          <w:t xml:space="preserve">development goals will promote coordination, coherence and cooperation within </w:t>
        </w:r>
        <w:r>
          <w:rPr>
            <w:rFonts w:ascii="Times New Roman"/>
            <w:spacing w:val="3"/>
            <w:sz w:val="20"/>
          </w:rPr>
          <w:t xml:space="preserve">the </w:t>
        </w:r>
        <w:r>
          <w:rPr>
            <w:rFonts w:ascii="Times New Roman"/>
            <w:sz w:val="20"/>
          </w:rPr>
          <w:t>United Nations system</w:t>
        </w:r>
        <w:r>
          <w:rPr>
            <w:rFonts w:ascii="Times New Roman"/>
            <w:spacing w:val="42"/>
            <w:sz w:val="20"/>
          </w:rPr>
          <w:t xml:space="preserve"> </w:t>
        </w:r>
        <w:r>
          <w:rPr>
            <w:rFonts w:ascii="Times New Roman"/>
            <w:sz w:val="20"/>
          </w:rPr>
          <w:t>on</w:t>
        </w:r>
      </w:ins>
    </w:p>
    <w:p w14:paraId="632027AE" w14:textId="77777777" w:rsidR="00804791" w:rsidRDefault="00804791">
      <w:pPr>
        <w:jc w:val="both"/>
        <w:rPr>
          <w:ins w:id="10111" w:author="Author" w:date="2015-07-30T15:37:00Z"/>
          <w:rFonts w:ascii="Times New Roman" w:eastAsia="Times New Roman" w:hAnsi="Times New Roman" w:cs="Times New Roman"/>
          <w:sz w:val="20"/>
          <w:szCs w:val="20"/>
        </w:rPr>
        <w:sectPr w:rsidR="00804791">
          <w:pgSz w:w="12240" w:h="15840"/>
          <w:pgMar w:top="1380" w:right="1320" w:bottom="1200" w:left="1340" w:header="0" w:footer="1015" w:gutter="0"/>
          <w:cols w:space="720"/>
        </w:sectPr>
      </w:pPr>
    </w:p>
    <w:p w14:paraId="639F2E14" w14:textId="77777777" w:rsidR="00804791" w:rsidRDefault="006514D0">
      <w:pPr>
        <w:pStyle w:val="BodyText"/>
        <w:spacing w:before="53"/>
        <w:ind w:left="460" w:right="126" w:firstLine="0"/>
        <w:jc w:val="both"/>
        <w:rPr>
          <w:ins w:id="10112" w:author="Author" w:date="2015-07-30T15:37:00Z"/>
        </w:rPr>
      </w:pPr>
      <w:ins w:id="10113" w:author="Author" w:date="2015-07-30T15:37:00Z">
        <w:r>
          <w:t>science, technology and innovation related matters, enhancing synergy and efficiency, in particular to</w:t>
        </w:r>
        <w:r>
          <w:rPr>
            <w:spacing w:val="24"/>
          </w:rPr>
          <w:t xml:space="preserve"> </w:t>
        </w:r>
        <w:r>
          <w:t>enhance</w:t>
        </w:r>
        <w:r>
          <w:rPr>
            <w:w w:val="99"/>
          </w:rPr>
          <w:t xml:space="preserve"> </w:t>
        </w:r>
        <w:r>
          <w:t>capacity-building initiatives. The modalities, functions, practices, convening and scheduling of meetings,</w:t>
        </w:r>
        <w:r>
          <w:rPr>
            <w:spacing w:val="25"/>
          </w:rPr>
          <w:t xml:space="preserve"> </w:t>
        </w:r>
        <w:r>
          <w:t>as</w:t>
        </w:r>
        <w:r>
          <w:rPr>
            <w:w w:val="99"/>
          </w:rPr>
          <w:t xml:space="preserve"> </w:t>
        </w:r>
        <w:r>
          <w:t>well as the role of experts and the relationship between the Technology Facilitation Mechanism and the</w:t>
        </w:r>
        <w:r>
          <w:rPr>
            <w:spacing w:val="41"/>
          </w:rPr>
          <w:t xml:space="preserve"> </w:t>
        </w:r>
        <w:r>
          <w:t>HLPF</w:t>
        </w:r>
        <w:r>
          <w:rPr>
            <w:w w:val="99"/>
          </w:rPr>
          <w:t xml:space="preserve"> </w:t>
        </w:r>
        <w:r>
          <w:t>and ECOSOC are contained in paragraph 123 of the Addis Ababa Action</w:t>
        </w:r>
        <w:r>
          <w:rPr>
            <w:spacing w:val="-25"/>
          </w:rPr>
          <w:t xml:space="preserve"> </w:t>
        </w:r>
        <w:r>
          <w:t>Agenda.</w:t>
        </w:r>
      </w:ins>
    </w:p>
    <w:p w14:paraId="6CB7965F" w14:textId="77777777" w:rsidR="00804791" w:rsidRDefault="00804791">
      <w:pPr>
        <w:spacing w:before="1"/>
        <w:rPr>
          <w:ins w:id="10114" w:author="Author" w:date="2015-07-30T15:37:00Z"/>
          <w:rFonts w:ascii="Times New Roman" w:eastAsia="Times New Roman" w:hAnsi="Times New Roman" w:cs="Times New Roman"/>
          <w:sz w:val="20"/>
          <w:szCs w:val="20"/>
        </w:rPr>
      </w:pPr>
    </w:p>
    <w:p w14:paraId="5A10A3EF" w14:textId="7656DDE3" w:rsidR="00804791" w:rsidRDefault="006514D0">
      <w:pPr>
        <w:pStyle w:val="ListParagraph"/>
        <w:numPr>
          <w:ilvl w:val="0"/>
          <w:numId w:val="35"/>
        </w:numPr>
        <w:tabs>
          <w:tab w:val="left" w:pos="461"/>
        </w:tabs>
        <w:ind w:right="119"/>
        <w:jc w:val="both"/>
        <w:rPr>
          <w:rFonts w:ascii="Times New Roman" w:hAnsi="Times New Roman"/>
          <w:sz w:val="20"/>
          <w:rPrChange w:id="10115" w:author="Author" w:date="2015-07-30T15:37:00Z">
            <w:rPr>
              <w:sz w:val="20"/>
              <w:lang w:val="en-GB"/>
            </w:rPr>
          </w:rPrChange>
        </w:rPr>
        <w:pPrChange w:id="10116" w:author="Author" w:date="2015-07-30T15:37:00Z">
          <w:pPr>
            <w:pStyle w:val="ecxmsonormal"/>
            <w:numPr>
              <w:numId w:val="36"/>
            </w:numPr>
            <w:shd w:val="clear" w:color="auto" w:fill="FFFFFF"/>
            <w:autoSpaceDE w:val="0"/>
            <w:autoSpaceDN w:val="0"/>
            <w:adjustRightInd w:val="0"/>
            <w:spacing w:before="0" w:beforeAutospacing="0" w:after="0" w:afterAutospacing="0"/>
            <w:ind w:left="360" w:hanging="360"/>
            <w:jc w:val="both"/>
          </w:pPr>
        </w:pPrChange>
      </w:pPr>
      <w:r>
        <w:rPr>
          <w:rFonts w:ascii="Times New Roman"/>
          <w:sz w:val="20"/>
          <w:rPrChange w:id="10117" w:author="Author" w:date="2015-07-30T15:37:00Z">
            <w:rPr>
              <w:sz w:val="20"/>
            </w:rPr>
          </w:rPrChange>
        </w:rPr>
        <w:t xml:space="preserve">Successful implementation will also depend on the resources, knowledge and ingenuity of </w:t>
      </w:r>
      <w:del w:id="10118" w:author="Author" w:date="2015-07-30T15:37:00Z">
        <w:r w:rsidR="00EA08A8" w:rsidRPr="00884E81">
          <w:rPr>
            <w:sz w:val="20"/>
            <w:szCs w:val="20"/>
          </w:rPr>
          <w:delText xml:space="preserve">business, </w:delText>
        </w:r>
      </w:del>
      <w:r>
        <w:rPr>
          <w:rFonts w:ascii="Times New Roman"/>
          <w:sz w:val="20"/>
          <w:rPrChange w:id="10119" w:author="Author" w:date="2015-07-30T15:37:00Z">
            <w:rPr>
              <w:sz w:val="20"/>
            </w:rPr>
          </w:rPrChange>
        </w:rPr>
        <w:t>civil</w:t>
      </w:r>
      <w:r>
        <w:rPr>
          <w:rFonts w:ascii="Times New Roman"/>
          <w:spacing w:val="34"/>
          <w:sz w:val="20"/>
          <w:rPrChange w:id="10120" w:author="Author" w:date="2015-07-30T15:37:00Z">
            <w:rPr>
              <w:sz w:val="20"/>
            </w:rPr>
          </w:rPrChange>
        </w:rPr>
        <w:t xml:space="preserve"> </w:t>
      </w:r>
      <w:r>
        <w:rPr>
          <w:rFonts w:ascii="Times New Roman"/>
          <w:sz w:val="20"/>
          <w:rPrChange w:id="10121" w:author="Author" w:date="2015-07-30T15:37:00Z">
            <w:rPr>
              <w:sz w:val="20"/>
            </w:rPr>
          </w:rPrChange>
        </w:rPr>
        <w:t>society,</w:t>
      </w:r>
      <w:r>
        <w:rPr>
          <w:rFonts w:ascii="Times New Roman"/>
          <w:w w:val="99"/>
          <w:sz w:val="20"/>
          <w:rPrChange w:id="10122" w:author="Author" w:date="2015-07-30T15:37:00Z">
            <w:rPr>
              <w:sz w:val="20"/>
            </w:rPr>
          </w:rPrChange>
        </w:rPr>
        <w:t xml:space="preserve"> </w:t>
      </w:r>
      <w:ins w:id="10123" w:author="Author" w:date="2015-07-30T15:37:00Z">
        <w:r>
          <w:rPr>
            <w:rFonts w:ascii="Times New Roman"/>
            <w:sz w:val="20"/>
          </w:rPr>
          <w:t xml:space="preserve">business, </w:t>
        </w:r>
      </w:ins>
      <w:r>
        <w:rPr>
          <w:rFonts w:ascii="Times New Roman"/>
          <w:sz w:val="20"/>
          <w:rPrChange w:id="10124" w:author="Author" w:date="2015-07-30T15:37:00Z">
            <w:rPr>
              <w:sz w:val="20"/>
            </w:rPr>
          </w:rPrChange>
        </w:rPr>
        <w:t>the scientific community, academia, research institutions, philanthropists and</w:t>
      </w:r>
      <w:ins w:id="10125" w:author="Author" w:date="2015-07-30T15:37:00Z">
        <w:r>
          <w:rPr>
            <w:rFonts w:ascii="Times New Roman"/>
            <w:sz w:val="20"/>
          </w:rPr>
          <w:t xml:space="preserve"> </w:t>
        </w:r>
      </w:ins>
      <w:r>
        <w:rPr>
          <w:rFonts w:ascii="Times New Roman"/>
          <w:spacing w:val="8"/>
          <w:sz w:val="20"/>
          <w:rPrChange w:id="10126" w:author="Author" w:date="2015-07-30T15:37:00Z">
            <w:rPr>
              <w:sz w:val="20"/>
            </w:rPr>
          </w:rPrChange>
        </w:rPr>
        <w:t xml:space="preserve"> </w:t>
      </w:r>
      <w:r>
        <w:rPr>
          <w:rFonts w:ascii="Times New Roman"/>
          <w:sz w:val="20"/>
          <w:rPrChange w:id="10127" w:author="Author" w:date="2015-07-30T15:37:00Z">
            <w:rPr>
              <w:sz w:val="20"/>
            </w:rPr>
          </w:rPrChange>
        </w:rPr>
        <w:t>foundations,</w:t>
      </w:r>
      <w:r>
        <w:rPr>
          <w:rFonts w:ascii="Times New Roman"/>
          <w:w w:val="99"/>
          <w:sz w:val="20"/>
          <w:rPrChange w:id="10128" w:author="Author" w:date="2015-07-30T15:37:00Z">
            <w:rPr>
              <w:sz w:val="20"/>
            </w:rPr>
          </w:rPrChange>
        </w:rPr>
        <w:t xml:space="preserve"> </w:t>
      </w:r>
      <w:r>
        <w:rPr>
          <w:rFonts w:ascii="Times New Roman"/>
          <w:sz w:val="20"/>
          <w:rPrChange w:id="10129" w:author="Author" w:date="2015-07-30T15:37:00Z">
            <w:rPr>
              <w:sz w:val="20"/>
            </w:rPr>
          </w:rPrChange>
        </w:rPr>
        <w:t>parliaments,</w:t>
      </w:r>
      <w:r>
        <w:rPr>
          <w:rFonts w:ascii="Times New Roman"/>
          <w:spacing w:val="21"/>
          <w:sz w:val="20"/>
          <w:rPrChange w:id="10130" w:author="Author" w:date="2015-07-30T15:37:00Z">
            <w:rPr>
              <w:sz w:val="20"/>
            </w:rPr>
          </w:rPrChange>
        </w:rPr>
        <w:t xml:space="preserve"> </w:t>
      </w:r>
      <w:r>
        <w:rPr>
          <w:rFonts w:ascii="Times New Roman"/>
          <w:sz w:val="20"/>
          <w:rPrChange w:id="10131" w:author="Author" w:date="2015-07-30T15:37:00Z">
            <w:rPr>
              <w:sz w:val="20"/>
            </w:rPr>
          </w:rPrChange>
        </w:rPr>
        <w:t>local</w:t>
      </w:r>
      <w:r>
        <w:rPr>
          <w:rFonts w:ascii="Times New Roman"/>
          <w:spacing w:val="21"/>
          <w:sz w:val="20"/>
          <w:rPrChange w:id="10132" w:author="Author" w:date="2015-07-30T15:37:00Z">
            <w:rPr>
              <w:sz w:val="20"/>
            </w:rPr>
          </w:rPrChange>
        </w:rPr>
        <w:t xml:space="preserve"> </w:t>
      </w:r>
      <w:r>
        <w:rPr>
          <w:rFonts w:ascii="Times New Roman"/>
          <w:sz w:val="20"/>
          <w:rPrChange w:id="10133" w:author="Author" w:date="2015-07-30T15:37:00Z">
            <w:rPr>
              <w:sz w:val="20"/>
            </w:rPr>
          </w:rPrChange>
        </w:rPr>
        <w:t>authorities,</w:t>
      </w:r>
      <w:r>
        <w:rPr>
          <w:rFonts w:ascii="Times New Roman"/>
          <w:spacing w:val="23"/>
          <w:sz w:val="20"/>
          <w:rPrChange w:id="10134" w:author="Author" w:date="2015-07-30T15:37:00Z">
            <w:rPr>
              <w:sz w:val="20"/>
            </w:rPr>
          </w:rPrChange>
        </w:rPr>
        <w:t xml:space="preserve"> </w:t>
      </w:r>
      <w:r>
        <w:rPr>
          <w:rFonts w:ascii="Times New Roman"/>
          <w:sz w:val="20"/>
          <w:rPrChange w:id="10135" w:author="Author" w:date="2015-07-30T15:37:00Z">
            <w:rPr>
              <w:sz w:val="20"/>
            </w:rPr>
          </w:rPrChange>
        </w:rPr>
        <w:t>volunteers</w:t>
      </w:r>
      <w:r>
        <w:rPr>
          <w:rFonts w:ascii="Times New Roman"/>
          <w:spacing w:val="22"/>
          <w:sz w:val="20"/>
          <w:rPrChange w:id="10136" w:author="Author" w:date="2015-07-30T15:37:00Z">
            <w:rPr>
              <w:sz w:val="20"/>
            </w:rPr>
          </w:rPrChange>
        </w:rPr>
        <w:t xml:space="preserve"> </w:t>
      </w:r>
      <w:r>
        <w:rPr>
          <w:rFonts w:ascii="Times New Roman"/>
          <w:sz w:val="20"/>
          <w:rPrChange w:id="10137" w:author="Author" w:date="2015-07-30T15:37:00Z">
            <w:rPr>
              <w:sz w:val="20"/>
            </w:rPr>
          </w:rPrChange>
        </w:rPr>
        <w:t>and</w:t>
      </w:r>
      <w:r>
        <w:rPr>
          <w:rFonts w:ascii="Times New Roman"/>
          <w:spacing w:val="22"/>
          <w:sz w:val="20"/>
          <w:rPrChange w:id="10138" w:author="Author" w:date="2015-07-30T15:37:00Z">
            <w:rPr>
              <w:sz w:val="20"/>
            </w:rPr>
          </w:rPrChange>
        </w:rPr>
        <w:t xml:space="preserve"> </w:t>
      </w:r>
      <w:r>
        <w:rPr>
          <w:rFonts w:ascii="Times New Roman"/>
          <w:sz w:val="20"/>
          <w:rPrChange w:id="10139" w:author="Author" w:date="2015-07-30T15:37:00Z">
            <w:rPr>
              <w:sz w:val="20"/>
            </w:rPr>
          </w:rPrChange>
        </w:rPr>
        <w:t>other</w:t>
      </w:r>
      <w:r>
        <w:rPr>
          <w:rFonts w:ascii="Times New Roman"/>
          <w:spacing w:val="24"/>
          <w:sz w:val="20"/>
          <w:rPrChange w:id="10140" w:author="Author" w:date="2015-07-30T15:37:00Z">
            <w:rPr>
              <w:sz w:val="20"/>
            </w:rPr>
          </w:rPrChange>
        </w:rPr>
        <w:t xml:space="preserve"> </w:t>
      </w:r>
      <w:r>
        <w:rPr>
          <w:rFonts w:ascii="Times New Roman"/>
          <w:sz w:val="20"/>
          <w:rPrChange w:id="10141" w:author="Author" w:date="2015-07-30T15:37:00Z">
            <w:rPr>
              <w:sz w:val="20"/>
            </w:rPr>
          </w:rPrChange>
        </w:rPr>
        <w:t>stakeholders.</w:t>
      </w:r>
      <w:r>
        <w:rPr>
          <w:rFonts w:ascii="Times New Roman"/>
          <w:spacing w:val="21"/>
          <w:sz w:val="20"/>
          <w:rPrChange w:id="10142" w:author="Author" w:date="2015-07-30T15:37:00Z">
            <w:rPr>
              <w:sz w:val="20"/>
            </w:rPr>
          </w:rPrChange>
        </w:rPr>
        <w:t xml:space="preserve"> </w:t>
      </w:r>
      <w:r>
        <w:rPr>
          <w:rFonts w:ascii="Times New Roman"/>
          <w:sz w:val="20"/>
          <w:rPrChange w:id="10143" w:author="Author" w:date="2015-07-30T15:37:00Z">
            <w:rPr>
              <w:sz w:val="20"/>
            </w:rPr>
          </w:rPrChange>
        </w:rPr>
        <w:t>We</w:t>
      </w:r>
      <w:r>
        <w:rPr>
          <w:rFonts w:ascii="Times New Roman"/>
          <w:spacing w:val="21"/>
          <w:sz w:val="20"/>
          <w:rPrChange w:id="10144" w:author="Author" w:date="2015-07-30T15:37:00Z">
            <w:rPr>
              <w:sz w:val="20"/>
            </w:rPr>
          </w:rPrChange>
        </w:rPr>
        <w:t xml:space="preserve"> </w:t>
      </w:r>
      <w:r>
        <w:rPr>
          <w:rFonts w:ascii="Times New Roman"/>
          <w:sz w:val="20"/>
          <w:rPrChange w:id="10145" w:author="Author" w:date="2015-07-30T15:37:00Z">
            <w:rPr>
              <w:sz w:val="20"/>
            </w:rPr>
          </w:rPrChange>
        </w:rPr>
        <w:t>urge</w:t>
      </w:r>
      <w:r>
        <w:rPr>
          <w:rFonts w:ascii="Times New Roman"/>
          <w:spacing w:val="23"/>
          <w:sz w:val="20"/>
          <w:rPrChange w:id="10146" w:author="Author" w:date="2015-07-30T15:37:00Z">
            <w:rPr>
              <w:sz w:val="20"/>
            </w:rPr>
          </w:rPrChange>
        </w:rPr>
        <w:t xml:space="preserve"> </w:t>
      </w:r>
      <w:r>
        <w:rPr>
          <w:rFonts w:ascii="Times New Roman"/>
          <w:sz w:val="20"/>
          <w:rPrChange w:id="10147" w:author="Author" w:date="2015-07-30T15:37:00Z">
            <w:rPr>
              <w:sz w:val="20"/>
            </w:rPr>
          </w:rPrChange>
        </w:rPr>
        <w:t>all</w:t>
      </w:r>
      <w:r>
        <w:rPr>
          <w:rFonts w:ascii="Times New Roman"/>
          <w:spacing w:val="21"/>
          <w:sz w:val="20"/>
          <w:rPrChange w:id="10148" w:author="Author" w:date="2015-07-30T15:37:00Z">
            <w:rPr>
              <w:sz w:val="20"/>
            </w:rPr>
          </w:rPrChange>
        </w:rPr>
        <w:t xml:space="preserve"> </w:t>
      </w:r>
      <w:r>
        <w:rPr>
          <w:rFonts w:ascii="Times New Roman"/>
          <w:sz w:val="20"/>
          <w:rPrChange w:id="10149" w:author="Author" w:date="2015-07-30T15:37:00Z">
            <w:rPr>
              <w:sz w:val="20"/>
            </w:rPr>
          </w:rPrChange>
        </w:rPr>
        <w:t>to</w:t>
      </w:r>
      <w:r>
        <w:rPr>
          <w:rFonts w:ascii="Times New Roman"/>
          <w:spacing w:val="21"/>
          <w:sz w:val="20"/>
          <w:rPrChange w:id="10150" w:author="Author" w:date="2015-07-30T15:37:00Z">
            <w:rPr>
              <w:sz w:val="20"/>
            </w:rPr>
          </w:rPrChange>
        </w:rPr>
        <w:t xml:space="preserve"> </w:t>
      </w:r>
      <w:r>
        <w:rPr>
          <w:rFonts w:ascii="Times New Roman"/>
          <w:sz w:val="20"/>
          <w:rPrChange w:id="10151" w:author="Author" w:date="2015-07-30T15:37:00Z">
            <w:rPr>
              <w:sz w:val="20"/>
            </w:rPr>
          </w:rPrChange>
        </w:rPr>
        <w:t>embrace</w:t>
      </w:r>
      <w:r>
        <w:rPr>
          <w:rFonts w:ascii="Times New Roman"/>
          <w:spacing w:val="21"/>
          <w:sz w:val="20"/>
          <w:rPrChange w:id="10152" w:author="Author" w:date="2015-07-30T15:37:00Z">
            <w:rPr>
              <w:sz w:val="20"/>
            </w:rPr>
          </w:rPrChange>
        </w:rPr>
        <w:t xml:space="preserve"> </w:t>
      </w:r>
      <w:r>
        <w:rPr>
          <w:rFonts w:ascii="Times New Roman"/>
          <w:sz w:val="20"/>
          <w:rPrChange w:id="10153" w:author="Author" w:date="2015-07-30T15:37:00Z">
            <w:rPr>
              <w:sz w:val="20"/>
            </w:rPr>
          </w:rPrChange>
        </w:rPr>
        <w:t>our</w:t>
      </w:r>
      <w:r>
        <w:rPr>
          <w:rFonts w:ascii="Times New Roman"/>
          <w:spacing w:val="21"/>
          <w:sz w:val="20"/>
          <w:rPrChange w:id="10154" w:author="Author" w:date="2015-07-30T15:37:00Z">
            <w:rPr>
              <w:sz w:val="20"/>
            </w:rPr>
          </w:rPrChange>
        </w:rPr>
        <w:t xml:space="preserve"> </w:t>
      </w:r>
      <w:r>
        <w:rPr>
          <w:rFonts w:ascii="Times New Roman"/>
          <w:sz w:val="20"/>
          <w:rPrChange w:id="10155" w:author="Author" w:date="2015-07-30T15:37:00Z">
            <w:rPr>
              <w:sz w:val="20"/>
            </w:rPr>
          </w:rPrChange>
        </w:rPr>
        <w:t>commitment</w:t>
      </w:r>
      <w:r>
        <w:rPr>
          <w:rFonts w:ascii="Times New Roman"/>
          <w:spacing w:val="23"/>
          <w:sz w:val="20"/>
          <w:rPrChange w:id="10156" w:author="Author" w:date="2015-07-30T15:37:00Z">
            <w:rPr>
              <w:sz w:val="20"/>
            </w:rPr>
          </w:rPrChange>
        </w:rPr>
        <w:t xml:space="preserve"> </w:t>
      </w:r>
      <w:r>
        <w:rPr>
          <w:rFonts w:ascii="Times New Roman"/>
          <w:sz w:val="20"/>
          <w:rPrChange w:id="10157" w:author="Author" w:date="2015-07-30T15:37:00Z">
            <w:rPr>
              <w:sz w:val="20"/>
            </w:rPr>
          </w:rPrChange>
        </w:rPr>
        <w:t>to</w:t>
      </w:r>
      <w:r>
        <w:rPr>
          <w:rFonts w:ascii="Times New Roman"/>
          <w:w w:val="99"/>
          <w:sz w:val="20"/>
          <w:rPrChange w:id="10158" w:author="Author" w:date="2015-07-30T15:37:00Z">
            <w:rPr>
              <w:sz w:val="20"/>
            </w:rPr>
          </w:rPrChange>
        </w:rPr>
        <w:t xml:space="preserve"> </w:t>
      </w:r>
      <w:r>
        <w:rPr>
          <w:rFonts w:ascii="Times New Roman"/>
          <w:sz w:val="20"/>
          <w:rPrChange w:id="10159" w:author="Author" w:date="2015-07-30T15:37:00Z">
            <w:rPr>
              <w:sz w:val="20"/>
            </w:rPr>
          </w:rPrChange>
        </w:rPr>
        <w:t>sustainable</w:t>
      </w:r>
      <w:r>
        <w:rPr>
          <w:rFonts w:ascii="Times New Roman"/>
          <w:spacing w:val="38"/>
          <w:sz w:val="20"/>
          <w:rPrChange w:id="10160" w:author="Author" w:date="2015-07-30T15:37:00Z">
            <w:rPr>
              <w:sz w:val="20"/>
            </w:rPr>
          </w:rPrChange>
        </w:rPr>
        <w:t xml:space="preserve"> </w:t>
      </w:r>
      <w:r>
        <w:rPr>
          <w:rFonts w:ascii="Times New Roman"/>
          <w:sz w:val="20"/>
          <w:rPrChange w:id="10161" w:author="Author" w:date="2015-07-30T15:37:00Z">
            <w:rPr>
              <w:sz w:val="20"/>
            </w:rPr>
          </w:rPrChange>
        </w:rPr>
        <w:t>development,</w:t>
      </w:r>
      <w:r>
        <w:rPr>
          <w:rFonts w:ascii="Times New Roman"/>
          <w:spacing w:val="38"/>
          <w:sz w:val="20"/>
          <w:rPrChange w:id="10162" w:author="Author" w:date="2015-07-30T15:37:00Z">
            <w:rPr>
              <w:sz w:val="20"/>
            </w:rPr>
          </w:rPrChange>
        </w:rPr>
        <w:t xml:space="preserve"> </w:t>
      </w:r>
      <w:r>
        <w:rPr>
          <w:rFonts w:ascii="Times New Roman"/>
          <w:sz w:val="20"/>
          <w:rPrChange w:id="10163" w:author="Author" w:date="2015-07-30T15:37:00Z">
            <w:rPr>
              <w:sz w:val="20"/>
            </w:rPr>
          </w:rPrChange>
        </w:rPr>
        <w:t>including</w:t>
      </w:r>
      <w:r>
        <w:rPr>
          <w:rFonts w:ascii="Times New Roman"/>
          <w:spacing w:val="36"/>
          <w:sz w:val="20"/>
          <w:rPrChange w:id="10164" w:author="Author" w:date="2015-07-30T15:37:00Z">
            <w:rPr>
              <w:sz w:val="20"/>
            </w:rPr>
          </w:rPrChange>
        </w:rPr>
        <w:t xml:space="preserve"> </w:t>
      </w:r>
      <w:r>
        <w:rPr>
          <w:rFonts w:ascii="Times New Roman"/>
          <w:sz w:val="20"/>
          <w:rPrChange w:id="10165" w:author="Author" w:date="2015-07-30T15:37:00Z">
            <w:rPr>
              <w:sz w:val="20"/>
            </w:rPr>
          </w:rPrChange>
        </w:rPr>
        <w:t>by</w:t>
      </w:r>
      <w:r>
        <w:rPr>
          <w:rFonts w:ascii="Times New Roman"/>
          <w:spacing w:val="34"/>
          <w:sz w:val="20"/>
          <w:rPrChange w:id="10166" w:author="Author" w:date="2015-07-30T15:37:00Z">
            <w:rPr>
              <w:sz w:val="20"/>
            </w:rPr>
          </w:rPrChange>
        </w:rPr>
        <w:t xml:space="preserve"> </w:t>
      </w:r>
      <w:r>
        <w:rPr>
          <w:rFonts w:ascii="Times New Roman"/>
          <w:sz w:val="20"/>
          <w:rPrChange w:id="10167" w:author="Author" w:date="2015-07-30T15:37:00Z">
            <w:rPr>
              <w:sz w:val="20"/>
            </w:rPr>
          </w:rPrChange>
        </w:rPr>
        <w:t>directing</w:t>
      </w:r>
      <w:r>
        <w:rPr>
          <w:rFonts w:ascii="Times New Roman"/>
          <w:spacing w:val="36"/>
          <w:sz w:val="20"/>
          <w:rPrChange w:id="10168" w:author="Author" w:date="2015-07-30T15:37:00Z">
            <w:rPr>
              <w:sz w:val="20"/>
            </w:rPr>
          </w:rPrChange>
        </w:rPr>
        <w:t xml:space="preserve"> </w:t>
      </w:r>
      <w:r>
        <w:rPr>
          <w:rFonts w:ascii="Times New Roman"/>
          <w:sz w:val="20"/>
          <w:rPrChange w:id="10169" w:author="Author" w:date="2015-07-30T15:37:00Z">
            <w:rPr>
              <w:sz w:val="20"/>
            </w:rPr>
          </w:rPrChange>
        </w:rPr>
        <w:t>investments</w:t>
      </w:r>
      <w:r>
        <w:rPr>
          <w:rFonts w:ascii="Times New Roman"/>
          <w:spacing w:val="37"/>
          <w:sz w:val="20"/>
          <w:rPrChange w:id="10170" w:author="Author" w:date="2015-07-30T15:37:00Z">
            <w:rPr>
              <w:sz w:val="20"/>
            </w:rPr>
          </w:rPrChange>
        </w:rPr>
        <w:t xml:space="preserve"> </w:t>
      </w:r>
      <w:r>
        <w:rPr>
          <w:rFonts w:ascii="Times New Roman"/>
          <w:sz w:val="20"/>
          <w:rPrChange w:id="10171" w:author="Author" w:date="2015-07-30T15:37:00Z">
            <w:rPr>
              <w:sz w:val="20"/>
            </w:rPr>
          </w:rPrChange>
        </w:rPr>
        <w:t>and</w:t>
      </w:r>
      <w:r>
        <w:rPr>
          <w:rFonts w:ascii="Times New Roman"/>
          <w:spacing w:val="39"/>
          <w:sz w:val="20"/>
          <w:rPrChange w:id="10172" w:author="Author" w:date="2015-07-30T15:37:00Z">
            <w:rPr>
              <w:sz w:val="20"/>
            </w:rPr>
          </w:rPrChange>
        </w:rPr>
        <w:t xml:space="preserve"> </w:t>
      </w:r>
      <w:r>
        <w:rPr>
          <w:rFonts w:ascii="Times New Roman"/>
          <w:sz w:val="20"/>
          <w:rPrChange w:id="10173" w:author="Author" w:date="2015-07-30T15:37:00Z">
            <w:rPr>
              <w:sz w:val="20"/>
            </w:rPr>
          </w:rPrChange>
        </w:rPr>
        <w:t>activities</w:t>
      </w:r>
      <w:r>
        <w:rPr>
          <w:rFonts w:ascii="Times New Roman"/>
          <w:spacing w:val="37"/>
          <w:sz w:val="20"/>
          <w:rPrChange w:id="10174" w:author="Author" w:date="2015-07-30T15:37:00Z">
            <w:rPr>
              <w:sz w:val="20"/>
            </w:rPr>
          </w:rPrChange>
        </w:rPr>
        <w:t xml:space="preserve"> </w:t>
      </w:r>
      <w:r>
        <w:rPr>
          <w:rFonts w:ascii="Times New Roman"/>
          <w:sz w:val="20"/>
          <w:rPrChange w:id="10175" w:author="Author" w:date="2015-07-30T15:37:00Z">
            <w:rPr>
              <w:sz w:val="20"/>
            </w:rPr>
          </w:rPrChange>
        </w:rPr>
        <w:t>towards</w:t>
      </w:r>
      <w:r>
        <w:rPr>
          <w:rFonts w:ascii="Times New Roman"/>
          <w:spacing w:val="37"/>
          <w:sz w:val="20"/>
          <w:rPrChange w:id="10176" w:author="Author" w:date="2015-07-30T15:37:00Z">
            <w:rPr>
              <w:sz w:val="20"/>
            </w:rPr>
          </w:rPrChange>
        </w:rPr>
        <w:t xml:space="preserve"> </w:t>
      </w:r>
      <w:r>
        <w:rPr>
          <w:rFonts w:ascii="Times New Roman"/>
          <w:sz w:val="20"/>
          <w:rPrChange w:id="10177" w:author="Author" w:date="2015-07-30T15:37:00Z">
            <w:rPr>
              <w:sz w:val="20"/>
            </w:rPr>
          </w:rPrChange>
        </w:rPr>
        <w:t>areas</w:t>
      </w:r>
      <w:r>
        <w:rPr>
          <w:rFonts w:ascii="Times New Roman"/>
          <w:spacing w:val="37"/>
          <w:sz w:val="20"/>
          <w:rPrChange w:id="10178" w:author="Author" w:date="2015-07-30T15:37:00Z">
            <w:rPr>
              <w:sz w:val="20"/>
            </w:rPr>
          </w:rPrChange>
        </w:rPr>
        <w:t xml:space="preserve"> </w:t>
      </w:r>
      <w:r>
        <w:rPr>
          <w:rFonts w:ascii="Times New Roman"/>
          <w:sz w:val="20"/>
          <w:rPrChange w:id="10179" w:author="Author" w:date="2015-07-30T15:37:00Z">
            <w:rPr>
              <w:sz w:val="20"/>
            </w:rPr>
          </w:rPrChange>
        </w:rPr>
        <w:t>that</w:t>
      </w:r>
      <w:r>
        <w:rPr>
          <w:rFonts w:ascii="Times New Roman"/>
          <w:spacing w:val="38"/>
          <w:sz w:val="20"/>
          <w:rPrChange w:id="10180" w:author="Author" w:date="2015-07-30T15:37:00Z">
            <w:rPr>
              <w:sz w:val="20"/>
            </w:rPr>
          </w:rPrChange>
        </w:rPr>
        <w:t xml:space="preserve"> </w:t>
      </w:r>
      <w:r>
        <w:rPr>
          <w:rFonts w:ascii="Times New Roman"/>
          <w:sz w:val="20"/>
          <w:rPrChange w:id="10181" w:author="Author" w:date="2015-07-30T15:37:00Z">
            <w:rPr>
              <w:sz w:val="20"/>
            </w:rPr>
          </w:rPrChange>
        </w:rPr>
        <w:t>contribute</w:t>
      </w:r>
      <w:r>
        <w:rPr>
          <w:rFonts w:ascii="Times New Roman"/>
          <w:spacing w:val="38"/>
          <w:sz w:val="20"/>
          <w:rPrChange w:id="10182" w:author="Author" w:date="2015-07-30T15:37:00Z">
            <w:rPr>
              <w:sz w:val="20"/>
            </w:rPr>
          </w:rPrChange>
        </w:rPr>
        <w:t xml:space="preserve"> </w:t>
      </w:r>
      <w:r>
        <w:rPr>
          <w:rFonts w:ascii="Times New Roman"/>
          <w:sz w:val="20"/>
          <w:rPrChange w:id="10183" w:author="Author" w:date="2015-07-30T15:37:00Z">
            <w:rPr>
              <w:sz w:val="20"/>
            </w:rPr>
          </w:rPrChange>
        </w:rPr>
        <w:t>to</w:t>
      </w:r>
      <w:r>
        <w:rPr>
          <w:rFonts w:ascii="Times New Roman"/>
          <w:w w:val="99"/>
          <w:sz w:val="20"/>
          <w:rPrChange w:id="10184" w:author="Author" w:date="2015-07-30T15:37:00Z">
            <w:rPr>
              <w:sz w:val="20"/>
            </w:rPr>
          </w:rPrChange>
        </w:rPr>
        <w:t xml:space="preserve"> </w:t>
      </w:r>
      <w:r>
        <w:rPr>
          <w:rFonts w:ascii="Times New Roman"/>
          <w:sz w:val="20"/>
          <w:rPrChange w:id="10185" w:author="Author" w:date="2015-07-30T15:37:00Z">
            <w:rPr>
              <w:sz w:val="20"/>
            </w:rPr>
          </w:rPrChange>
        </w:rPr>
        <w:t>sustainable development and away from harmful, unsustainable</w:t>
      </w:r>
      <w:r>
        <w:rPr>
          <w:rFonts w:ascii="Times New Roman"/>
          <w:spacing w:val="-4"/>
          <w:sz w:val="20"/>
          <w:rPrChange w:id="10186" w:author="Author" w:date="2015-07-30T15:37:00Z">
            <w:rPr>
              <w:sz w:val="20"/>
            </w:rPr>
          </w:rPrChange>
        </w:rPr>
        <w:t xml:space="preserve"> </w:t>
      </w:r>
      <w:r>
        <w:rPr>
          <w:rFonts w:ascii="Times New Roman"/>
          <w:sz w:val="20"/>
          <w:rPrChange w:id="10187" w:author="Author" w:date="2015-07-30T15:37:00Z">
            <w:rPr>
              <w:sz w:val="20"/>
            </w:rPr>
          </w:rPrChange>
        </w:rPr>
        <w:t>ones.</w:t>
      </w:r>
    </w:p>
    <w:p w14:paraId="4B6DF78B" w14:textId="77777777" w:rsidR="00804791" w:rsidRDefault="00804791">
      <w:pPr>
        <w:spacing w:before="1"/>
        <w:rPr>
          <w:rFonts w:ascii="Times New Roman" w:hAnsi="Times New Roman"/>
          <w:sz w:val="20"/>
          <w:rPrChange w:id="10188" w:author="Author" w:date="2015-07-30T15:37:00Z">
            <w:rPr>
              <w:sz w:val="20"/>
              <w:lang w:val="en-GB"/>
            </w:rPr>
          </w:rPrChange>
        </w:rPr>
        <w:pPrChange w:id="10189" w:author="Author" w:date="2015-07-30T15:37:00Z">
          <w:pPr>
            <w:pStyle w:val="ListParagraph"/>
            <w:spacing w:after="0" w:line="240" w:lineRule="auto"/>
          </w:pPr>
        </w:pPrChange>
      </w:pPr>
    </w:p>
    <w:p w14:paraId="7D8B4067" w14:textId="77777777" w:rsidR="00EA08A8" w:rsidRPr="00884E81" w:rsidRDefault="00EA08A8" w:rsidP="00884E81">
      <w:pPr>
        <w:pStyle w:val="ecxmsonormal"/>
        <w:numPr>
          <w:ilvl w:val="0"/>
          <w:numId w:val="36"/>
        </w:numPr>
        <w:shd w:val="clear" w:color="auto" w:fill="FFFFFF"/>
        <w:autoSpaceDE w:val="0"/>
        <w:autoSpaceDN w:val="0"/>
        <w:adjustRightInd w:val="0"/>
        <w:spacing w:before="0" w:beforeAutospacing="0" w:after="0" w:afterAutospacing="0"/>
        <w:jc w:val="both"/>
        <w:rPr>
          <w:del w:id="10190" w:author="Author" w:date="2015-07-30T15:37:00Z"/>
          <w:sz w:val="20"/>
          <w:szCs w:val="20"/>
          <w:lang w:val="en-GB"/>
        </w:rPr>
      </w:pPr>
      <w:del w:id="10191" w:author="Author" w:date="2015-07-30T15:37:00Z">
        <w:r w:rsidRPr="00884E81">
          <w:rPr>
            <w:sz w:val="20"/>
            <w:szCs w:val="20"/>
            <w:lang w:val="en-GB"/>
          </w:rPr>
          <w:delText xml:space="preserve">We </w:delText>
        </w:r>
        <w:r w:rsidR="00884E81">
          <w:rPr>
            <w:sz w:val="20"/>
            <w:szCs w:val="20"/>
            <w:lang w:val="en-GB"/>
          </w:rPr>
          <w:delText>wil</w:delText>
        </w:r>
        <w:r w:rsidRPr="00884E81">
          <w:rPr>
            <w:sz w:val="20"/>
            <w:szCs w:val="20"/>
            <w:lang w:val="en-GB"/>
          </w:rPr>
          <w:delText xml:space="preserve">l accelerate full implementation of the Istanbul Programme of Action, the SAMOA Pathway and the Vienna Programme of Action. We reaffirm our strong commitment to support Africa’s development, including through implementation of the African Union’s Agenda 2063 and the Programme of the New Partnership for Africa’s Development (NEPAD). We recognize the need to help countries in situations of conflict and post-conflict to address their specific challenges and priorities. We also acknowledge the specific challenges facing middle-income countries. </w:delText>
        </w:r>
        <w:r w:rsidRPr="00884E81">
          <w:rPr>
            <w:sz w:val="20"/>
            <w:szCs w:val="20"/>
          </w:rPr>
          <w:delText>ODA providers reaffirm their respective ODA commitments, including the commitment by many developed countries to achieve the target of 0.7 per cent of ODA/GNI and 0.15 to 0.20 per cent of ODA/GNI</w:delText>
        </w:r>
        <w:r w:rsidR="00D40F13">
          <w:rPr>
            <w:sz w:val="20"/>
            <w:szCs w:val="20"/>
          </w:rPr>
          <w:delText xml:space="preserve"> to least developed countries</w:delText>
        </w:r>
        <w:r w:rsidRPr="00884E81">
          <w:rPr>
            <w:sz w:val="20"/>
            <w:szCs w:val="20"/>
          </w:rPr>
          <w:delText>.</w:delText>
        </w:r>
      </w:del>
    </w:p>
    <w:p w14:paraId="6232A1D5" w14:textId="77777777" w:rsidR="00F3349C" w:rsidRDefault="00F3349C" w:rsidP="00F3349C">
      <w:pPr>
        <w:pStyle w:val="ecxmsonormal"/>
        <w:shd w:val="clear" w:color="auto" w:fill="FFFFFF"/>
        <w:autoSpaceDE w:val="0"/>
        <w:autoSpaceDN w:val="0"/>
        <w:adjustRightInd w:val="0"/>
        <w:spacing w:before="0" w:beforeAutospacing="0" w:after="0" w:afterAutospacing="0"/>
        <w:ind w:left="360"/>
        <w:jc w:val="both"/>
        <w:rPr>
          <w:del w:id="10192" w:author="Author" w:date="2015-07-30T15:37:00Z"/>
          <w:sz w:val="20"/>
          <w:szCs w:val="20"/>
          <w:lang w:val="en-GB"/>
        </w:rPr>
      </w:pPr>
    </w:p>
    <w:p w14:paraId="54BE62AA" w14:textId="77777777" w:rsidR="00804791" w:rsidRDefault="006514D0">
      <w:pPr>
        <w:pStyle w:val="ListParagraph"/>
        <w:numPr>
          <w:ilvl w:val="0"/>
          <w:numId w:val="35"/>
        </w:numPr>
        <w:tabs>
          <w:tab w:val="left" w:pos="461"/>
        </w:tabs>
        <w:ind w:right="114"/>
        <w:jc w:val="both"/>
        <w:rPr>
          <w:rFonts w:ascii="Times New Roman" w:hAnsi="Times New Roman"/>
          <w:sz w:val="20"/>
          <w:rPrChange w:id="10193" w:author="Author" w:date="2015-07-30T15:37:00Z">
            <w:rPr>
              <w:sz w:val="20"/>
              <w:lang w:val="en-GB"/>
            </w:rPr>
          </w:rPrChange>
        </w:rPr>
        <w:pPrChange w:id="10194" w:author="Author" w:date="2015-07-30T15:37:00Z">
          <w:pPr>
            <w:pStyle w:val="ecxmsonormal"/>
            <w:numPr>
              <w:numId w:val="36"/>
            </w:numPr>
            <w:shd w:val="clear" w:color="auto" w:fill="FFFFFF"/>
            <w:autoSpaceDE w:val="0"/>
            <w:autoSpaceDN w:val="0"/>
            <w:adjustRightInd w:val="0"/>
            <w:spacing w:before="0" w:beforeAutospacing="0" w:after="0" w:afterAutospacing="0"/>
            <w:ind w:left="360" w:hanging="360"/>
            <w:jc w:val="both"/>
          </w:pPr>
        </w:pPrChange>
      </w:pPr>
      <w:r>
        <w:rPr>
          <w:rFonts w:ascii="Times New Roman"/>
          <w:sz w:val="20"/>
          <w:rPrChange w:id="10195" w:author="Author" w:date="2015-07-30T15:37:00Z">
            <w:rPr>
              <w:sz w:val="20"/>
              <w:lang w:val="en-GB"/>
            </w:rPr>
          </w:rPrChange>
        </w:rPr>
        <w:t>We</w:t>
      </w:r>
      <w:r>
        <w:rPr>
          <w:rFonts w:ascii="Times New Roman"/>
          <w:spacing w:val="33"/>
          <w:sz w:val="20"/>
          <w:rPrChange w:id="10196" w:author="Author" w:date="2015-07-30T15:37:00Z">
            <w:rPr>
              <w:sz w:val="20"/>
              <w:lang w:val="en-GB"/>
            </w:rPr>
          </w:rPrChange>
        </w:rPr>
        <w:t xml:space="preserve"> </w:t>
      </w:r>
      <w:r>
        <w:rPr>
          <w:rFonts w:ascii="Times New Roman"/>
          <w:sz w:val="20"/>
          <w:rPrChange w:id="10197" w:author="Author" w:date="2015-07-30T15:37:00Z">
            <w:rPr>
              <w:sz w:val="20"/>
              <w:lang w:val="en-GB"/>
            </w:rPr>
          </w:rPrChange>
        </w:rPr>
        <w:t>reiterate</w:t>
      </w:r>
      <w:r>
        <w:rPr>
          <w:rFonts w:ascii="Times New Roman"/>
          <w:spacing w:val="33"/>
          <w:sz w:val="20"/>
          <w:rPrChange w:id="10198" w:author="Author" w:date="2015-07-30T15:37:00Z">
            <w:rPr>
              <w:sz w:val="20"/>
              <w:lang w:val="en-GB"/>
            </w:rPr>
          </w:rPrChange>
        </w:rPr>
        <w:t xml:space="preserve"> </w:t>
      </w:r>
      <w:r>
        <w:rPr>
          <w:rFonts w:ascii="Times New Roman"/>
          <w:sz w:val="20"/>
          <w:rPrChange w:id="10199" w:author="Author" w:date="2015-07-30T15:37:00Z">
            <w:rPr>
              <w:sz w:val="20"/>
              <w:lang w:val="en-GB"/>
            </w:rPr>
          </w:rPrChange>
        </w:rPr>
        <w:t>that</w:t>
      </w:r>
      <w:r>
        <w:rPr>
          <w:rFonts w:ascii="Times New Roman"/>
          <w:spacing w:val="35"/>
          <w:sz w:val="20"/>
          <w:rPrChange w:id="10200" w:author="Author" w:date="2015-07-30T15:37:00Z">
            <w:rPr>
              <w:sz w:val="20"/>
              <w:lang w:val="en-GB"/>
            </w:rPr>
          </w:rPrChange>
        </w:rPr>
        <w:t xml:space="preserve"> </w:t>
      </w:r>
      <w:r>
        <w:rPr>
          <w:rFonts w:ascii="Times New Roman"/>
          <w:sz w:val="20"/>
          <w:rPrChange w:id="10201" w:author="Author" w:date="2015-07-30T15:37:00Z">
            <w:rPr>
              <w:sz w:val="20"/>
              <w:lang w:val="en-GB"/>
            </w:rPr>
          </w:rPrChange>
        </w:rPr>
        <w:t>this</w:t>
      </w:r>
      <w:r>
        <w:rPr>
          <w:rFonts w:ascii="Times New Roman"/>
          <w:spacing w:val="34"/>
          <w:sz w:val="20"/>
          <w:rPrChange w:id="10202" w:author="Author" w:date="2015-07-30T15:37:00Z">
            <w:rPr>
              <w:sz w:val="20"/>
              <w:lang w:val="en-GB"/>
            </w:rPr>
          </w:rPrChange>
        </w:rPr>
        <w:t xml:space="preserve"> </w:t>
      </w:r>
      <w:r>
        <w:rPr>
          <w:rFonts w:ascii="Times New Roman"/>
          <w:sz w:val="20"/>
          <w:rPrChange w:id="10203" w:author="Author" w:date="2015-07-30T15:37:00Z">
            <w:rPr>
              <w:sz w:val="20"/>
              <w:lang w:val="en-GB"/>
            </w:rPr>
          </w:rPrChange>
        </w:rPr>
        <w:t>Agenda</w:t>
      </w:r>
      <w:r>
        <w:rPr>
          <w:rFonts w:ascii="Times New Roman"/>
          <w:spacing w:val="33"/>
          <w:sz w:val="20"/>
          <w:rPrChange w:id="10204" w:author="Author" w:date="2015-07-30T15:37:00Z">
            <w:rPr>
              <w:sz w:val="20"/>
              <w:lang w:val="en-GB"/>
            </w:rPr>
          </w:rPrChange>
        </w:rPr>
        <w:t xml:space="preserve"> </w:t>
      </w:r>
      <w:r>
        <w:rPr>
          <w:rFonts w:ascii="Times New Roman"/>
          <w:sz w:val="20"/>
          <w:rPrChange w:id="10205" w:author="Author" w:date="2015-07-30T15:37:00Z">
            <w:rPr>
              <w:sz w:val="20"/>
              <w:lang w:val="en-GB"/>
            </w:rPr>
          </w:rPrChange>
        </w:rPr>
        <w:t>and</w:t>
      </w:r>
      <w:r>
        <w:rPr>
          <w:rFonts w:ascii="Times New Roman"/>
          <w:spacing w:val="34"/>
          <w:sz w:val="20"/>
          <w:rPrChange w:id="10206" w:author="Author" w:date="2015-07-30T15:37:00Z">
            <w:rPr>
              <w:sz w:val="20"/>
              <w:lang w:val="en-GB"/>
            </w:rPr>
          </w:rPrChange>
        </w:rPr>
        <w:t xml:space="preserve"> </w:t>
      </w:r>
      <w:r>
        <w:rPr>
          <w:rFonts w:ascii="Times New Roman"/>
          <w:sz w:val="20"/>
          <w:rPrChange w:id="10207" w:author="Author" w:date="2015-07-30T15:37:00Z">
            <w:rPr>
              <w:sz w:val="20"/>
              <w:lang w:val="en-GB"/>
            </w:rPr>
          </w:rPrChange>
        </w:rPr>
        <w:t>the</w:t>
      </w:r>
      <w:r>
        <w:rPr>
          <w:rFonts w:ascii="Times New Roman"/>
          <w:spacing w:val="36"/>
          <w:sz w:val="20"/>
          <w:rPrChange w:id="10208" w:author="Author" w:date="2015-07-30T15:37:00Z">
            <w:rPr>
              <w:sz w:val="20"/>
              <w:lang w:val="en-GB"/>
            </w:rPr>
          </w:rPrChange>
        </w:rPr>
        <w:t xml:space="preserve"> </w:t>
      </w:r>
      <w:r>
        <w:rPr>
          <w:rFonts w:ascii="Times New Roman"/>
          <w:sz w:val="20"/>
          <w:rPrChange w:id="10209" w:author="Author" w:date="2015-07-30T15:37:00Z">
            <w:rPr>
              <w:sz w:val="20"/>
              <w:lang w:val="en-GB"/>
            </w:rPr>
          </w:rPrChange>
        </w:rPr>
        <w:t>Sustainable</w:t>
      </w:r>
      <w:r>
        <w:rPr>
          <w:rFonts w:ascii="Times New Roman"/>
          <w:spacing w:val="33"/>
          <w:sz w:val="20"/>
          <w:rPrChange w:id="10210" w:author="Author" w:date="2015-07-30T15:37:00Z">
            <w:rPr>
              <w:sz w:val="20"/>
              <w:lang w:val="en-GB"/>
            </w:rPr>
          </w:rPrChange>
        </w:rPr>
        <w:t xml:space="preserve"> </w:t>
      </w:r>
      <w:r>
        <w:rPr>
          <w:rFonts w:ascii="Times New Roman"/>
          <w:sz w:val="20"/>
          <w:rPrChange w:id="10211" w:author="Author" w:date="2015-07-30T15:37:00Z">
            <w:rPr>
              <w:sz w:val="20"/>
              <w:lang w:val="en-GB"/>
            </w:rPr>
          </w:rPrChange>
        </w:rPr>
        <w:t>Development</w:t>
      </w:r>
      <w:r>
        <w:rPr>
          <w:rFonts w:ascii="Times New Roman"/>
          <w:spacing w:val="35"/>
          <w:sz w:val="20"/>
          <w:rPrChange w:id="10212" w:author="Author" w:date="2015-07-30T15:37:00Z">
            <w:rPr>
              <w:sz w:val="20"/>
              <w:lang w:val="en-GB"/>
            </w:rPr>
          </w:rPrChange>
        </w:rPr>
        <w:t xml:space="preserve"> </w:t>
      </w:r>
      <w:r>
        <w:rPr>
          <w:rFonts w:ascii="Times New Roman"/>
          <w:sz w:val="20"/>
          <w:rPrChange w:id="10213" w:author="Author" w:date="2015-07-30T15:37:00Z">
            <w:rPr>
              <w:sz w:val="20"/>
              <w:lang w:val="en-GB"/>
            </w:rPr>
          </w:rPrChange>
        </w:rPr>
        <w:t>Goals</w:t>
      </w:r>
      <w:r>
        <w:rPr>
          <w:rFonts w:ascii="Times New Roman"/>
          <w:spacing w:val="32"/>
          <w:sz w:val="20"/>
          <w:rPrChange w:id="10214" w:author="Author" w:date="2015-07-30T15:37:00Z">
            <w:rPr>
              <w:sz w:val="20"/>
              <w:lang w:val="en-GB"/>
            </w:rPr>
          </w:rPrChange>
        </w:rPr>
        <w:t xml:space="preserve"> </w:t>
      </w:r>
      <w:r>
        <w:rPr>
          <w:rFonts w:ascii="Times New Roman"/>
          <w:sz w:val="20"/>
          <w:rPrChange w:id="10215" w:author="Author" w:date="2015-07-30T15:37:00Z">
            <w:rPr>
              <w:sz w:val="20"/>
              <w:lang w:val="en-GB"/>
            </w:rPr>
          </w:rPrChange>
        </w:rPr>
        <w:t>and</w:t>
      </w:r>
      <w:r>
        <w:rPr>
          <w:rFonts w:ascii="Times New Roman"/>
          <w:spacing w:val="34"/>
          <w:sz w:val="20"/>
          <w:rPrChange w:id="10216" w:author="Author" w:date="2015-07-30T15:37:00Z">
            <w:rPr>
              <w:sz w:val="20"/>
              <w:lang w:val="en-GB"/>
            </w:rPr>
          </w:rPrChange>
        </w:rPr>
        <w:t xml:space="preserve"> </w:t>
      </w:r>
      <w:r>
        <w:rPr>
          <w:rFonts w:ascii="Times New Roman"/>
          <w:sz w:val="20"/>
          <w:rPrChange w:id="10217" w:author="Author" w:date="2015-07-30T15:37:00Z">
            <w:rPr>
              <w:sz w:val="20"/>
              <w:lang w:val="en-GB"/>
            </w:rPr>
          </w:rPrChange>
        </w:rPr>
        <w:t>targets,</w:t>
      </w:r>
      <w:r>
        <w:rPr>
          <w:rFonts w:ascii="Times New Roman"/>
          <w:spacing w:val="33"/>
          <w:sz w:val="20"/>
          <w:rPrChange w:id="10218" w:author="Author" w:date="2015-07-30T15:37:00Z">
            <w:rPr>
              <w:sz w:val="20"/>
              <w:lang w:val="en-GB"/>
            </w:rPr>
          </w:rPrChange>
        </w:rPr>
        <w:t xml:space="preserve"> </w:t>
      </w:r>
      <w:r>
        <w:rPr>
          <w:rFonts w:ascii="Times New Roman"/>
          <w:sz w:val="20"/>
          <w:rPrChange w:id="10219" w:author="Author" w:date="2015-07-30T15:37:00Z">
            <w:rPr>
              <w:sz w:val="20"/>
              <w:lang w:val="en-GB"/>
            </w:rPr>
          </w:rPrChange>
        </w:rPr>
        <w:t>including</w:t>
      </w:r>
      <w:r>
        <w:rPr>
          <w:rFonts w:ascii="Times New Roman"/>
          <w:spacing w:val="32"/>
          <w:sz w:val="20"/>
          <w:rPrChange w:id="10220" w:author="Author" w:date="2015-07-30T15:37:00Z">
            <w:rPr>
              <w:sz w:val="20"/>
              <w:lang w:val="en-GB"/>
            </w:rPr>
          </w:rPrChange>
        </w:rPr>
        <w:t xml:space="preserve"> </w:t>
      </w:r>
      <w:r>
        <w:rPr>
          <w:rFonts w:ascii="Times New Roman"/>
          <w:sz w:val="20"/>
          <w:rPrChange w:id="10221" w:author="Author" w:date="2015-07-30T15:37:00Z">
            <w:rPr>
              <w:sz w:val="20"/>
              <w:lang w:val="en-GB"/>
            </w:rPr>
          </w:rPrChange>
        </w:rPr>
        <w:t>the</w:t>
      </w:r>
      <w:r>
        <w:rPr>
          <w:rFonts w:ascii="Times New Roman"/>
          <w:spacing w:val="36"/>
          <w:sz w:val="20"/>
          <w:rPrChange w:id="10222" w:author="Author" w:date="2015-07-30T15:37:00Z">
            <w:rPr>
              <w:sz w:val="20"/>
              <w:lang w:val="en-GB"/>
            </w:rPr>
          </w:rPrChange>
        </w:rPr>
        <w:t xml:space="preserve"> </w:t>
      </w:r>
      <w:r>
        <w:rPr>
          <w:rFonts w:ascii="Times New Roman"/>
          <w:sz w:val="20"/>
          <w:rPrChange w:id="10223" w:author="Author" w:date="2015-07-30T15:37:00Z">
            <w:rPr>
              <w:sz w:val="20"/>
              <w:lang w:val="en-GB"/>
            </w:rPr>
          </w:rPrChange>
        </w:rPr>
        <w:t>means</w:t>
      </w:r>
      <w:r>
        <w:rPr>
          <w:rFonts w:ascii="Times New Roman"/>
          <w:spacing w:val="44"/>
          <w:sz w:val="20"/>
          <w:rPrChange w:id="10224" w:author="Author" w:date="2015-07-30T15:37:00Z">
            <w:rPr>
              <w:sz w:val="20"/>
              <w:lang w:val="en-GB"/>
            </w:rPr>
          </w:rPrChange>
        </w:rPr>
        <w:t xml:space="preserve"> </w:t>
      </w:r>
      <w:r>
        <w:rPr>
          <w:rFonts w:ascii="Times New Roman"/>
          <w:sz w:val="20"/>
          <w:rPrChange w:id="10225" w:author="Author" w:date="2015-07-30T15:37:00Z">
            <w:rPr>
              <w:sz w:val="20"/>
              <w:lang w:val="en-GB"/>
            </w:rPr>
          </w:rPrChange>
        </w:rPr>
        <w:t>of</w:t>
      </w:r>
      <w:r>
        <w:rPr>
          <w:rFonts w:ascii="Times New Roman"/>
          <w:w w:val="99"/>
          <w:sz w:val="20"/>
          <w:rPrChange w:id="10226" w:author="Author" w:date="2015-07-30T15:37:00Z">
            <w:rPr>
              <w:sz w:val="20"/>
              <w:lang w:val="en-GB"/>
            </w:rPr>
          </w:rPrChange>
        </w:rPr>
        <w:t xml:space="preserve"> </w:t>
      </w:r>
      <w:r>
        <w:rPr>
          <w:rFonts w:ascii="Times New Roman"/>
          <w:sz w:val="20"/>
          <w:rPrChange w:id="10227" w:author="Author" w:date="2015-07-30T15:37:00Z">
            <w:rPr>
              <w:sz w:val="20"/>
              <w:lang w:val="en-GB"/>
            </w:rPr>
          </w:rPrChange>
        </w:rPr>
        <w:t>implementation are universal, indivisible and</w:t>
      </w:r>
      <w:r>
        <w:rPr>
          <w:rFonts w:ascii="Times New Roman"/>
          <w:spacing w:val="1"/>
          <w:sz w:val="20"/>
          <w:rPrChange w:id="10228" w:author="Author" w:date="2015-07-30T15:37:00Z">
            <w:rPr>
              <w:sz w:val="20"/>
              <w:lang w:val="en-GB"/>
            </w:rPr>
          </w:rPrChange>
        </w:rPr>
        <w:t xml:space="preserve"> </w:t>
      </w:r>
      <w:r>
        <w:rPr>
          <w:rFonts w:ascii="Times New Roman"/>
          <w:sz w:val="20"/>
          <w:rPrChange w:id="10229" w:author="Author" w:date="2015-07-30T15:37:00Z">
            <w:rPr>
              <w:sz w:val="20"/>
              <w:lang w:val="en-GB"/>
            </w:rPr>
          </w:rPrChange>
        </w:rPr>
        <w:t>interlinked.</w:t>
      </w:r>
    </w:p>
    <w:p w14:paraId="26DC056D" w14:textId="77777777" w:rsidR="00804791" w:rsidRDefault="00804791">
      <w:pPr>
        <w:jc w:val="both"/>
        <w:rPr>
          <w:ins w:id="10230" w:author="Author" w:date="2015-07-30T15:37:00Z"/>
          <w:rFonts w:ascii="Times New Roman" w:eastAsia="Times New Roman" w:hAnsi="Times New Roman" w:cs="Times New Roman"/>
          <w:sz w:val="20"/>
          <w:szCs w:val="20"/>
        </w:rPr>
        <w:sectPr w:rsidR="00804791">
          <w:pgSz w:w="12240" w:h="15840"/>
          <w:pgMar w:top="1380" w:right="1320" w:bottom="1200" w:left="1340" w:header="0" w:footer="1015" w:gutter="0"/>
          <w:cols w:space="720"/>
        </w:sectPr>
      </w:pPr>
    </w:p>
    <w:p w14:paraId="61C8EF20" w14:textId="77777777" w:rsidR="00804791" w:rsidRDefault="006514D0">
      <w:pPr>
        <w:pStyle w:val="Heading1"/>
        <w:spacing w:before="39"/>
        <w:ind w:left="100" w:right="204"/>
        <w:rPr>
          <w:b w:val="0"/>
          <w:rPrChange w:id="10231" w:author="Author" w:date="2015-07-30T15:37:00Z">
            <w:rPr>
              <w:rFonts w:ascii="Times New Roman" w:hAnsi="Times New Roman"/>
              <w:b/>
              <w:sz w:val="24"/>
            </w:rPr>
          </w:rPrChange>
        </w:rPr>
        <w:pPrChange w:id="10232" w:author="Author" w:date="2015-07-30T15:37:00Z">
          <w:pPr/>
        </w:pPrChange>
      </w:pPr>
      <w:r w:rsidRPr="006514D0">
        <w:t>Follow-up and</w:t>
      </w:r>
      <w:r>
        <w:rPr>
          <w:spacing w:val="-5"/>
          <w:rPrChange w:id="10233" w:author="Author" w:date="2015-07-30T15:37:00Z">
            <w:rPr>
              <w:rFonts w:ascii="Times New Roman" w:hAnsi="Times New Roman"/>
              <w:b/>
              <w:sz w:val="24"/>
            </w:rPr>
          </w:rPrChange>
        </w:rPr>
        <w:t xml:space="preserve"> </w:t>
      </w:r>
      <w:r w:rsidRPr="006514D0">
        <w:t>review</w:t>
      </w:r>
    </w:p>
    <w:p w14:paraId="748A983B" w14:textId="77777777" w:rsidR="00804791" w:rsidRDefault="00804791">
      <w:pPr>
        <w:spacing w:before="7"/>
        <w:rPr>
          <w:ins w:id="10234" w:author="Author" w:date="2015-07-30T15:37:00Z"/>
          <w:rFonts w:ascii="Times New Roman" w:eastAsia="Times New Roman" w:hAnsi="Times New Roman" w:cs="Times New Roman"/>
          <w:b/>
          <w:bCs/>
          <w:sz w:val="20"/>
          <w:szCs w:val="20"/>
        </w:rPr>
      </w:pPr>
    </w:p>
    <w:p w14:paraId="03FF0812" w14:textId="4B77504E" w:rsidR="00804791" w:rsidRDefault="006514D0">
      <w:pPr>
        <w:pStyle w:val="ListParagraph"/>
        <w:numPr>
          <w:ilvl w:val="0"/>
          <w:numId w:val="35"/>
        </w:numPr>
        <w:tabs>
          <w:tab w:val="left" w:pos="461"/>
        </w:tabs>
        <w:spacing w:line="259" w:lineRule="auto"/>
        <w:ind w:right="115"/>
        <w:jc w:val="both"/>
        <w:rPr>
          <w:rFonts w:ascii="Times New Roman" w:eastAsia="Times New Roman" w:hAnsi="Times New Roman" w:cs="Times New Roman"/>
          <w:sz w:val="20"/>
          <w:szCs w:val="20"/>
        </w:rPr>
        <w:pPrChange w:id="10235" w:author="Author" w:date="2015-07-30T15:37:00Z">
          <w:pPr>
            <w:pStyle w:val="ListParagraph"/>
            <w:numPr>
              <w:numId w:val="36"/>
            </w:numPr>
            <w:ind w:left="360" w:hanging="360"/>
          </w:pPr>
        </w:pPrChange>
      </w:pPr>
      <w:r>
        <w:rPr>
          <w:rFonts w:ascii="Times New Roman"/>
          <w:sz w:val="20"/>
          <w:rPrChange w:id="10236" w:author="Author" w:date="2015-07-30T15:37:00Z">
            <w:rPr>
              <w:rFonts w:ascii="Times New Roman" w:hAnsi="Times New Roman"/>
              <w:sz w:val="20"/>
            </w:rPr>
          </w:rPrChange>
        </w:rPr>
        <w:t>We commit to engage in systematic follow-up and review of implementation of this Agenda over the</w:t>
      </w:r>
      <w:r>
        <w:rPr>
          <w:rFonts w:ascii="Times New Roman"/>
          <w:spacing w:val="35"/>
          <w:sz w:val="20"/>
          <w:rPrChange w:id="10237" w:author="Author" w:date="2015-07-30T15:37:00Z">
            <w:rPr>
              <w:rFonts w:ascii="Times New Roman" w:hAnsi="Times New Roman"/>
              <w:sz w:val="20"/>
            </w:rPr>
          </w:rPrChange>
        </w:rPr>
        <w:t xml:space="preserve"> </w:t>
      </w:r>
      <w:r>
        <w:rPr>
          <w:rFonts w:ascii="Times New Roman"/>
          <w:sz w:val="20"/>
          <w:rPrChange w:id="10238" w:author="Author" w:date="2015-07-30T15:37:00Z">
            <w:rPr>
              <w:rFonts w:ascii="Times New Roman" w:hAnsi="Times New Roman"/>
              <w:sz w:val="20"/>
            </w:rPr>
          </w:rPrChange>
        </w:rPr>
        <w:t>next</w:t>
      </w:r>
      <w:r>
        <w:rPr>
          <w:rFonts w:ascii="Times New Roman"/>
          <w:w w:val="99"/>
          <w:sz w:val="20"/>
          <w:rPrChange w:id="10239" w:author="Author" w:date="2015-07-30T15:37:00Z">
            <w:rPr>
              <w:rFonts w:ascii="Times New Roman" w:hAnsi="Times New Roman"/>
              <w:sz w:val="20"/>
            </w:rPr>
          </w:rPrChange>
        </w:rPr>
        <w:t xml:space="preserve"> </w:t>
      </w:r>
      <w:r>
        <w:rPr>
          <w:rFonts w:ascii="Times New Roman"/>
          <w:sz w:val="20"/>
          <w:rPrChange w:id="10240" w:author="Author" w:date="2015-07-30T15:37:00Z">
            <w:rPr>
              <w:rFonts w:ascii="Times New Roman" w:hAnsi="Times New Roman"/>
              <w:sz w:val="20"/>
            </w:rPr>
          </w:rPrChange>
        </w:rPr>
        <w:t>fifteen</w:t>
      </w:r>
      <w:r>
        <w:rPr>
          <w:rFonts w:ascii="Times New Roman"/>
          <w:spacing w:val="39"/>
          <w:sz w:val="20"/>
          <w:rPrChange w:id="10241" w:author="Author" w:date="2015-07-30T15:37:00Z">
            <w:rPr>
              <w:rFonts w:ascii="Times New Roman" w:hAnsi="Times New Roman"/>
              <w:sz w:val="20"/>
            </w:rPr>
          </w:rPrChange>
        </w:rPr>
        <w:t xml:space="preserve"> </w:t>
      </w:r>
      <w:r>
        <w:rPr>
          <w:rFonts w:ascii="Times New Roman"/>
          <w:sz w:val="20"/>
          <w:rPrChange w:id="10242" w:author="Author" w:date="2015-07-30T15:37:00Z">
            <w:rPr>
              <w:rFonts w:ascii="Times New Roman" w:hAnsi="Times New Roman"/>
              <w:sz w:val="20"/>
            </w:rPr>
          </w:rPrChange>
        </w:rPr>
        <w:t>years.</w:t>
      </w:r>
      <w:r>
        <w:rPr>
          <w:rFonts w:ascii="Times New Roman"/>
          <w:spacing w:val="38"/>
          <w:sz w:val="20"/>
          <w:rPrChange w:id="10243" w:author="Author" w:date="2015-07-30T15:37:00Z">
            <w:rPr>
              <w:rFonts w:ascii="Times New Roman" w:hAnsi="Times New Roman"/>
              <w:sz w:val="20"/>
            </w:rPr>
          </w:rPrChange>
        </w:rPr>
        <w:t xml:space="preserve"> </w:t>
      </w:r>
      <w:r>
        <w:rPr>
          <w:rFonts w:ascii="Times New Roman"/>
          <w:sz w:val="20"/>
          <w:rPrChange w:id="10244" w:author="Author" w:date="2015-07-30T15:37:00Z">
            <w:rPr>
              <w:rFonts w:ascii="Times New Roman" w:hAnsi="Times New Roman"/>
              <w:sz w:val="20"/>
            </w:rPr>
          </w:rPrChange>
        </w:rPr>
        <w:t>A</w:t>
      </w:r>
      <w:r>
        <w:rPr>
          <w:rFonts w:ascii="Times New Roman"/>
          <w:spacing w:val="33"/>
          <w:sz w:val="20"/>
          <w:rPrChange w:id="10245" w:author="Author" w:date="2015-07-30T15:37:00Z">
            <w:rPr>
              <w:rFonts w:ascii="Times New Roman" w:hAnsi="Times New Roman"/>
              <w:sz w:val="20"/>
            </w:rPr>
          </w:rPrChange>
        </w:rPr>
        <w:t xml:space="preserve"> </w:t>
      </w:r>
      <w:r>
        <w:rPr>
          <w:rFonts w:ascii="Times New Roman"/>
          <w:sz w:val="20"/>
          <w:rPrChange w:id="10246" w:author="Author" w:date="2015-07-30T15:37:00Z">
            <w:rPr>
              <w:rFonts w:ascii="Times New Roman" w:hAnsi="Times New Roman"/>
              <w:sz w:val="20"/>
            </w:rPr>
          </w:rPrChange>
        </w:rPr>
        <w:t>robust</w:t>
      </w:r>
      <w:ins w:id="10247" w:author="Author" w:date="2015-07-30T15:37:00Z">
        <w:r>
          <w:rPr>
            <w:rFonts w:ascii="Times New Roman"/>
            <w:sz w:val="20"/>
          </w:rPr>
          <w:t>,</w:t>
        </w:r>
        <w:r>
          <w:rPr>
            <w:rFonts w:ascii="Times New Roman"/>
            <w:spacing w:val="38"/>
            <w:sz w:val="20"/>
          </w:rPr>
          <w:t xml:space="preserve"> </w:t>
        </w:r>
        <w:r>
          <w:rPr>
            <w:rFonts w:ascii="Times New Roman"/>
            <w:sz w:val="20"/>
          </w:rPr>
          <w:t>voluntary</w:t>
        </w:r>
      </w:ins>
      <w:r>
        <w:rPr>
          <w:rFonts w:ascii="Times New Roman"/>
          <w:sz w:val="20"/>
          <w:rPrChange w:id="10248" w:author="Author" w:date="2015-07-30T15:37:00Z">
            <w:rPr>
              <w:rFonts w:ascii="Times New Roman" w:hAnsi="Times New Roman"/>
              <w:sz w:val="20"/>
            </w:rPr>
          </w:rPrChange>
        </w:rPr>
        <w:t>,</w:t>
      </w:r>
      <w:r>
        <w:rPr>
          <w:rFonts w:ascii="Times New Roman"/>
          <w:spacing w:val="36"/>
          <w:sz w:val="20"/>
          <w:rPrChange w:id="10249" w:author="Author" w:date="2015-07-30T15:37:00Z">
            <w:rPr>
              <w:rFonts w:ascii="Times New Roman" w:hAnsi="Times New Roman"/>
              <w:sz w:val="20"/>
            </w:rPr>
          </w:rPrChange>
        </w:rPr>
        <w:t xml:space="preserve"> </w:t>
      </w:r>
      <w:r>
        <w:rPr>
          <w:rFonts w:ascii="Times New Roman"/>
          <w:sz w:val="20"/>
          <w:rPrChange w:id="10250" w:author="Author" w:date="2015-07-30T15:37:00Z">
            <w:rPr>
              <w:rFonts w:ascii="Times New Roman" w:hAnsi="Times New Roman"/>
              <w:sz w:val="20"/>
            </w:rPr>
          </w:rPrChange>
        </w:rPr>
        <w:t>effective,</w:t>
      </w:r>
      <w:r>
        <w:rPr>
          <w:rFonts w:ascii="Times New Roman"/>
          <w:spacing w:val="36"/>
          <w:sz w:val="20"/>
          <w:rPrChange w:id="10251" w:author="Author" w:date="2015-07-30T15:37:00Z">
            <w:rPr>
              <w:rFonts w:ascii="Times New Roman" w:hAnsi="Times New Roman"/>
              <w:sz w:val="20"/>
            </w:rPr>
          </w:rPrChange>
        </w:rPr>
        <w:t xml:space="preserve"> </w:t>
      </w:r>
      <w:r>
        <w:rPr>
          <w:rFonts w:ascii="Times New Roman"/>
          <w:sz w:val="20"/>
          <w:rPrChange w:id="10252" w:author="Author" w:date="2015-07-30T15:37:00Z">
            <w:rPr>
              <w:rFonts w:ascii="Times New Roman" w:hAnsi="Times New Roman"/>
              <w:sz w:val="20"/>
            </w:rPr>
          </w:rPrChange>
        </w:rPr>
        <w:t>participatory,</w:t>
      </w:r>
      <w:r>
        <w:rPr>
          <w:rFonts w:ascii="Times New Roman"/>
          <w:spacing w:val="36"/>
          <w:sz w:val="20"/>
          <w:rPrChange w:id="10253" w:author="Author" w:date="2015-07-30T15:37:00Z">
            <w:rPr>
              <w:rFonts w:ascii="Times New Roman" w:hAnsi="Times New Roman"/>
              <w:sz w:val="20"/>
            </w:rPr>
          </w:rPrChange>
        </w:rPr>
        <w:t xml:space="preserve"> </w:t>
      </w:r>
      <w:r>
        <w:rPr>
          <w:rFonts w:ascii="Times New Roman"/>
          <w:sz w:val="20"/>
          <w:rPrChange w:id="10254" w:author="Author" w:date="2015-07-30T15:37:00Z">
            <w:rPr>
              <w:rFonts w:ascii="Times New Roman" w:hAnsi="Times New Roman"/>
              <w:sz w:val="20"/>
            </w:rPr>
          </w:rPrChange>
        </w:rPr>
        <w:t>transparent</w:t>
      </w:r>
      <w:r>
        <w:rPr>
          <w:rFonts w:ascii="Times New Roman"/>
          <w:spacing w:val="37"/>
          <w:sz w:val="20"/>
          <w:rPrChange w:id="10255" w:author="Author" w:date="2015-07-30T15:37:00Z">
            <w:rPr>
              <w:rFonts w:ascii="Times New Roman" w:hAnsi="Times New Roman"/>
              <w:sz w:val="20"/>
            </w:rPr>
          </w:rPrChange>
        </w:rPr>
        <w:t xml:space="preserve"> </w:t>
      </w:r>
      <w:r>
        <w:rPr>
          <w:rFonts w:ascii="Times New Roman"/>
          <w:sz w:val="20"/>
          <w:rPrChange w:id="10256" w:author="Author" w:date="2015-07-30T15:37:00Z">
            <w:rPr>
              <w:rFonts w:ascii="Times New Roman" w:hAnsi="Times New Roman"/>
              <w:sz w:val="20"/>
            </w:rPr>
          </w:rPrChange>
        </w:rPr>
        <w:t>and</w:t>
      </w:r>
      <w:r>
        <w:rPr>
          <w:rFonts w:ascii="Times New Roman"/>
          <w:spacing w:val="39"/>
          <w:sz w:val="20"/>
          <w:rPrChange w:id="10257" w:author="Author" w:date="2015-07-30T15:37:00Z">
            <w:rPr>
              <w:rFonts w:ascii="Times New Roman" w:hAnsi="Times New Roman"/>
              <w:sz w:val="20"/>
            </w:rPr>
          </w:rPrChange>
        </w:rPr>
        <w:t xml:space="preserve"> </w:t>
      </w:r>
      <w:r>
        <w:rPr>
          <w:rFonts w:ascii="Times New Roman"/>
          <w:sz w:val="20"/>
          <w:rPrChange w:id="10258" w:author="Author" w:date="2015-07-30T15:37:00Z">
            <w:rPr>
              <w:rFonts w:ascii="Times New Roman" w:hAnsi="Times New Roman"/>
              <w:sz w:val="20"/>
            </w:rPr>
          </w:rPrChange>
        </w:rPr>
        <w:t>integrated</w:t>
      </w:r>
      <w:r>
        <w:rPr>
          <w:rFonts w:ascii="Times New Roman"/>
          <w:spacing w:val="39"/>
          <w:sz w:val="20"/>
          <w:rPrChange w:id="10259" w:author="Author" w:date="2015-07-30T15:37:00Z">
            <w:rPr>
              <w:rFonts w:ascii="Times New Roman" w:hAnsi="Times New Roman"/>
              <w:sz w:val="20"/>
            </w:rPr>
          </w:rPrChange>
        </w:rPr>
        <w:t xml:space="preserve"> </w:t>
      </w:r>
      <w:r>
        <w:rPr>
          <w:rFonts w:ascii="Times New Roman"/>
          <w:sz w:val="20"/>
          <w:rPrChange w:id="10260" w:author="Author" w:date="2015-07-30T15:37:00Z">
            <w:rPr>
              <w:rFonts w:ascii="Times New Roman" w:hAnsi="Times New Roman"/>
              <w:sz w:val="20"/>
            </w:rPr>
          </w:rPrChange>
        </w:rPr>
        <w:t>follow-up</w:t>
      </w:r>
      <w:r>
        <w:rPr>
          <w:rFonts w:ascii="Times New Roman"/>
          <w:spacing w:val="36"/>
          <w:sz w:val="20"/>
          <w:rPrChange w:id="10261" w:author="Author" w:date="2015-07-30T15:37:00Z">
            <w:rPr>
              <w:rFonts w:ascii="Times New Roman" w:hAnsi="Times New Roman"/>
              <w:sz w:val="20"/>
            </w:rPr>
          </w:rPrChange>
        </w:rPr>
        <w:t xml:space="preserve"> </w:t>
      </w:r>
      <w:r>
        <w:rPr>
          <w:rFonts w:ascii="Times New Roman"/>
          <w:sz w:val="20"/>
          <w:rPrChange w:id="10262" w:author="Author" w:date="2015-07-30T15:37:00Z">
            <w:rPr>
              <w:rFonts w:ascii="Times New Roman" w:hAnsi="Times New Roman"/>
              <w:sz w:val="20"/>
            </w:rPr>
          </w:rPrChange>
        </w:rPr>
        <w:t>and</w:t>
      </w:r>
      <w:r>
        <w:rPr>
          <w:rFonts w:ascii="Times New Roman"/>
          <w:spacing w:val="36"/>
          <w:sz w:val="20"/>
          <w:rPrChange w:id="10263" w:author="Author" w:date="2015-07-30T15:37:00Z">
            <w:rPr>
              <w:rFonts w:ascii="Times New Roman" w:hAnsi="Times New Roman"/>
              <w:sz w:val="20"/>
            </w:rPr>
          </w:rPrChange>
        </w:rPr>
        <w:t xml:space="preserve"> </w:t>
      </w:r>
      <w:r>
        <w:rPr>
          <w:rFonts w:ascii="Times New Roman"/>
          <w:sz w:val="20"/>
          <w:rPrChange w:id="10264" w:author="Author" w:date="2015-07-30T15:37:00Z">
            <w:rPr>
              <w:rFonts w:ascii="Times New Roman" w:hAnsi="Times New Roman"/>
              <w:sz w:val="20"/>
            </w:rPr>
          </w:rPrChange>
        </w:rPr>
        <w:t>review</w:t>
      </w:r>
      <w:r>
        <w:rPr>
          <w:rFonts w:ascii="Times New Roman"/>
          <w:w w:val="99"/>
          <w:sz w:val="20"/>
          <w:rPrChange w:id="10265" w:author="Author" w:date="2015-07-30T15:37:00Z">
            <w:rPr>
              <w:rFonts w:ascii="Times New Roman" w:hAnsi="Times New Roman"/>
              <w:sz w:val="20"/>
            </w:rPr>
          </w:rPrChange>
        </w:rPr>
        <w:t xml:space="preserve"> </w:t>
      </w:r>
      <w:r>
        <w:rPr>
          <w:rFonts w:ascii="Times New Roman"/>
          <w:sz w:val="20"/>
          <w:rPrChange w:id="10266" w:author="Author" w:date="2015-07-30T15:37:00Z">
            <w:rPr>
              <w:rFonts w:ascii="Times New Roman" w:hAnsi="Times New Roman"/>
              <w:sz w:val="20"/>
            </w:rPr>
          </w:rPrChange>
        </w:rPr>
        <w:t>framework will make a vital contribution to implementation and will help countries to maximize and</w:t>
      </w:r>
      <w:r>
        <w:rPr>
          <w:rFonts w:ascii="Times New Roman"/>
          <w:spacing w:val="47"/>
          <w:sz w:val="20"/>
          <w:rPrChange w:id="10267" w:author="Author" w:date="2015-07-30T15:37:00Z">
            <w:rPr>
              <w:rFonts w:ascii="Times New Roman" w:hAnsi="Times New Roman"/>
              <w:sz w:val="20"/>
            </w:rPr>
          </w:rPrChange>
        </w:rPr>
        <w:t xml:space="preserve"> </w:t>
      </w:r>
      <w:r>
        <w:rPr>
          <w:rFonts w:ascii="Times New Roman"/>
          <w:sz w:val="20"/>
          <w:rPrChange w:id="10268" w:author="Author" w:date="2015-07-30T15:37:00Z">
            <w:rPr>
              <w:rFonts w:ascii="Times New Roman" w:hAnsi="Times New Roman"/>
              <w:sz w:val="20"/>
            </w:rPr>
          </w:rPrChange>
        </w:rPr>
        <w:t>track</w:t>
      </w:r>
      <w:r>
        <w:rPr>
          <w:rFonts w:ascii="Times New Roman"/>
          <w:w w:val="99"/>
          <w:sz w:val="20"/>
          <w:rPrChange w:id="10269" w:author="Author" w:date="2015-07-30T15:37:00Z">
            <w:rPr>
              <w:rFonts w:ascii="Times New Roman" w:hAnsi="Times New Roman"/>
              <w:sz w:val="20"/>
            </w:rPr>
          </w:rPrChange>
        </w:rPr>
        <w:t xml:space="preserve"> </w:t>
      </w:r>
      <w:r>
        <w:rPr>
          <w:rFonts w:ascii="Times New Roman"/>
          <w:sz w:val="20"/>
          <w:rPrChange w:id="10270" w:author="Author" w:date="2015-07-30T15:37:00Z">
            <w:rPr>
              <w:rFonts w:ascii="Times New Roman" w:hAnsi="Times New Roman"/>
              <w:sz w:val="20"/>
            </w:rPr>
          </w:rPrChange>
        </w:rPr>
        <w:t>progress in implementing this Agenda</w:t>
      </w:r>
      <w:del w:id="10271" w:author="Author" w:date="2015-07-30T15:37:00Z">
        <w:r w:rsidR="0039797F" w:rsidRPr="004B11A8">
          <w:rPr>
            <w:rFonts w:ascii="Times New Roman" w:hAnsi="Times New Roman"/>
            <w:sz w:val="20"/>
            <w:szCs w:val="20"/>
          </w:rPr>
          <w:delText xml:space="preserve">. </w:delText>
        </w:r>
      </w:del>
      <w:ins w:id="10272" w:author="Author" w:date="2015-07-30T15:37:00Z">
        <w:r>
          <w:rPr>
            <w:rFonts w:ascii="Times New Roman"/>
            <w:sz w:val="20"/>
          </w:rPr>
          <w:t xml:space="preserve"> in order to ensure that no one is left</w:t>
        </w:r>
        <w:r>
          <w:rPr>
            <w:rFonts w:ascii="Times New Roman"/>
            <w:spacing w:val="-9"/>
            <w:sz w:val="20"/>
          </w:rPr>
          <w:t xml:space="preserve"> </w:t>
        </w:r>
        <w:r>
          <w:rPr>
            <w:rFonts w:ascii="Times New Roman"/>
            <w:sz w:val="20"/>
          </w:rPr>
          <w:t>behind.</w:t>
        </w:r>
      </w:ins>
    </w:p>
    <w:p w14:paraId="69E55F19" w14:textId="77777777" w:rsidR="00804791" w:rsidRDefault="00804791">
      <w:pPr>
        <w:spacing w:before="8"/>
        <w:rPr>
          <w:rFonts w:ascii="Times New Roman" w:hAnsi="Times New Roman"/>
          <w:sz w:val="21"/>
          <w:rPrChange w:id="10273" w:author="Author" w:date="2015-07-30T15:37:00Z">
            <w:rPr>
              <w:rFonts w:ascii="Times New Roman" w:hAnsi="Times New Roman"/>
              <w:sz w:val="20"/>
            </w:rPr>
          </w:rPrChange>
        </w:rPr>
        <w:pPrChange w:id="10274" w:author="Author" w:date="2015-07-30T15:37:00Z">
          <w:pPr>
            <w:pStyle w:val="ListParagraph"/>
            <w:ind w:left="360"/>
          </w:pPr>
        </w:pPrChange>
      </w:pPr>
    </w:p>
    <w:p w14:paraId="1F7E23A4" w14:textId="3B5097B4" w:rsidR="00804791" w:rsidRDefault="006514D0">
      <w:pPr>
        <w:pStyle w:val="ListParagraph"/>
        <w:numPr>
          <w:ilvl w:val="0"/>
          <w:numId w:val="35"/>
        </w:numPr>
        <w:tabs>
          <w:tab w:val="left" w:pos="461"/>
        </w:tabs>
        <w:spacing w:line="259" w:lineRule="auto"/>
        <w:ind w:right="121"/>
        <w:jc w:val="both"/>
        <w:rPr>
          <w:rFonts w:ascii="Times New Roman" w:eastAsia="Times New Roman" w:hAnsi="Times New Roman" w:cs="Times New Roman"/>
          <w:sz w:val="20"/>
          <w:szCs w:val="20"/>
        </w:rPr>
        <w:pPrChange w:id="10275" w:author="Author" w:date="2015-07-30T15:37:00Z">
          <w:pPr>
            <w:pStyle w:val="ListParagraph"/>
            <w:numPr>
              <w:numId w:val="36"/>
            </w:numPr>
            <w:ind w:left="360" w:hanging="360"/>
          </w:pPr>
        </w:pPrChange>
      </w:pPr>
      <w:r>
        <w:rPr>
          <w:rFonts w:ascii="Times New Roman"/>
          <w:sz w:val="20"/>
          <w:rPrChange w:id="10276" w:author="Author" w:date="2015-07-30T15:37:00Z">
            <w:rPr>
              <w:rFonts w:ascii="Times New Roman" w:hAnsi="Times New Roman"/>
              <w:sz w:val="20"/>
            </w:rPr>
          </w:rPrChange>
        </w:rPr>
        <w:t>Operating</w:t>
      </w:r>
      <w:r>
        <w:rPr>
          <w:rFonts w:ascii="Times New Roman"/>
          <w:spacing w:val="29"/>
          <w:sz w:val="20"/>
          <w:rPrChange w:id="10277" w:author="Author" w:date="2015-07-30T15:37:00Z">
            <w:rPr>
              <w:rFonts w:ascii="Times New Roman" w:hAnsi="Times New Roman"/>
              <w:sz w:val="20"/>
            </w:rPr>
          </w:rPrChange>
        </w:rPr>
        <w:t xml:space="preserve"> </w:t>
      </w:r>
      <w:r>
        <w:rPr>
          <w:rFonts w:ascii="Times New Roman"/>
          <w:sz w:val="20"/>
          <w:rPrChange w:id="10278" w:author="Author" w:date="2015-07-30T15:37:00Z">
            <w:rPr>
              <w:rFonts w:ascii="Times New Roman" w:hAnsi="Times New Roman"/>
              <w:sz w:val="20"/>
            </w:rPr>
          </w:rPrChange>
        </w:rPr>
        <w:t>at</w:t>
      </w:r>
      <w:r>
        <w:rPr>
          <w:rFonts w:ascii="Times New Roman"/>
          <w:spacing w:val="31"/>
          <w:sz w:val="20"/>
          <w:rPrChange w:id="10279" w:author="Author" w:date="2015-07-30T15:37:00Z">
            <w:rPr>
              <w:rFonts w:ascii="Times New Roman" w:hAnsi="Times New Roman"/>
              <w:sz w:val="20"/>
            </w:rPr>
          </w:rPrChange>
        </w:rPr>
        <w:t xml:space="preserve"> </w:t>
      </w:r>
      <w:r>
        <w:rPr>
          <w:rFonts w:ascii="Times New Roman"/>
          <w:sz w:val="20"/>
          <w:rPrChange w:id="10280" w:author="Author" w:date="2015-07-30T15:37:00Z">
            <w:rPr>
              <w:rFonts w:ascii="Times New Roman" w:hAnsi="Times New Roman"/>
              <w:sz w:val="20"/>
            </w:rPr>
          </w:rPrChange>
        </w:rPr>
        <w:t>the</w:t>
      </w:r>
      <w:r>
        <w:rPr>
          <w:rFonts w:ascii="Times New Roman"/>
          <w:spacing w:val="31"/>
          <w:sz w:val="20"/>
          <w:rPrChange w:id="10281" w:author="Author" w:date="2015-07-30T15:37:00Z">
            <w:rPr>
              <w:rFonts w:ascii="Times New Roman" w:hAnsi="Times New Roman"/>
              <w:sz w:val="20"/>
            </w:rPr>
          </w:rPrChange>
        </w:rPr>
        <w:t xml:space="preserve"> </w:t>
      </w:r>
      <w:r>
        <w:rPr>
          <w:rFonts w:ascii="Times New Roman"/>
          <w:sz w:val="20"/>
          <w:rPrChange w:id="10282" w:author="Author" w:date="2015-07-30T15:37:00Z">
            <w:rPr>
              <w:rFonts w:ascii="Times New Roman" w:hAnsi="Times New Roman"/>
              <w:sz w:val="20"/>
            </w:rPr>
          </w:rPrChange>
        </w:rPr>
        <w:t>national,</w:t>
      </w:r>
      <w:r>
        <w:rPr>
          <w:rFonts w:ascii="Times New Roman"/>
          <w:spacing w:val="31"/>
          <w:sz w:val="20"/>
          <w:rPrChange w:id="10283" w:author="Author" w:date="2015-07-30T15:37:00Z">
            <w:rPr>
              <w:rFonts w:ascii="Times New Roman" w:hAnsi="Times New Roman"/>
              <w:sz w:val="20"/>
            </w:rPr>
          </w:rPrChange>
        </w:rPr>
        <w:t xml:space="preserve"> </w:t>
      </w:r>
      <w:r>
        <w:rPr>
          <w:rFonts w:ascii="Times New Roman"/>
          <w:sz w:val="20"/>
          <w:rPrChange w:id="10284" w:author="Author" w:date="2015-07-30T15:37:00Z">
            <w:rPr>
              <w:rFonts w:ascii="Times New Roman" w:hAnsi="Times New Roman"/>
              <w:sz w:val="20"/>
            </w:rPr>
          </w:rPrChange>
        </w:rPr>
        <w:t>regional</w:t>
      </w:r>
      <w:r>
        <w:rPr>
          <w:rFonts w:ascii="Times New Roman"/>
          <w:spacing w:val="31"/>
          <w:sz w:val="20"/>
          <w:rPrChange w:id="10285" w:author="Author" w:date="2015-07-30T15:37:00Z">
            <w:rPr>
              <w:rFonts w:ascii="Times New Roman" w:hAnsi="Times New Roman"/>
              <w:sz w:val="20"/>
            </w:rPr>
          </w:rPrChange>
        </w:rPr>
        <w:t xml:space="preserve"> </w:t>
      </w:r>
      <w:r>
        <w:rPr>
          <w:rFonts w:ascii="Times New Roman"/>
          <w:sz w:val="20"/>
          <w:rPrChange w:id="10286" w:author="Author" w:date="2015-07-30T15:37:00Z">
            <w:rPr>
              <w:rFonts w:ascii="Times New Roman" w:hAnsi="Times New Roman"/>
              <w:sz w:val="20"/>
            </w:rPr>
          </w:rPrChange>
        </w:rPr>
        <w:t>and</w:t>
      </w:r>
      <w:r>
        <w:rPr>
          <w:rFonts w:ascii="Times New Roman"/>
          <w:spacing w:val="31"/>
          <w:sz w:val="20"/>
          <w:rPrChange w:id="10287" w:author="Author" w:date="2015-07-30T15:37:00Z">
            <w:rPr>
              <w:rFonts w:ascii="Times New Roman" w:hAnsi="Times New Roman"/>
              <w:sz w:val="20"/>
            </w:rPr>
          </w:rPrChange>
        </w:rPr>
        <w:t xml:space="preserve"> </w:t>
      </w:r>
      <w:r>
        <w:rPr>
          <w:rFonts w:ascii="Times New Roman"/>
          <w:sz w:val="20"/>
          <w:rPrChange w:id="10288" w:author="Author" w:date="2015-07-30T15:37:00Z">
            <w:rPr>
              <w:rFonts w:ascii="Times New Roman" w:hAnsi="Times New Roman"/>
              <w:sz w:val="20"/>
            </w:rPr>
          </w:rPrChange>
        </w:rPr>
        <w:t>global</w:t>
      </w:r>
      <w:r>
        <w:rPr>
          <w:rFonts w:ascii="Times New Roman"/>
          <w:spacing w:val="31"/>
          <w:sz w:val="20"/>
          <w:rPrChange w:id="10289" w:author="Author" w:date="2015-07-30T15:37:00Z">
            <w:rPr>
              <w:rFonts w:ascii="Times New Roman" w:hAnsi="Times New Roman"/>
              <w:sz w:val="20"/>
            </w:rPr>
          </w:rPrChange>
        </w:rPr>
        <w:t xml:space="preserve"> </w:t>
      </w:r>
      <w:r>
        <w:rPr>
          <w:rFonts w:ascii="Times New Roman"/>
          <w:sz w:val="20"/>
          <w:rPrChange w:id="10290" w:author="Author" w:date="2015-07-30T15:37:00Z">
            <w:rPr>
              <w:rFonts w:ascii="Times New Roman" w:hAnsi="Times New Roman"/>
              <w:sz w:val="20"/>
            </w:rPr>
          </w:rPrChange>
        </w:rPr>
        <w:t>levels,</w:t>
      </w:r>
      <w:r>
        <w:rPr>
          <w:rFonts w:ascii="Times New Roman"/>
          <w:spacing w:val="31"/>
          <w:sz w:val="20"/>
          <w:rPrChange w:id="10291" w:author="Author" w:date="2015-07-30T15:37:00Z">
            <w:rPr>
              <w:rFonts w:ascii="Times New Roman" w:hAnsi="Times New Roman"/>
              <w:sz w:val="20"/>
            </w:rPr>
          </w:rPrChange>
        </w:rPr>
        <w:t xml:space="preserve"> </w:t>
      </w:r>
      <w:r>
        <w:rPr>
          <w:rFonts w:ascii="Times New Roman"/>
          <w:sz w:val="20"/>
          <w:rPrChange w:id="10292" w:author="Author" w:date="2015-07-30T15:37:00Z">
            <w:rPr>
              <w:rFonts w:ascii="Times New Roman" w:hAnsi="Times New Roman"/>
              <w:sz w:val="20"/>
            </w:rPr>
          </w:rPrChange>
        </w:rPr>
        <w:t>it</w:t>
      </w:r>
      <w:r>
        <w:rPr>
          <w:rFonts w:ascii="Times New Roman"/>
          <w:spacing w:val="30"/>
          <w:sz w:val="20"/>
          <w:rPrChange w:id="10293" w:author="Author" w:date="2015-07-30T15:37:00Z">
            <w:rPr>
              <w:rFonts w:ascii="Times New Roman" w:hAnsi="Times New Roman"/>
              <w:sz w:val="20"/>
            </w:rPr>
          </w:rPrChange>
        </w:rPr>
        <w:t xml:space="preserve"> </w:t>
      </w:r>
      <w:r>
        <w:rPr>
          <w:rFonts w:ascii="Times New Roman"/>
          <w:sz w:val="20"/>
          <w:rPrChange w:id="10294" w:author="Author" w:date="2015-07-30T15:37:00Z">
            <w:rPr>
              <w:rFonts w:ascii="Times New Roman" w:hAnsi="Times New Roman"/>
              <w:sz w:val="20"/>
            </w:rPr>
          </w:rPrChange>
        </w:rPr>
        <w:t>will</w:t>
      </w:r>
      <w:r>
        <w:rPr>
          <w:rFonts w:ascii="Times New Roman"/>
          <w:spacing w:val="30"/>
          <w:sz w:val="20"/>
          <w:rPrChange w:id="10295" w:author="Author" w:date="2015-07-30T15:37:00Z">
            <w:rPr>
              <w:rFonts w:ascii="Times New Roman" w:hAnsi="Times New Roman"/>
              <w:sz w:val="20"/>
            </w:rPr>
          </w:rPrChange>
        </w:rPr>
        <w:t xml:space="preserve"> </w:t>
      </w:r>
      <w:r>
        <w:rPr>
          <w:rFonts w:ascii="Times New Roman"/>
          <w:sz w:val="20"/>
          <w:rPrChange w:id="10296" w:author="Author" w:date="2015-07-30T15:37:00Z">
            <w:rPr>
              <w:rFonts w:ascii="Times New Roman" w:hAnsi="Times New Roman"/>
              <w:sz w:val="20"/>
            </w:rPr>
          </w:rPrChange>
        </w:rPr>
        <w:t>promote</w:t>
      </w:r>
      <w:r>
        <w:rPr>
          <w:rFonts w:ascii="Times New Roman"/>
          <w:spacing w:val="31"/>
          <w:sz w:val="20"/>
          <w:rPrChange w:id="10297" w:author="Author" w:date="2015-07-30T15:37:00Z">
            <w:rPr>
              <w:rFonts w:ascii="Times New Roman" w:hAnsi="Times New Roman"/>
              <w:sz w:val="20"/>
            </w:rPr>
          </w:rPrChange>
        </w:rPr>
        <w:t xml:space="preserve"> </w:t>
      </w:r>
      <w:r>
        <w:rPr>
          <w:rFonts w:ascii="Times New Roman"/>
          <w:sz w:val="20"/>
          <w:rPrChange w:id="10298" w:author="Author" w:date="2015-07-30T15:37:00Z">
            <w:rPr>
              <w:rFonts w:ascii="Times New Roman" w:hAnsi="Times New Roman"/>
              <w:sz w:val="20"/>
            </w:rPr>
          </w:rPrChange>
        </w:rPr>
        <w:t>accountability</w:t>
      </w:r>
      <w:r>
        <w:rPr>
          <w:rFonts w:ascii="Times New Roman"/>
          <w:spacing w:val="29"/>
          <w:sz w:val="20"/>
          <w:rPrChange w:id="10299" w:author="Author" w:date="2015-07-30T15:37:00Z">
            <w:rPr>
              <w:rFonts w:ascii="Times New Roman" w:hAnsi="Times New Roman"/>
              <w:sz w:val="20"/>
            </w:rPr>
          </w:rPrChange>
        </w:rPr>
        <w:t xml:space="preserve"> </w:t>
      </w:r>
      <w:r>
        <w:rPr>
          <w:rFonts w:ascii="Times New Roman"/>
          <w:sz w:val="20"/>
          <w:rPrChange w:id="10300" w:author="Author" w:date="2015-07-30T15:37:00Z">
            <w:rPr>
              <w:rFonts w:ascii="Times New Roman" w:hAnsi="Times New Roman"/>
              <w:sz w:val="20"/>
            </w:rPr>
          </w:rPrChange>
        </w:rPr>
        <w:t>to</w:t>
      </w:r>
      <w:r>
        <w:rPr>
          <w:rFonts w:ascii="Times New Roman"/>
          <w:spacing w:val="31"/>
          <w:sz w:val="20"/>
          <w:rPrChange w:id="10301" w:author="Author" w:date="2015-07-30T15:37:00Z">
            <w:rPr>
              <w:rFonts w:ascii="Times New Roman" w:hAnsi="Times New Roman"/>
              <w:sz w:val="20"/>
            </w:rPr>
          </w:rPrChange>
        </w:rPr>
        <w:t xml:space="preserve"> </w:t>
      </w:r>
      <w:r>
        <w:rPr>
          <w:rFonts w:ascii="Times New Roman"/>
          <w:sz w:val="20"/>
          <w:rPrChange w:id="10302" w:author="Author" w:date="2015-07-30T15:37:00Z">
            <w:rPr>
              <w:rFonts w:ascii="Times New Roman" w:hAnsi="Times New Roman"/>
              <w:sz w:val="20"/>
            </w:rPr>
          </w:rPrChange>
        </w:rPr>
        <w:t>our</w:t>
      </w:r>
      <w:r>
        <w:rPr>
          <w:rFonts w:ascii="Times New Roman"/>
          <w:spacing w:val="31"/>
          <w:sz w:val="20"/>
          <w:rPrChange w:id="10303" w:author="Author" w:date="2015-07-30T15:37:00Z">
            <w:rPr>
              <w:rFonts w:ascii="Times New Roman" w:hAnsi="Times New Roman"/>
              <w:sz w:val="20"/>
            </w:rPr>
          </w:rPrChange>
        </w:rPr>
        <w:t xml:space="preserve"> </w:t>
      </w:r>
      <w:r>
        <w:rPr>
          <w:rFonts w:ascii="Times New Roman"/>
          <w:sz w:val="20"/>
          <w:rPrChange w:id="10304" w:author="Author" w:date="2015-07-30T15:37:00Z">
            <w:rPr>
              <w:rFonts w:ascii="Times New Roman" w:hAnsi="Times New Roman"/>
              <w:sz w:val="20"/>
            </w:rPr>
          </w:rPrChange>
        </w:rPr>
        <w:t>citizens,</w:t>
      </w:r>
      <w:r>
        <w:rPr>
          <w:rFonts w:ascii="Times New Roman"/>
          <w:spacing w:val="31"/>
          <w:sz w:val="20"/>
          <w:rPrChange w:id="10305" w:author="Author" w:date="2015-07-30T15:37:00Z">
            <w:rPr>
              <w:rFonts w:ascii="Times New Roman" w:hAnsi="Times New Roman"/>
              <w:sz w:val="20"/>
            </w:rPr>
          </w:rPrChange>
        </w:rPr>
        <w:t xml:space="preserve"> </w:t>
      </w:r>
      <w:r>
        <w:rPr>
          <w:rFonts w:ascii="Times New Roman"/>
          <w:sz w:val="20"/>
          <w:rPrChange w:id="10306" w:author="Author" w:date="2015-07-30T15:37:00Z">
            <w:rPr>
              <w:rFonts w:ascii="Times New Roman" w:hAnsi="Times New Roman"/>
              <w:sz w:val="20"/>
            </w:rPr>
          </w:rPrChange>
        </w:rPr>
        <w:t>support</w:t>
      </w:r>
      <w:r>
        <w:rPr>
          <w:rFonts w:ascii="Times New Roman"/>
          <w:w w:val="99"/>
          <w:sz w:val="20"/>
          <w:rPrChange w:id="10307" w:author="Author" w:date="2015-07-30T15:37:00Z">
            <w:rPr>
              <w:rFonts w:ascii="Times New Roman" w:hAnsi="Times New Roman"/>
              <w:sz w:val="20"/>
            </w:rPr>
          </w:rPrChange>
        </w:rPr>
        <w:t xml:space="preserve"> </w:t>
      </w:r>
      <w:r>
        <w:rPr>
          <w:rFonts w:ascii="Times New Roman"/>
          <w:sz w:val="20"/>
          <w:rPrChange w:id="10308" w:author="Author" w:date="2015-07-30T15:37:00Z">
            <w:rPr>
              <w:rFonts w:ascii="Times New Roman" w:hAnsi="Times New Roman"/>
              <w:sz w:val="20"/>
            </w:rPr>
          </w:rPrChange>
        </w:rPr>
        <w:t>effective international cooperation in achieving this Agenda and foster exchanges of best practices and</w:t>
      </w:r>
      <w:r>
        <w:rPr>
          <w:rFonts w:ascii="Times New Roman"/>
          <w:spacing w:val="41"/>
          <w:sz w:val="20"/>
          <w:rPrChange w:id="10309" w:author="Author" w:date="2015-07-30T15:37:00Z">
            <w:rPr>
              <w:rFonts w:ascii="Times New Roman" w:hAnsi="Times New Roman"/>
              <w:sz w:val="20"/>
            </w:rPr>
          </w:rPrChange>
        </w:rPr>
        <w:t xml:space="preserve"> </w:t>
      </w:r>
      <w:r>
        <w:rPr>
          <w:rFonts w:ascii="Times New Roman"/>
          <w:sz w:val="20"/>
          <w:rPrChange w:id="10310" w:author="Author" w:date="2015-07-30T15:37:00Z">
            <w:rPr>
              <w:rFonts w:ascii="Times New Roman" w:hAnsi="Times New Roman"/>
              <w:sz w:val="20"/>
            </w:rPr>
          </w:rPrChange>
        </w:rPr>
        <w:t>mutual</w:t>
      </w:r>
      <w:r>
        <w:rPr>
          <w:rFonts w:ascii="Times New Roman"/>
          <w:w w:val="99"/>
          <w:sz w:val="20"/>
          <w:rPrChange w:id="10311" w:author="Author" w:date="2015-07-30T15:37:00Z">
            <w:rPr>
              <w:rFonts w:ascii="Times New Roman" w:hAnsi="Times New Roman"/>
              <w:sz w:val="20"/>
            </w:rPr>
          </w:rPrChange>
        </w:rPr>
        <w:t xml:space="preserve"> </w:t>
      </w:r>
      <w:r>
        <w:rPr>
          <w:rFonts w:ascii="Times New Roman"/>
          <w:sz w:val="20"/>
          <w:rPrChange w:id="10312" w:author="Author" w:date="2015-07-30T15:37:00Z">
            <w:rPr>
              <w:rFonts w:ascii="Times New Roman" w:hAnsi="Times New Roman"/>
              <w:sz w:val="20"/>
            </w:rPr>
          </w:rPrChange>
        </w:rPr>
        <w:t xml:space="preserve">learning. It will mobilize support to overcome shared challenges and identify new and emerging issues. </w:t>
      </w:r>
      <w:del w:id="10313" w:author="Author" w:date="2015-07-30T15:37:00Z">
        <w:r w:rsidR="0039797F" w:rsidRPr="004B11A8">
          <w:rPr>
            <w:rFonts w:ascii="Times New Roman" w:hAnsi="Times New Roman"/>
            <w:sz w:val="20"/>
            <w:szCs w:val="20"/>
          </w:rPr>
          <w:delText xml:space="preserve"> </w:delText>
        </w:r>
      </w:del>
      <w:r>
        <w:rPr>
          <w:rFonts w:ascii="Times New Roman"/>
          <w:sz w:val="20"/>
          <w:rPrChange w:id="10314" w:author="Author" w:date="2015-07-30T15:37:00Z">
            <w:rPr>
              <w:rFonts w:ascii="Times New Roman" w:hAnsi="Times New Roman"/>
              <w:sz w:val="20"/>
            </w:rPr>
          </w:rPrChange>
        </w:rPr>
        <w:t>As</w:t>
      </w:r>
      <w:r>
        <w:rPr>
          <w:rFonts w:ascii="Times New Roman"/>
          <w:spacing w:val="38"/>
          <w:sz w:val="20"/>
          <w:rPrChange w:id="10315" w:author="Author" w:date="2015-07-30T15:37:00Z">
            <w:rPr>
              <w:rFonts w:ascii="Times New Roman" w:hAnsi="Times New Roman"/>
              <w:sz w:val="20"/>
            </w:rPr>
          </w:rPrChange>
        </w:rPr>
        <w:t xml:space="preserve"> </w:t>
      </w:r>
      <w:r>
        <w:rPr>
          <w:rFonts w:ascii="Times New Roman"/>
          <w:sz w:val="20"/>
          <w:rPrChange w:id="10316" w:author="Author" w:date="2015-07-30T15:37:00Z">
            <w:rPr>
              <w:rFonts w:ascii="Times New Roman" w:hAnsi="Times New Roman"/>
              <w:sz w:val="20"/>
            </w:rPr>
          </w:rPrChange>
        </w:rPr>
        <w:t>this</w:t>
      </w:r>
      <w:r>
        <w:rPr>
          <w:rFonts w:ascii="Times New Roman"/>
          <w:w w:val="99"/>
          <w:sz w:val="20"/>
          <w:rPrChange w:id="10317" w:author="Author" w:date="2015-07-30T15:37:00Z">
            <w:rPr>
              <w:rFonts w:ascii="Times New Roman" w:hAnsi="Times New Roman"/>
              <w:sz w:val="20"/>
            </w:rPr>
          </w:rPrChange>
        </w:rPr>
        <w:t xml:space="preserve"> </w:t>
      </w:r>
      <w:r>
        <w:rPr>
          <w:rFonts w:ascii="Times New Roman"/>
          <w:sz w:val="20"/>
          <w:rPrChange w:id="10318" w:author="Author" w:date="2015-07-30T15:37:00Z">
            <w:rPr>
              <w:rFonts w:ascii="Times New Roman" w:hAnsi="Times New Roman"/>
              <w:sz w:val="20"/>
            </w:rPr>
          </w:rPrChange>
        </w:rPr>
        <w:t>is a universal Agenda, mutual trust and understanding among all nations will be</w:t>
      </w:r>
      <w:r>
        <w:rPr>
          <w:rFonts w:ascii="Times New Roman"/>
          <w:spacing w:val="-7"/>
          <w:sz w:val="20"/>
          <w:rPrChange w:id="10319" w:author="Author" w:date="2015-07-30T15:37:00Z">
            <w:rPr>
              <w:rFonts w:ascii="Times New Roman" w:hAnsi="Times New Roman"/>
              <w:sz w:val="20"/>
            </w:rPr>
          </w:rPrChange>
        </w:rPr>
        <w:t xml:space="preserve"> </w:t>
      </w:r>
      <w:r>
        <w:rPr>
          <w:rFonts w:ascii="Times New Roman"/>
          <w:sz w:val="20"/>
          <w:rPrChange w:id="10320" w:author="Author" w:date="2015-07-30T15:37:00Z">
            <w:rPr>
              <w:rFonts w:ascii="Times New Roman" w:hAnsi="Times New Roman"/>
              <w:sz w:val="20"/>
            </w:rPr>
          </w:rPrChange>
        </w:rPr>
        <w:t>important.</w:t>
      </w:r>
    </w:p>
    <w:p w14:paraId="452A1116" w14:textId="77777777" w:rsidR="00804791" w:rsidRDefault="00804791">
      <w:pPr>
        <w:spacing w:before="11"/>
        <w:rPr>
          <w:rFonts w:ascii="Times New Roman" w:hAnsi="Times New Roman"/>
          <w:sz w:val="19"/>
          <w:rPrChange w:id="10321" w:author="Author" w:date="2015-07-30T15:37:00Z">
            <w:rPr>
              <w:rFonts w:ascii="Times New Roman" w:hAnsi="Times New Roman"/>
              <w:sz w:val="20"/>
            </w:rPr>
          </w:rPrChange>
        </w:rPr>
        <w:pPrChange w:id="10322" w:author="Author" w:date="2015-07-30T15:37:00Z">
          <w:pPr>
            <w:pStyle w:val="ListParagraph"/>
            <w:spacing w:after="0" w:line="240" w:lineRule="auto"/>
            <w:ind w:left="360"/>
          </w:pPr>
        </w:pPrChange>
      </w:pPr>
    </w:p>
    <w:p w14:paraId="79DE4FE8" w14:textId="1DD8A64A" w:rsidR="00804791" w:rsidRDefault="006514D0">
      <w:pPr>
        <w:pStyle w:val="ListParagraph"/>
        <w:numPr>
          <w:ilvl w:val="0"/>
          <w:numId w:val="35"/>
        </w:numPr>
        <w:tabs>
          <w:tab w:val="left" w:pos="461"/>
        </w:tabs>
        <w:ind w:right="204"/>
        <w:rPr>
          <w:rFonts w:ascii="Times New Roman" w:eastAsia="Times New Roman" w:hAnsi="Times New Roman" w:cs="Times New Roman"/>
          <w:sz w:val="20"/>
          <w:szCs w:val="20"/>
        </w:rPr>
        <w:pPrChange w:id="10323" w:author="Author" w:date="2015-07-30T15:37:00Z">
          <w:pPr>
            <w:pStyle w:val="ListParagraph"/>
            <w:numPr>
              <w:numId w:val="36"/>
            </w:numPr>
            <w:ind w:left="360" w:hanging="360"/>
          </w:pPr>
        </w:pPrChange>
      </w:pPr>
      <w:r>
        <w:rPr>
          <w:rFonts w:ascii="Times New Roman"/>
          <w:sz w:val="20"/>
          <w:rPrChange w:id="10324" w:author="Author" w:date="2015-07-30T15:37:00Z">
            <w:rPr>
              <w:rFonts w:ascii="Times New Roman" w:hAnsi="Times New Roman"/>
              <w:sz w:val="20"/>
            </w:rPr>
          </w:rPrChange>
        </w:rPr>
        <w:t xml:space="preserve">Follow-up and review processes at all levels will be </w:t>
      </w:r>
      <w:del w:id="10325" w:author="Author" w:date="2015-07-30T15:37:00Z">
        <w:r w:rsidR="0039797F">
          <w:rPr>
            <w:rFonts w:ascii="Times New Roman" w:hAnsi="Times New Roman"/>
            <w:sz w:val="20"/>
            <w:szCs w:val="20"/>
          </w:rPr>
          <w:delText xml:space="preserve">people-centred and will be </w:delText>
        </w:r>
      </w:del>
      <w:r>
        <w:rPr>
          <w:rFonts w:ascii="Times New Roman"/>
          <w:sz w:val="20"/>
          <w:rPrChange w:id="10326" w:author="Author" w:date="2015-07-30T15:37:00Z">
            <w:rPr>
              <w:rFonts w:ascii="Times New Roman" w:hAnsi="Times New Roman"/>
              <w:sz w:val="20"/>
            </w:rPr>
          </w:rPrChange>
        </w:rPr>
        <w:t>guided by the following</w:t>
      </w:r>
      <w:r>
        <w:rPr>
          <w:rFonts w:ascii="Times New Roman"/>
          <w:spacing w:val="-12"/>
          <w:sz w:val="20"/>
          <w:rPrChange w:id="10327" w:author="Author" w:date="2015-07-30T15:37:00Z">
            <w:rPr>
              <w:rFonts w:ascii="Times New Roman" w:hAnsi="Times New Roman"/>
              <w:sz w:val="20"/>
            </w:rPr>
          </w:rPrChange>
        </w:rPr>
        <w:t xml:space="preserve"> </w:t>
      </w:r>
      <w:r>
        <w:rPr>
          <w:rFonts w:ascii="Times New Roman"/>
          <w:sz w:val="20"/>
          <w:rPrChange w:id="10328" w:author="Author" w:date="2015-07-30T15:37:00Z">
            <w:rPr>
              <w:rFonts w:ascii="Times New Roman" w:hAnsi="Times New Roman"/>
              <w:sz w:val="20"/>
            </w:rPr>
          </w:rPrChange>
        </w:rPr>
        <w:t>principles:</w:t>
      </w:r>
    </w:p>
    <w:p w14:paraId="60AC6C18" w14:textId="77777777" w:rsidR="00804791" w:rsidRDefault="00804791">
      <w:pPr>
        <w:spacing w:before="3"/>
        <w:rPr>
          <w:rFonts w:ascii="Times New Roman" w:hAnsi="Times New Roman"/>
          <w:sz w:val="23"/>
          <w:rPrChange w:id="10329" w:author="Author" w:date="2015-07-30T15:37:00Z">
            <w:rPr>
              <w:rFonts w:ascii="Times New Roman" w:hAnsi="Times New Roman"/>
              <w:sz w:val="20"/>
            </w:rPr>
          </w:rPrChange>
        </w:rPr>
        <w:pPrChange w:id="10330" w:author="Author" w:date="2015-07-30T15:37:00Z">
          <w:pPr>
            <w:pStyle w:val="ListParagraph"/>
          </w:pPr>
        </w:pPrChange>
      </w:pPr>
    </w:p>
    <w:p w14:paraId="51BBB573" w14:textId="348E8543" w:rsidR="00804791" w:rsidRDefault="006514D0">
      <w:pPr>
        <w:pStyle w:val="ListParagraph"/>
        <w:numPr>
          <w:ilvl w:val="1"/>
          <w:numId w:val="35"/>
        </w:numPr>
        <w:tabs>
          <w:tab w:val="left" w:pos="821"/>
        </w:tabs>
        <w:spacing w:line="259" w:lineRule="auto"/>
        <w:ind w:right="119" w:hanging="425"/>
        <w:jc w:val="both"/>
        <w:rPr>
          <w:rFonts w:ascii="Times New Roman" w:eastAsia="Times New Roman" w:hAnsi="Times New Roman" w:cs="Times New Roman"/>
          <w:sz w:val="20"/>
          <w:szCs w:val="20"/>
        </w:rPr>
        <w:pPrChange w:id="10331" w:author="Author" w:date="2015-07-30T15:37:00Z">
          <w:pPr>
            <w:pStyle w:val="ListParagraph"/>
            <w:numPr>
              <w:ilvl w:val="1"/>
              <w:numId w:val="37"/>
            </w:numPr>
            <w:ind w:left="1070" w:hanging="360"/>
          </w:pPr>
        </w:pPrChange>
      </w:pPr>
      <w:r>
        <w:rPr>
          <w:rFonts w:ascii="Times New Roman"/>
          <w:sz w:val="20"/>
          <w:rPrChange w:id="10332" w:author="Author" w:date="2015-07-30T15:37:00Z">
            <w:rPr>
              <w:rFonts w:ascii="Times New Roman" w:hAnsi="Times New Roman"/>
              <w:sz w:val="20"/>
            </w:rPr>
          </w:rPrChange>
        </w:rPr>
        <w:t>They</w:t>
      </w:r>
      <w:r>
        <w:rPr>
          <w:rFonts w:ascii="Times New Roman"/>
          <w:spacing w:val="20"/>
          <w:sz w:val="20"/>
          <w:rPrChange w:id="10333" w:author="Author" w:date="2015-07-30T15:37:00Z">
            <w:rPr>
              <w:rFonts w:ascii="Times New Roman" w:hAnsi="Times New Roman"/>
              <w:sz w:val="20"/>
            </w:rPr>
          </w:rPrChange>
        </w:rPr>
        <w:t xml:space="preserve"> </w:t>
      </w:r>
      <w:r>
        <w:rPr>
          <w:rFonts w:ascii="Times New Roman"/>
          <w:sz w:val="20"/>
          <w:rPrChange w:id="10334" w:author="Author" w:date="2015-07-30T15:37:00Z">
            <w:rPr>
              <w:rFonts w:ascii="Times New Roman" w:hAnsi="Times New Roman"/>
              <w:sz w:val="20"/>
            </w:rPr>
          </w:rPrChange>
        </w:rPr>
        <w:t>will</w:t>
      </w:r>
      <w:r>
        <w:rPr>
          <w:rFonts w:ascii="Times New Roman"/>
          <w:spacing w:val="21"/>
          <w:sz w:val="20"/>
          <w:rPrChange w:id="10335" w:author="Author" w:date="2015-07-30T15:37:00Z">
            <w:rPr>
              <w:rFonts w:ascii="Times New Roman" w:hAnsi="Times New Roman"/>
              <w:sz w:val="20"/>
            </w:rPr>
          </w:rPrChange>
        </w:rPr>
        <w:t xml:space="preserve"> </w:t>
      </w:r>
      <w:r>
        <w:rPr>
          <w:rFonts w:ascii="Times New Roman"/>
          <w:sz w:val="20"/>
          <w:rPrChange w:id="10336" w:author="Author" w:date="2015-07-30T15:37:00Z">
            <w:rPr>
              <w:rFonts w:ascii="Times New Roman" w:hAnsi="Times New Roman"/>
              <w:sz w:val="20"/>
            </w:rPr>
          </w:rPrChange>
        </w:rPr>
        <w:t>be</w:t>
      </w:r>
      <w:r>
        <w:rPr>
          <w:rFonts w:ascii="Times New Roman"/>
          <w:spacing w:val="21"/>
          <w:sz w:val="20"/>
          <w:rPrChange w:id="10337" w:author="Author" w:date="2015-07-30T15:37:00Z">
            <w:rPr>
              <w:rFonts w:ascii="Times New Roman" w:hAnsi="Times New Roman"/>
              <w:sz w:val="20"/>
            </w:rPr>
          </w:rPrChange>
        </w:rPr>
        <w:t xml:space="preserve"> </w:t>
      </w:r>
      <w:r>
        <w:rPr>
          <w:rFonts w:ascii="Times New Roman"/>
          <w:sz w:val="20"/>
          <w:rPrChange w:id="10338" w:author="Author" w:date="2015-07-30T15:37:00Z">
            <w:rPr>
              <w:rFonts w:ascii="Times New Roman" w:hAnsi="Times New Roman"/>
              <w:sz w:val="20"/>
            </w:rPr>
          </w:rPrChange>
        </w:rPr>
        <w:t>voluntary</w:t>
      </w:r>
      <w:r>
        <w:rPr>
          <w:rFonts w:ascii="Times New Roman"/>
          <w:spacing w:val="17"/>
          <w:sz w:val="20"/>
          <w:rPrChange w:id="10339" w:author="Author" w:date="2015-07-30T15:37:00Z">
            <w:rPr>
              <w:rFonts w:ascii="Times New Roman" w:hAnsi="Times New Roman"/>
              <w:sz w:val="20"/>
            </w:rPr>
          </w:rPrChange>
        </w:rPr>
        <w:t xml:space="preserve"> </w:t>
      </w:r>
      <w:r>
        <w:rPr>
          <w:rFonts w:ascii="Times New Roman"/>
          <w:sz w:val="20"/>
          <w:rPrChange w:id="10340" w:author="Author" w:date="2015-07-30T15:37:00Z">
            <w:rPr>
              <w:rFonts w:ascii="Times New Roman" w:hAnsi="Times New Roman"/>
              <w:sz w:val="20"/>
            </w:rPr>
          </w:rPrChange>
        </w:rPr>
        <w:t>and</w:t>
      </w:r>
      <w:r>
        <w:rPr>
          <w:rFonts w:ascii="Times New Roman"/>
          <w:spacing w:val="22"/>
          <w:sz w:val="20"/>
          <w:rPrChange w:id="10341" w:author="Author" w:date="2015-07-30T15:37:00Z">
            <w:rPr>
              <w:rFonts w:ascii="Times New Roman" w:hAnsi="Times New Roman"/>
              <w:sz w:val="20"/>
            </w:rPr>
          </w:rPrChange>
        </w:rPr>
        <w:t xml:space="preserve"> </w:t>
      </w:r>
      <w:r>
        <w:rPr>
          <w:rFonts w:ascii="Times New Roman"/>
          <w:sz w:val="20"/>
          <w:rPrChange w:id="10342" w:author="Author" w:date="2015-07-30T15:37:00Z">
            <w:rPr>
              <w:rFonts w:ascii="Times New Roman" w:hAnsi="Times New Roman"/>
              <w:sz w:val="20"/>
            </w:rPr>
          </w:rPrChange>
        </w:rPr>
        <w:t>country-</w:t>
      </w:r>
      <w:del w:id="10343" w:author="Author" w:date="2015-07-30T15:37:00Z">
        <w:r w:rsidR="0039797F" w:rsidRPr="004B11A8">
          <w:rPr>
            <w:rFonts w:ascii="Times New Roman" w:hAnsi="Times New Roman"/>
            <w:sz w:val="20"/>
            <w:szCs w:val="20"/>
          </w:rPr>
          <w:delText>owned</w:delText>
        </w:r>
      </w:del>
      <w:ins w:id="10344" w:author="Author" w:date="2015-07-30T15:37:00Z">
        <w:r>
          <w:rPr>
            <w:rFonts w:ascii="Times New Roman"/>
            <w:sz w:val="20"/>
          </w:rPr>
          <w:t>led</w:t>
        </w:r>
      </w:ins>
      <w:r>
        <w:rPr>
          <w:rFonts w:ascii="Times New Roman"/>
          <w:sz w:val="20"/>
          <w:rPrChange w:id="10345" w:author="Author" w:date="2015-07-30T15:37:00Z">
            <w:rPr>
              <w:rFonts w:ascii="Times New Roman" w:hAnsi="Times New Roman"/>
              <w:sz w:val="20"/>
            </w:rPr>
          </w:rPrChange>
        </w:rPr>
        <w:t>,</w:t>
      </w:r>
      <w:r>
        <w:rPr>
          <w:rFonts w:ascii="Times New Roman"/>
          <w:spacing w:val="24"/>
          <w:sz w:val="20"/>
          <w:rPrChange w:id="10346" w:author="Author" w:date="2015-07-30T15:37:00Z">
            <w:rPr>
              <w:rFonts w:ascii="Times New Roman" w:hAnsi="Times New Roman"/>
              <w:sz w:val="20"/>
            </w:rPr>
          </w:rPrChange>
        </w:rPr>
        <w:t xml:space="preserve"> </w:t>
      </w:r>
      <w:r>
        <w:rPr>
          <w:rFonts w:ascii="Times New Roman"/>
          <w:sz w:val="20"/>
          <w:rPrChange w:id="10347" w:author="Author" w:date="2015-07-30T15:37:00Z">
            <w:rPr>
              <w:rFonts w:ascii="Times New Roman" w:hAnsi="Times New Roman"/>
              <w:sz w:val="20"/>
            </w:rPr>
          </w:rPrChange>
        </w:rPr>
        <w:t>will</w:t>
      </w:r>
      <w:r>
        <w:rPr>
          <w:rFonts w:ascii="Times New Roman"/>
          <w:spacing w:val="20"/>
          <w:sz w:val="20"/>
          <w:rPrChange w:id="10348" w:author="Author" w:date="2015-07-30T15:37:00Z">
            <w:rPr>
              <w:rFonts w:ascii="Times New Roman" w:hAnsi="Times New Roman"/>
              <w:sz w:val="20"/>
            </w:rPr>
          </w:rPrChange>
        </w:rPr>
        <w:t xml:space="preserve"> </w:t>
      </w:r>
      <w:r>
        <w:rPr>
          <w:rFonts w:ascii="Times New Roman"/>
          <w:sz w:val="20"/>
          <w:rPrChange w:id="10349" w:author="Author" w:date="2015-07-30T15:37:00Z">
            <w:rPr>
              <w:rFonts w:ascii="Times New Roman" w:hAnsi="Times New Roman"/>
              <w:sz w:val="20"/>
            </w:rPr>
          </w:rPrChange>
        </w:rPr>
        <w:t>take</w:t>
      </w:r>
      <w:r>
        <w:rPr>
          <w:rFonts w:ascii="Times New Roman"/>
          <w:spacing w:val="21"/>
          <w:sz w:val="20"/>
          <w:rPrChange w:id="10350" w:author="Author" w:date="2015-07-30T15:37:00Z">
            <w:rPr>
              <w:rFonts w:ascii="Times New Roman" w:hAnsi="Times New Roman"/>
              <w:sz w:val="20"/>
            </w:rPr>
          </w:rPrChange>
        </w:rPr>
        <w:t xml:space="preserve"> </w:t>
      </w:r>
      <w:r>
        <w:rPr>
          <w:rFonts w:ascii="Times New Roman"/>
          <w:sz w:val="20"/>
          <w:rPrChange w:id="10351" w:author="Author" w:date="2015-07-30T15:37:00Z">
            <w:rPr>
              <w:rFonts w:ascii="Times New Roman" w:hAnsi="Times New Roman"/>
              <w:sz w:val="20"/>
            </w:rPr>
          </w:rPrChange>
        </w:rPr>
        <w:t>into</w:t>
      </w:r>
      <w:r>
        <w:rPr>
          <w:rFonts w:ascii="Times New Roman"/>
          <w:spacing w:val="21"/>
          <w:sz w:val="20"/>
          <w:rPrChange w:id="10352" w:author="Author" w:date="2015-07-30T15:37:00Z">
            <w:rPr>
              <w:rFonts w:ascii="Times New Roman" w:hAnsi="Times New Roman"/>
              <w:sz w:val="20"/>
            </w:rPr>
          </w:rPrChange>
        </w:rPr>
        <w:t xml:space="preserve"> </w:t>
      </w:r>
      <w:r>
        <w:rPr>
          <w:rFonts w:ascii="Times New Roman"/>
          <w:sz w:val="20"/>
          <w:rPrChange w:id="10353" w:author="Author" w:date="2015-07-30T15:37:00Z">
            <w:rPr>
              <w:rFonts w:ascii="Times New Roman" w:hAnsi="Times New Roman"/>
              <w:sz w:val="20"/>
            </w:rPr>
          </w:rPrChange>
        </w:rPr>
        <w:t>account</w:t>
      </w:r>
      <w:r>
        <w:rPr>
          <w:rFonts w:ascii="Times New Roman"/>
          <w:spacing w:val="21"/>
          <w:sz w:val="20"/>
          <w:rPrChange w:id="10354" w:author="Author" w:date="2015-07-30T15:37:00Z">
            <w:rPr>
              <w:rFonts w:ascii="Times New Roman" w:hAnsi="Times New Roman"/>
              <w:sz w:val="20"/>
            </w:rPr>
          </w:rPrChange>
        </w:rPr>
        <w:t xml:space="preserve"> </w:t>
      </w:r>
      <w:r>
        <w:rPr>
          <w:rFonts w:ascii="Times New Roman"/>
          <w:sz w:val="20"/>
          <w:rPrChange w:id="10355" w:author="Author" w:date="2015-07-30T15:37:00Z">
            <w:rPr>
              <w:rFonts w:ascii="Times New Roman" w:hAnsi="Times New Roman"/>
              <w:sz w:val="20"/>
            </w:rPr>
          </w:rPrChange>
        </w:rPr>
        <w:t>different</w:t>
      </w:r>
      <w:r>
        <w:rPr>
          <w:rFonts w:ascii="Times New Roman"/>
          <w:spacing w:val="21"/>
          <w:sz w:val="20"/>
          <w:rPrChange w:id="10356" w:author="Author" w:date="2015-07-30T15:37:00Z">
            <w:rPr>
              <w:rFonts w:ascii="Times New Roman" w:hAnsi="Times New Roman"/>
              <w:sz w:val="20"/>
            </w:rPr>
          </w:rPrChange>
        </w:rPr>
        <w:t xml:space="preserve"> </w:t>
      </w:r>
      <w:r>
        <w:rPr>
          <w:rFonts w:ascii="Times New Roman"/>
          <w:sz w:val="20"/>
          <w:rPrChange w:id="10357" w:author="Author" w:date="2015-07-30T15:37:00Z">
            <w:rPr>
              <w:rFonts w:ascii="Times New Roman" w:hAnsi="Times New Roman"/>
              <w:sz w:val="20"/>
            </w:rPr>
          </w:rPrChange>
        </w:rPr>
        <w:t>national</w:t>
      </w:r>
      <w:r>
        <w:rPr>
          <w:rFonts w:ascii="Times New Roman"/>
          <w:spacing w:val="21"/>
          <w:sz w:val="20"/>
          <w:rPrChange w:id="10358" w:author="Author" w:date="2015-07-30T15:37:00Z">
            <w:rPr>
              <w:rFonts w:ascii="Times New Roman" w:hAnsi="Times New Roman"/>
              <w:sz w:val="20"/>
            </w:rPr>
          </w:rPrChange>
        </w:rPr>
        <w:t xml:space="preserve"> </w:t>
      </w:r>
      <w:r>
        <w:rPr>
          <w:rFonts w:ascii="Times New Roman"/>
          <w:sz w:val="20"/>
          <w:rPrChange w:id="10359" w:author="Author" w:date="2015-07-30T15:37:00Z">
            <w:rPr>
              <w:rFonts w:ascii="Times New Roman" w:hAnsi="Times New Roman"/>
              <w:sz w:val="20"/>
            </w:rPr>
          </w:rPrChange>
        </w:rPr>
        <w:t>realities,</w:t>
      </w:r>
      <w:r>
        <w:rPr>
          <w:rFonts w:ascii="Times New Roman"/>
          <w:spacing w:val="21"/>
          <w:sz w:val="20"/>
          <w:rPrChange w:id="10360" w:author="Author" w:date="2015-07-30T15:37:00Z">
            <w:rPr>
              <w:rFonts w:ascii="Times New Roman" w:hAnsi="Times New Roman"/>
              <w:sz w:val="20"/>
            </w:rPr>
          </w:rPrChange>
        </w:rPr>
        <w:t xml:space="preserve"> </w:t>
      </w:r>
      <w:r>
        <w:rPr>
          <w:rFonts w:ascii="Times New Roman"/>
          <w:sz w:val="20"/>
          <w:rPrChange w:id="10361" w:author="Author" w:date="2015-07-30T15:37:00Z">
            <w:rPr>
              <w:rFonts w:ascii="Times New Roman" w:hAnsi="Times New Roman"/>
              <w:sz w:val="20"/>
            </w:rPr>
          </w:rPrChange>
        </w:rPr>
        <w:t>capacities</w:t>
      </w:r>
      <w:r>
        <w:rPr>
          <w:rFonts w:ascii="Times New Roman"/>
          <w:spacing w:val="20"/>
          <w:sz w:val="20"/>
          <w:rPrChange w:id="10362" w:author="Author" w:date="2015-07-30T15:37:00Z">
            <w:rPr>
              <w:rFonts w:ascii="Times New Roman" w:hAnsi="Times New Roman"/>
              <w:sz w:val="20"/>
            </w:rPr>
          </w:rPrChange>
        </w:rPr>
        <w:t xml:space="preserve"> </w:t>
      </w:r>
      <w:r>
        <w:rPr>
          <w:rFonts w:ascii="Times New Roman"/>
          <w:sz w:val="20"/>
          <w:rPrChange w:id="10363" w:author="Author" w:date="2015-07-30T15:37:00Z">
            <w:rPr>
              <w:rFonts w:ascii="Times New Roman" w:hAnsi="Times New Roman"/>
              <w:sz w:val="20"/>
            </w:rPr>
          </w:rPrChange>
        </w:rPr>
        <w:t>and</w:t>
      </w:r>
      <w:r>
        <w:rPr>
          <w:rFonts w:ascii="Times New Roman"/>
          <w:w w:val="99"/>
          <w:sz w:val="20"/>
          <w:rPrChange w:id="10364" w:author="Author" w:date="2015-07-30T15:37:00Z">
            <w:rPr>
              <w:rFonts w:ascii="Times New Roman" w:hAnsi="Times New Roman"/>
              <w:sz w:val="20"/>
            </w:rPr>
          </w:rPrChange>
        </w:rPr>
        <w:t xml:space="preserve"> </w:t>
      </w:r>
      <w:r>
        <w:rPr>
          <w:rFonts w:ascii="Times New Roman"/>
          <w:sz w:val="20"/>
          <w:rPrChange w:id="10365" w:author="Author" w:date="2015-07-30T15:37:00Z">
            <w:rPr>
              <w:rFonts w:ascii="Times New Roman" w:hAnsi="Times New Roman"/>
              <w:sz w:val="20"/>
            </w:rPr>
          </w:rPrChange>
        </w:rPr>
        <w:t>levels</w:t>
      </w:r>
      <w:r>
        <w:rPr>
          <w:rFonts w:ascii="Times New Roman"/>
          <w:spacing w:val="18"/>
          <w:sz w:val="20"/>
          <w:rPrChange w:id="10366" w:author="Author" w:date="2015-07-30T15:37:00Z">
            <w:rPr>
              <w:rFonts w:ascii="Times New Roman" w:hAnsi="Times New Roman"/>
              <w:sz w:val="20"/>
            </w:rPr>
          </w:rPrChange>
        </w:rPr>
        <w:t xml:space="preserve"> </w:t>
      </w:r>
      <w:r>
        <w:rPr>
          <w:rFonts w:ascii="Times New Roman"/>
          <w:sz w:val="20"/>
          <w:rPrChange w:id="10367" w:author="Author" w:date="2015-07-30T15:37:00Z">
            <w:rPr>
              <w:rFonts w:ascii="Times New Roman" w:hAnsi="Times New Roman"/>
              <w:sz w:val="20"/>
            </w:rPr>
          </w:rPrChange>
        </w:rPr>
        <w:t>of</w:t>
      </w:r>
      <w:r>
        <w:rPr>
          <w:rFonts w:ascii="Times New Roman"/>
          <w:spacing w:val="17"/>
          <w:sz w:val="20"/>
          <w:rPrChange w:id="10368" w:author="Author" w:date="2015-07-30T15:37:00Z">
            <w:rPr>
              <w:rFonts w:ascii="Times New Roman" w:hAnsi="Times New Roman"/>
              <w:sz w:val="20"/>
            </w:rPr>
          </w:rPrChange>
        </w:rPr>
        <w:t xml:space="preserve"> </w:t>
      </w:r>
      <w:r>
        <w:rPr>
          <w:rFonts w:ascii="Times New Roman"/>
          <w:sz w:val="20"/>
          <w:rPrChange w:id="10369" w:author="Author" w:date="2015-07-30T15:37:00Z">
            <w:rPr>
              <w:rFonts w:ascii="Times New Roman" w:hAnsi="Times New Roman"/>
              <w:sz w:val="20"/>
            </w:rPr>
          </w:rPrChange>
        </w:rPr>
        <w:t>development</w:t>
      </w:r>
      <w:r>
        <w:rPr>
          <w:rFonts w:ascii="Times New Roman"/>
          <w:spacing w:val="18"/>
          <w:sz w:val="20"/>
          <w:rPrChange w:id="10370" w:author="Author" w:date="2015-07-30T15:37:00Z">
            <w:rPr>
              <w:rFonts w:ascii="Times New Roman" w:hAnsi="Times New Roman"/>
              <w:sz w:val="20"/>
            </w:rPr>
          </w:rPrChange>
        </w:rPr>
        <w:t xml:space="preserve"> </w:t>
      </w:r>
      <w:r>
        <w:rPr>
          <w:rFonts w:ascii="Times New Roman"/>
          <w:sz w:val="20"/>
          <w:rPrChange w:id="10371" w:author="Author" w:date="2015-07-30T15:37:00Z">
            <w:rPr>
              <w:rFonts w:ascii="Times New Roman" w:hAnsi="Times New Roman"/>
              <w:sz w:val="20"/>
            </w:rPr>
          </w:rPrChange>
        </w:rPr>
        <w:t>and</w:t>
      </w:r>
      <w:r>
        <w:rPr>
          <w:rFonts w:ascii="Times New Roman"/>
          <w:spacing w:val="22"/>
          <w:sz w:val="20"/>
          <w:rPrChange w:id="10372" w:author="Author" w:date="2015-07-30T15:37:00Z">
            <w:rPr>
              <w:rFonts w:ascii="Times New Roman" w:hAnsi="Times New Roman"/>
              <w:sz w:val="20"/>
            </w:rPr>
          </w:rPrChange>
        </w:rPr>
        <w:t xml:space="preserve"> </w:t>
      </w:r>
      <w:r>
        <w:rPr>
          <w:rFonts w:ascii="Times New Roman"/>
          <w:sz w:val="20"/>
          <w:rPrChange w:id="10373" w:author="Author" w:date="2015-07-30T15:37:00Z">
            <w:rPr>
              <w:rFonts w:ascii="Times New Roman" w:hAnsi="Times New Roman"/>
              <w:sz w:val="20"/>
            </w:rPr>
          </w:rPrChange>
        </w:rPr>
        <w:t>will</w:t>
      </w:r>
      <w:r>
        <w:rPr>
          <w:rFonts w:ascii="Times New Roman"/>
          <w:spacing w:val="18"/>
          <w:sz w:val="20"/>
          <w:rPrChange w:id="10374" w:author="Author" w:date="2015-07-30T15:37:00Z">
            <w:rPr>
              <w:rFonts w:ascii="Times New Roman" w:hAnsi="Times New Roman"/>
              <w:sz w:val="20"/>
            </w:rPr>
          </w:rPrChange>
        </w:rPr>
        <w:t xml:space="preserve"> </w:t>
      </w:r>
      <w:r>
        <w:rPr>
          <w:rFonts w:ascii="Times New Roman"/>
          <w:sz w:val="20"/>
          <w:rPrChange w:id="10375" w:author="Author" w:date="2015-07-30T15:37:00Z">
            <w:rPr>
              <w:rFonts w:ascii="Times New Roman" w:hAnsi="Times New Roman"/>
              <w:sz w:val="20"/>
            </w:rPr>
          </w:rPrChange>
        </w:rPr>
        <w:t>respect</w:t>
      </w:r>
      <w:r>
        <w:rPr>
          <w:rFonts w:ascii="Times New Roman"/>
          <w:spacing w:val="18"/>
          <w:sz w:val="20"/>
          <w:rPrChange w:id="10376" w:author="Author" w:date="2015-07-30T15:37:00Z">
            <w:rPr>
              <w:rFonts w:ascii="Times New Roman" w:hAnsi="Times New Roman"/>
              <w:sz w:val="20"/>
            </w:rPr>
          </w:rPrChange>
        </w:rPr>
        <w:t xml:space="preserve"> </w:t>
      </w:r>
      <w:r>
        <w:rPr>
          <w:rFonts w:ascii="Times New Roman"/>
          <w:sz w:val="20"/>
          <w:rPrChange w:id="10377" w:author="Author" w:date="2015-07-30T15:37:00Z">
            <w:rPr>
              <w:rFonts w:ascii="Times New Roman" w:hAnsi="Times New Roman"/>
              <w:sz w:val="20"/>
            </w:rPr>
          </w:rPrChange>
        </w:rPr>
        <w:t>national</w:t>
      </w:r>
      <w:r>
        <w:rPr>
          <w:rFonts w:ascii="Times New Roman"/>
          <w:spacing w:val="18"/>
          <w:sz w:val="20"/>
          <w:rPrChange w:id="10378" w:author="Author" w:date="2015-07-30T15:37:00Z">
            <w:rPr>
              <w:rFonts w:ascii="Times New Roman" w:hAnsi="Times New Roman"/>
              <w:sz w:val="20"/>
            </w:rPr>
          </w:rPrChange>
        </w:rPr>
        <w:t xml:space="preserve"> </w:t>
      </w:r>
      <w:del w:id="10379" w:author="Author" w:date="2015-07-30T15:37:00Z">
        <w:r w:rsidR="0039797F">
          <w:rPr>
            <w:rFonts w:ascii="Times New Roman" w:hAnsi="Times New Roman"/>
            <w:sz w:val="20"/>
            <w:szCs w:val="20"/>
          </w:rPr>
          <w:delText>policy space</w:delText>
        </w:r>
      </w:del>
      <w:ins w:id="10380" w:author="Author" w:date="2015-07-30T15:37:00Z">
        <w:r>
          <w:rPr>
            <w:rFonts w:ascii="Times New Roman"/>
            <w:sz w:val="20"/>
          </w:rPr>
          <w:t>policies</w:t>
        </w:r>
      </w:ins>
      <w:r>
        <w:rPr>
          <w:rFonts w:ascii="Times New Roman"/>
          <w:spacing w:val="18"/>
          <w:sz w:val="20"/>
          <w:rPrChange w:id="10381" w:author="Author" w:date="2015-07-30T15:37:00Z">
            <w:rPr>
              <w:rFonts w:ascii="Times New Roman" w:hAnsi="Times New Roman"/>
              <w:sz w:val="20"/>
            </w:rPr>
          </w:rPrChange>
        </w:rPr>
        <w:t xml:space="preserve"> </w:t>
      </w:r>
      <w:r>
        <w:rPr>
          <w:rFonts w:ascii="Times New Roman"/>
          <w:sz w:val="20"/>
          <w:rPrChange w:id="10382" w:author="Author" w:date="2015-07-30T15:37:00Z">
            <w:rPr>
              <w:rFonts w:ascii="Times New Roman" w:hAnsi="Times New Roman"/>
              <w:sz w:val="20"/>
            </w:rPr>
          </w:rPrChange>
        </w:rPr>
        <w:t>and</w:t>
      </w:r>
      <w:r>
        <w:rPr>
          <w:rFonts w:ascii="Times New Roman"/>
          <w:spacing w:val="19"/>
          <w:sz w:val="20"/>
          <w:rPrChange w:id="10383" w:author="Author" w:date="2015-07-30T15:37:00Z">
            <w:rPr>
              <w:rFonts w:ascii="Times New Roman" w:hAnsi="Times New Roman"/>
              <w:sz w:val="20"/>
            </w:rPr>
          </w:rPrChange>
        </w:rPr>
        <w:t xml:space="preserve"> </w:t>
      </w:r>
      <w:r>
        <w:rPr>
          <w:rFonts w:ascii="Times New Roman"/>
          <w:sz w:val="20"/>
          <w:rPrChange w:id="10384" w:author="Author" w:date="2015-07-30T15:37:00Z">
            <w:rPr>
              <w:rFonts w:ascii="Times New Roman" w:hAnsi="Times New Roman"/>
              <w:sz w:val="20"/>
            </w:rPr>
          </w:rPrChange>
        </w:rPr>
        <w:t>priorities.</w:t>
      </w:r>
      <w:r>
        <w:rPr>
          <w:rFonts w:ascii="Times New Roman"/>
          <w:spacing w:val="19"/>
          <w:sz w:val="20"/>
          <w:rPrChange w:id="10385" w:author="Author" w:date="2015-07-30T15:37:00Z">
            <w:rPr>
              <w:rFonts w:ascii="Times New Roman" w:hAnsi="Times New Roman"/>
              <w:sz w:val="20"/>
            </w:rPr>
          </w:rPrChange>
        </w:rPr>
        <w:t xml:space="preserve"> </w:t>
      </w:r>
      <w:r>
        <w:rPr>
          <w:rFonts w:ascii="Times New Roman"/>
          <w:sz w:val="20"/>
          <w:rPrChange w:id="10386" w:author="Author" w:date="2015-07-30T15:37:00Z">
            <w:rPr>
              <w:rFonts w:ascii="Times New Roman" w:hAnsi="Times New Roman"/>
              <w:sz w:val="20"/>
            </w:rPr>
          </w:rPrChange>
        </w:rPr>
        <w:t>As</w:t>
      </w:r>
      <w:r>
        <w:rPr>
          <w:rFonts w:ascii="Times New Roman"/>
          <w:spacing w:val="18"/>
          <w:sz w:val="20"/>
          <w:rPrChange w:id="10387" w:author="Author" w:date="2015-07-30T15:37:00Z">
            <w:rPr>
              <w:rFonts w:ascii="Times New Roman" w:hAnsi="Times New Roman"/>
              <w:sz w:val="20"/>
            </w:rPr>
          </w:rPrChange>
        </w:rPr>
        <w:t xml:space="preserve"> </w:t>
      </w:r>
      <w:r>
        <w:rPr>
          <w:rFonts w:ascii="Times New Roman"/>
          <w:sz w:val="20"/>
          <w:rPrChange w:id="10388" w:author="Author" w:date="2015-07-30T15:37:00Z">
            <w:rPr>
              <w:rFonts w:ascii="Times New Roman" w:hAnsi="Times New Roman"/>
              <w:sz w:val="20"/>
            </w:rPr>
          </w:rPrChange>
        </w:rPr>
        <w:t>national</w:t>
      </w:r>
      <w:r>
        <w:rPr>
          <w:rFonts w:ascii="Times New Roman"/>
          <w:spacing w:val="18"/>
          <w:sz w:val="20"/>
          <w:rPrChange w:id="10389" w:author="Author" w:date="2015-07-30T15:37:00Z">
            <w:rPr>
              <w:rFonts w:ascii="Times New Roman" w:hAnsi="Times New Roman"/>
              <w:sz w:val="20"/>
            </w:rPr>
          </w:rPrChange>
        </w:rPr>
        <w:t xml:space="preserve"> </w:t>
      </w:r>
      <w:r>
        <w:rPr>
          <w:rFonts w:ascii="Times New Roman"/>
          <w:sz w:val="20"/>
          <w:rPrChange w:id="10390" w:author="Author" w:date="2015-07-30T15:37:00Z">
            <w:rPr>
              <w:rFonts w:ascii="Times New Roman" w:hAnsi="Times New Roman"/>
              <w:sz w:val="20"/>
            </w:rPr>
          </w:rPrChange>
        </w:rPr>
        <w:t>ownership</w:t>
      </w:r>
      <w:r>
        <w:rPr>
          <w:rFonts w:ascii="Times New Roman"/>
          <w:spacing w:val="19"/>
          <w:sz w:val="20"/>
          <w:rPrChange w:id="10391" w:author="Author" w:date="2015-07-30T15:37:00Z">
            <w:rPr>
              <w:rFonts w:ascii="Times New Roman" w:hAnsi="Times New Roman"/>
              <w:sz w:val="20"/>
            </w:rPr>
          </w:rPrChange>
        </w:rPr>
        <w:t xml:space="preserve"> </w:t>
      </w:r>
      <w:r>
        <w:rPr>
          <w:rFonts w:ascii="Times New Roman"/>
          <w:sz w:val="20"/>
          <w:rPrChange w:id="10392" w:author="Author" w:date="2015-07-30T15:37:00Z">
            <w:rPr>
              <w:rFonts w:ascii="Times New Roman" w:hAnsi="Times New Roman"/>
              <w:sz w:val="20"/>
            </w:rPr>
          </w:rPrChange>
        </w:rPr>
        <w:t>is</w:t>
      </w:r>
      <w:r>
        <w:rPr>
          <w:rFonts w:ascii="Times New Roman"/>
          <w:spacing w:val="17"/>
          <w:sz w:val="20"/>
          <w:rPrChange w:id="10393" w:author="Author" w:date="2015-07-30T15:37:00Z">
            <w:rPr>
              <w:rFonts w:ascii="Times New Roman" w:hAnsi="Times New Roman"/>
              <w:sz w:val="20"/>
            </w:rPr>
          </w:rPrChange>
        </w:rPr>
        <w:t xml:space="preserve"> </w:t>
      </w:r>
      <w:r>
        <w:rPr>
          <w:rFonts w:ascii="Times New Roman"/>
          <w:sz w:val="20"/>
          <w:rPrChange w:id="10394" w:author="Author" w:date="2015-07-30T15:37:00Z">
            <w:rPr>
              <w:rFonts w:ascii="Times New Roman" w:hAnsi="Times New Roman"/>
              <w:sz w:val="20"/>
            </w:rPr>
          </w:rPrChange>
        </w:rPr>
        <w:t>key</w:t>
      </w:r>
      <w:r>
        <w:rPr>
          <w:rFonts w:ascii="Times New Roman"/>
          <w:spacing w:val="17"/>
          <w:sz w:val="20"/>
          <w:rPrChange w:id="10395" w:author="Author" w:date="2015-07-30T15:37:00Z">
            <w:rPr>
              <w:rFonts w:ascii="Times New Roman" w:hAnsi="Times New Roman"/>
              <w:sz w:val="20"/>
            </w:rPr>
          </w:rPrChange>
        </w:rPr>
        <w:t xml:space="preserve"> </w:t>
      </w:r>
      <w:r>
        <w:rPr>
          <w:rFonts w:ascii="Times New Roman"/>
          <w:sz w:val="20"/>
          <w:rPrChange w:id="10396" w:author="Author" w:date="2015-07-30T15:37:00Z">
            <w:rPr>
              <w:rFonts w:ascii="Times New Roman" w:hAnsi="Times New Roman"/>
              <w:sz w:val="20"/>
            </w:rPr>
          </w:rPrChange>
        </w:rPr>
        <w:t>to</w:t>
      </w:r>
      <w:r>
        <w:rPr>
          <w:rFonts w:ascii="Times New Roman"/>
          <w:w w:val="99"/>
          <w:sz w:val="20"/>
          <w:rPrChange w:id="10397" w:author="Author" w:date="2015-07-30T15:37:00Z">
            <w:rPr>
              <w:rFonts w:ascii="Times New Roman" w:hAnsi="Times New Roman"/>
              <w:sz w:val="20"/>
            </w:rPr>
          </w:rPrChange>
        </w:rPr>
        <w:t xml:space="preserve"> </w:t>
      </w:r>
      <w:r>
        <w:rPr>
          <w:rFonts w:ascii="Times New Roman"/>
          <w:sz w:val="20"/>
          <w:rPrChange w:id="10398" w:author="Author" w:date="2015-07-30T15:37:00Z">
            <w:rPr>
              <w:rFonts w:ascii="Times New Roman" w:hAnsi="Times New Roman"/>
              <w:sz w:val="20"/>
            </w:rPr>
          </w:rPrChange>
        </w:rPr>
        <w:t xml:space="preserve">achieving sustainable development, </w:t>
      </w:r>
      <w:del w:id="10399" w:author="Author" w:date="2015-07-30T15:37:00Z">
        <w:r w:rsidR="0039797F" w:rsidRPr="004B11A8">
          <w:rPr>
            <w:rFonts w:ascii="Times New Roman" w:hAnsi="Times New Roman"/>
            <w:sz w:val="20"/>
            <w:szCs w:val="20"/>
          </w:rPr>
          <w:delText>outcomes</w:delText>
        </w:r>
      </w:del>
      <w:ins w:id="10400" w:author="Author" w:date="2015-07-30T15:37:00Z">
        <w:r>
          <w:rPr>
            <w:rFonts w:ascii="Times New Roman"/>
            <w:sz w:val="20"/>
          </w:rPr>
          <w:t>the outcome</w:t>
        </w:r>
      </w:ins>
      <w:r>
        <w:rPr>
          <w:rFonts w:ascii="Times New Roman"/>
          <w:sz w:val="20"/>
          <w:rPrChange w:id="10401" w:author="Author" w:date="2015-07-30T15:37:00Z">
            <w:rPr>
              <w:rFonts w:ascii="Times New Roman" w:hAnsi="Times New Roman"/>
              <w:sz w:val="20"/>
            </w:rPr>
          </w:rPrChange>
        </w:rPr>
        <w:t xml:space="preserve"> from national level processes will be the foundation</w:t>
      </w:r>
      <w:r>
        <w:rPr>
          <w:rFonts w:ascii="Times New Roman"/>
          <w:spacing w:val="10"/>
          <w:sz w:val="20"/>
          <w:rPrChange w:id="10402" w:author="Author" w:date="2015-07-30T15:37:00Z">
            <w:rPr>
              <w:rFonts w:ascii="Times New Roman" w:hAnsi="Times New Roman"/>
              <w:sz w:val="20"/>
            </w:rPr>
          </w:rPrChange>
        </w:rPr>
        <w:t xml:space="preserve"> </w:t>
      </w:r>
      <w:r>
        <w:rPr>
          <w:rFonts w:ascii="Times New Roman"/>
          <w:sz w:val="20"/>
          <w:rPrChange w:id="10403" w:author="Author" w:date="2015-07-30T15:37:00Z">
            <w:rPr>
              <w:rFonts w:ascii="Times New Roman" w:hAnsi="Times New Roman"/>
              <w:sz w:val="20"/>
            </w:rPr>
          </w:rPrChange>
        </w:rPr>
        <w:t>for</w:t>
      </w:r>
      <w:r>
        <w:rPr>
          <w:rFonts w:ascii="Times New Roman"/>
          <w:w w:val="99"/>
          <w:sz w:val="20"/>
          <w:rPrChange w:id="10404" w:author="Author" w:date="2015-07-30T15:37:00Z">
            <w:rPr>
              <w:rFonts w:ascii="Times New Roman" w:hAnsi="Times New Roman"/>
              <w:sz w:val="20"/>
            </w:rPr>
          </w:rPrChange>
        </w:rPr>
        <w:t xml:space="preserve"> </w:t>
      </w:r>
      <w:r>
        <w:rPr>
          <w:rFonts w:ascii="Times New Roman"/>
          <w:sz w:val="20"/>
          <w:rPrChange w:id="10405" w:author="Author" w:date="2015-07-30T15:37:00Z">
            <w:rPr>
              <w:rFonts w:ascii="Times New Roman" w:hAnsi="Times New Roman"/>
              <w:sz w:val="20"/>
            </w:rPr>
          </w:rPrChange>
        </w:rPr>
        <w:t xml:space="preserve">reviews at regional and global levels, given that the global review will be based on </w:t>
      </w:r>
      <w:ins w:id="10406" w:author="Author" w:date="2015-07-30T15:37:00Z">
        <w:r>
          <w:rPr>
            <w:rFonts w:ascii="Times New Roman"/>
            <w:sz w:val="20"/>
          </w:rPr>
          <w:t xml:space="preserve">official </w:t>
        </w:r>
      </w:ins>
      <w:r>
        <w:rPr>
          <w:rFonts w:ascii="Times New Roman"/>
          <w:sz w:val="20"/>
          <w:rPrChange w:id="10407" w:author="Author" w:date="2015-07-30T15:37:00Z">
            <w:rPr>
              <w:rFonts w:ascii="Times New Roman" w:hAnsi="Times New Roman"/>
              <w:sz w:val="20"/>
            </w:rPr>
          </w:rPrChange>
        </w:rPr>
        <w:t>national</w:t>
      </w:r>
      <w:r>
        <w:rPr>
          <w:rFonts w:ascii="Times New Roman"/>
          <w:spacing w:val="49"/>
          <w:sz w:val="20"/>
          <w:rPrChange w:id="10408" w:author="Author" w:date="2015-07-30T15:37:00Z">
            <w:rPr>
              <w:rFonts w:ascii="Times New Roman" w:hAnsi="Times New Roman"/>
              <w:sz w:val="20"/>
            </w:rPr>
          </w:rPrChange>
        </w:rPr>
        <w:t xml:space="preserve"> </w:t>
      </w:r>
      <w:r>
        <w:rPr>
          <w:rFonts w:ascii="Times New Roman"/>
          <w:sz w:val="20"/>
          <w:rPrChange w:id="10409" w:author="Author" w:date="2015-07-30T15:37:00Z">
            <w:rPr>
              <w:rFonts w:ascii="Times New Roman" w:hAnsi="Times New Roman"/>
              <w:sz w:val="20"/>
            </w:rPr>
          </w:rPrChange>
        </w:rPr>
        <w:t>data</w:t>
      </w:r>
      <w:r>
        <w:rPr>
          <w:rFonts w:ascii="Times New Roman"/>
          <w:w w:val="99"/>
          <w:sz w:val="20"/>
          <w:rPrChange w:id="10410" w:author="Author" w:date="2015-07-30T15:37:00Z">
            <w:rPr>
              <w:rFonts w:ascii="Times New Roman" w:hAnsi="Times New Roman"/>
              <w:sz w:val="20"/>
            </w:rPr>
          </w:rPrChange>
        </w:rPr>
        <w:t xml:space="preserve"> </w:t>
      </w:r>
      <w:r>
        <w:rPr>
          <w:rFonts w:ascii="Times New Roman"/>
          <w:sz w:val="20"/>
          <w:rPrChange w:id="10411" w:author="Author" w:date="2015-07-30T15:37:00Z">
            <w:rPr>
              <w:rFonts w:ascii="Times New Roman" w:hAnsi="Times New Roman"/>
              <w:sz w:val="20"/>
            </w:rPr>
          </w:rPrChange>
        </w:rPr>
        <w:t>sources.</w:t>
      </w:r>
    </w:p>
    <w:p w14:paraId="292CE9BA" w14:textId="0BAAE18C" w:rsidR="00804791" w:rsidRDefault="006514D0">
      <w:pPr>
        <w:pStyle w:val="ListParagraph"/>
        <w:numPr>
          <w:ilvl w:val="1"/>
          <w:numId w:val="35"/>
        </w:numPr>
        <w:tabs>
          <w:tab w:val="left" w:pos="821"/>
        </w:tabs>
        <w:spacing w:line="259" w:lineRule="auto"/>
        <w:ind w:right="126" w:hanging="425"/>
        <w:jc w:val="both"/>
        <w:rPr>
          <w:rFonts w:ascii="Times New Roman" w:eastAsia="Times New Roman" w:hAnsi="Times New Roman" w:cs="Times New Roman"/>
          <w:sz w:val="20"/>
          <w:szCs w:val="20"/>
        </w:rPr>
        <w:pPrChange w:id="10412" w:author="Author" w:date="2015-07-30T15:37:00Z">
          <w:pPr>
            <w:pStyle w:val="ListParagraph"/>
            <w:numPr>
              <w:ilvl w:val="1"/>
              <w:numId w:val="37"/>
            </w:numPr>
            <w:ind w:left="1070" w:hanging="360"/>
          </w:pPr>
        </w:pPrChange>
      </w:pPr>
      <w:r>
        <w:rPr>
          <w:rFonts w:ascii="Times New Roman"/>
          <w:sz w:val="20"/>
          <w:rPrChange w:id="10413" w:author="Author" w:date="2015-07-30T15:37:00Z">
            <w:rPr>
              <w:rFonts w:ascii="Times New Roman" w:hAnsi="Times New Roman"/>
              <w:sz w:val="20"/>
            </w:rPr>
          </w:rPrChange>
        </w:rPr>
        <w:t xml:space="preserve">They will </w:t>
      </w:r>
      <w:del w:id="10414" w:author="Author" w:date="2015-07-30T15:37:00Z">
        <w:r w:rsidR="0039797F" w:rsidRPr="004B11A8">
          <w:rPr>
            <w:rFonts w:ascii="Times New Roman" w:hAnsi="Times New Roman"/>
            <w:sz w:val="20"/>
            <w:szCs w:val="20"/>
          </w:rPr>
          <w:delText>address</w:delText>
        </w:r>
      </w:del>
      <w:ins w:id="10415" w:author="Author" w:date="2015-07-30T15:37:00Z">
        <w:r>
          <w:rPr>
            <w:rFonts w:ascii="Times New Roman"/>
            <w:sz w:val="20"/>
          </w:rPr>
          <w:t>track</w:t>
        </w:r>
      </w:ins>
      <w:r>
        <w:rPr>
          <w:rFonts w:ascii="Times New Roman"/>
          <w:sz w:val="20"/>
          <w:rPrChange w:id="10416" w:author="Author" w:date="2015-07-30T15:37:00Z">
            <w:rPr>
              <w:rFonts w:ascii="Times New Roman" w:hAnsi="Times New Roman"/>
              <w:sz w:val="20"/>
            </w:rPr>
          </w:rPrChange>
        </w:rPr>
        <w:t xml:space="preserve"> progress in implementing the universal Goals and targets, including the means</w:t>
      </w:r>
      <w:r>
        <w:rPr>
          <w:rFonts w:ascii="Times New Roman"/>
          <w:spacing w:val="44"/>
          <w:sz w:val="20"/>
          <w:rPrChange w:id="10417" w:author="Author" w:date="2015-07-30T15:37:00Z">
            <w:rPr>
              <w:rFonts w:ascii="Times New Roman" w:hAnsi="Times New Roman"/>
              <w:sz w:val="20"/>
            </w:rPr>
          </w:rPrChange>
        </w:rPr>
        <w:t xml:space="preserve"> </w:t>
      </w:r>
      <w:r>
        <w:rPr>
          <w:rFonts w:ascii="Times New Roman"/>
          <w:sz w:val="20"/>
          <w:rPrChange w:id="10418" w:author="Author" w:date="2015-07-30T15:37:00Z">
            <w:rPr>
              <w:rFonts w:ascii="Times New Roman" w:hAnsi="Times New Roman"/>
              <w:sz w:val="20"/>
            </w:rPr>
          </w:rPrChange>
        </w:rPr>
        <w:t>of</w:t>
      </w:r>
      <w:r>
        <w:rPr>
          <w:rFonts w:ascii="Times New Roman"/>
          <w:w w:val="99"/>
          <w:sz w:val="20"/>
          <w:rPrChange w:id="10419" w:author="Author" w:date="2015-07-30T15:37:00Z">
            <w:rPr>
              <w:rFonts w:ascii="Times New Roman" w:hAnsi="Times New Roman"/>
              <w:sz w:val="20"/>
            </w:rPr>
          </w:rPrChange>
        </w:rPr>
        <w:t xml:space="preserve"> </w:t>
      </w:r>
      <w:r>
        <w:rPr>
          <w:rFonts w:ascii="Times New Roman"/>
          <w:sz w:val="20"/>
          <w:rPrChange w:id="10420" w:author="Author" w:date="2015-07-30T15:37:00Z">
            <w:rPr>
              <w:rFonts w:ascii="Times New Roman" w:hAnsi="Times New Roman"/>
              <w:sz w:val="20"/>
            </w:rPr>
          </w:rPrChange>
        </w:rPr>
        <w:t>implementation,</w:t>
      </w:r>
      <w:ins w:id="10421" w:author="Author" w:date="2015-07-30T15:37:00Z">
        <w:r>
          <w:rPr>
            <w:rFonts w:ascii="Times New Roman"/>
            <w:spacing w:val="23"/>
            <w:sz w:val="20"/>
          </w:rPr>
          <w:t xml:space="preserve"> </w:t>
        </w:r>
        <w:r>
          <w:rPr>
            <w:rFonts w:ascii="Times New Roman"/>
            <w:sz w:val="20"/>
          </w:rPr>
          <w:t>in</w:t>
        </w:r>
        <w:r>
          <w:rPr>
            <w:rFonts w:ascii="Times New Roman"/>
            <w:spacing w:val="21"/>
            <w:sz w:val="20"/>
          </w:rPr>
          <w:t xml:space="preserve"> </w:t>
        </w:r>
        <w:r>
          <w:rPr>
            <w:rFonts w:ascii="Times New Roman"/>
            <w:sz w:val="20"/>
          </w:rPr>
          <w:t>all</w:t>
        </w:r>
        <w:r>
          <w:rPr>
            <w:rFonts w:ascii="Times New Roman"/>
            <w:spacing w:val="22"/>
            <w:sz w:val="20"/>
          </w:rPr>
          <w:t xml:space="preserve"> </w:t>
        </w:r>
        <w:r>
          <w:rPr>
            <w:rFonts w:ascii="Times New Roman"/>
            <w:sz w:val="20"/>
          </w:rPr>
          <w:t>countries</w:t>
        </w:r>
      </w:ins>
      <w:r>
        <w:rPr>
          <w:rFonts w:ascii="Times New Roman"/>
          <w:spacing w:val="22"/>
          <w:sz w:val="20"/>
          <w:rPrChange w:id="10422" w:author="Author" w:date="2015-07-30T15:37:00Z">
            <w:rPr>
              <w:rFonts w:ascii="Times New Roman" w:hAnsi="Times New Roman"/>
              <w:sz w:val="20"/>
            </w:rPr>
          </w:rPrChange>
        </w:rPr>
        <w:t xml:space="preserve"> </w:t>
      </w:r>
      <w:r>
        <w:rPr>
          <w:rFonts w:ascii="Times New Roman"/>
          <w:sz w:val="20"/>
          <w:rPrChange w:id="10423" w:author="Author" w:date="2015-07-30T15:37:00Z">
            <w:rPr>
              <w:rFonts w:ascii="Times New Roman" w:hAnsi="Times New Roman"/>
              <w:sz w:val="20"/>
            </w:rPr>
          </w:rPrChange>
        </w:rPr>
        <w:t>in</w:t>
      </w:r>
      <w:r>
        <w:rPr>
          <w:rFonts w:ascii="Times New Roman"/>
          <w:spacing w:val="21"/>
          <w:sz w:val="20"/>
          <w:rPrChange w:id="10424" w:author="Author" w:date="2015-07-30T15:37:00Z">
            <w:rPr>
              <w:rFonts w:ascii="Times New Roman" w:hAnsi="Times New Roman"/>
              <w:sz w:val="20"/>
            </w:rPr>
          </w:rPrChange>
        </w:rPr>
        <w:t xml:space="preserve"> </w:t>
      </w:r>
      <w:r>
        <w:rPr>
          <w:rFonts w:ascii="Times New Roman"/>
          <w:sz w:val="20"/>
          <w:rPrChange w:id="10425" w:author="Author" w:date="2015-07-30T15:37:00Z">
            <w:rPr>
              <w:rFonts w:ascii="Times New Roman" w:hAnsi="Times New Roman"/>
              <w:sz w:val="20"/>
            </w:rPr>
          </w:rPrChange>
        </w:rPr>
        <w:t>a</w:t>
      </w:r>
      <w:r>
        <w:rPr>
          <w:rFonts w:ascii="Times New Roman"/>
          <w:spacing w:val="25"/>
          <w:sz w:val="20"/>
          <w:rPrChange w:id="10426" w:author="Author" w:date="2015-07-30T15:37:00Z">
            <w:rPr>
              <w:rFonts w:ascii="Times New Roman" w:hAnsi="Times New Roman"/>
              <w:sz w:val="20"/>
            </w:rPr>
          </w:rPrChange>
        </w:rPr>
        <w:t xml:space="preserve"> </w:t>
      </w:r>
      <w:r>
        <w:rPr>
          <w:rFonts w:ascii="Times New Roman"/>
          <w:sz w:val="20"/>
          <w:rPrChange w:id="10427" w:author="Author" w:date="2015-07-30T15:37:00Z">
            <w:rPr>
              <w:rFonts w:ascii="Times New Roman" w:hAnsi="Times New Roman"/>
              <w:sz w:val="20"/>
            </w:rPr>
          </w:rPrChange>
        </w:rPr>
        <w:t>manner</w:t>
      </w:r>
      <w:r>
        <w:rPr>
          <w:rFonts w:ascii="Times New Roman"/>
          <w:spacing w:val="26"/>
          <w:sz w:val="20"/>
          <w:rPrChange w:id="10428" w:author="Author" w:date="2015-07-30T15:37:00Z">
            <w:rPr>
              <w:rFonts w:ascii="Times New Roman" w:hAnsi="Times New Roman"/>
              <w:sz w:val="20"/>
            </w:rPr>
          </w:rPrChange>
        </w:rPr>
        <w:t xml:space="preserve"> </w:t>
      </w:r>
      <w:r>
        <w:rPr>
          <w:rFonts w:ascii="Times New Roman"/>
          <w:sz w:val="20"/>
          <w:rPrChange w:id="10429" w:author="Author" w:date="2015-07-30T15:37:00Z">
            <w:rPr>
              <w:rFonts w:ascii="Times New Roman" w:hAnsi="Times New Roman"/>
              <w:sz w:val="20"/>
            </w:rPr>
          </w:rPrChange>
        </w:rPr>
        <w:t>which</w:t>
      </w:r>
      <w:r>
        <w:rPr>
          <w:rFonts w:ascii="Times New Roman"/>
          <w:spacing w:val="21"/>
          <w:sz w:val="20"/>
          <w:rPrChange w:id="10430" w:author="Author" w:date="2015-07-30T15:37:00Z">
            <w:rPr>
              <w:rFonts w:ascii="Times New Roman" w:hAnsi="Times New Roman"/>
              <w:sz w:val="20"/>
            </w:rPr>
          </w:rPrChange>
        </w:rPr>
        <w:t xml:space="preserve"> </w:t>
      </w:r>
      <w:r>
        <w:rPr>
          <w:rFonts w:ascii="Times New Roman"/>
          <w:sz w:val="20"/>
          <w:rPrChange w:id="10431" w:author="Author" w:date="2015-07-30T15:37:00Z">
            <w:rPr>
              <w:rFonts w:ascii="Times New Roman" w:hAnsi="Times New Roman"/>
              <w:sz w:val="20"/>
            </w:rPr>
          </w:rPrChange>
        </w:rPr>
        <w:t>respects</w:t>
      </w:r>
      <w:r>
        <w:rPr>
          <w:rFonts w:ascii="Times New Roman"/>
          <w:spacing w:val="21"/>
          <w:sz w:val="20"/>
          <w:rPrChange w:id="10432" w:author="Author" w:date="2015-07-30T15:37:00Z">
            <w:rPr>
              <w:rFonts w:ascii="Times New Roman" w:hAnsi="Times New Roman"/>
              <w:sz w:val="20"/>
            </w:rPr>
          </w:rPrChange>
        </w:rPr>
        <w:t xml:space="preserve"> </w:t>
      </w:r>
      <w:r>
        <w:rPr>
          <w:rFonts w:ascii="Times New Roman"/>
          <w:sz w:val="20"/>
          <w:rPrChange w:id="10433" w:author="Author" w:date="2015-07-30T15:37:00Z">
            <w:rPr>
              <w:rFonts w:ascii="Times New Roman" w:hAnsi="Times New Roman"/>
              <w:sz w:val="20"/>
            </w:rPr>
          </w:rPrChange>
        </w:rPr>
        <w:t>their</w:t>
      </w:r>
      <w:r>
        <w:rPr>
          <w:rFonts w:ascii="Times New Roman"/>
          <w:spacing w:val="23"/>
          <w:sz w:val="20"/>
          <w:rPrChange w:id="10434" w:author="Author" w:date="2015-07-30T15:37:00Z">
            <w:rPr>
              <w:rFonts w:ascii="Times New Roman" w:hAnsi="Times New Roman"/>
              <w:sz w:val="20"/>
            </w:rPr>
          </w:rPrChange>
        </w:rPr>
        <w:t xml:space="preserve"> </w:t>
      </w:r>
      <w:r>
        <w:rPr>
          <w:rFonts w:ascii="Times New Roman"/>
          <w:sz w:val="20"/>
          <w:rPrChange w:id="10435" w:author="Author" w:date="2015-07-30T15:37:00Z">
            <w:rPr>
              <w:rFonts w:ascii="Times New Roman" w:hAnsi="Times New Roman"/>
              <w:sz w:val="20"/>
            </w:rPr>
          </w:rPrChange>
        </w:rPr>
        <w:t>universal,</w:t>
      </w:r>
      <w:r>
        <w:rPr>
          <w:rFonts w:ascii="Times New Roman"/>
          <w:spacing w:val="23"/>
          <w:sz w:val="20"/>
          <w:rPrChange w:id="10436" w:author="Author" w:date="2015-07-30T15:37:00Z">
            <w:rPr>
              <w:rFonts w:ascii="Times New Roman" w:hAnsi="Times New Roman"/>
              <w:sz w:val="20"/>
            </w:rPr>
          </w:rPrChange>
        </w:rPr>
        <w:t xml:space="preserve"> </w:t>
      </w:r>
      <w:r>
        <w:rPr>
          <w:rFonts w:ascii="Times New Roman"/>
          <w:sz w:val="20"/>
          <w:rPrChange w:id="10437" w:author="Author" w:date="2015-07-30T15:37:00Z">
            <w:rPr>
              <w:rFonts w:ascii="Times New Roman" w:hAnsi="Times New Roman"/>
              <w:sz w:val="20"/>
            </w:rPr>
          </w:rPrChange>
        </w:rPr>
        <w:t>integrated</w:t>
      </w:r>
      <w:r>
        <w:rPr>
          <w:rFonts w:ascii="Times New Roman"/>
          <w:spacing w:val="24"/>
          <w:sz w:val="20"/>
          <w:rPrChange w:id="10438" w:author="Author" w:date="2015-07-30T15:37:00Z">
            <w:rPr>
              <w:rFonts w:ascii="Times New Roman" w:hAnsi="Times New Roman"/>
              <w:sz w:val="20"/>
            </w:rPr>
          </w:rPrChange>
        </w:rPr>
        <w:t xml:space="preserve"> </w:t>
      </w:r>
      <w:r>
        <w:rPr>
          <w:rFonts w:ascii="Times New Roman"/>
          <w:sz w:val="20"/>
          <w:rPrChange w:id="10439" w:author="Author" w:date="2015-07-30T15:37:00Z">
            <w:rPr>
              <w:rFonts w:ascii="Times New Roman" w:hAnsi="Times New Roman"/>
              <w:sz w:val="20"/>
            </w:rPr>
          </w:rPrChange>
        </w:rPr>
        <w:t>and</w:t>
      </w:r>
      <w:r>
        <w:rPr>
          <w:rFonts w:ascii="Times New Roman"/>
          <w:spacing w:val="23"/>
          <w:sz w:val="20"/>
          <w:rPrChange w:id="10440" w:author="Author" w:date="2015-07-30T15:37:00Z">
            <w:rPr>
              <w:rFonts w:ascii="Times New Roman" w:hAnsi="Times New Roman"/>
              <w:sz w:val="20"/>
            </w:rPr>
          </w:rPrChange>
        </w:rPr>
        <w:t xml:space="preserve"> </w:t>
      </w:r>
      <w:r>
        <w:rPr>
          <w:rFonts w:ascii="Times New Roman"/>
          <w:sz w:val="20"/>
          <w:rPrChange w:id="10441" w:author="Author" w:date="2015-07-30T15:37:00Z">
            <w:rPr>
              <w:rFonts w:ascii="Times New Roman" w:hAnsi="Times New Roman"/>
              <w:sz w:val="20"/>
            </w:rPr>
          </w:rPrChange>
        </w:rPr>
        <w:t>interrelated</w:t>
      </w:r>
      <w:r>
        <w:rPr>
          <w:rFonts w:ascii="Times New Roman"/>
          <w:w w:val="99"/>
          <w:sz w:val="20"/>
          <w:rPrChange w:id="10442" w:author="Author" w:date="2015-07-30T15:37:00Z">
            <w:rPr>
              <w:rFonts w:ascii="Times New Roman" w:hAnsi="Times New Roman"/>
              <w:sz w:val="20"/>
            </w:rPr>
          </w:rPrChange>
        </w:rPr>
        <w:t xml:space="preserve"> </w:t>
      </w:r>
      <w:r>
        <w:rPr>
          <w:rFonts w:ascii="Times New Roman"/>
          <w:sz w:val="20"/>
          <w:rPrChange w:id="10443" w:author="Author" w:date="2015-07-30T15:37:00Z">
            <w:rPr>
              <w:rFonts w:ascii="Times New Roman" w:hAnsi="Times New Roman"/>
              <w:sz w:val="20"/>
            </w:rPr>
          </w:rPrChange>
        </w:rPr>
        <w:t>nature and the three dimensions of sustainable</w:t>
      </w:r>
      <w:r>
        <w:rPr>
          <w:rFonts w:ascii="Times New Roman"/>
          <w:spacing w:val="-1"/>
          <w:sz w:val="20"/>
          <w:rPrChange w:id="10444" w:author="Author" w:date="2015-07-30T15:37:00Z">
            <w:rPr>
              <w:rFonts w:ascii="Times New Roman" w:hAnsi="Times New Roman"/>
              <w:sz w:val="20"/>
            </w:rPr>
          </w:rPrChange>
        </w:rPr>
        <w:t xml:space="preserve"> </w:t>
      </w:r>
      <w:r>
        <w:rPr>
          <w:rFonts w:ascii="Times New Roman"/>
          <w:sz w:val="20"/>
          <w:rPrChange w:id="10445" w:author="Author" w:date="2015-07-30T15:37:00Z">
            <w:rPr>
              <w:rFonts w:ascii="Times New Roman" w:hAnsi="Times New Roman"/>
              <w:sz w:val="20"/>
            </w:rPr>
          </w:rPrChange>
        </w:rPr>
        <w:t>development.</w:t>
      </w:r>
      <w:del w:id="10446" w:author="Author" w:date="2015-07-30T15:37:00Z">
        <w:r w:rsidR="0039797F" w:rsidRPr="004B11A8">
          <w:rPr>
            <w:rFonts w:ascii="Times New Roman" w:hAnsi="Times New Roman"/>
            <w:sz w:val="20"/>
            <w:szCs w:val="20"/>
          </w:rPr>
          <w:delText xml:space="preserve"> </w:delText>
        </w:r>
      </w:del>
    </w:p>
    <w:p w14:paraId="3B0F3C18" w14:textId="359B6BA3" w:rsidR="00804791" w:rsidRDefault="006514D0">
      <w:pPr>
        <w:pStyle w:val="ListParagraph"/>
        <w:numPr>
          <w:ilvl w:val="1"/>
          <w:numId w:val="35"/>
        </w:numPr>
        <w:tabs>
          <w:tab w:val="left" w:pos="821"/>
        </w:tabs>
        <w:spacing w:line="259" w:lineRule="auto"/>
        <w:ind w:right="118" w:hanging="425"/>
        <w:jc w:val="both"/>
        <w:rPr>
          <w:rFonts w:ascii="Times New Roman" w:eastAsia="Times New Roman" w:hAnsi="Times New Roman" w:cs="Times New Roman"/>
          <w:sz w:val="20"/>
          <w:szCs w:val="20"/>
        </w:rPr>
        <w:pPrChange w:id="10447" w:author="Author" w:date="2015-07-30T15:37:00Z">
          <w:pPr>
            <w:pStyle w:val="ListParagraph"/>
            <w:numPr>
              <w:ilvl w:val="1"/>
              <w:numId w:val="37"/>
            </w:numPr>
            <w:ind w:left="1070" w:hanging="360"/>
          </w:pPr>
        </w:pPrChange>
      </w:pPr>
      <w:r>
        <w:rPr>
          <w:rFonts w:ascii="Times New Roman"/>
          <w:sz w:val="20"/>
          <w:rPrChange w:id="10448" w:author="Author" w:date="2015-07-30T15:37:00Z">
            <w:rPr>
              <w:rFonts w:ascii="Times New Roman" w:hAnsi="Times New Roman"/>
              <w:sz w:val="20"/>
            </w:rPr>
          </w:rPrChange>
        </w:rPr>
        <w:t>They</w:t>
      </w:r>
      <w:r>
        <w:rPr>
          <w:rFonts w:ascii="Times New Roman"/>
          <w:spacing w:val="14"/>
          <w:sz w:val="20"/>
          <w:rPrChange w:id="10449" w:author="Author" w:date="2015-07-30T15:37:00Z">
            <w:rPr>
              <w:rFonts w:ascii="Times New Roman" w:hAnsi="Times New Roman"/>
              <w:sz w:val="20"/>
            </w:rPr>
          </w:rPrChange>
        </w:rPr>
        <w:t xml:space="preserve"> </w:t>
      </w:r>
      <w:r>
        <w:rPr>
          <w:rFonts w:ascii="Times New Roman"/>
          <w:sz w:val="20"/>
          <w:rPrChange w:id="10450" w:author="Author" w:date="2015-07-30T15:37:00Z">
            <w:rPr>
              <w:rFonts w:ascii="Times New Roman" w:hAnsi="Times New Roman"/>
              <w:sz w:val="20"/>
            </w:rPr>
          </w:rPrChange>
        </w:rPr>
        <w:t>will</w:t>
      </w:r>
      <w:r>
        <w:rPr>
          <w:rFonts w:ascii="Times New Roman"/>
          <w:spacing w:val="17"/>
          <w:sz w:val="20"/>
          <w:rPrChange w:id="10451" w:author="Author" w:date="2015-07-30T15:37:00Z">
            <w:rPr>
              <w:rFonts w:ascii="Times New Roman" w:hAnsi="Times New Roman"/>
              <w:sz w:val="20"/>
            </w:rPr>
          </w:rPrChange>
        </w:rPr>
        <w:t xml:space="preserve"> </w:t>
      </w:r>
      <w:r>
        <w:rPr>
          <w:rFonts w:ascii="Times New Roman"/>
          <w:sz w:val="20"/>
          <w:rPrChange w:id="10452" w:author="Author" w:date="2015-07-30T15:37:00Z">
            <w:rPr>
              <w:rFonts w:ascii="Times New Roman" w:hAnsi="Times New Roman"/>
              <w:sz w:val="20"/>
            </w:rPr>
          </w:rPrChange>
        </w:rPr>
        <w:t>maintain</w:t>
      </w:r>
      <w:r>
        <w:rPr>
          <w:rFonts w:ascii="Times New Roman"/>
          <w:spacing w:val="13"/>
          <w:sz w:val="20"/>
          <w:rPrChange w:id="10453" w:author="Author" w:date="2015-07-30T15:37:00Z">
            <w:rPr>
              <w:rFonts w:ascii="Times New Roman" w:hAnsi="Times New Roman"/>
              <w:sz w:val="20"/>
            </w:rPr>
          </w:rPrChange>
        </w:rPr>
        <w:t xml:space="preserve"> </w:t>
      </w:r>
      <w:r>
        <w:rPr>
          <w:rFonts w:ascii="Times New Roman"/>
          <w:sz w:val="20"/>
          <w:rPrChange w:id="10454" w:author="Author" w:date="2015-07-30T15:37:00Z">
            <w:rPr>
              <w:rFonts w:ascii="Times New Roman" w:hAnsi="Times New Roman"/>
              <w:sz w:val="20"/>
            </w:rPr>
          </w:rPrChange>
        </w:rPr>
        <w:t>a</w:t>
      </w:r>
      <w:r>
        <w:rPr>
          <w:rFonts w:ascii="Times New Roman"/>
          <w:spacing w:val="15"/>
          <w:sz w:val="20"/>
          <w:rPrChange w:id="10455" w:author="Author" w:date="2015-07-30T15:37:00Z">
            <w:rPr>
              <w:rFonts w:ascii="Times New Roman" w:hAnsi="Times New Roman"/>
              <w:sz w:val="20"/>
            </w:rPr>
          </w:rPrChange>
        </w:rPr>
        <w:t xml:space="preserve"> </w:t>
      </w:r>
      <w:r>
        <w:rPr>
          <w:rFonts w:ascii="Times New Roman"/>
          <w:sz w:val="20"/>
          <w:rPrChange w:id="10456" w:author="Author" w:date="2015-07-30T15:37:00Z">
            <w:rPr>
              <w:rFonts w:ascii="Times New Roman" w:hAnsi="Times New Roman"/>
              <w:sz w:val="20"/>
            </w:rPr>
          </w:rPrChange>
        </w:rPr>
        <w:t>longer-term</w:t>
      </w:r>
      <w:r>
        <w:rPr>
          <w:rFonts w:ascii="Times New Roman"/>
          <w:spacing w:val="11"/>
          <w:sz w:val="20"/>
          <w:rPrChange w:id="10457" w:author="Author" w:date="2015-07-30T15:37:00Z">
            <w:rPr>
              <w:rFonts w:ascii="Times New Roman" w:hAnsi="Times New Roman"/>
              <w:sz w:val="20"/>
            </w:rPr>
          </w:rPrChange>
        </w:rPr>
        <w:t xml:space="preserve"> </w:t>
      </w:r>
      <w:r>
        <w:rPr>
          <w:rFonts w:ascii="Times New Roman"/>
          <w:sz w:val="20"/>
          <w:rPrChange w:id="10458" w:author="Author" w:date="2015-07-30T15:37:00Z">
            <w:rPr>
              <w:rFonts w:ascii="Times New Roman" w:hAnsi="Times New Roman"/>
              <w:sz w:val="20"/>
            </w:rPr>
          </w:rPrChange>
        </w:rPr>
        <w:t>orientation,</w:t>
      </w:r>
      <w:r>
        <w:rPr>
          <w:rFonts w:ascii="Times New Roman"/>
          <w:spacing w:val="15"/>
          <w:sz w:val="20"/>
          <w:rPrChange w:id="10459" w:author="Author" w:date="2015-07-30T15:37:00Z">
            <w:rPr>
              <w:rFonts w:ascii="Times New Roman" w:hAnsi="Times New Roman"/>
              <w:sz w:val="20"/>
            </w:rPr>
          </w:rPrChange>
        </w:rPr>
        <w:t xml:space="preserve"> </w:t>
      </w:r>
      <w:r>
        <w:rPr>
          <w:rFonts w:ascii="Times New Roman"/>
          <w:sz w:val="20"/>
          <w:rPrChange w:id="10460" w:author="Author" w:date="2015-07-30T15:37:00Z">
            <w:rPr>
              <w:rFonts w:ascii="Times New Roman" w:hAnsi="Times New Roman"/>
              <w:sz w:val="20"/>
            </w:rPr>
          </w:rPrChange>
        </w:rPr>
        <w:t>identify</w:t>
      </w:r>
      <w:r>
        <w:rPr>
          <w:rFonts w:ascii="Times New Roman"/>
          <w:spacing w:val="11"/>
          <w:sz w:val="20"/>
          <w:rPrChange w:id="10461" w:author="Author" w:date="2015-07-30T15:37:00Z">
            <w:rPr>
              <w:rFonts w:ascii="Times New Roman" w:hAnsi="Times New Roman"/>
              <w:sz w:val="20"/>
            </w:rPr>
          </w:rPrChange>
        </w:rPr>
        <w:t xml:space="preserve"> </w:t>
      </w:r>
      <w:r>
        <w:rPr>
          <w:rFonts w:ascii="Times New Roman"/>
          <w:sz w:val="20"/>
          <w:rPrChange w:id="10462" w:author="Author" w:date="2015-07-30T15:37:00Z">
            <w:rPr>
              <w:rFonts w:ascii="Times New Roman" w:hAnsi="Times New Roman"/>
              <w:sz w:val="20"/>
            </w:rPr>
          </w:rPrChange>
        </w:rPr>
        <w:t>achievements,</w:t>
      </w:r>
      <w:r>
        <w:rPr>
          <w:rFonts w:ascii="Times New Roman"/>
          <w:spacing w:val="15"/>
          <w:sz w:val="20"/>
          <w:rPrChange w:id="10463" w:author="Author" w:date="2015-07-30T15:37:00Z">
            <w:rPr>
              <w:rFonts w:ascii="Times New Roman" w:hAnsi="Times New Roman"/>
              <w:sz w:val="20"/>
            </w:rPr>
          </w:rPrChange>
        </w:rPr>
        <w:t xml:space="preserve"> </w:t>
      </w:r>
      <w:r>
        <w:rPr>
          <w:rFonts w:ascii="Times New Roman"/>
          <w:sz w:val="20"/>
          <w:rPrChange w:id="10464" w:author="Author" w:date="2015-07-30T15:37:00Z">
            <w:rPr>
              <w:rFonts w:ascii="Times New Roman" w:hAnsi="Times New Roman"/>
              <w:sz w:val="20"/>
            </w:rPr>
          </w:rPrChange>
        </w:rPr>
        <w:t>challenges</w:t>
      </w:r>
      <w:ins w:id="10465" w:author="Author" w:date="2015-07-30T15:37:00Z">
        <w:r>
          <w:rPr>
            <w:rFonts w:ascii="Times New Roman"/>
            <w:sz w:val="20"/>
          </w:rPr>
          <w:t>,</w:t>
        </w:r>
        <w:r>
          <w:rPr>
            <w:rFonts w:ascii="Times New Roman"/>
            <w:spacing w:val="17"/>
            <w:sz w:val="20"/>
          </w:rPr>
          <w:t xml:space="preserve"> </w:t>
        </w:r>
        <w:r>
          <w:rPr>
            <w:rFonts w:ascii="Times New Roman"/>
            <w:sz w:val="20"/>
          </w:rPr>
          <w:t>gaps</w:t>
        </w:r>
      </w:ins>
      <w:r>
        <w:rPr>
          <w:rFonts w:ascii="Times New Roman"/>
          <w:spacing w:val="14"/>
          <w:sz w:val="20"/>
          <w:rPrChange w:id="10466" w:author="Author" w:date="2015-07-30T15:37:00Z">
            <w:rPr>
              <w:rFonts w:ascii="Times New Roman" w:hAnsi="Times New Roman"/>
              <w:sz w:val="20"/>
            </w:rPr>
          </w:rPrChange>
        </w:rPr>
        <w:t xml:space="preserve"> </w:t>
      </w:r>
      <w:r>
        <w:rPr>
          <w:rFonts w:ascii="Times New Roman"/>
          <w:sz w:val="20"/>
          <w:rPrChange w:id="10467" w:author="Author" w:date="2015-07-30T15:37:00Z">
            <w:rPr>
              <w:rFonts w:ascii="Times New Roman" w:hAnsi="Times New Roman"/>
              <w:sz w:val="20"/>
            </w:rPr>
          </w:rPrChange>
        </w:rPr>
        <w:t>and</w:t>
      </w:r>
      <w:r>
        <w:rPr>
          <w:rFonts w:ascii="Times New Roman"/>
          <w:spacing w:val="15"/>
          <w:sz w:val="20"/>
          <w:rPrChange w:id="10468" w:author="Author" w:date="2015-07-30T15:37:00Z">
            <w:rPr>
              <w:rFonts w:ascii="Times New Roman" w:hAnsi="Times New Roman"/>
              <w:sz w:val="20"/>
            </w:rPr>
          </w:rPrChange>
        </w:rPr>
        <w:t xml:space="preserve"> </w:t>
      </w:r>
      <w:r>
        <w:rPr>
          <w:rFonts w:ascii="Times New Roman"/>
          <w:sz w:val="20"/>
          <w:rPrChange w:id="10469" w:author="Author" w:date="2015-07-30T15:37:00Z">
            <w:rPr>
              <w:rFonts w:ascii="Times New Roman" w:hAnsi="Times New Roman"/>
              <w:sz w:val="20"/>
            </w:rPr>
          </w:rPrChange>
        </w:rPr>
        <w:t>critical</w:t>
      </w:r>
      <w:r>
        <w:rPr>
          <w:rFonts w:ascii="Times New Roman"/>
          <w:spacing w:val="14"/>
          <w:sz w:val="20"/>
          <w:rPrChange w:id="10470" w:author="Author" w:date="2015-07-30T15:37:00Z">
            <w:rPr>
              <w:rFonts w:ascii="Times New Roman" w:hAnsi="Times New Roman"/>
              <w:sz w:val="20"/>
            </w:rPr>
          </w:rPrChange>
        </w:rPr>
        <w:t xml:space="preserve"> </w:t>
      </w:r>
      <w:r>
        <w:rPr>
          <w:rFonts w:ascii="Times New Roman"/>
          <w:sz w:val="20"/>
          <w:rPrChange w:id="10471" w:author="Author" w:date="2015-07-30T15:37:00Z">
            <w:rPr>
              <w:rFonts w:ascii="Times New Roman" w:hAnsi="Times New Roman"/>
              <w:sz w:val="20"/>
            </w:rPr>
          </w:rPrChange>
        </w:rPr>
        <w:t>success</w:t>
      </w:r>
      <w:r>
        <w:rPr>
          <w:rFonts w:ascii="Times New Roman"/>
          <w:w w:val="99"/>
          <w:sz w:val="20"/>
          <w:rPrChange w:id="10472" w:author="Author" w:date="2015-07-30T15:37:00Z">
            <w:rPr>
              <w:rFonts w:ascii="Times New Roman" w:hAnsi="Times New Roman"/>
              <w:sz w:val="20"/>
            </w:rPr>
          </w:rPrChange>
        </w:rPr>
        <w:t xml:space="preserve"> </w:t>
      </w:r>
      <w:r>
        <w:rPr>
          <w:rFonts w:ascii="Times New Roman"/>
          <w:sz w:val="20"/>
          <w:rPrChange w:id="10473" w:author="Author" w:date="2015-07-30T15:37:00Z">
            <w:rPr>
              <w:rFonts w:ascii="Times New Roman" w:hAnsi="Times New Roman"/>
              <w:sz w:val="20"/>
            </w:rPr>
          </w:rPrChange>
        </w:rPr>
        <w:t>factors</w:t>
      </w:r>
      <w:r>
        <w:rPr>
          <w:rFonts w:ascii="Times New Roman"/>
          <w:spacing w:val="10"/>
          <w:sz w:val="20"/>
          <w:rPrChange w:id="10474" w:author="Author" w:date="2015-07-30T15:37:00Z">
            <w:rPr>
              <w:rFonts w:ascii="Times New Roman" w:hAnsi="Times New Roman"/>
              <w:sz w:val="20"/>
            </w:rPr>
          </w:rPrChange>
        </w:rPr>
        <w:t xml:space="preserve"> </w:t>
      </w:r>
      <w:r>
        <w:rPr>
          <w:rFonts w:ascii="Times New Roman"/>
          <w:sz w:val="20"/>
          <w:rPrChange w:id="10475" w:author="Author" w:date="2015-07-30T15:37:00Z">
            <w:rPr>
              <w:rFonts w:ascii="Times New Roman" w:hAnsi="Times New Roman"/>
              <w:sz w:val="20"/>
            </w:rPr>
          </w:rPrChange>
        </w:rPr>
        <w:t>and</w:t>
      </w:r>
      <w:r>
        <w:rPr>
          <w:rFonts w:ascii="Times New Roman"/>
          <w:spacing w:val="12"/>
          <w:sz w:val="20"/>
          <w:rPrChange w:id="10476" w:author="Author" w:date="2015-07-30T15:37:00Z">
            <w:rPr>
              <w:rFonts w:ascii="Times New Roman" w:hAnsi="Times New Roman"/>
              <w:sz w:val="20"/>
            </w:rPr>
          </w:rPrChange>
        </w:rPr>
        <w:t xml:space="preserve"> </w:t>
      </w:r>
      <w:r>
        <w:rPr>
          <w:rFonts w:ascii="Times New Roman"/>
          <w:sz w:val="20"/>
          <w:rPrChange w:id="10477" w:author="Author" w:date="2015-07-30T15:37:00Z">
            <w:rPr>
              <w:rFonts w:ascii="Times New Roman" w:hAnsi="Times New Roman"/>
              <w:sz w:val="20"/>
            </w:rPr>
          </w:rPrChange>
        </w:rPr>
        <w:t>support</w:t>
      </w:r>
      <w:r>
        <w:rPr>
          <w:rFonts w:ascii="Times New Roman"/>
          <w:spacing w:val="11"/>
          <w:sz w:val="20"/>
          <w:rPrChange w:id="10478" w:author="Author" w:date="2015-07-30T15:37:00Z">
            <w:rPr>
              <w:rFonts w:ascii="Times New Roman" w:hAnsi="Times New Roman"/>
              <w:sz w:val="20"/>
            </w:rPr>
          </w:rPrChange>
        </w:rPr>
        <w:t xml:space="preserve"> </w:t>
      </w:r>
      <w:r>
        <w:rPr>
          <w:rFonts w:ascii="Times New Roman"/>
          <w:sz w:val="20"/>
          <w:rPrChange w:id="10479" w:author="Author" w:date="2015-07-30T15:37:00Z">
            <w:rPr>
              <w:rFonts w:ascii="Times New Roman" w:hAnsi="Times New Roman"/>
              <w:sz w:val="20"/>
            </w:rPr>
          </w:rPrChange>
        </w:rPr>
        <w:t>countries</w:t>
      </w:r>
      <w:r>
        <w:rPr>
          <w:rFonts w:ascii="Times New Roman"/>
          <w:spacing w:val="15"/>
          <w:sz w:val="20"/>
          <w:rPrChange w:id="10480" w:author="Author" w:date="2015-07-30T15:37:00Z">
            <w:rPr>
              <w:rFonts w:ascii="Times New Roman" w:hAnsi="Times New Roman"/>
              <w:sz w:val="20"/>
            </w:rPr>
          </w:rPrChange>
        </w:rPr>
        <w:t xml:space="preserve"> </w:t>
      </w:r>
      <w:r>
        <w:rPr>
          <w:rFonts w:ascii="Times New Roman"/>
          <w:sz w:val="20"/>
          <w:rPrChange w:id="10481" w:author="Author" w:date="2015-07-30T15:37:00Z">
            <w:rPr>
              <w:rFonts w:ascii="Times New Roman" w:hAnsi="Times New Roman"/>
              <w:sz w:val="20"/>
            </w:rPr>
          </w:rPrChange>
        </w:rPr>
        <w:t>in</w:t>
      </w:r>
      <w:r>
        <w:rPr>
          <w:rFonts w:ascii="Times New Roman"/>
          <w:spacing w:val="12"/>
          <w:sz w:val="20"/>
          <w:rPrChange w:id="10482" w:author="Author" w:date="2015-07-30T15:37:00Z">
            <w:rPr>
              <w:rFonts w:ascii="Times New Roman" w:hAnsi="Times New Roman"/>
              <w:sz w:val="20"/>
            </w:rPr>
          </w:rPrChange>
        </w:rPr>
        <w:t xml:space="preserve"> </w:t>
      </w:r>
      <w:r>
        <w:rPr>
          <w:rFonts w:ascii="Times New Roman"/>
          <w:sz w:val="20"/>
          <w:rPrChange w:id="10483" w:author="Author" w:date="2015-07-30T15:37:00Z">
            <w:rPr>
              <w:rFonts w:ascii="Times New Roman" w:hAnsi="Times New Roman"/>
              <w:sz w:val="20"/>
            </w:rPr>
          </w:rPrChange>
        </w:rPr>
        <w:t>making</w:t>
      </w:r>
      <w:r>
        <w:rPr>
          <w:rFonts w:ascii="Times New Roman"/>
          <w:spacing w:val="12"/>
          <w:sz w:val="20"/>
          <w:rPrChange w:id="10484" w:author="Author" w:date="2015-07-30T15:37:00Z">
            <w:rPr>
              <w:rFonts w:ascii="Times New Roman" w:hAnsi="Times New Roman"/>
              <w:sz w:val="20"/>
            </w:rPr>
          </w:rPrChange>
        </w:rPr>
        <w:t xml:space="preserve"> </w:t>
      </w:r>
      <w:r>
        <w:rPr>
          <w:rFonts w:ascii="Times New Roman"/>
          <w:sz w:val="20"/>
          <w:rPrChange w:id="10485" w:author="Author" w:date="2015-07-30T15:37:00Z">
            <w:rPr>
              <w:rFonts w:ascii="Times New Roman" w:hAnsi="Times New Roman"/>
              <w:sz w:val="20"/>
            </w:rPr>
          </w:rPrChange>
        </w:rPr>
        <w:t>informed</w:t>
      </w:r>
      <w:r>
        <w:rPr>
          <w:rFonts w:ascii="Times New Roman"/>
          <w:spacing w:val="12"/>
          <w:sz w:val="20"/>
          <w:rPrChange w:id="10486" w:author="Author" w:date="2015-07-30T15:37:00Z">
            <w:rPr>
              <w:rFonts w:ascii="Times New Roman" w:hAnsi="Times New Roman"/>
              <w:sz w:val="20"/>
            </w:rPr>
          </w:rPrChange>
        </w:rPr>
        <w:t xml:space="preserve"> </w:t>
      </w:r>
      <w:r>
        <w:rPr>
          <w:rFonts w:ascii="Times New Roman"/>
          <w:sz w:val="20"/>
          <w:rPrChange w:id="10487" w:author="Author" w:date="2015-07-30T15:37:00Z">
            <w:rPr>
              <w:rFonts w:ascii="Times New Roman" w:hAnsi="Times New Roman"/>
              <w:sz w:val="20"/>
            </w:rPr>
          </w:rPrChange>
        </w:rPr>
        <w:t>policy</w:t>
      </w:r>
      <w:r>
        <w:rPr>
          <w:rFonts w:ascii="Times New Roman"/>
          <w:spacing w:val="10"/>
          <w:sz w:val="20"/>
          <w:rPrChange w:id="10488" w:author="Author" w:date="2015-07-30T15:37:00Z">
            <w:rPr>
              <w:rFonts w:ascii="Times New Roman" w:hAnsi="Times New Roman"/>
              <w:sz w:val="20"/>
            </w:rPr>
          </w:rPrChange>
        </w:rPr>
        <w:t xml:space="preserve"> </w:t>
      </w:r>
      <w:r>
        <w:rPr>
          <w:rFonts w:ascii="Times New Roman"/>
          <w:sz w:val="20"/>
          <w:rPrChange w:id="10489" w:author="Author" w:date="2015-07-30T15:37:00Z">
            <w:rPr>
              <w:rFonts w:ascii="Times New Roman" w:hAnsi="Times New Roman"/>
              <w:sz w:val="20"/>
            </w:rPr>
          </w:rPrChange>
        </w:rPr>
        <w:t>choices.</w:t>
      </w:r>
      <w:r>
        <w:rPr>
          <w:rFonts w:ascii="Times New Roman"/>
          <w:spacing w:val="11"/>
          <w:sz w:val="20"/>
          <w:rPrChange w:id="10490" w:author="Author" w:date="2015-07-30T15:37:00Z">
            <w:rPr>
              <w:rFonts w:ascii="Times New Roman" w:hAnsi="Times New Roman"/>
              <w:sz w:val="20"/>
            </w:rPr>
          </w:rPrChange>
        </w:rPr>
        <w:t xml:space="preserve"> </w:t>
      </w:r>
      <w:r>
        <w:rPr>
          <w:rFonts w:ascii="Times New Roman"/>
          <w:sz w:val="20"/>
          <w:rPrChange w:id="10491" w:author="Author" w:date="2015-07-30T15:37:00Z">
            <w:rPr>
              <w:rFonts w:ascii="Times New Roman" w:hAnsi="Times New Roman"/>
              <w:sz w:val="20"/>
            </w:rPr>
          </w:rPrChange>
        </w:rPr>
        <w:t>They</w:t>
      </w:r>
      <w:r>
        <w:rPr>
          <w:rFonts w:ascii="Times New Roman"/>
          <w:spacing w:val="10"/>
          <w:sz w:val="20"/>
          <w:rPrChange w:id="10492" w:author="Author" w:date="2015-07-30T15:37:00Z">
            <w:rPr>
              <w:rFonts w:ascii="Times New Roman" w:hAnsi="Times New Roman"/>
              <w:sz w:val="20"/>
            </w:rPr>
          </w:rPrChange>
        </w:rPr>
        <w:t xml:space="preserve"> </w:t>
      </w:r>
      <w:r>
        <w:rPr>
          <w:rFonts w:ascii="Times New Roman"/>
          <w:sz w:val="20"/>
          <w:rPrChange w:id="10493" w:author="Author" w:date="2015-07-30T15:37:00Z">
            <w:rPr>
              <w:rFonts w:ascii="Times New Roman" w:hAnsi="Times New Roman"/>
              <w:sz w:val="20"/>
            </w:rPr>
          </w:rPrChange>
        </w:rPr>
        <w:t>will</w:t>
      </w:r>
      <w:ins w:id="10494" w:author="Author" w:date="2015-07-30T15:37:00Z">
        <w:r>
          <w:rPr>
            <w:rFonts w:ascii="Times New Roman"/>
            <w:spacing w:val="13"/>
            <w:sz w:val="20"/>
          </w:rPr>
          <w:t xml:space="preserve"> </w:t>
        </w:r>
        <w:r>
          <w:rPr>
            <w:rFonts w:ascii="Times New Roman"/>
            <w:sz w:val="20"/>
          </w:rPr>
          <w:t>help</w:t>
        </w:r>
      </w:ins>
      <w:r>
        <w:rPr>
          <w:rFonts w:ascii="Times New Roman"/>
          <w:spacing w:val="15"/>
          <w:sz w:val="20"/>
          <w:rPrChange w:id="10495" w:author="Author" w:date="2015-07-30T15:37:00Z">
            <w:rPr>
              <w:rFonts w:ascii="Times New Roman" w:hAnsi="Times New Roman"/>
              <w:sz w:val="20"/>
            </w:rPr>
          </w:rPrChange>
        </w:rPr>
        <w:t xml:space="preserve"> </w:t>
      </w:r>
      <w:r>
        <w:rPr>
          <w:rFonts w:ascii="Times New Roman"/>
          <w:sz w:val="20"/>
          <w:rPrChange w:id="10496" w:author="Author" w:date="2015-07-30T15:37:00Z">
            <w:rPr>
              <w:rFonts w:ascii="Times New Roman" w:hAnsi="Times New Roman"/>
              <w:sz w:val="20"/>
            </w:rPr>
          </w:rPrChange>
        </w:rPr>
        <w:t>mobilize</w:t>
      </w:r>
      <w:r>
        <w:rPr>
          <w:rFonts w:ascii="Times New Roman"/>
          <w:spacing w:val="11"/>
          <w:sz w:val="20"/>
          <w:rPrChange w:id="10497" w:author="Author" w:date="2015-07-30T15:37:00Z">
            <w:rPr>
              <w:rFonts w:ascii="Times New Roman" w:hAnsi="Times New Roman"/>
              <w:sz w:val="20"/>
            </w:rPr>
          </w:rPrChange>
        </w:rPr>
        <w:t xml:space="preserve"> </w:t>
      </w:r>
      <w:r>
        <w:rPr>
          <w:rFonts w:ascii="Times New Roman"/>
          <w:sz w:val="20"/>
          <w:rPrChange w:id="10498" w:author="Author" w:date="2015-07-30T15:37:00Z">
            <w:rPr>
              <w:rFonts w:ascii="Times New Roman" w:hAnsi="Times New Roman"/>
              <w:sz w:val="20"/>
            </w:rPr>
          </w:rPrChange>
        </w:rPr>
        <w:t>the</w:t>
      </w:r>
      <w:r>
        <w:rPr>
          <w:rFonts w:ascii="Times New Roman"/>
          <w:spacing w:val="14"/>
          <w:sz w:val="20"/>
          <w:rPrChange w:id="10499" w:author="Author" w:date="2015-07-30T15:37:00Z">
            <w:rPr>
              <w:rFonts w:ascii="Times New Roman" w:hAnsi="Times New Roman"/>
              <w:sz w:val="20"/>
            </w:rPr>
          </w:rPrChange>
        </w:rPr>
        <w:t xml:space="preserve"> </w:t>
      </w:r>
      <w:r>
        <w:rPr>
          <w:rFonts w:ascii="Times New Roman"/>
          <w:sz w:val="20"/>
          <w:rPrChange w:id="10500" w:author="Author" w:date="2015-07-30T15:37:00Z">
            <w:rPr>
              <w:rFonts w:ascii="Times New Roman" w:hAnsi="Times New Roman"/>
              <w:sz w:val="20"/>
            </w:rPr>
          </w:rPrChange>
        </w:rPr>
        <w:t>necessary</w:t>
      </w:r>
      <w:r>
        <w:rPr>
          <w:rFonts w:ascii="Times New Roman"/>
          <w:w w:val="99"/>
          <w:sz w:val="20"/>
          <w:rPrChange w:id="10501" w:author="Author" w:date="2015-07-30T15:37:00Z">
            <w:rPr>
              <w:rFonts w:ascii="Times New Roman" w:hAnsi="Times New Roman"/>
              <w:sz w:val="20"/>
            </w:rPr>
          </w:rPrChange>
        </w:rPr>
        <w:t xml:space="preserve"> </w:t>
      </w:r>
      <w:r>
        <w:rPr>
          <w:rFonts w:ascii="Times New Roman"/>
          <w:sz w:val="20"/>
          <w:rPrChange w:id="10502" w:author="Author" w:date="2015-07-30T15:37:00Z">
            <w:rPr>
              <w:rFonts w:ascii="Times New Roman" w:hAnsi="Times New Roman"/>
              <w:sz w:val="20"/>
            </w:rPr>
          </w:rPrChange>
        </w:rPr>
        <w:t>means</w:t>
      </w:r>
      <w:r>
        <w:rPr>
          <w:rFonts w:ascii="Times New Roman"/>
          <w:spacing w:val="11"/>
          <w:sz w:val="20"/>
          <w:rPrChange w:id="10503" w:author="Author" w:date="2015-07-30T15:37:00Z">
            <w:rPr>
              <w:rFonts w:ascii="Times New Roman" w:hAnsi="Times New Roman"/>
              <w:sz w:val="20"/>
            </w:rPr>
          </w:rPrChange>
        </w:rPr>
        <w:t xml:space="preserve"> </w:t>
      </w:r>
      <w:r>
        <w:rPr>
          <w:rFonts w:ascii="Times New Roman"/>
          <w:sz w:val="20"/>
          <w:rPrChange w:id="10504" w:author="Author" w:date="2015-07-30T15:37:00Z">
            <w:rPr>
              <w:rFonts w:ascii="Times New Roman" w:hAnsi="Times New Roman"/>
              <w:sz w:val="20"/>
            </w:rPr>
          </w:rPrChange>
        </w:rPr>
        <w:t>of</w:t>
      </w:r>
      <w:r>
        <w:rPr>
          <w:rFonts w:ascii="Times New Roman"/>
          <w:spacing w:val="10"/>
          <w:sz w:val="20"/>
          <w:rPrChange w:id="10505" w:author="Author" w:date="2015-07-30T15:37:00Z">
            <w:rPr>
              <w:rFonts w:ascii="Times New Roman" w:hAnsi="Times New Roman"/>
              <w:sz w:val="20"/>
            </w:rPr>
          </w:rPrChange>
        </w:rPr>
        <w:t xml:space="preserve"> </w:t>
      </w:r>
      <w:r>
        <w:rPr>
          <w:rFonts w:ascii="Times New Roman"/>
          <w:sz w:val="20"/>
          <w:rPrChange w:id="10506" w:author="Author" w:date="2015-07-30T15:37:00Z">
            <w:rPr>
              <w:rFonts w:ascii="Times New Roman" w:hAnsi="Times New Roman"/>
              <w:sz w:val="20"/>
            </w:rPr>
          </w:rPrChange>
        </w:rPr>
        <w:t>implementation</w:t>
      </w:r>
      <w:r>
        <w:rPr>
          <w:rFonts w:ascii="Times New Roman"/>
          <w:spacing w:val="11"/>
          <w:sz w:val="20"/>
          <w:rPrChange w:id="10507" w:author="Author" w:date="2015-07-30T15:37:00Z">
            <w:rPr>
              <w:rFonts w:ascii="Times New Roman" w:hAnsi="Times New Roman"/>
              <w:sz w:val="20"/>
            </w:rPr>
          </w:rPrChange>
        </w:rPr>
        <w:t xml:space="preserve"> </w:t>
      </w:r>
      <w:r>
        <w:rPr>
          <w:rFonts w:ascii="Times New Roman"/>
          <w:sz w:val="20"/>
          <w:rPrChange w:id="10508" w:author="Author" w:date="2015-07-30T15:37:00Z">
            <w:rPr>
              <w:rFonts w:ascii="Times New Roman" w:hAnsi="Times New Roman"/>
              <w:sz w:val="20"/>
            </w:rPr>
          </w:rPrChange>
        </w:rPr>
        <w:t>and</w:t>
      </w:r>
      <w:r>
        <w:rPr>
          <w:rFonts w:ascii="Times New Roman"/>
          <w:spacing w:val="13"/>
          <w:sz w:val="20"/>
          <w:rPrChange w:id="10509" w:author="Author" w:date="2015-07-30T15:37:00Z">
            <w:rPr>
              <w:rFonts w:ascii="Times New Roman" w:hAnsi="Times New Roman"/>
              <w:sz w:val="20"/>
            </w:rPr>
          </w:rPrChange>
        </w:rPr>
        <w:t xml:space="preserve"> </w:t>
      </w:r>
      <w:r>
        <w:rPr>
          <w:rFonts w:ascii="Times New Roman"/>
          <w:sz w:val="20"/>
          <w:rPrChange w:id="10510" w:author="Author" w:date="2015-07-30T15:37:00Z">
            <w:rPr>
              <w:rFonts w:ascii="Times New Roman" w:hAnsi="Times New Roman"/>
              <w:sz w:val="20"/>
            </w:rPr>
          </w:rPrChange>
        </w:rPr>
        <w:t>partnerships,</w:t>
      </w:r>
      <w:r>
        <w:rPr>
          <w:rFonts w:ascii="Times New Roman"/>
          <w:spacing w:val="12"/>
          <w:sz w:val="20"/>
          <w:rPrChange w:id="10511" w:author="Author" w:date="2015-07-30T15:37:00Z">
            <w:rPr>
              <w:rFonts w:ascii="Times New Roman" w:hAnsi="Times New Roman"/>
              <w:sz w:val="20"/>
            </w:rPr>
          </w:rPrChange>
        </w:rPr>
        <w:t xml:space="preserve"> </w:t>
      </w:r>
      <w:r>
        <w:rPr>
          <w:rFonts w:ascii="Times New Roman"/>
          <w:sz w:val="20"/>
          <w:rPrChange w:id="10512" w:author="Author" w:date="2015-07-30T15:37:00Z">
            <w:rPr>
              <w:rFonts w:ascii="Times New Roman" w:hAnsi="Times New Roman"/>
              <w:sz w:val="20"/>
            </w:rPr>
          </w:rPrChange>
        </w:rPr>
        <w:t>support</w:t>
      </w:r>
      <w:r>
        <w:rPr>
          <w:rFonts w:ascii="Times New Roman"/>
          <w:spacing w:val="12"/>
          <w:sz w:val="20"/>
          <w:rPrChange w:id="10513" w:author="Author" w:date="2015-07-30T15:37:00Z">
            <w:rPr>
              <w:rFonts w:ascii="Times New Roman" w:hAnsi="Times New Roman"/>
              <w:sz w:val="20"/>
            </w:rPr>
          </w:rPrChange>
        </w:rPr>
        <w:t xml:space="preserve"> </w:t>
      </w:r>
      <w:r>
        <w:rPr>
          <w:rFonts w:ascii="Times New Roman"/>
          <w:sz w:val="20"/>
          <w:rPrChange w:id="10514" w:author="Author" w:date="2015-07-30T15:37:00Z">
            <w:rPr>
              <w:rFonts w:ascii="Times New Roman" w:hAnsi="Times New Roman"/>
              <w:sz w:val="20"/>
            </w:rPr>
          </w:rPrChange>
        </w:rPr>
        <w:t>the</w:t>
      </w:r>
      <w:r>
        <w:rPr>
          <w:rFonts w:ascii="Times New Roman"/>
          <w:spacing w:val="12"/>
          <w:sz w:val="20"/>
          <w:rPrChange w:id="10515" w:author="Author" w:date="2015-07-30T15:37:00Z">
            <w:rPr>
              <w:rFonts w:ascii="Times New Roman" w:hAnsi="Times New Roman"/>
              <w:sz w:val="20"/>
            </w:rPr>
          </w:rPrChange>
        </w:rPr>
        <w:t xml:space="preserve"> </w:t>
      </w:r>
      <w:r>
        <w:rPr>
          <w:rFonts w:ascii="Times New Roman"/>
          <w:sz w:val="20"/>
          <w:rPrChange w:id="10516" w:author="Author" w:date="2015-07-30T15:37:00Z">
            <w:rPr>
              <w:rFonts w:ascii="Times New Roman" w:hAnsi="Times New Roman"/>
              <w:sz w:val="20"/>
            </w:rPr>
          </w:rPrChange>
        </w:rPr>
        <w:t>identification</w:t>
      </w:r>
      <w:r>
        <w:rPr>
          <w:rFonts w:ascii="Times New Roman"/>
          <w:spacing w:val="11"/>
          <w:sz w:val="20"/>
          <w:rPrChange w:id="10517" w:author="Author" w:date="2015-07-30T15:37:00Z">
            <w:rPr>
              <w:rFonts w:ascii="Times New Roman" w:hAnsi="Times New Roman"/>
              <w:sz w:val="20"/>
            </w:rPr>
          </w:rPrChange>
        </w:rPr>
        <w:t xml:space="preserve"> </w:t>
      </w:r>
      <w:r>
        <w:rPr>
          <w:rFonts w:ascii="Times New Roman"/>
          <w:sz w:val="20"/>
          <w:rPrChange w:id="10518" w:author="Author" w:date="2015-07-30T15:37:00Z">
            <w:rPr>
              <w:rFonts w:ascii="Times New Roman" w:hAnsi="Times New Roman"/>
              <w:sz w:val="20"/>
            </w:rPr>
          </w:rPrChange>
        </w:rPr>
        <w:t>of</w:t>
      </w:r>
      <w:r>
        <w:rPr>
          <w:rFonts w:ascii="Times New Roman"/>
          <w:spacing w:val="13"/>
          <w:sz w:val="20"/>
          <w:rPrChange w:id="10519" w:author="Author" w:date="2015-07-30T15:37:00Z">
            <w:rPr>
              <w:rFonts w:ascii="Times New Roman" w:hAnsi="Times New Roman"/>
              <w:sz w:val="20"/>
            </w:rPr>
          </w:rPrChange>
        </w:rPr>
        <w:t xml:space="preserve"> </w:t>
      </w:r>
      <w:r>
        <w:rPr>
          <w:rFonts w:ascii="Times New Roman"/>
          <w:sz w:val="20"/>
          <w:rPrChange w:id="10520" w:author="Author" w:date="2015-07-30T15:37:00Z">
            <w:rPr>
              <w:rFonts w:ascii="Times New Roman" w:hAnsi="Times New Roman"/>
              <w:sz w:val="20"/>
            </w:rPr>
          </w:rPrChange>
        </w:rPr>
        <w:t>solutions</w:t>
      </w:r>
      <w:r>
        <w:rPr>
          <w:rFonts w:ascii="Times New Roman"/>
          <w:spacing w:val="14"/>
          <w:sz w:val="20"/>
          <w:rPrChange w:id="10521" w:author="Author" w:date="2015-07-30T15:37:00Z">
            <w:rPr>
              <w:rFonts w:ascii="Times New Roman" w:hAnsi="Times New Roman"/>
              <w:sz w:val="20"/>
            </w:rPr>
          </w:rPrChange>
        </w:rPr>
        <w:t xml:space="preserve"> </w:t>
      </w:r>
      <w:r>
        <w:rPr>
          <w:rFonts w:ascii="Times New Roman"/>
          <w:sz w:val="20"/>
          <w:rPrChange w:id="10522" w:author="Author" w:date="2015-07-30T15:37:00Z">
            <w:rPr>
              <w:rFonts w:ascii="Times New Roman" w:hAnsi="Times New Roman"/>
              <w:sz w:val="20"/>
            </w:rPr>
          </w:rPrChange>
        </w:rPr>
        <w:t>and</w:t>
      </w:r>
      <w:r>
        <w:rPr>
          <w:rFonts w:ascii="Times New Roman"/>
          <w:spacing w:val="13"/>
          <w:sz w:val="20"/>
          <w:rPrChange w:id="10523" w:author="Author" w:date="2015-07-30T15:37:00Z">
            <w:rPr>
              <w:rFonts w:ascii="Times New Roman" w:hAnsi="Times New Roman"/>
              <w:sz w:val="20"/>
            </w:rPr>
          </w:rPrChange>
        </w:rPr>
        <w:t xml:space="preserve"> </w:t>
      </w:r>
      <w:r>
        <w:rPr>
          <w:rFonts w:ascii="Times New Roman"/>
          <w:sz w:val="20"/>
          <w:rPrChange w:id="10524" w:author="Author" w:date="2015-07-30T15:37:00Z">
            <w:rPr>
              <w:rFonts w:ascii="Times New Roman" w:hAnsi="Times New Roman"/>
              <w:sz w:val="20"/>
            </w:rPr>
          </w:rPrChange>
        </w:rPr>
        <w:t>best</w:t>
      </w:r>
      <w:r>
        <w:rPr>
          <w:rFonts w:ascii="Times New Roman"/>
          <w:spacing w:val="12"/>
          <w:sz w:val="20"/>
          <w:rPrChange w:id="10525" w:author="Author" w:date="2015-07-30T15:37:00Z">
            <w:rPr>
              <w:rFonts w:ascii="Times New Roman" w:hAnsi="Times New Roman"/>
              <w:sz w:val="20"/>
            </w:rPr>
          </w:rPrChange>
        </w:rPr>
        <w:t xml:space="preserve"> </w:t>
      </w:r>
      <w:r>
        <w:rPr>
          <w:rFonts w:ascii="Times New Roman"/>
          <w:sz w:val="20"/>
          <w:rPrChange w:id="10526" w:author="Author" w:date="2015-07-30T15:37:00Z">
            <w:rPr>
              <w:rFonts w:ascii="Times New Roman" w:hAnsi="Times New Roman"/>
              <w:sz w:val="20"/>
            </w:rPr>
          </w:rPrChange>
        </w:rPr>
        <w:t>practices</w:t>
      </w:r>
      <w:r>
        <w:rPr>
          <w:rFonts w:ascii="Times New Roman"/>
          <w:spacing w:val="12"/>
          <w:sz w:val="20"/>
          <w:rPrChange w:id="10527" w:author="Author" w:date="2015-07-30T15:37:00Z">
            <w:rPr>
              <w:rFonts w:ascii="Times New Roman" w:hAnsi="Times New Roman"/>
              <w:sz w:val="20"/>
            </w:rPr>
          </w:rPrChange>
        </w:rPr>
        <w:t xml:space="preserve"> </w:t>
      </w:r>
      <w:r>
        <w:rPr>
          <w:rFonts w:ascii="Times New Roman"/>
          <w:sz w:val="20"/>
          <w:rPrChange w:id="10528" w:author="Author" w:date="2015-07-30T15:37:00Z">
            <w:rPr>
              <w:rFonts w:ascii="Times New Roman" w:hAnsi="Times New Roman"/>
              <w:sz w:val="20"/>
            </w:rPr>
          </w:rPrChange>
        </w:rPr>
        <w:t>and</w:t>
      </w:r>
      <w:r>
        <w:rPr>
          <w:rFonts w:ascii="Times New Roman"/>
          <w:w w:val="99"/>
          <w:sz w:val="20"/>
          <w:rPrChange w:id="10529" w:author="Author" w:date="2015-07-30T15:37:00Z">
            <w:rPr>
              <w:rFonts w:ascii="Times New Roman" w:hAnsi="Times New Roman"/>
              <w:sz w:val="20"/>
            </w:rPr>
          </w:rPrChange>
        </w:rPr>
        <w:t xml:space="preserve"> </w:t>
      </w:r>
      <w:r>
        <w:rPr>
          <w:rFonts w:ascii="Times New Roman"/>
          <w:sz w:val="20"/>
          <w:rPrChange w:id="10530" w:author="Author" w:date="2015-07-30T15:37:00Z">
            <w:rPr>
              <w:rFonts w:ascii="Times New Roman" w:hAnsi="Times New Roman"/>
              <w:sz w:val="20"/>
            </w:rPr>
          </w:rPrChange>
        </w:rPr>
        <w:t>promote coordination of the international development</w:t>
      </w:r>
      <w:r>
        <w:rPr>
          <w:rFonts w:ascii="Times New Roman"/>
          <w:spacing w:val="-6"/>
          <w:sz w:val="20"/>
          <w:rPrChange w:id="10531" w:author="Author" w:date="2015-07-30T15:37:00Z">
            <w:rPr>
              <w:rFonts w:ascii="Times New Roman" w:hAnsi="Times New Roman"/>
              <w:sz w:val="20"/>
            </w:rPr>
          </w:rPrChange>
        </w:rPr>
        <w:t xml:space="preserve"> </w:t>
      </w:r>
      <w:r>
        <w:rPr>
          <w:rFonts w:ascii="Times New Roman"/>
          <w:sz w:val="20"/>
          <w:rPrChange w:id="10532" w:author="Author" w:date="2015-07-30T15:37:00Z">
            <w:rPr>
              <w:rFonts w:ascii="Times New Roman" w:hAnsi="Times New Roman"/>
              <w:sz w:val="20"/>
            </w:rPr>
          </w:rPrChange>
        </w:rPr>
        <w:t>system.</w:t>
      </w:r>
      <w:del w:id="10533" w:author="Author" w:date="2015-07-30T15:37:00Z">
        <w:r w:rsidR="0039797F" w:rsidRPr="004B11A8">
          <w:rPr>
            <w:rFonts w:ascii="Times New Roman" w:hAnsi="Times New Roman"/>
            <w:sz w:val="20"/>
            <w:szCs w:val="20"/>
          </w:rPr>
          <w:delText xml:space="preserve"> </w:delText>
        </w:r>
      </w:del>
    </w:p>
    <w:p w14:paraId="52812F0C" w14:textId="275DF8F6" w:rsidR="00804791" w:rsidRDefault="006514D0">
      <w:pPr>
        <w:pStyle w:val="ListParagraph"/>
        <w:numPr>
          <w:ilvl w:val="1"/>
          <w:numId w:val="35"/>
        </w:numPr>
        <w:tabs>
          <w:tab w:val="left" w:pos="821"/>
        </w:tabs>
        <w:spacing w:before="2" w:line="256" w:lineRule="auto"/>
        <w:ind w:right="128" w:hanging="425"/>
        <w:jc w:val="both"/>
        <w:rPr>
          <w:rFonts w:ascii="Times New Roman" w:eastAsia="Times New Roman" w:hAnsi="Times New Roman" w:cs="Times New Roman"/>
          <w:sz w:val="20"/>
          <w:szCs w:val="20"/>
        </w:rPr>
        <w:pPrChange w:id="10534" w:author="Author" w:date="2015-07-30T15:37:00Z">
          <w:pPr>
            <w:pStyle w:val="ListParagraph"/>
            <w:numPr>
              <w:ilvl w:val="1"/>
              <w:numId w:val="37"/>
            </w:numPr>
            <w:ind w:left="1070" w:hanging="360"/>
          </w:pPr>
        </w:pPrChange>
      </w:pPr>
      <w:r>
        <w:rPr>
          <w:rFonts w:ascii="Times New Roman"/>
          <w:sz w:val="20"/>
          <w:rPrChange w:id="10535" w:author="Author" w:date="2015-07-30T15:37:00Z">
            <w:rPr>
              <w:rFonts w:ascii="Times New Roman" w:hAnsi="Times New Roman"/>
              <w:sz w:val="20"/>
            </w:rPr>
          </w:rPrChange>
        </w:rPr>
        <w:t>They will be open, inclusive</w:t>
      </w:r>
      <w:ins w:id="10536" w:author="Author" w:date="2015-07-30T15:37:00Z">
        <w:r>
          <w:rPr>
            <w:rFonts w:ascii="Times New Roman"/>
            <w:sz w:val="20"/>
          </w:rPr>
          <w:t>, participatory</w:t>
        </w:r>
      </w:ins>
      <w:r>
        <w:rPr>
          <w:rFonts w:ascii="Times New Roman"/>
          <w:sz w:val="20"/>
          <w:rPrChange w:id="10537" w:author="Author" w:date="2015-07-30T15:37:00Z">
            <w:rPr>
              <w:rFonts w:ascii="Times New Roman" w:hAnsi="Times New Roman"/>
              <w:sz w:val="20"/>
            </w:rPr>
          </w:rPrChange>
        </w:rPr>
        <w:t xml:space="preserve"> and transparent for all </w:t>
      </w:r>
      <w:ins w:id="10538" w:author="Author" w:date="2015-07-30T15:37:00Z">
        <w:r>
          <w:rPr>
            <w:rFonts w:ascii="Times New Roman"/>
            <w:sz w:val="20"/>
          </w:rPr>
          <w:t xml:space="preserve">people </w:t>
        </w:r>
      </w:ins>
      <w:r>
        <w:rPr>
          <w:rFonts w:ascii="Times New Roman"/>
          <w:sz w:val="20"/>
          <w:rPrChange w:id="10539" w:author="Author" w:date="2015-07-30T15:37:00Z">
            <w:rPr>
              <w:rFonts w:ascii="Times New Roman" w:hAnsi="Times New Roman"/>
              <w:sz w:val="20"/>
            </w:rPr>
          </w:rPrChange>
        </w:rPr>
        <w:t xml:space="preserve">and will support the </w:t>
      </w:r>
      <w:del w:id="10540" w:author="Author" w:date="2015-07-30T15:37:00Z">
        <w:r w:rsidR="0039797F" w:rsidRPr="004B11A8">
          <w:rPr>
            <w:rFonts w:ascii="Times New Roman" w:hAnsi="Times New Roman"/>
            <w:sz w:val="20"/>
            <w:szCs w:val="20"/>
          </w:rPr>
          <w:delText xml:space="preserve">participation of </w:delText>
        </w:r>
        <w:r w:rsidR="0039797F">
          <w:rPr>
            <w:rFonts w:ascii="Times New Roman" w:hAnsi="Times New Roman"/>
            <w:sz w:val="20"/>
            <w:szCs w:val="20"/>
          </w:rPr>
          <w:delText xml:space="preserve">and </w:delText>
        </w:r>
      </w:del>
      <w:r>
        <w:rPr>
          <w:rFonts w:ascii="Times New Roman"/>
          <w:sz w:val="20"/>
          <w:rPrChange w:id="10541" w:author="Author" w:date="2015-07-30T15:37:00Z">
            <w:rPr>
              <w:rFonts w:ascii="Times New Roman" w:hAnsi="Times New Roman"/>
              <w:sz w:val="20"/>
            </w:rPr>
          </w:rPrChange>
        </w:rPr>
        <w:t>reporting</w:t>
      </w:r>
      <w:r>
        <w:rPr>
          <w:rFonts w:ascii="Times New Roman"/>
          <w:spacing w:val="38"/>
          <w:sz w:val="20"/>
          <w:rPrChange w:id="10542" w:author="Author" w:date="2015-07-30T15:37:00Z">
            <w:rPr>
              <w:rFonts w:ascii="Times New Roman" w:hAnsi="Times New Roman"/>
              <w:sz w:val="20"/>
            </w:rPr>
          </w:rPrChange>
        </w:rPr>
        <w:t xml:space="preserve"> </w:t>
      </w:r>
      <w:r>
        <w:rPr>
          <w:rFonts w:ascii="Times New Roman"/>
          <w:sz w:val="20"/>
          <w:rPrChange w:id="10543" w:author="Author" w:date="2015-07-30T15:37:00Z">
            <w:rPr>
              <w:rFonts w:ascii="Times New Roman" w:hAnsi="Times New Roman"/>
              <w:sz w:val="20"/>
            </w:rPr>
          </w:rPrChange>
        </w:rPr>
        <w:t>by</w:t>
      </w:r>
      <w:r>
        <w:rPr>
          <w:rFonts w:ascii="Times New Roman"/>
          <w:w w:val="99"/>
          <w:sz w:val="20"/>
          <w:rPrChange w:id="10544" w:author="Author" w:date="2015-07-30T15:37:00Z">
            <w:rPr>
              <w:rFonts w:ascii="Times New Roman" w:hAnsi="Times New Roman"/>
              <w:sz w:val="20"/>
            </w:rPr>
          </w:rPrChange>
        </w:rPr>
        <w:t xml:space="preserve"> </w:t>
      </w:r>
      <w:r>
        <w:rPr>
          <w:rFonts w:ascii="Times New Roman"/>
          <w:sz w:val="20"/>
          <w:rPrChange w:id="10545" w:author="Author" w:date="2015-07-30T15:37:00Z">
            <w:rPr>
              <w:rFonts w:ascii="Times New Roman" w:hAnsi="Times New Roman"/>
              <w:sz w:val="20"/>
            </w:rPr>
          </w:rPrChange>
        </w:rPr>
        <w:t xml:space="preserve">all </w:t>
      </w:r>
      <w:del w:id="10546" w:author="Author" w:date="2015-07-30T15:37:00Z">
        <w:r w:rsidR="0039797F" w:rsidRPr="0039797F">
          <w:rPr>
            <w:rFonts w:ascii="Times New Roman" w:hAnsi="Times New Roman"/>
            <w:sz w:val="20"/>
            <w:szCs w:val="20"/>
          </w:rPr>
          <w:delText>people and all</w:delText>
        </w:r>
        <w:r w:rsidR="0039797F" w:rsidRPr="004B11A8">
          <w:rPr>
            <w:rFonts w:ascii="Times New Roman" w:hAnsi="Times New Roman"/>
            <w:sz w:val="20"/>
            <w:szCs w:val="20"/>
          </w:rPr>
          <w:delText xml:space="preserve"> </w:delText>
        </w:r>
      </w:del>
      <w:r>
        <w:rPr>
          <w:rFonts w:ascii="Times New Roman"/>
          <w:sz w:val="20"/>
          <w:rPrChange w:id="10547" w:author="Author" w:date="2015-07-30T15:37:00Z">
            <w:rPr>
              <w:rFonts w:ascii="Times New Roman" w:hAnsi="Times New Roman"/>
              <w:sz w:val="20"/>
            </w:rPr>
          </w:rPrChange>
        </w:rPr>
        <w:t>relevant</w:t>
      </w:r>
      <w:r>
        <w:rPr>
          <w:rFonts w:ascii="Times New Roman"/>
          <w:spacing w:val="-2"/>
          <w:sz w:val="20"/>
          <w:rPrChange w:id="10548" w:author="Author" w:date="2015-07-30T15:37:00Z">
            <w:rPr>
              <w:rFonts w:ascii="Times New Roman" w:hAnsi="Times New Roman"/>
              <w:sz w:val="20"/>
            </w:rPr>
          </w:rPrChange>
        </w:rPr>
        <w:t xml:space="preserve"> </w:t>
      </w:r>
      <w:r>
        <w:rPr>
          <w:rFonts w:ascii="Times New Roman"/>
          <w:sz w:val="20"/>
          <w:rPrChange w:id="10549" w:author="Author" w:date="2015-07-30T15:37:00Z">
            <w:rPr>
              <w:rFonts w:ascii="Times New Roman" w:hAnsi="Times New Roman"/>
              <w:sz w:val="20"/>
            </w:rPr>
          </w:rPrChange>
        </w:rPr>
        <w:t>stakeholders.</w:t>
      </w:r>
    </w:p>
    <w:p w14:paraId="40F6C064" w14:textId="5B24C517" w:rsidR="00804791" w:rsidRDefault="006514D0">
      <w:pPr>
        <w:pStyle w:val="ListParagraph"/>
        <w:numPr>
          <w:ilvl w:val="1"/>
          <w:numId w:val="35"/>
        </w:numPr>
        <w:tabs>
          <w:tab w:val="left" w:pos="821"/>
        </w:tabs>
        <w:spacing w:before="4" w:line="256" w:lineRule="auto"/>
        <w:ind w:right="119" w:hanging="425"/>
        <w:jc w:val="both"/>
        <w:rPr>
          <w:rFonts w:ascii="Times New Roman" w:eastAsia="Times New Roman" w:hAnsi="Times New Roman" w:cs="Times New Roman"/>
          <w:sz w:val="20"/>
          <w:szCs w:val="20"/>
        </w:rPr>
        <w:pPrChange w:id="10550" w:author="Author" w:date="2015-07-30T15:37:00Z">
          <w:pPr>
            <w:pStyle w:val="ListParagraph"/>
            <w:numPr>
              <w:ilvl w:val="1"/>
              <w:numId w:val="37"/>
            </w:numPr>
            <w:ind w:left="1070" w:hanging="360"/>
          </w:pPr>
        </w:pPrChange>
      </w:pPr>
      <w:r>
        <w:rPr>
          <w:rFonts w:ascii="Times New Roman"/>
          <w:sz w:val="20"/>
          <w:rPrChange w:id="10551" w:author="Author" w:date="2015-07-30T15:37:00Z">
            <w:rPr>
              <w:rFonts w:ascii="Times New Roman" w:hAnsi="Times New Roman"/>
              <w:sz w:val="20"/>
            </w:rPr>
          </w:rPrChange>
        </w:rPr>
        <w:t>They</w:t>
      </w:r>
      <w:r>
        <w:rPr>
          <w:rFonts w:ascii="Times New Roman"/>
          <w:spacing w:val="30"/>
          <w:sz w:val="20"/>
          <w:rPrChange w:id="10552" w:author="Author" w:date="2015-07-30T15:37:00Z">
            <w:rPr>
              <w:rFonts w:ascii="Times New Roman" w:hAnsi="Times New Roman"/>
              <w:sz w:val="20"/>
            </w:rPr>
          </w:rPrChange>
        </w:rPr>
        <w:t xml:space="preserve"> </w:t>
      </w:r>
      <w:r>
        <w:rPr>
          <w:rFonts w:ascii="Times New Roman"/>
          <w:sz w:val="20"/>
          <w:rPrChange w:id="10553" w:author="Author" w:date="2015-07-30T15:37:00Z">
            <w:rPr>
              <w:rFonts w:ascii="Times New Roman" w:hAnsi="Times New Roman"/>
              <w:sz w:val="20"/>
            </w:rPr>
          </w:rPrChange>
        </w:rPr>
        <w:t>will</w:t>
      </w:r>
      <w:r>
        <w:rPr>
          <w:rFonts w:ascii="Times New Roman"/>
          <w:spacing w:val="30"/>
          <w:sz w:val="20"/>
          <w:rPrChange w:id="10554" w:author="Author" w:date="2015-07-30T15:37:00Z">
            <w:rPr>
              <w:rFonts w:ascii="Times New Roman" w:hAnsi="Times New Roman"/>
              <w:sz w:val="20"/>
            </w:rPr>
          </w:rPrChange>
        </w:rPr>
        <w:t xml:space="preserve"> </w:t>
      </w:r>
      <w:r>
        <w:rPr>
          <w:rFonts w:ascii="Times New Roman"/>
          <w:sz w:val="20"/>
          <w:rPrChange w:id="10555" w:author="Author" w:date="2015-07-30T15:37:00Z">
            <w:rPr>
              <w:rFonts w:ascii="Times New Roman" w:hAnsi="Times New Roman"/>
              <w:sz w:val="20"/>
            </w:rPr>
          </w:rPrChange>
        </w:rPr>
        <w:t>be</w:t>
      </w:r>
      <w:ins w:id="10556" w:author="Author" w:date="2015-07-30T15:37:00Z">
        <w:r>
          <w:rPr>
            <w:rFonts w:ascii="Times New Roman"/>
            <w:spacing w:val="31"/>
            <w:sz w:val="20"/>
          </w:rPr>
          <w:t xml:space="preserve"> </w:t>
        </w:r>
        <w:r>
          <w:rPr>
            <w:rFonts w:ascii="Times New Roman"/>
            <w:sz w:val="20"/>
          </w:rPr>
          <w:t>people-centred,</w:t>
        </w:r>
      </w:ins>
      <w:r>
        <w:rPr>
          <w:rFonts w:ascii="Times New Roman"/>
          <w:spacing w:val="31"/>
          <w:sz w:val="20"/>
          <w:rPrChange w:id="10557" w:author="Author" w:date="2015-07-30T15:37:00Z">
            <w:rPr>
              <w:rFonts w:ascii="Times New Roman" w:hAnsi="Times New Roman"/>
              <w:sz w:val="20"/>
            </w:rPr>
          </w:rPrChange>
        </w:rPr>
        <w:t xml:space="preserve"> </w:t>
      </w:r>
      <w:r>
        <w:rPr>
          <w:rFonts w:ascii="Times New Roman"/>
          <w:sz w:val="20"/>
          <w:rPrChange w:id="10558" w:author="Author" w:date="2015-07-30T15:37:00Z">
            <w:rPr>
              <w:rFonts w:ascii="Times New Roman" w:hAnsi="Times New Roman"/>
              <w:sz w:val="20"/>
            </w:rPr>
          </w:rPrChange>
        </w:rPr>
        <w:t>gender-sensitive,</w:t>
      </w:r>
      <w:r>
        <w:rPr>
          <w:rFonts w:ascii="Times New Roman"/>
          <w:spacing w:val="31"/>
          <w:sz w:val="20"/>
          <w:rPrChange w:id="10559" w:author="Author" w:date="2015-07-30T15:37:00Z">
            <w:rPr>
              <w:rFonts w:ascii="Times New Roman" w:hAnsi="Times New Roman"/>
              <w:sz w:val="20"/>
            </w:rPr>
          </w:rPrChange>
        </w:rPr>
        <w:t xml:space="preserve"> </w:t>
      </w:r>
      <w:r>
        <w:rPr>
          <w:rFonts w:ascii="Times New Roman"/>
          <w:sz w:val="20"/>
          <w:rPrChange w:id="10560" w:author="Author" w:date="2015-07-30T15:37:00Z">
            <w:rPr>
              <w:rFonts w:ascii="Times New Roman" w:hAnsi="Times New Roman"/>
              <w:sz w:val="20"/>
            </w:rPr>
          </w:rPrChange>
        </w:rPr>
        <w:t>respect</w:t>
      </w:r>
      <w:r>
        <w:rPr>
          <w:rFonts w:ascii="Times New Roman"/>
          <w:spacing w:val="30"/>
          <w:sz w:val="20"/>
          <w:rPrChange w:id="10561" w:author="Author" w:date="2015-07-30T15:37:00Z">
            <w:rPr>
              <w:rFonts w:ascii="Times New Roman" w:hAnsi="Times New Roman"/>
              <w:sz w:val="20"/>
            </w:rPr>
          </w:rPrChange>
        </w:rPr>
        <w:t xml:space="preserve"> </w:t>
      </w:r>
      <w:r>
        <w:rPr>
          <w:rFonts w:ascii="Times New Roman"/>
          <w:sz w:val="20"/>
          <w:rPrChange w:id="10562" w:author="Author" w:date="2015-07-30T15:37:00Z">
            <w:rPr>
              <w:rFonts w:ascii="Times New Roman" w:hAnsi="Times New Roman"/>
              <w:sz w:val="20"/>
            </w:rPr>
          </w:rPrChange>
        </w:rPr>
        <w:t>human</w:t>
      </w:r>
      <w:r>
        <w:rPr>
          <w:rFonts w:ascii="Times New Roman"/>
          <w:spacing w:val="30"/>
          <w:sz w:val="20"/>
          <w:rPrChange w:id="10563" w:author="Author" w:date="2015-07-30T15:37:00Z">
            <w:rPr>
              <w:rFonts w:ascii="Times New Roman" w:hAnsi="Times New Roman"/>
              <w:sz w:val="20"/>
            </w:rPr>
          </w:rPrChange>
        </w:rPr>
        <w:t xml:space="preserve"> </w:t>
      </w:r>
      <w:r>
        <w:rPr>
          <w:rFonts w:ascii="Times New Roman"/>
          <w:sz w:val="20"/>
          <w:rPrChange w:id="10564" w:author="Author" w:date="2015-07-30T15:37:00Z">
            <w:rPr>
              <w:rFonts w:ascii="Times New Roman" w:hAnsi="Times New Roman"/>
              <w:sz w:val="20"/>
            </w:rPr>
          </w:rPrChange>
        </w:rPr>
        <w:t>rights</w:t>
      </w:r>
      <w:r>
        <w:rPr>
          <w:rFonts w:ascii="Times New Roman"/>
          <w:spacing w:val="30"/>
          <w:sz w:val="20"/>
          <w:rPrChange w:id="10565" w:author="Author" w:date="2015-07-30T15:37:00Z">
            <w:rPr>
              <w:rFonts w:ascii="Times New Roman" w:hAnsi="Times New Roman"/>
              <w:sz w:val="20"/>
            </w:rPr>
          </w:rPrChange>
        </w:rPr>
        <w:t xml:space="preserve"> </w:t>
      </w:r>
      <w:r>
        <w:rPr>
          <w:rFonts w:ascii="Times New Roman"/>
          <w:sz w:val="20"/>
          <w:rPrChange w:id="10566" w:author="Author" w:date="2015-07-30T15:37:00Z">
            <w:rPr>
              <w:rFonts w:ascii="Times New Roman" w:hAnsi="Times New Roman"/>
              <w:sz w:val="20"/>
            </w:rPr>
          </w:rPrChange>
        </w:rPr>
        <w:t>and</w:t>
      </w:r>
      <w:r>
        <w:rPr>
          <w:rFonts w:ascii="Times New Roman"/>
          <w:spacing w:val="31"/>
          <w:sz w:val="20"/>
          <w:rPrChange w:id="10567" w:author="Author" w:date="2015-07-30T15:37:00Z">
            <w:rPr>
              <w:rFonts w:ascii="Times New Roman" w:hAnsi="Times New Roman"/>
              <w:sz w:val="20"/>
            </w:rPr>
          </w:rPrChange>
        </w:rPr>
        <w:t xml:space="preserve"> </w:t>
      </w:r>
      <w:r>
        <w:rPr>
          <w:rFonts w:ascii="Times New Roman"/>
          <w:sz w:val="20"/>
          <w:rPrChange w:id="10568" w:author="Author" w:date="2015-07-30T15:37:00Z">
            <w:rPr>
              <w:rFonts w:ascii="Times New Roman" w:hAnsi="Times New Roman"/>
              <w:sz w:val="20"/>
            </w:rPr>
          </w:rPrChange>
        </w:rPr>
        <w:t>have</w:t>
      </w:r>
      <w:r>
        <w:rPr>
          <w:rFonts w:ascii="Times New Roman"/>
          <w:spacing w:val="31"/>
          <w:sz w:val="20"/>
          <w:rPrChange w:id="10569" w:author="Author" w:date="2015-07-30T15:37:00Z">
            <w:rPr>
              <w:rFonts w:ascii="Times New Roman" w:hAnsi="Times New Roman"/>
              <w:sz w:val="20"/>
            </w:rPr>
          </w:rPrChange>
        </w:rPr>
        <w:t xml:space="preserve"> </w:t>
      </w:r>
      <w:r>
        <w:rPr>
          <w:rFonts w:ascii="Times New Roman"/>
          <w:sz w:val="20"/>
          <w:rPrChange w:id="10570" w:author="Author" w:date="2015-07-30T15:37:00Z">
            <w:rPr>
              <w:rFonts w:ascii="Times New Roman" w:hAnsi="Times New Roman"/>
              <w:sz w:val="20"/>
            </w:rPr>
          </w:rPrChange>
        </w:rPr>
        <w:t>a</w:t>
      </w:r>
      <w:r>
        <w:rPr>
          <w:rFonts w:ascii="Times New Roman"/>
          <w:spacing w:val="31"/>
          <w:sz w:val="20"/>
          <w:rPrChange w:id="10571" w:author="Author" w:date="2015-07-30T15:37:00Z">
            <w:rPr>
              <w:rFonts w:ascii="Times New Roman" w:hAnsi="Times New Roman"/>
              <w:sz w:val="20"/>
            </w:rPr>
          </w:rPrChange>
        </w:rPr>
        <w:t xml:space="preserve"> </w:t>
      </w:r>
      <w:r>
        <w:rPr>
          <w:rFonts w:ascii="Times New Roman"/>
          <w:sz w:val="20"/>
          <w:rPrChange w:id="10572" w:author="Author" w:date="2015-07-30T15:37:00Z">
            <w:rPr>
              <w:rFonts w:ascii="Times New Roman" w:hAnsi="Times New Roman"/>
              <w:sz w:val="20"/>
            </w:rPr>
          </w:rPrChange>
        </w:rPr>
        <w:t>particular</w:t>
      </w:r>
      <w:r>
        <w:rPr>
          <w:rFonts w:ascii="Times New Roman"/>
          <w:spacing w:val="36"/>
          <w:sz w:val="20"/>
          <w:rPrChange w:id="10573" w:author="Author" w:date="2015-07-30T15:37:00Z">
            <w:rPr>
              <w:rFonts w:ascii="Times New Roman" w:hAnsi="Times New Roman"/>
              <w:sz w:val="20"/>
            </w:rPr>
          </w:rPrChange>
        </w:rPr>
        <w:t xml:space="preserve"> </w:t>
      </w:r>
      <w:r>
        <w:rPr>
          <w:rFonts w:ascii="Times New Roman"/>
          <w:sz w:val="20"/>
          <w:rPrChange w:id="10574" w:author="Author" w:date="2015-07-30T15:37:00Z">
            <w:rPr>
              <w:rFonts w:ascii="Times New Roman" w:hAnsi="Times New Roman"/>
              <w:sz w:val="20"/>
            </w:rPr>
          </w:rPrChange>
        </w:rPr>
        <w:t>focus</w:t>
      </w:r>
      <w:r>
        <w:rPr>
          <w:rFonts w:ascii="Times New Roman"/>
          <w:spacing w:val="30"/>
          <w:sz w:val="20"/>
          <w:rPrChange w:id="10575" w:author="Author" w:date="2015-07-30T15:37:00Z">
            <w:rPr>
              <w:rFonts w:ascii="Times New Roman" w:hAnsi="Times New Roman"/>
              <w:sz w:val="20"/>
            </w:rPr>
          </w:rPrChange>
        </w:rPr>
        <w:t xml:space="preserve"> </w:t>
      </w:r>
      <w:r>
        <w:rPr>
          <w:rFonts w:ascii="Times New Roman"/>
          <w:sz w:val="20"/>
          <w:rPrChange w:id="10576" w:author="Author" w:date="2015-07-30T15:37:00Z">
            <w:rPr>
              <w:rFonts w:ascii="Times New Roman" w:hAnsi="Times New Roman"/>
              <w:sz w:val="20"/>
            </w:rPr>
          </w:rPrChange>
        </w:rPr>
        <w:t>on</w:t>
      </w:r>
      <w:r>
        <w:rPr>
          <w:rFonts w:ascii="Times New Roman"/>
          <w:spacing w:val="29"/>
          <w:sz w:val="20"/>
          <w:rPrChange w:id="10577" w:author="Author" w:date="2015-07-30T15:37:00Z">
            <w:rPr>
              <w:rFonts w:ascii="Times New Roman" w:hAnsi="Times New Roman"/>
              <w:sz w:val="20"/>
            </w:rPr>
          </w:rPrChange>
        </w:rPr>
        <w:t xml:space="preserve"> </w:t>
      </w:r>
      <w:r>
        <w:rPr>
          <w:rFonts w:ascii="Times New Roman"/>
          <w:sz w:val="20"/>
          <w:rPrChange w:id="10578" w:author="Author" w:date="2015-07-30T15:37:00Z">
            <w:rPr>
              <w:rFonts w:ascii="Times New Roman" w:hAnsi="Times New Roman"/>
              <w:sz w:val="20"/>
            </w:rPr>
          </w:rPrChange>
        </w:rPr>
        <w:t>the</w:t>
      </w:r>
      <w:r>
        <w:rPr>
          <w:rFonts w:ascii="Times New Roman"/>
          <w:w w:val="99"/>
          <w:sz w:val="20"/>
          <w:rPrChange w:id="10579" w:author="Author" w:date="2015-07-30T15:37:00Z">
            <w:rPr>
              <w:rFonts w:ascii="Times New Roman" w:hAnsi="Times New Roman"/>
              <w:sz w:val="20"/>
            </w:rPr>
          </w:rPrChange>
        </w:rPr>
        <w:t xml:space="preserve"> </w:t>
      </w:r>
      <w:r>
        <w:rPr>
          <w:rFonts w:ascii="Times New Roman"/>
          <w:sz w:val="20"/>
          <w:rPrChange w:id="10580" w:author="Author" w:date="2015-07-30T15:37:00Z">
            <w:rPr>
              <w:rFonts w:ascii="Times New Roman" w:hAnsi="Times New Roman"/>
              <w:sz w:val="20"/>
            </w:rPr>
          </w:rPrChange>
        </w:rPr>
        <w:t xml:space="preserve">poorest, most vulnerable and </w:t>
      </w:r>
      <w:del w:id="10581" w:author="Author" w:date="2015-07-30T15:37:00Z">
        <w:r w:rsidR="0039797F">
          <w:rPr>
            <w:rFonts w:ascii="Times New Roman" w:hAnsi="Times New Roman"/>
            <w:sz w:val="20"/>
            <w:szCs w:val="20"/>
          </w:rPr>
          <w:delText xml:space="preserve">marginalized groups and </w:delText>
        </w:r>
      </w:del>
      <w:r>
        <w:rPr>
          <w:rFonts w:ascii="Times New Roman"/>
          <w:sz w:val="20"/>
          <w:rPrChange w:id="10582" w:author="Author" w:date="2015-07-30T15:37:00Z">
            <w:rPr>
              <w:rFonts w:ascii="Times New Roman" w:hAnsi="Times New Roman"/>
              <w:sz w:val="20"/>
            </w:rPr>
          </w:rPrChange>
        </w:rPr>
        <w:t>those furthest behind.</w:t>
      </w:r>
    </w:p>
    <w:p w14:paraId="553F9EC8" w14:textId="77777777" w:rsidR="00804791" w:rsidRDefault="006514D0">
      <w:pPr>
        <w:pStyle w:val="ListParagraph"/>
        <w:numPr>
          <w:ilvl w:val="1"/>
          <w:numId w:val="35"/>
        </w:numPr>
        <w:tabs>
          <w:tab w:val="left" w:pos="821"/>
        </w:tabs>
        <w:spacing w:before="4" w:line="259" w:lineRule="auto"/>
        <w:ind w:right="119" w:hanging="425"/>
        <w:jc w:val="both"/>
        <w:rPr>
          <w:rFonts w:ascii="Times New Roman" w:eastAsia="Times New Roman" w:hAnsi="Times New Roman" w:cs="Times New Roman"/>
          <w:sz w:val="20"/>
          <w:szCs w:val="20"/>
        </w:rPr>
        <w:pPrChange w:id="10583" w:author="Author" w:date="2015-07-30T15:37:00Z">
          <w:pPr>
            <w:pStyle w:val="ListParagraph"/>
            <w:numPr>
              <w:ilvl w:val="1"/>
              <w:numId w:val="37"/>
            </w:numPr>
            <w:ind w:left="1070" w:hanging="360"/>
          </w:pPr>
        </w:pPrChange>
      </w:pPr>
      <w:r>
        <w:rPr>
          <w:rFonts w:ascii="Times New Roman"/>
          <w:sz w:val="20"/>
          <w:rPrChange w:id="10584" w:author="Author" w:date="2015-07-30T15:37:00Z">
            <w:rPr>
              <w:rFonts w:ascii="Times New Roman" w:hAnsi="Times New Roman"/>
              <w:sz w:val="20"/>
            </w:rPr>
          </w:rPrChange>
        </w:rPr>
        <w:t>They</w:t>
      </w:r>
      <w:r>
        <w:rPr>
          <w:rFonts w:ascii="Times New Roman"/>
          <w:spacing w:val="18"/>
          <w:sz w:val="20"/>
          <w:rPrChange w:id="10585" w:author="Author" w:date="2015-07-30T15:37:00Z">
            <w:rPr>
              <w:rFonts w:ascii="Times New Roman" w:hAnsi="Times New Roman"/>
              <w:sz w:val="20"/>
            </w:rPr>
          </w:rPrChange>
        </w:rPr>
        <w:t xml:space="preserve"> </w:t>
      </w:r>
      <w:r>
        <w:rPr>
          <w:rFonts w:ascii="Times New Roman"/>
          <w:sz w:val="20"/>
          <w:rPrChange w:id="10586" w:author="Author" w:date="2015-07-30T15:37:00Z">
            <w:rPr>
              <w:rFonts w:ascii="Times New Roman" w:hAnsi="Times New Roman"/>
              <w:sz w:val="20"/>
            </w:rPr>
          </w:rPrChange>
        </w:rPr>
        <w:t>will</w:t>
      </w:r>
      <w:r>
        <w:rPr>
          <w:rFonts w:ascii="Times New Roman"/>
          <w:spacing w:val="16"/>
          <w:sz w:val="20"/>
          <w:rPrChange w:id="10587" w:author="Author" w:date="2015-07-30T15:37:00Z">
            <w:rPr>
              <w:rFonts w:ascii="Times New Roman" w:hAnsi="Times New Roman"/>
              <w:sz w:val="20"/>
            </w:rPr>
          </w:rPrChange>
        </w:rPr>
        <w:t xml:space="preserve"> </w:t>
      </w:r>
      <w:r>
        <w:rPr>
          <w:rFonts w:ascii="Times New Roman"/>
          <w:sz w:val="20"/>
          <w:rPrChange w:id="10588" w:author="Author" w:date="2015-07-30T15:37:00Z">
            <w:rPr>
              <w:rFonts w:ascii="Times New Roman" w:hAnsi="Times New Roman"/>
              <w:sz w:val="20"/>
            </w:rPr>
          </w:rPrChange>
        </w:rPr>
        <w:t>build</w:t>
      </w:r>
      <w:r>
        <w:rPr>
          <w:rFonts w:ascii="Times New Roman"/>
          <w:spacing w:val="17"/>
          <w:sz w:val="20"/>
          <w:rPrChange w:id="10589" w:author="Author" w:date="2015-07-30T15:37:00Z">
            <w:rPr>
              <w:rFonts w:ascii="Times New Roman" w:hAnsi="Times New Roman"/>
              <w:sz w:val="20"/>
            </w:rPr>
          </w:rPrChange>
        </w:rPr>
        <w:t xml:space="preserve"> </w:t>
      </w:r>
      <w:r>
        <w:rPr>
          <w:rFonts w:ascii="Times New Roman"/>
          <w:sz w:val="20"/>
          <w:rPrChange w:id="10590" w:author="Author" w:date="2015-07-30T15:37:00Z">
            <w:rPr>
              <w:rFonts w:ascii="Times New Roman" w:hAnsi="Times New Roman"/>
              <w:sz w:val="20"/>
            </w:rPr>
          </w:rPrChange>
        </w:rPr>
        <w:t>on</w:t>
      </w:r>
      <w:r>
        <w:rPr>
          <w:rFonts w:ascii="Times New Roman"/>
          <w:spacing w:val="18"/>
          <w:sz w:val="20"/>
          <w:rPrChange w:id="10591" w:author="Author" w:date="2015-07-30T15:37:00Z">
            <w:rPr>
              <w:rFonts w:ascii="Times New Roman" w:hAnsi="Times New Roman"/>
              <w:sz w:val="20"/>
            </w:rPr>
          </w:rPrChange>
        </w:rPr>
        <w:t xml:space="preserve"> </w:t>
      </w:r>
      <w:r>
        <w:rPr>
          <w:rFonts w:ascii="Times New Roman"/>
          <w:sz w:val="20"/>
          <w:rPrChange w:id="10592" w:author="Author" w:date="2015-07-30T15:37:00Z">
            <w:rPr>
              <w:rFonts w:ascii="Times New Roman" w:hAnsi="Times New Roman"/>
              <w:sz w:val="20"/>
            </w:rPr>
          </w:rPrChange>
        </w:rPr>
        <w:t>existing</w:t>
      </w:r>
      <w:r>
        <w:rPr>
          <w:rFonts w:ascii="Times New Roman"/>
          <w:spacing w:val="18"/>
          <w:sz w:val="20"/>
          <w:rPrChange w:id="10593" w:author="Author" w:date="2015-07-30T15:37:00Z">
            <w:rPr>
              <w:rFonts w:ascii="Times New Roman" w:hAnsi="Times New Roman"/>
              <w:sz w:val="20"/>
            </w:rPr>
          </w:rPrChange>
        </w:rPr>
        <w:t xml:space="preserve"> </w:t>
      </w:r>
      <w:r>
        <w:rPr>
          <w:rFonts w:ascii="Times New Roman"/>
          <w:sz w:val="20"/>
          <w:rPrChange w:id="10594" w:author="Author" w:date="2015-07-30T15:37:00Z">
            <w:rPr>
              <w:rFonts w:ascii="Times New Roman" w:hAnsi="Times New Roman"/>
              <w:sz w:val="20"/>
            </w:rPr>
          </w:rPrChange>
        </w:rPr>
        <w:t>platforms</w:t>
      </w:r>
      <w:r>
        <w:rPr>
          <w:rFonts w:ascii="Times New Roman"/>
          <w:spacing w:val="16"/>
          <w:sz w:val="20"/>
          <w:rPrChange w:id="10595" w:author="Author" w:date="2015-07-30T15:37:00Z">
            <w:rPr>
              <w:rFonts w:ascii="Times New Roman" w:hAnsi="Times New Roman"/>
              <w:sz w:val="20"/>
            </w:rPr>
          </w:rPrChange>
        </w:rPr>
        <w:t xml:space="preserve"> </w:t>
      </w:r>
      <w:r>
        <w:rPr>
          <w:rFonts w:ascii="Times New Roman"/>
          <w:sz w:val="20"/>
          <w:rPrChange w:id="10596" w:author="Author" w:date="2015-07-30T15:37:00Z">
            <w:rPr>
              <w:rFonts w:ascii="Times New Roman" w:hAnsi="Times New Roman"/>
              <w:sz w:val="20"/>
            </w:rPr>
          </w:rPrChange>
        </w:rPr>
        <w:t>and</w:t>
      </w:r>
      <w:r>
        <w:rPr>
          <w:rFonts w:ascii="Times New Roman"/>
          <w:spacing w:val="18"/>
          <w:sz w:val="20"/>
          <w:rPrChange w:id="10597" w:author="Author" w:date="2015-07-30T15:37:00Z">
            <w:rPr>
              <w:rFonts w:ascii="Times New Roman" w:hAnsi="Times New Roman"/>
              <w:sz w:val="20"/>
            </w:rPr>
          </w:rPrChange>
        </w:rPr>
        <w:t xml:space="preserve"> </w:t>
      </w:r>
      <w:r>
        <w:rPr>
          <w:rFonts w:ascii="Times New Roman"/>
          <w:sz w:val="20"/>
          <w:rPrChange w:id="10598" w:author="Author" w:date="2015-07-30T15:37:00Z">
            <w:rPr>
              <w:rFonts w:ascii="Times New Roman" w:hAnsi="Times New Roman"/>
              <w:sz w:val="20"/>
            </w:rPr>
          </w:rPrChange>
        </w:rPr>
        <w:t>processes,</w:t>
      </w:r>
      <w:r>
        <w:rPr>
          <w:rFonts w:ascii="Times New Roman"/>
          <w:spacing w:val="20"/>
          <w:sz w:val="20"/>
          <w:rPrChange w:id="10599" w:author="Author" w:date="2015-07-30T15:37:00Z">
            <w:rPr>
              <w:rFonts w:ascii="Times New Roman" w:hAnsi="Times New Roman"/>
              <w:sz w:val="20"/>
            </w:rPr>
          </w:rPrChange>
        </w:rPr>
        <w:t xml:space="preserve"> </w:t>
      </w:r>
      <w:r>
        <w:rPr>
          <w:rFonts w:ascii="Times New Roman"/>
          <w:sz w:val="20"/>
          <w:rPrChange w:id="10600" w:author="Author" w:date="2015-07-30T15:37:00Z">
            <w:rPr>
              <w:rFonts w:ascii="Times New Roman" w:hAnsi="Times New Roman"/>
              <w:sz w:val="20"/>
            </w:rPr>
          </w:rPrChange>
        </w:rPr>
        <w:t>where</w:t>
      </w:r>
      <w:r>
        <w:rPr>
          <w:rFonts w:ascii="Times New Roman"/>
          <w:spacing w:val="17"/>
          <w:sz w:val="20"/>
          <w:rPrChange w:id="10601" w:author="Author" w:date="2015-07-30T15:37:00Z">
            <w:rPr>
              <w:rFonts w:ascii="Times New Roman" w:hAnsi="Times New Roman"/>
              <w:sz w:val="20"/>
            </w:rPr>
          </w:rPrChange>
        </w:rPr>
        <w:t xml:space="preserve"> </w:t>
      </w:r>
      <w:r>
        <w:rPr>
          <w:rFonts w:ascii="Times New Roman"/>
          <w:sz w:val="20"/>
          <w:rPrChange w:id="10602" w:author="Author" w:date="2015-07-30T15:37:00Z">
            <w:rPr>
              <w:rFonts w:ascii="Times New Roman" w:hAnsi="Times New Roman"/>
              <w:sz w:val="20"/>
            </w:rPr>
          </w:rPrChange>
        </w:rPr>
        <w:t>these</w:t>
      </w:r>
      <w:r>
        <w:rPr>
          <w:rFonts w:ascii="Times New Roman"/>
          <w:spacing w:val="19"/>
          <w:sz w:val="20"/>
          <w:rPrChange w:id="10603" w:author="Author" w:date="2015-07-30T15:37:00Z">
            <w:rPr>
              <w:rFonts w:ascii="Times New Roman" w:hAnsi="Times New Roman"/>
              <w:sz w:val="20"/>
            </w:rPr>
          </w:rPrChange>
        </w:rPr>
        <w:t xml:space="preserve"> </w:t>
      </w:r>
      <w:r>
        <w:rPr>
          <w:rFonts w:ascii="Times New Roman"/>
          <w:sz w:val="20"/>
          <w:rPrChange w:id="10604" w:author="Author" w:date="2015-07-30T15:37:00Z">
            <w:rPr>
              <w:rFonts w:ascii="Times New Roman" w:hAnsi="Times New Roman"/>
              <w:sz w:val="20"/>
            </w:rPr>
          </w:rPrChange>
        </w:rPr>
        <w:t>exist,</w:t>
      </w:r>
      <w:r>
        <w:rPr>
          <w:rFonts w:ascii="Times New Roman"/>
          <w:spacing w:val="17"/>
          <w:sz w:val="20"/>
          <w:rPrChange w:id="10605" w:author="Author" w:date="2015-07-30T15:37:00Z">
            <w:rPr>
              <w:rFonts w:ascii="Times New Roman" w:hAnsi="Times New Roman"/>
              <w:sz w:val="20"/>
            </w:rPr>
          </w:rPrChange>
        </w:rPr>
        <w:t xml:space="preserve"> </w:t>
      </w:r>
      <w:r>
        <w:rPr>
          <w:rFonts w:ascii="Times New Roman"/>
          <w:sz w:val="20"/>
          <w:rPrChange w:id="10606" w:author="Author" w:date="2015-07-30T15:37:00Z">
            <w:rPr>
              <w:rFonts w:ascii="Times New Roman" w:hAnsi="Times New Roman"/>
              <w:sz w:val="20"/>
            </w:rPr>
          </w:rPrChange>
        </w:rPr>
        <w:t>avoid</w:t>
      </w:r>
      <w:r>
        <w:rPr>
          <w:rFonts w:ascii="Times New Roman"/>
          <w:spacing w:val="18"/>
          <w:sz w:val="20"/>
          <w:rPrChange w:id="10607" w:author="Author" w:date="2015-07-30T15:37:00Z">
            <w:rPr>
              <w:rFonts w:ascii="Times New Roman" w:hAnsi="Times New Roman"/>
              <w:sz w:val="20"/>
            </w:rPr>
          </w:rPrChange>
        </w:rPr>
        <w:t xml:space="preserve"> </w:t>
      </w:r>
      <w:r>
        <w:rPr>
          <w:rFonts w:ascii="Times New Roman"/>
          <w:sz w:val="20"/>
          <w:rPrChange w:id="10608" w:author="Author" w:date="2015-07-30T15:37:00Z">
            <w:rPr>
              <w:rFonts w:ascii="Times New Roman" w:hAnsi="Times New Roman"/>
              <w:sz w:val="20"/>
            </w:rPr>
          </w:rPrChange>
        </w:rPr>
        <w:t>duplication</w:t>
      </w:r>
      <w:r>
        <w:rPr>
          <w:rFonts w:ascii="Times New Roman"/>
          <w:spacing w:val="16"/>
          <w:sz w:val="20"/>
          <w:rPrChange w:id="10609" w:author="Author" w:date="2015-07-30T15:37:00Z">
            <w:rPr>
              <w:rFonts w:ascii="Times New Roman" w:hAnsi="Times New Roman"/>
              <w:sz w:val="20"/>
            </w:rPr>
          </w:rPrChange>
        </w:rPr>
        <w:t xml:space="preserve"> </w:t>
      </w:r>
      <w:r>
        <w:rPr>
          <w:rFonts w:ascii="Times New Roman"/>
          <w:sz w:val="20"/>
          <w:rPrChange w:id="10610" w:author="Author" w:date="2015-07-30T15:37:00Z">
            <w:rPr>
              <w:rFonts w:ascii="Times New Roman" w:hAnsi="Times New Roman"/>
              <w:sz w:val="20"/>
            </w:rPr>
          </w:rPrChange>
        </w:rPr>
        <w:t>and</w:t>
      </w:r>
      <w:r>
        <w:rPr>
          <w:rFonts w:ascii="Times New Roman"/>
          <w:spacing w:val="18"/>
          <w:sz w:val="20"/>
          <w:rPrChange w:id="10611" w:author="Author" w:date="2015-07-30T15:37:00Z">
            <w:rPr>
              <w:rFonts w:ascii="Times New Roman" w:hAnsi="Times New Roman"/>
              <w:sz w:val="20"/>
            </w:rPr>
          </w:rPrChange>
        </w:rPr>
        <w:t xml:space="preserve"> </w:t>
      </w:r>
      <w:r>
        <w:rPr>
          <w:rFonts w:ascii="Times New Roman"/>
          <w:sz w:val="20"/>
          <w:rPrChange w:id="10612" w:author="Author" w:date="2015-07-30T15:37:00Z">
            <w:rPr>
              <w:rFonts w:ascii="Times New Roman" w:hAnsi="Times New Roman"/>
              <w:sz w:val="20"/>
            </w:rPr>
          </w:rPrChange>
        </w:rPr>
        <w:t>respond</w:t>
      </w:r>
      <w:r>
        <w:rPr>
          <w:rFonts w:ascii="Times New Roman"/>
          <w:spacing w:val="18"/>
          <w:sz w:val="20"/>
          <w:rPrChange w:id="10613" w:author="Author" w:date="2015-07-30T15:37:00Z">
            <w:rPr>
              <w:rFonts w:ascii="Times New Roman" w:hAnsi="Times New Roman"/>
              <w:sz w:val="20"/>
            </w:rPr>
          </w:rPrChange>
        </w:rPr>
        <w:t xml:space="preserve"> </w:t>
      </w:r>
      <w:r>
        <w:rPr>
          <w:rFonts w:ascii="Times New Roman"/>
          <w:sz w:val="20"/>
          <w:rPrChange w:id="10614" w:author="Author" w:date="2015-07-30T15:37:00Z">
            <w:rPr>
              <w:rFonts w:ascii="Times New Roman" w:hAnsi="Times New Roman"/>
              <w:sz w:val="20"/>
            </w:rPr>
          </w:rPrChange>
        </w:rPr>
        <w:t>to</w:t>
      </w:r>
      <w:r>
        <w:rPr>
          <w:rFonts w:ascii="Times New Roman"/>
          <w:w w:val="99"/>
          <w:sz w:val="20"/>
          <w:rPrChange w:id="10615" w:author="Author" w:date="2015-07-30T15:37:00Z">
            <w:rPr>
              <w:rFonts w:ascii="Times New Roman" w:hAnsi="Times New Roman"/>
              <w:sz w:val="20"/>
            </w:rPr>
          </w:rPrChange>
        </w:rPr>
        <w:t xml:space="preserve"> </w:t>
      </w:r>
      <w:r>
        <w:rPr>
          <w:rFonts w:ascii="Times New Roman"/>
          <w:sz w:val="20"/>
          <w:rPrChange w:id="10616" w:author="Author" w:date="2015-07-30T15:37:00Z">
            <w:rPr>
              <w:rFonts w:ascii="Times New Roman" w:hAnsi="Times New Roman"/>
              <w:sz w:val="20"/>
            </w:rPr>
          </w:rPrChange>
        </w:rPr>
        <w:t>national</w:t>
      </w:r>
      <w:r>
        <w:rPr>
          <w:rFonts w:ascii="Times New Roman"/>
          <w:spacing w:val="16"/>
          <w:sz w:val="20"/>
          <w:rPrChange w:id="10617" w:author="Author" w:date="2015-07-30T15:37:00Z">
            <w:rPr>
              <w:rFonts w:ascii="Times New Roman" w:hAnsi="Times New Roman"/>
              <w:sz w:val="20"/>
            </w:rPr>
          </w:rPrChange>
        </w:rPr>
        <w:t xml:space="preserve"> </w:t>
      </w:r>
      <w:r>
        <w:rPr>
          <w:rFonts w:ascii="Times New Roman"/>
          <w:sz w:val="20"/>
          <w:rPrChange w:id="10618" w:author="Author" w:date="2015-07-30T15:37:00Z">
            <w:rPr>
              <w:rFonts w:ascii="Times New Roman" w:hAnsi="Times New Roman"/>
              <w:sz w:val="20"/>
            </w:rPr>
          </w:rPrChange>
        </w:rPr>
        <w:t>circumstances,</w:t>
      </w:r>
      <w:r>
        <w:rPr>
          <w:rFonts w:ascii="Times New Roman"/>
          <w:spacing w:val="14"/>
          <w:sz w:val="20"/>
          <w:rPrChange w:id="10619" w:author="Author" w:date="2015-07-30T15:37:00Z">
            <w:rPr>
              <w:rFonts w:ascii="Times New Roman" w:hAnsi="Times New Roman"/>
              <w:sz w:val="20"/>
            </w:rPr>
          </w:rPrChange>
        </w:rPr>
        <w:t xml:space="preserve"> </w:t>
      </w:r>
      <w:r>
        <w:rPr>
          <w:rFonts w:ascii="Times New Roman"/>
          <w:sz w:val="20"/>
          <w:rPrChange w:id="10620" w:author="Author" w:date="2015-07-30T15:37:00Z">
            <w:rPr>
              <w:rFonts w:ascii="Times New Roman" w:hAnsi="Times New Roman"/>
              <w:sz w:val="20"/>
            </w:rPr>
          </w:rPrChange>
        </w:rPr>
        <w:t>capacities,</w:t>
      </w:r>
      <w:r>
        <w:rPr>
          <w:rFonts w:ascii="Times New Roman"/>
          <w:spacing w:val="16"/>
          <w:sz w:val="20"/>
          <w:rPrChange w:id="10621" w:author="Author" w:date="2015-07-30T15:37:00Z">
            <w:rPr>
              <w:rFonts w:ascii="Times New Roman" w:hAnsi="Times New Roman"/>
              <w:sz w:val="20"/>
            </w:rPr>
          </w:rPrChange>
        </w:rPr>
        <w:t xml:space="preserve"> </w:t>
      </w:r>
      <w:r>
        <w:rPr>
          <w:rFonts w:ascii="Times New Roman"/>
          <w:sz w:val="20"/>
          <w:rPrChange w:id="10622" w:author="Author" w:date="2015-07-30T15:37:00Z">
            <w:rPr>
              <w:rFonts w:ascii="Times New Roman" w:hAnsi="Times New Roman"/>
              <w:sz w:val="20"/>
            </w:rPr>
          </w:rPrChange>
        </w:rPr>
        <w:t>needs</w:t>
      </w:r>
      <w:r>
        <w:rPr>
          <w:rFonts w:ascii="Times New Roman"/>
          <w:spacing w:val="13"/>
          <w:sz w:val="20"/>
          <w:rPrChange w:id="10623" w:author="Author" w:date="2015-07-30T15:37:00Z">
            <w:rPr>
              <w:rFonts w:ascii="Times New Roman" w:hAnsi="Times New Roman"/>
              <w:sz w:val="20"/>
            </w:rPr>
          </w:rPrChange>
        </w:rPr>
        <w:t xml:space="preserve"> </w:t>
      </w:r>
      <w:r>
        <w:rPr>
          <w:rFonts w:ascii="Times New Roman"/>
          <w:sz w:val="20"/>
          <w:rPrChange w:id="10624" w:author="Author" w:date="2015-07-30T15:37:00Z">
            <w:rPr>
              <w:rFonts w:ascii="Times New Roman" w:hAnsi="Times New Roman"/>
              <w:sz w:val="20"/>
            </w:rPr>
          </w:rPrChange>
        </w:rPr>
        <w:t>and</w:t>
      </w:r>
      <w:r>
        <w:rPr>
          <w:rFonts w:ascii="Times New Roman"/>
          <w:spacing w:val="14"/>
          <w:sz w:val="20"/>
          <w:rPrChange w:id="10625" w:author="Author" w:date="2015-07-30T15:37:00Z">
            <w:rPr>
              <w:rFonts w:ascii="Times New Roman" w:hAnsi="Times New Roman"/>
              <w:sz w:val="20"/>
            </w:rPr>
          </w:rPrChange>
        </w:rPr>
        <w:t xml:space="preserve"> </w:t>
      </w:r>
      <w:r>
        <w:rPr>
          <w:rFonts w:ascii="Times New Roman"/>
          <w:sz w:val="20"/>
          <w:rPrChange w:id="10626" w:author="Author" w:date="2015-07-30T15:37:00Z">
            <w:rPr>
              <w:rFonts w:ascii="Times New Roman" w:hAnsi="Times New Roman"/>
              <w:sz w:val="20"/>
            </w:rPr>
          </w:rPrChange>
        </w:rPr>
        <w:t>priorities.</w:t>
      </w:r>
      <w:r>
        <w:rPr>
          <w:rFonts w:ascii="Times New Roman"/>
          <w:spacing w:val="14"/>
          <w:sz w:val="20"/>
          <w:rPrChange w:id="10627" w:author="Author" w:date="2015-07-30T15:37:00Z">
            <w:rPr>
              <w:rFonts w:ascii="Times New Roman" w:hAnsi="Times New Roman"/>
              <w:sz w:val="20"/>
            </w:rPr>
          </w:rPrChange>
        </w:rPr>
        <w:t xml:space="preserve"> </w:t>
      </w:r>
      <w:r>
        <w:rPr>
          <w:rFonts w:ascii="Times New Roman"/>
          <w:sz w:val="20"/>
          <w:rPrChange w:id="10628" w:author="Author" w:date="2015-07-30T15:37:00Z">
            <w:rPr>
              <w:rFonts w:ascii="Times New Roman" w:hAnsi="Times New Roman"/>
              <w:sz w:val="20"/>
            </w:rPr>
          </w:rPrChange>
        </w:rPr>
        <w:t>They</w:t>
      </w:r>
      <w:r>
        <w:rPr>
          <w:rFonts w:ascii="Times New Roman"/>
          <w:spacing w:val="12"/>
          <w:sz w:val="20"/>
          <w:rPrChange w:id="10629" w:author="Author" w:date="2015-07-30T15:37:00Z">
            <w:rPr>
              <w:rFonts w:ascii="Times New Roman" w:hAnsi="Times New Roman"/>
              <w:sz w:val="20"/>
            </w:rPr>
          </w:rPrChange>
        </w:rPr>
        <w:t xml:space="preserve"> </w:t>
      </w:r>
      <w:r>
        <w:rPr>
          <w:rFonts w:ascii="Times New Roman"/>
          <w:sz w:val="20"/>
          <w:rPrChange w:id="10630" w:author="Author" w:date="2015-07-30T15:37:00Z">
            <w:rPr>
              <w:rFonts w:ascii="Times New Roman" w:hAnsi="Times New Roman"/>
              <w:sz w:val="20"/>
            </w:rPr>
          </w:rPrChange>
        </w:rPr>
        <w:t>will</w:t>
      </w:r>
      <w:r>
        <w:rPr>
          <w:rFonts w:ascii="Times New Roman"/>
          <w:spacing w:val="15"/>
          <w:sz w:val="20"/>
          <w:rPrChange w:id="10631" w:author="Author" w:date="2015-07-30T15:37:00Z">
            <w:rPr>
              <w:rFonts w:ascii="Times New Roman" w:hAnsi="Times New Roman"/>
              <w:sz w:val="20"/>
            </w:rPr>
          </w:rPrChange>
        </w:rPr>
        <w:t xml:space="preserve"> </w:t>
      </w:r>
      <w:r>
        <w:rPr>
          <w:rFonts w:ascii="Times New Roman"/>
          <w:sz w:val="20"/>
          <w:rPrChange w:id="10632" w:author="Author" w:date="2015-07-30T15:37:00Z">
            <w:rPr>
              <w:rFonts w:ascii="Times New Roman" w:hAnsi="Times New Roman"/>
              <w:sz w:val="20"/>
            </w:rPr>
          </w:rPrChange>
        </w:rPr>
        <w:t>evolve</w:t>
      </w:r>
      <w:r>
        <w:rPr>
          <w:rFonts w:ascii="Times New Roman"/>
          <w:spacing w:val="14"/>
          <w:sz w:val="20"/>
          <w:rPrChange w:id="10633" w:author="Author" w:date="2015-07-30T15:37:00Z">
            <w:rPr>
              <w:rFonts w:ascii="Times New Roman" w:hAnsi="Times New Roman"/>
              <w:sz w:val="20"/>
            </w:rPr>
          </w:rPrChange>
        </w:rPr>
        <w:t xml:space="preserve"> </w:t>
      </w:r>
      <w:r>
        <w:rPr>
          <w:rFonts w:ascii="Times New Roman"/>
          <w:sz w:val="20"/>
          <w:rPrChange w:id="10634" w:author="Author" w:date="2015-07-30T15:37:00Z">
            <w:rPr>
              <w:rFonts w:ascii="Times New Roman" w:hAnsi="Times New Roman"/>
              <w:sz w:val="20"/>
            </w:rPr>
          </w:rPrChange>
        </w:rPr>
        <w:t>over</w:t>
      </w:r>
      <w:r>
        <w:rPr>
          <w:rFonts w:ascii="Times New Roman"/>
          <w:spacing w:val="14"/>
          <w:sz w:val="20"/>
          <w:rPrChange w:id="10635" w:author="Author" w:date="2015-07-30T15:37:00Z">
            <w:rPr>
              <w:rFonts w:ascii="Times New Roman" w:hAnsi="Times New Roman"/>
              <w:sz w:val="20"/>
            </w:rPr>
          </w:rPrChange>
        </w:rPr>
        <w:t xml:space="preserve"> </w:t>
      </w:r>
      <w:r>
        <w:rPr>
          <w:rFonts w:ascii="Times New Roman"/>
          <w:sz w:val="20"/>
          <w:rPrChange w:id="10636" w:author="Author" w:date="2015-07-30T15:37:00Z">
            <w:rPr>
              <w:rFonts w:ascii="Times New Roman" w:hAnsi="Times New Roman"/>
              <w:sz w:val="20"/>
            </w:rPr>
          </w:rPrChange>
        </w:rPr>
        <w:t>time,</w:t>
      </w:r>
      <w:r>
        <w:rPr>
          <w:rFonts w:ascii="Times New Roman"/>
          <w:spacing w:val="23"/>
          <w:sz w:val="20"/>
          <w:rPrChange w:id="10637" w:author="Author" w:date="2015-07-30T15:37:00Z">
            <w:rPr>
              <w:rFonts w:ascii="Times New Roman" w:hAnsi="Times New Roman"/>
              <w:sz w:val="20"/>
            </w:rPr>
          </w:rPrChange>
        </w:rPr>
        <w:t xml:space="preserve"> </w:t>
      </w:r>
      <w:r>
        <w:rPr>
          <w:rFonts w:ascii="Times New Roman"/>
          <w:sz w:val="20"/>
          <w:rPrChange w:id="10638" w:author="Author" w:date="2015-07-30T15:37:00Z">
            <w:rPr>
              <w:rFonts w:ascii="Times New Roman" w:hAnsi="Times New Roman"/>
              <w:sz w:val="20"/>
              <w:lang w:val="en-IE"/>
            </w:rPr>
          </w:rPrChange>
        </w:rPr>
        <w:t>taking</w:t>
      </w:r>
      <w:r>
        <w:rPr>
          <w:rFonts w:ascii="Times New Roman"/>
          <w:spacing w:val="15"/>
          <w:sz w:val="20"/>
          <w:rPrChange w:id="10639" w:author="Author" w:date="2015-07-30T15:37:00Z">
            <w:rPr>
              <w:rFonts w:ascii="Times New Roman" w:hAnsi="Times New Roman"/>
              <w:sz w:val="20"/>
              <w:lang w:val="en-IE"/>
            </w:rPr>
          </w:rPrChange>
        </w:rPr>
        <w:t xml:space="preserve"> </w:t>
      </w:r>
      <w:r>
        <w:rPr>
          <w:rFonts w:ascii="Times New Roman"/>
          <w:sz w:val="20"/>
          <w:rPrChange w:id="10640" w:author="Author" w:date="2015-07-30T15:37:00Z">
            <w:rPr>
              <w:rFonts w:ascii="Times New Roman" w:hAnsi="Times New Roman"/>
              <w:sz w:val="20"/>
              <w:lang w:val="en-IE"/>
            </w:rPr>
          </w:rPrChange>
        </w:rPr>
        <w:t>into</w:t>
      </w:r>
      <w:r>
        <w:rPr>
          <w:rFonts w:ascii="Times New Roman"/>
          <w:spacing w:val="14"/>
          <w:sz w:val="20"/>
          <w:rPrChange w:id="10641" w:author="Author" w:date="2015-07-30T15:37:00Z">
            <w:rPr>
              <w:rFonts w:ascii="Times New Roman" w:hAnsi="Times New Roman"/>
              <w:sz w:val="20"/>
              <w:lang w:val="en-IE"/>
            </w:rPr>
          </w:rPrChange>
        </w:rPr>
        <w:t xml:space="preserve"> </w:t>
      </w:r>
      <w:r>
        <w:rPr>
          <w:rFonts w:ascii="Times New Roman"/>
          <w:sz w:val="20"/>
          <w:rPrChange w:id="10642" w:author="Author" w:date="2015-07-30T15:37:00Z">
            <w:rPr>
              <w:rFonts w:ascii="Times New Roman" w:hAnsi="Times New Roman"/>
              <w:sz w:val="20"/>
              <w:lang w:val="en-IE"/>
            </w:rPr>
          </w:rPrChange>
        </w:rPr>
        <w:t>account</w:t>
      </w:r>
      <w:r>
        <w:rPr>
          <w:rFonts w:ascii="Times New Roman"/>
          <w:w w:val="99"/>
          <w:sz w:val="20"/>
          <w:rPrChange w:id="10643" w:author="Author" w:date="2015-07-30T15:37:00Z">
            <w:rPr>
              <w:rFonts w:ascii="Times New Roman" w:hAnsi="Times New Roman"/>
              <w:sz w:val="20"/>
              <w:lang w:val="en-IE"/>
            </w:rPr>
          </w:rPrChange>
        </w:rPr>
        <w:t xml:space="preserve"> </w:t>
      </w:r>
      <w:r>
        <w:rPr>
          <w:rFonts w:ascii="Times New Roman"/>
          <w:sz w:val="20"/>
          <w:rPrChange w:id="10644" w:author="Author" w:date="2015-07-30T15:37:00Z">
            <w:rPr>
              <w:rFonts w:ascii="Times New Roman" w:hAnsi="Times New Roman"/>
              <w:sz w:val="20"/>
              <w:lang w:val="en-IE"/>
            </w:rPr>
          </w:rPrChange>
        </w:rPr>
        <w:t>emerging</w:t>
      </w:r>
      <w:r>
        <w:rPr>
          <w:rFonts w:ascii="Times New Roman"/>
          <w:spacing w:val="10"/>
          <w:sz w:val="20"/>
          <w:rPrChange w:id="10645" w:author="Author" w:date="2015-07-30T15:37:00Z">
            <w:rPr>
              <w:rFonts w:ascii="Times New Roman" w:hAnsi="Times New Roman"/>
              <w:sz w:val="20"/>
              <w:lang w:val="en-IE"/>
            </w:rPr>
          </w:rPrChange>
        </w:rPr>
        <w:t xml:space="preserve"> </w:t>
      </w:r>
      <w:r>
        <w:rPr>
          <w:rFonts w:ascii="Times New Roman"/>
          <w:sz w:val="20"/>
          <w:rPrChange w:id="10646" w:author="Author" w:date="2015-07-30T15:37:00Z">
            <w:rPr>
              <w:rFonts w:ascii="Times New Roman" w:hAnsi="Times New Roman"/>
              <w:sz w:val="20"/>
              <w:lang w:val="en-IE"/>
            </w:rPr>
          </w:rPrChange>
        </w:rPr>
        <w:t>issues</w:t>
      </w:r>
      <w:r>
        <w:rPr>
          <w:rFonts w:ascii="Times New Roman"/>
          <w:spacing w:val="10"/>
          <w:sz w:val="20"/>
          <w:rPrChange w:id="10647" w:author="Author" w:date="2015-07-30T15:37:00Z">
            <w:rPr>
              <w:rFonts w:ascii="Times New Roman" w:hAnsi="Times New Roman"/>
              <w:sz w:val="20"/>
              <w:lang w:val="en-IE"/>
            </w:rPr>
          </w:rPrChange>
        </w:rPr>
        <w:t xml:space="preserve"> </w:t>
      </w:r>
      <w:r>
        <w:rPr>
          <w:rFonts w:ascii="Times New Roman"/>
          <w:sz w:val="20"/>
          <w:rPrChange w:id="10648" w:author="Author" w:date="2015-07-30T15:37:00Z">
            <w:rPr>
              <w:rFonts w:ascii="Times New Roman" w:hAnsi="Times New Roman"/>
              <w:sz w:val="20"/>
              <w:lang w:val="en-IE"/>
            </w:rPr>
          </w:rPrChange>
        </w:rPr>
        <w:t>and</w:t>
      </w:r>
      <w:r>
        <w:rPr>
          <w:rFonts w:ascii="Times New Roman"/>
          <w:spacing w:val="11"/>
          <w:sz w:val="20"/>
          <w:rPrChange w:id="10649" w:author="Author" w:date="2015-07-30T15:37:00Z">
            <w:rPr>
              <w:rFonts w:ascii="Times New Roman" w:hAnsi="Times New Roman"/>
              <w:sz w:val="20"/>
              <w:lang w:val="en-IE"/>
            </w:rPr>
          </w:rPrChange>
        </w:rPr>
        <w:t xml:space="preserve"> </w:t>
      </w:r>
      <w:r>
        <w:rPr>
          <w:rFonts w:ascii="Times New Roman"/>
          <w:sz w:val="20"/>
          <w:rPrChange w:id="10650" w:author="Author" w:date="2015-07-30T15:37:00Z">
            <w:rPr>
              <w:rFonts w:ascii="Times New Roman" w:hAnsi="Times New Roman"/>
              <w:sz w:val="20"/>
              <w:lang w:val="en-IE"/>
            </w:rPr>
          </w:rPrChange>
        </w:rPr>
        <w:t>the</w:t>
      </w:r>
      <w:r>
        <w:rPr>
          <w:rFonts w:ascii="Times New Roman"/>
          <w:spacing w:val="10"/>
          <w:sz w:val="20"/>
          <w:rPrChange w:id="10651" w:author="Author" w:date="2015-07-30T15:37:00Z">
            <w:rPr>
              <w:rFonts w:ascii="Times New Roman" w:hAnsi="Times New Roman"/>
              <w:sz w:val="20"/>
              <w:lang w:val="en-IE"/>
            </w:rPr>
          </w:rPrChange>
        </w:rPr>
        <w:t xml:space="preserve"> </w:t>
      </w:r>
      <w:r>
        <w:rPr>
          <w:rFonts w:ascii="Times New Roman"/>
          <w:sz w:val="20"/>
          <w:rPrChange w:id="10652" w:author="Author" w:date="2015-07-30T15:37:00Z">
            <w:rPr>
              <w:rFonts w:ascii="Times New Roman" w:hAnsi="Times New Roman"/>
              <w:sz w:val="20"/>
              <w:lang w:val="en-IE"/>
            </w:rPr>
          </w:rPrChange>
        </w:rPr>
        <w:t>development</w:t>
      </w:r>
      <w:r>
        <w:rPr>
          <w:rFonts w:ascii="Times New Roman"/>
          <w:spacing w:val="10"/>
          <w:sz w:val="20"/>
          <w:rPrChange w:id="10653" w:author="Author" w:date="2015-07-30T15:37:00Z">
            <w:rPr>
              <w:rFonts w:ascii="Times New Roman" w:hAnsi="Times New Roman"/>
              <w:sz w:val="20"/>
              <w:lang w:val="en-IE"/>
            </w:rPr>
          </w:rPrChange>
        </w:rPr>
        <w:t xml:space="preserve"> </w:t>
      </w:r>
      <w:r>
        <w:rPr>
          <w:rFonts w:ascii="Times New Roman"/>
          <w:sz w:val="20"/>
          <w:rPrChange w:id="10654" w:author="Author" w:date="2015-07-30T15:37:00Z">
            <w:rPr>
              <w:rFonts w:ascii="Times New Roman" w:hAnsi="Times New Roman"/>
              <w:sz w:val="20"/>
              <w:lang w:val="en-IE"/>
            </w:rPr>
          </w:rPrChange>
        </w:rPr>
        <w:t>of</w:t>
      </w:r>
      <w:r>
        <w:rPr>
          <w:rFonts w:ascii="Times New Roman"/>
          <w:spacing w:val="9"/>
          <w:sz w:val="20"/>
          <w:rPrChange w:id="10655" w:author="Author" w:date="2015-07-30T15:37:00Z">
            <w:rPr>
              <w:rFonts w:ascii="Times New Roman" w:hAnsi="Times New Roman"/>
              <w:sz w:val="20"/>
              <w:lang w:val="en-IE"/>
            </w:rPr>
          </w:rPrChange>
        </w:rPr>
        <w:t xml:space="preserve"> </w:t>
      </w:r>
      <w:r>
        <w:rPr>
          <w:rFonts w:ascii="Times New Roman"/>
          <w:sz w:val="20"/>
          <w:rPrChange w:id="10656" w:author="Author" w:date="2015-07-30T15:37:00Z">
            <w:rPr>
              <w:rFonts w:ascii="Times New Roman" w:hAnsi="Times New Roman"/>
              <w:sz w:val="20"/>
              <w:lang w:val="en-IE"/>
            </w:rPr>
          </w:rPrChange>
        </w:rPr>
        <w:t>new</w:t>
      </w:r>
      <w:r>
        <w:rPr>
          <w:rFonts w:ascii="Times New Roman"/>
          <w:spacing w:val="10"/>
          <w:sz w:val="20"/>
          <w:rPrChange w:id="10657" w:author="Author" w:date="2015-07-30T15:37:00Z">
            <w:rPr>
              <w:rFonts w:ascii="Times New Roman" w:hAnsi="Times New Roman"/>
              <w:sz w:val="20"/>
              <w:lang w:val="en-IE"/>
            </w:rPr>
          </w:rPrChange>
        </w:rPr>
        <w:t xml:space="preserve"> </w:t>
      </w:r>
      <w:r>
        <w:rPr>
          <w:rFonts w:ascii="Times New Roman"/>
          <w:sz w:val="20"/>
          <w:rPrChange w:id="10658" w:author="Author" w:date="2015-07-30T15:37:00Z">
            <w:rPr>
              <w:rFonts w:ascii="Times New Roman" w:hAnsi="Times New Roman"/>
              <w:sz w:val="20"/>
              <w:lang w:val="en-IE"/>
            </w:rPr>
          </w:rPrChange>
        </w:rPr>
        <w:t>methodologies,</w:t>
      </w:r>
      <w:r>
        <w:rPr>
          <w:rFonts w:ascii="Times New Roman"/>
          <w:spacing w:val="17"/>
          <w:sz w:val="20"/>
          <w:rPrChange w:id="10659" w:author="Author" w:date="2015-07-30T15:37:00Z">
            <w:rPr>
              <w:rFonts w:ascii="Times New Roman" w:hAnsi="Times New Roman"/>
              <w:sz w:val="20"/>
              <w:lang w:val="en-IE"/>
            </w:rPr>
          </w:rPrChange>
        </w:rPr>
        <w:t xml:space="preserve"> </w:t>
      </w:r>
      <w:r>
        <w:rPr>
          <w:rFonts w:ascii="Times New Roman"/>
          <w:sz w:val="20"/>
          <w:rPrChange w:id="10660" w:author="Author" w:date="2015-07-30T15:37:00Z">
            <w:rPr>
              <w:rFonts w:ascii="Times New Roman" w:hAnsi="Times New Roman"/>
              <w:sz w:val="20"/>
            </w:rPr>
          </w:rPrChange>
        </w:rPr>
        <w:t>and</w:t>
      </w:r>
      <w:r>
        <w:rPr>
          <w:rFonts w:ascii="Times New Roman"/>
          <w:spacing w:val="13"/>
          <w:sz w:val="20"/>
          <w:rPrChange w:id="10661" w:author="Author" w:date="2015-07-30T15:37:00Z">
            <w:rPr>
              <w:rFonts w:ascii="Times New Roman" w:hAnsi="Times New Roman"/>
              <w:sz w:val="20"/>
            </w:rPr>
          </w:rPrChange>
        </w:rPr>
        <w:t xml:space="preserve"> </w:t>
      </w:r>
      <w:r>
        <w:rPr>
          <w:rFonts w:ascii="Times New Roman"/>
          <w:sz w:val="20"/>
          <w:rPrChange w:id="10662" w:author="Author" w:date="2015-07-30T15:37:00Z">
            <w:rPr>
              <w:rFonts w:ascii="Times New Roman" w:hAnsi="Times New Roman"/>
              <w:sz w:val="20"/>
            </w:rPr>
          </w:rPrChange>
        </w:rPr>
        <w:t>will</w:t>
      </w:r>
      <w:r>
        <w:rPr>
          <w:rFonts w:ascii="Times New Roman"/>
          <w:spacing w:val="12"/>
          <w:sz w:val="20"/>
          <w:rPrChange w:id="10663" w:author="Author" w:date="2015-07-30T15:37:00Z">
            <w:rPr>
              <w:rFonts w:ascii="Times New Roman" w:hAnsi="Times New Roman"/>
              <w:sz w:val="20"/>
            </w:rPr>
          </w:rPrChange>
        </w:rPr>
        <w:t xml:space="preserve"> </w:t>
      </w:r>
      <w:r>
        <w:rPr>
          <w:rFonts w:ascii="Times New Roman"/>
          <w:sz w:val="20"/>
          <w:rPrChange w:id="10664" w:author="Author" w:date="2015-07-30T15:37:00Z">
            <w:rPr>
              <w:rFonts w:ascii="Times New Roman" w:hAnsi="Times New Roman"/>
              <w:sz w:val="20"/>
            </w:rPr>
          </w:rPrChange>
        </w:rPr>
        <w:t>minimize</w:t>
      </w:r>
      <w:r>
        <w:rPr>
          <w:rFonts w:ascii="Times New Roman"/>
          <w:spacing w:val="11"/>
          <w:sz w:val="20"/>
          <w:rPrChange w:id="10665" w:author="Author" w:date="2015-07-30T15:37:00Z">
            <w:rPr>
              <w:rFonts w:ascii="Times New Roman" w:hAnsi="Times New Roman"/>
              <w:sz w:val="20"/>
            </w:rPr>
          </w:rPrChange>
        </w:rPr>
        <w:t xml:space="preserve"> </w:t>
      </w:r>
      <w:r>
        <w:rPr>
          <w:rFonts w:ascii="Times New Roman"/>
          <w:sz w:val="20"/>
          <w:rPrChange w:id="10666" w:author="Author" w:date="2015-07-30T15:37:00Z">
            <w:rPr>
              <w:rFonts w:ascii="Times New Roman" w:hAnsi="Times New Roman"/>
              <w:sz w:val="20"/>
            </w:rPr>
          </w:rPrChange>
        </w:rPr>
        <w:t>the</w:t>
      </w:r>
      <w:r>
        <w:rPr>
          <w:rFonts w:ascii="Times New Roman"/>
          <w:spacing w:val="10"/>
          <w:sz w:val="20"/>
          <w:rPrChange w:id="10667" w:author="Author" w:date="2015-07-30T15:37:00Z">
            <w:rPr>
              <w:rFonts w:ascii="Times New Roman" w:hAnsi="Times New Roman"/>
              <w:sz w:val="20"/>
            </w:rPr>
          </w:rPrChange>
        </w:rPr>
        <w:t xml:space="preserve"> </w:t>
      </w:r>
      <w:r>
        <w:rPr>
          <w:rFonts w:ascii="Times New Roman"/>
          <w:sz w:val="20"/>
          <w:rPrChange w:id="10668" w:author="Author" w:date="2015-07-30T15:37:00Z">
            <w:rPr>
              <w:rFonts w:ascii="Times New Roman" w:hAnsi="Times New Roman"/>
              <w:sz w:val="20"/>
            </w:rPr>
          </w:rPrChange>
        </w:rPr>
        <w:t>reporting</w:t>
      </w:r>
      <w:r>
        <w:rPr>
          <w:rFonts w:ascii="Times New Roman"/>
          <w:spacing w:val="10"/>
          <w:sz w:val="20"/>
          <w:rPrChange w:id="10669" w:author="Author" w:date="2015-07-30T15:37:00Z">
            <w:rPr>
              <w:rFonts w:ascii="Times New Roman" w:hAnsi="Times New Roman"/>
              <w:sz w:val="20"/>
            </w:rPr>
          </w:rPrChange>
        </w:rPr>
        <w:t xml:space="preserve"> </w:t>
      </w:r>
      <w:r>
        <w:rPr>
          <w:rFonts w:ascii="Times New Roman"/>
          <w:sz w:val="20"/>
          <w:rPrChange w:id="10670" w:author="Author" w:date="2015-07-30T15:37:00Z">
            <w:rPr>
              <w:rFonts w:ascii="Times New Roman" w:hAnsi="Times New Roman"/>
              <w:sz w:val="20"/>
            </w:rPr>
          </w:rPrChange>
        </w:rPr>
        <w:t>burden</w:t>
      </w:r>
      <w:r>
        <w:rPr>
          <w:rFonts w:ascii="Times New Roman"/>
          <w:spacing w:val="10"/>
          <w:sz w:val="20"/>
          <w:rPrChange w:id="10671" w:author="Author" w:date="2015-07-30T15:37:00Z">
            <w:rPr>
              <w:rFonts w:ascii="Times New Roman" w:hAnsi="Times New Roman"/>
              <w:sz w:val="20"/>
            </w:rPr>
          </w:rPrChange>
        </w:rPr>
        <w:t xml:space="preserve"> </w:t>
      </w:r>
      <w:r>
        <w:rPr>
          <w:rFonts w:ascii="Times New Roman"/>
          <w:sz w:val="20"/>
          <w:rPrChange w:id="10672" w:author="Author" w:date="2015-07-30T15:37:00Z">
            <w:rPr>
              <w:rFonts w:ascii="Times New Roman" w:hAnsi="Times New Roman"/>
              <w:sz w:val="20"/>
            </w:rPr>
          </w:rPrChange>
        </w:rPr>
        <w:t>on</w:t>
      </w:r>
      <w:r>
        <w:rPr>
          <w:rFonts w:ascii="Times New Roman"/>
          <w:w w:val="99"/>
          <w:sz w:val="20"/>
          <w:rPrChange w:id="10673" w:author="Author" w:date="2015-07-30T15:37:00Z">
            <w:rPr>
              <w:rFonts w:ascii="Times New Roman" w:hAnsi="Times New Roman"/>
              <w:sz w:val="20"/>
            </w:rPr>
          </w:rPrChange>
        </w:rPr>
        <w:t xml:space="preserve"> </w:t>
      </w:r>
      <w:r>
        <w:rPr>
          <w:rFonts w:ascii="Times New Roman"/>
          <w:sz w:val="20"/>
          <w:rPrChange w:id="10674" w:author="Author" w:date="2015-07-30T15:37:00Z">
            <w:rPr>
              <w:rFonts w:ascii="Times New Roman" w:hAnsi="Times New Roman"/>
              <w:sz w:val="20"/>
            </w:rPr>
          </w:rPrChange>
        </w:rPr>
        <w:t>national</w:t>
      </w:r>
      <w:r>
        <w:rPr>
          <w:rFonts w:ascii="Times New Roman"/>
          <w:spacing w:val="-1"/>
          <w:sz w:val="20"/>
          <w:rPrChange w:id="10675" w:author="Author" w:date="2015-07-30T15:37:00Z">
            <w:rPr>
              <w:rFonts w:ascii="Times New Roman" w:hAnsi="Times New Roman"/>
              <w:sz w:val="20"/>
            </w:rPr>
          </w:rPrChange>
        </w:rPr>
        <w:t xml:space="preserve"> </w:t>
      </w:r>
      <w:r>
        <w:rPr>
          <w:rFonts w:ascii="Times New Roman"/>
          <w:sz w:val="20"/>
          <w:rPrChange w:id="10676" w:author="Author" w:date="2015-07-30T15:37:00Z">
            <w:rPr>
              <w:rFonts w:ascii="Times New Roman" w:hAnsi="Times New Roman"/>
              <w:sz w:val="20"/>
            </w:rPr>
          </w:rPrChange>
        </w:rPr>
        <w:t>administrations.</w:t>
      </w:r>
    </w:p>
    <w:p w14:paraId="04BB526D" w14:textId="2CA9E763" w:rsidR="00804791" w:rsidRDefault="006514D0">
      <w:pPr>
        <w:pStyle w:val="ListParagraph"/>
        <w:numPr>
          <w:ilvl w:val="1"/>
          <w:numId w:val="35"/>
        </w:numPr>
        <w:tabs>
          <w:tab w:val="left" w:pos="821"/>
        </w:tabs>
        <w:spacing w:line="259" w:lineRule="auto"/>
        <w:ind w:right="118" w:hanging="425"/>
        <w:jc w:val="both"/>
        <w:rPr>
          <w:rFonts w:ascii="Times New Roman" w:eastAsia="Times New Roman" w:hAnsi="Times New Roman" w:cs="Times New Roman"/>
          <w:sz w:val="20"/>
          <w:szCs w:val="20"/>
        </w:rPr>
        <w:pPrChange w:id="10677" w:author="Author" w:date="2015-07-30T15:37:00Z">
          <w:pPr>
            <w:pStyle w:val="ListParagraph"/>
            <w:numPr>
              <w:ilvl w:val="1"/>
              <w:numId w:val="37"/>
            </w:numPr>
            <w:ind w:left="1070" w:hanging="360"/>
          </w:pPr>
        </w:pPrChange>
      </w:pPr>
      <w:r>
        <w:rPr>
          <w:rFonts w:ascii="Times New Roman"/>
          <w:sz w:val="20"/>
          <w:rPrChange w:id="10678" w:author="Author" w:date="2015-07-30T15:37:00Z">
            <w:rPr>
              <w:rFonts w:ascii="Times New Roman" w:hAnsi="Times New Roman"/>
              <w:sz w:val="20"/>
            </w:rPr>
          </w:rPrChange>
        </w:rPr>
        <w:t>They</w:t>
      </w:r>
      <w:r>
        <w:rPr>
          <w:rFonts w:ascii="Times New Roman"/>
          <w:spacing w:val="39"/>
          <w:sz w:val="20"/>
          <w:rPrChange w:id="10679" w:author="Author" w:date="2015-07-30T15:37:00Z">
            <w:rPr>
              <w:rFonts w:ascii="Times New Roman" w:hAnsi="Times New Roman"/>
              <w:sz w:val="20"/>
            </w:rPr>
          </w:rPrChange>
        </w:rPr>
        <w:t xml:space="preserve"> </w:t>
      </w:r>
      <w:r>
        <w:rPr>
          <w:rFonts w:ascii="Times New Roman"/>
          <w:sz w:val="20"/>
          <w:rPrChange w:id="10680" w:author="Author" w:date="2015-07-30T15:37:00Z">
            <w:rPr>
              <w:rFonts w:ascii="Times New Roman" w:hAnsi="Times New Roman"/>
              <w:sz w:val="20"/>
            </w:rPr>
          </w:rPrChange>
        </w:rPr>
        <w:t>will</w:t>
      </w:r>
      <w:r>
        <w:rPr>
          <w:rFonts w:ascii="Times New Roman"/>
          <w:spacing w:val="39"/>
          <w:sz w:val="20"/>
          <w:rPrChange w:id="10681" w:author="Author" w:date="2015-07-30T15:37:00Z">
            <w:rPr>
              <w:rFonts w:ascii="Times New Roman" w:hAnsi="Times New Roman"/>
              <w:sz w:val="20"/>
            </w:rPr>
          </w:rPrChange>
        </w:rPr>
        <w:t xml:space="preserve"> </w:t>
      </w:r>
      <w:r>
        <w:rPr>
          <w:rFonts w:ascii="Times New Roman"/>
          <w:sz w:val="20"/>
          <w:rPrChange w:id="10682" w:author="Author" w:date="2015-07-30T15:37:00Z">
            <w:rPr>
              <w:rFonts w:ascii="Times New Roman" w:hAnsi="Times New Roman"/>
              <w:sz w:val="20"/>
            </w:rPr>
          </w:rPrChange>
        </w:rPr>
        <w:t>be</w:t>
      </w:r>
      <w:r>
        <w:rPr>
          <w:rFonts w:ascii="Times New Roman"/>
          <w:spacing w:val="38"/>
          <w:sz w:val="20"/>
          <w:rPrChange w:id="10683" w:author="Author" w:date="2015-07-30T15:37:00Z">
            <w:rPr>
              <w:rFonts w:ascii="Times New Roman" w:hAnsi="Times New Roman"/>
              <w:sz w:val="20"/>
            </w:rPr>
          </w:rPrChange>
        </w:rPr>
        <w:t xml:space="preserve"> </w:t>
      </w:r>
      <w:r>
        <w:rPr>
          <w:rFonts w:ascii="Times New Roman"/>
          <w:sz w:val="20"/>
          <w:rPrChange w:id="10684" w:author="Author" w:date="2015-07-30T15:37:00Z">
            <w:rPr>
              <w:rFonts w:ascii="Times New Roman" w:hAnsi="Times New Roman"/>
              <w:sz w:val="20"/>
            </w:rPr>
          </w:rPrChange>
        </w:rPr>
        <w:t>rigorous</w:t>
      </w:r>
      <w:r>
        <w:rPr>
          <w:rFonts w:ascii="Times New Roman"/>
          <w:spacing w:val="37"/>
          <w:sz w:val="20"/>
          <w:rPrChange w:id="10685" w:author="Author" w:date="2015-07-30T15:37:00Z">
            <w:rPr>
              <w:rFonts w:ascii="Times New Roman" w:hAnsi="Times New Roman"/>
              <w:sz w:val="20"/>
            </w:rPr>
          </w:rPrChange>
        </w:rPr>
        <w:t xml:space="preserve"> </w:t>
      </w:r>
      <w:r>
        <w:rPr>
          <w:rFonts w:ascii="Times New Roman"/>
          <w:sz w:val="20"/>
          <w:rPrChange w:id="10686" w:author="Author" w:date="2015-07-30T15:37:00Z">
            <w:rPr>
              <w:rFonts w:ascii="Times New Roman" w:hAnsi="Times New Roman"/>
              <w:sz w:val="20"/>
            </w:rPr>
          </w:rPrChange>
        </w:rPr>
        <w:t>and</w:t>
      </w:r>
      <w:r>
        <w:rPr>
          <w:rFonts w:ascii="Times New Roman"/>
          <w:spacing w:val="38"/>
          <w:sz w:val="20"/>
          <w:rPrChange w:id="10687" w:author="Author" w:date="2015-07-30T15:37:00Z">
            <w:rPr>
              <w:rFonts w:ascii="Times New Roman" w:hAnsi="Times New Roman"/>
              <w:sz w:val="20"/>
            </w:rPr>
          </w:rPrChange>
        </w:rPr>
        <w:t xml:space="preserve"> </w:t>
      </w:r>
      <w:r>
        <w:rPr>
          <w:rFonts w:ascii="Times New Roman"/>
          <w:sz w:val="20"/>
          <w:rPrChange w:id="10688" w:author="Author" w:date="2015-07-30T15:37:00Z">
            <w:rPr>
              <w:rFonts w:ascii="Times New Roman" w:hAnsi="Times New Roman"/>
              <w:sz w:val="20"/>
            </w:rPr>
          </w:rPrChange>
        </w:rPr>
        <w:t>based</w:t>
      </w:r>
      <w:r>
        <w:rPr>
          <w:rFonts w:ascii="Times New Roman"/>
          <w:spacing w:val="38"/>
          <w:sz w:val="20"/>
          <w:rPrChange w:id="10689" w:author="Author" w:date="2015-07-30T15:37:00Z">
            <w:rPr>
              <w:rFonts w:ascii="Times New Roman" w:hAnsi="Times New Roman"/>
              <w:sz w:val="20"/>
            </w:rPr>
          </w:rPrChange>
        </w:rPr>
        <w:t xml:space="preserve"> </w:t>
      </w:r>
      <w:r>
        <w:rPr>
          <w:rFonts w:ascii="Times New Roman"/>
          <w:sz w:val="20"/>
          <w:rPrChange w:id="10690" w:author="Author" w:date="2015-07-30T15:37:00Z">
            <w:rPr>
              <w:rFonts w:ascii="Times New Roman" w:hAnsi="Times New Roman"/>
              <w:sz w:val="20"/>
            </w:rPr>
          </w:rPrChange>
        </w:rPr>
        <w:t>on</w:t>
      </w:r>
      <w:r>
        <w:rPr>
          <w:rFonts w:ascii="Times New Roman"/>
          <w:spacing w:val="36"/>
          <w:sz w:val="20"/>
          <w:rPrChange w:id="10691" w:author="Author" w:date="2015-07-30T15:37:00Z">
            <w:rPr>
              <w:rFonts w:ascii="Times New Roman" w:hAnsi="Times New Roman"/>
              <w:sz w:val="20"/>
            </w:rPr>
          </w:rPrChange>
        </w:rPr>
        <w:t xml:space="preserve"> </w:t>
      </w:r>
      <w:r>
        <w:rPr>
          <w:rFonts w:ascii="Times New Roman"/>
          <w:sz w:val="20"/>
          <w:rPrChange w:id="10692" w:author="Author" w:date="2015-07-30T15:37:00Z">
            <w:rPr>
              <w:rFonts w:ascii="Times New Roman" w:hAnsi="Times New Roman"/>
              <w:sz w:val="20"/>
            </w:rPr>
          </w:rPrChange>
        </w:rPr>
        <w:t>evidence,</w:t>
      </w:r>
      <w:r>
        <w:rPr>
          <w:rFonts w:ascii="Times New Roman"/>
          <w:spacing w:val="40"/>
          <w:sz w:val="20"/>
          <w:rPrChange w:id="10693" w:author="Author" w:date="2015-07-30T15:37:00Z">
            <w:rPr>
              <w:rFonts w:ascii="Times New Roman" w:hAnsi="Times New Roman"/>
              <w:sz w:val="20"/>
            </w:rPr>
          </w:rPrChange>
        </w:rPr>
        <w:t xml:space="preserve"> </w:t>
      </w:r>
      <w:r>
        <w:rPr>
          <w:rFonts w:ascii="Times New Roman"/>
          <w:sz w:val="20"/>
          <w:rPrChange w:id="10694" w:author="Author" w:date="2015-07-30T15:37:00Z">
            <w:rPr>
              <w:rFonts w:ascii="Times New Roman" w:hAnsi="Times New Roman"/>
              <w:sz w:val="20"/>
            </w:rPr>
          </w:rPrChange>
        </w:rPr>
        <w:t>informed</w:t>
      </w:r>
      <w:r>
        <w:rPr>
          <w:rFonts w:ascii="Times New Roman"/>
          <w:spacing w:val="41"/>
          <w:sz w:val="20"/>
          <w:rPrChange w:id="10695" w:author="Author" w:date="2015-07-30T15:37:00Z">
            <w:rPr>
              <w:rFonts w:ascii="Times New Roman" w:hAnsi="Times New Roman"/>
              <w:sz w:val="20"/>
            </w:rPr>
          </w:rPrChange>
        </w:rPr>
        <w:t xml:space="preserve"> </w:t>
      </w:r>
      <w:r>
        <w:rPr>
          <w:rFonts w:ascii="Times New Roman"/>
          <w:sz w:val="20"/>
          <w:rPrChange w:id="10696" w:author="Author" w:date="2015-07-30T15:37:00Z">
            <w:rPr>
              <w:rFonts w:ascii="Times New Roman" w:hAnsi="Times New Roman"/>
              <w:sz w:val="20"/>
            </w:rPr>
          </w:rPrChange>
        </w:rPr>
        <w:t>by</w:t>
      </w:r>
      <w:r>
        <w:rPr>
          <w:rFonts w:ascii="Times New Roman"/>
          <w:spacing w:val="36"/>
          <w:sz w:val="20"/>
          <w:rPrChange w:id="10697" w:author="Author" w:date="2015-07-30T15:37:00Z">
            <w:rPr>
              <w:rFonts w:ascii="Times New Roman" w:hAnsi="Times New Roman"/>
              <w:sz w:val="20"/>
            </w:rPr>
          </w:rPrChange>
        </w:rPr>
        <w:t xml:space="preserve"> </w:t>
      </w:r>
      <w:r>
        <w:rPr>
          <w:rFonts w:ascii="Times New Roman"/>
          <w:sz w:val="20"/>
          <w:rPrChange w:id="10698" w:author="Author" w:date="2015-07-30T15:37:00Z">
            <w:rPr>
              <w:rFonts w:ascii="Times New Roman" w:hAnsi="Times New Roman"/>
              <w:sz w:val="20"/>
            </w:rPr>
          </w:rPrChange>
        </w:rPr>
        <w:t>country-led</w:t>
      </w:r>
      <w:r>
        <w:rPr>
          <w:rFonts w:ascii="Times New Roman"/>
          <w:spacing w:val="38"/>
          <w:sz w:val="20"/>
          <w:rPrChange w:id="10699" w:author="Author" w:date="2015-07-30T15:37:00Z">
            <w:rPr>
              <w:rFonts w:ascii="Times New Roman" w:hAnsi="Times New Roman"/>
              <w:sz w:val="20"/>
            </w:rPr>
          </w:rPrChange>
        </w:rPr>
        <w:t xml:space="preserve"> </w:t>
      </w:r>
      <w:r>
        <w:rPr>
          <w:rFonts w:ascii="Times New Roman"/>
          <w:sz w:val="20"/>
          <w:rPrChange w:id="10700" w:author="Author" w:date="2015-07-30T15:37:00Z">
            <w:rPr>
              <w:rFonts w:ascii="Times New Roman" w:hAnsi="Times New Roman"/>
              <w:sz w:val="20"/>
            </w:rPr>
          </w:rPrChange>
        </w:rPr>
        <w:t>evaluations</w:t>
      </w:r>
      <w:r>
        <w:rPr>
          <w:rFonts w:ascii="Times New Roman"/>
          <w:spacing w:val="37"/>
          <w:sz w:val="20"/>
          <w:rPrChange w:id="10701" w:author="Author" w:date="2015-07-30T15:37:00Z">
            <w:rPr>
              <w:rFonts w:ascii="Times New Roman" w:hAnsi="Times New Roman"/>
              <w:sz w:val="20"/>
            </w:rPr>
          </w:rPrChange>
        </w:rPr>
        <w:t xml:space="preserve"> </w:t>
      </w:r>
      <w:r>
        <w:rPr>
          <w:rFonts w:ascii="Times New Roman"/>
          <w:sz w:val="20"/>
          <w:rPrChange w:id="10702" w:author="Author" w:date="2015-07-30T15:37:00Z">
            <w:rPr>
              <w:rFonts w:ascii="Times New Roman" w:hAnsi="Times New Roman"/>
              <w:sz w:val="20"/>
            </w:rPr>
          </w:rPrChange>
        </w:rPr>
        <w:t>and</w:t>
      </w:r>
      <w:r>
        <w:rPr>
          <w:rFonts w:ascii="Times New Roman"/>
          <w:spacing w:val="38"/>
          <w:sz w:val="20"/>
          <w:rPrChange w:id="10703" w:author="Author" w:date="2015-07-30T15:37:00Z">
            <w:rPr>
              <w:rFonts w:ascii="Times New Roman" w:hAnsi="Times New Roman"/>
              <w:sz w:val="20"/>
            </w:rPr>
          </w:rPrChange>
        </w:rPr>
        <w:t xml:space="preserve"> </w:t>
      </w:r>
      <w:r>
        <w:rPr>
          <w:rFonts w:ascii="Times New Roman"/>
          <w:sz w:val="20"/>
          <w:rPrChange w:id="10704" w:author="Author" w:date="2015-07-30T15:37:00Z">
            <w:rPr>
              <w:rFonts w:ascii="Times New Roman" w:hAnsi="Times New Roman"/>
              <w:sz w:val="20"/>
            </w:rPr>
          </w:rPrChange>
        </w:rPr>
        <w:t>data</w:t>
      </w:r>
      <w:r>
        <w:rPr>
          <w:rFonts w:ascii="Times New Roman"/>
          <w:spacing w:val="40"/>
          <w:sz w:val="20"/>
          <w:rPrChange w:id="10705" w:author="Author" w:date="2015-07-30T15:37:00Z">
            <w:rPr>
              <w:rFonts w:ascii="Times New Roman" w:hAnsi="Times New Roman"/>
              <w:sz w:val="20"/>
            </w:rPr>
          </w:rPrChange>
        </w:rPr>
        <w:t xml:space="preserve"> </w:t>
      </w:r>
      <w:r>
        <w:rPr>
          <w:rFonts w:ascii="Times New Roman"/>
          <w:sz w:val="20"/>
          <w:rPrChange w:id="10706" w:author="Author" w:date="2015-07-30T15:37:00Z">
            <w:rPr>
              <w:rFonts w:ascii="Times New Roman" w:hAnsi="Times New Roman"/>
              <w:sz w:val="20"/>
            </w:rPr>
          </w:rPrChange>
        </w:rPr>
        <w:t>which</w:t>
      </w:r>
      <w:r>
        <w:rPr>
          <w:rFonts w:ascii="Times New Roman"/>
          <w:spacing w:val="36"/>
          <w:sz w:val="20"/>
          <w:rPrChange w:id="10707" w:author="Author" w:date="2015-07-30T15:37:00Z">
            <w:rPr>
              <w:rFonts w:ascii="Times New Roman" w:hAnsi="Times New Roman"/>
              <w:sz w:val="20"/>
            </w:rPr>
          </w:rPrChange>
        </w:rPr>
        <w:t xml:space="preserve"> </w:t>
      </w:r>
      <w:r>
        <w:rPr>
          <w:rFonts w:ascii="Times New Roman"/>
          <w:sz w:val="20"/>
          <w:rPrChange w:id="10708" w:author="Author" w:date="2015-07-30T15:37:00Z">
            <w:rPr>
              <w:rFonts w:ascii="Times New Roman" w:hAnsi="Times New Roman"/>
              <w:sz w:val="20"/>
            </w:rPr>
          </w:rPrChange>
        </w:rPr>
        <w:t>is</w:t>
      </w:r>
      <w:r>
        <w:rPr>
          <w:rFonts w:ascii="Times New Roman"/>
          <w:w w:val="99"/>
          <w:sz w:val="20"/>
          <w:rPrChange w:id="10709" w:author="Author" w:date="2015-07-30T15:37:00Z">
            <w:rPr>
              <w:rFonts w:ascii="Times New Roman" w:hAnsi="Times New Roman"/>
              <w:sz w:val="20"/>
            </w:rPr>
          </w:rPrChange>
        </w:rPr>
        <w:t xml:space="preserve"> </w:t>
      </w:r>
      <w:r>
        <w:rPr>
          <w:rFonts w:ascii="Times New Roman"/>
          <w:sz w:val="20"/>
          <w:rPrChange w:id="10710" w:author="Author" w:date="2015-07-30T15:37:00Z">
            <w:rPr>
              <w:rFonts w:ascii="Times New Roman" w:hAnsi="Times New Roman"/>
              <w:sz w:val="20"/>
            </w:rPr>
          </w:rPrChange>
        </w:rPr>
        <w:t>accessible, timely, reliable and disaggregated by income, sex, age, race, ethnicity, migration</w:t>
      </w:r>
      <w:r>
        <w:rPr>
          <w:rFonts w:ascii="Times New Roman"/>
          <w:spacing w:val="2"/>
          <w:sz w:val="20"/>
          <w:rPrChange w:id="10711" w:author="Author" w:date="2015-07-30T15:37:00Z">
            <w:rPr>
              <w:rFonts w:ascii="Times New Roman" w:hAnsi="Times New Roman"/>
              <w:sz w:val="20"/>
            </w:rPr>
          </w:rPrChange>
        </w:rPr>
        <w:t xml:space="preserve"> </w:t>
      </w:r>
      <w:r>
        <w:rPr>
          <w:rFonts w:ascii="Times New Roman"/>
          <w:sz w:val="20"/>
          <w:rPrChange w:id="10712" w:author="Author" w:date="2015-07-30T15:37:00Z">
            <w:rPr>
              <w:rFonts w:ascii="Times New Roman" w:hAnsi="Times New Roman"/>
              <w:sz w:val="20"/>
            </w:rPr>
          </w:rPrChange>
        </w:rPr>
        <w:t>status,</w:t>
      </w:r>
      <w:r>
        <w:rPr>
          <w:rFonts w:ascii="Times New Roman"/>
          <w:w w:val="99"/>
          <w:sz w:val="20"/>
          <w:rPrChange w:id="10713" w:author="Author" w:date="2015-07-30T15:37:00Z">
            <w:rPr>
              <w:rFonts w:ascii="Times New Roman" w:hAnsi="Times New Roman"/>
              <w:sz w:val="20"/>
            </w:rPr>
          </w:rPrChange>
        </w:rPr>
        <w:t xml:space="preserve"> </w:t>
      </w:r>
      <w:r>
        <w:rPr>
          <w:rFonts w:ascii="Times New Roman"/>
          <w:sz w:val="20"/>
          <w:rPrChange w:id="10714" w:author="Author" w:date="2015-07-30T15:37:00Z">
            <w:rPr>
              <w:rFonts w:ascii="Times New Roman" w:hAnsi="Times New Roman"/>
              <w:sz w:val="20"/>
            </w:rPr>
          </w:rPrChange>
        </w:rPr>
        <w:t>disability and geographic location and other characteristics relevant in national</w:t>
      </w:r>
      <w:r>
        <w:rPr>
          <w:rFonts w:ascii="Times New Roman"/>
          <w:spacing w:val="-11"/>
          <w:sz w:val="20"/>
          <w:rPrChange w:id="10715" w:author="Author" w:date="2015-07-30T15:37:00Z">
            <w:rPr>
              <w:rFonts w:ascii="Times New Roman" w:hAnsi="Times New Roman"/>
              <w:sz w:val="20"/>
            </w:rPr>
          </w:rPrChange>
        </w:rPr>
        <w:t xml:space="preserve"> </w:t>
      </w:r>
      <w:r>
        <w:rPr>
          <w:rFonts w:ascii="Times New Roman"/>
          <w:sz w:val="20"/>
          <w:rPrChange w:id="10716" w:author="Author" w:date="2015-07-30T15:37:00Z">
            <w:rPr>
              <w:rFonts w:ascii="Times New Roman" w:hAnsi="Times New Roman"/>
              <w:sz w:val="20"/>
            </w:rPr>
          </w:rPrChange>
        </w:rPr>
        <w:t>contexts.</w:t>
      </w:r>
      <w:del w:id="10717" w:author="Author" w:date="2015-07-30T15:37:00Z">
        <w:r w:rsidR="0039797F" w:rsidRPr="004B11A8">
          <w:rPr>
            <w:rFonts w:ascii="Times New Roman" w:hAnsi="Times New Roman"/>
            <w:sz w:val="20"/>
            <w:szCs w:val="20"/>
          </w:rPr>
          <w:delText xml:space="preserve"> </w:delText>
        </w:r>
      </w:del>
    </w:p>
    <w:p w14:paraId="2155C510" w14:textId="0D1E8740" w:rsidR="00804791" w:rsidRDefault="006514D0">
      <w:pPr>
        <w:pStyle w:val="ListParagraph"/>
        <w:numPr>
          <w:ilvl w:val="1"/>
          <w:numId w:val="35"/>
        </w:numPr>
        <w:tabs>
          <w:tab w:val="left" w:pos="821"/>
        </w:tabs>
        <w:spacing w:line="259" w:lineRule="auto"/>
        <w:ind w:right="116" w:hanging="425"/>
        <w:jc w:val="both"/>
        <w:rPr>
          <w:rFonts w:ascii="Times New Roman" w:eastAsia="Times New Roman" w:hAnsi="Times New Roman" w:cs="Times New Roman"/>
          <w:sz w:val="20"/>
          <w:szCs w:val="20"/>
        </w:rPr>
        <w:pPrChange w:id="10718" w:author="Author" w:date="2015-07-30T15:37:00Z">
          <w:pPr>
            <w:pStyle w:val="ListParagraph"/>
            <w:numPr>
              <w:ilvl w:val="1"/>
              <w:numId w:val="37"/>
            </w:numPr>
            <w:ind w:left="1070" w:hanging="360"/>
          </w:pPr>
        </w:pPrChange>
      </w:pPr>
      <w:r>
        <w:rPr>
          <w:rFonts w:ascii="Times New Roman"/>
          <w:sz w:val="20"/>
          <w:rPrChange w:id="10719" w:author="Author" w:date="2015-07-30T15:37:00Z">
            <w:rPr>
              <w:rFonts w:ascii="Times New Roman" w:hAnsi="Times New Roman"/>
              <w:sz w:val="20"/>
            </w:rPr>
          </w:rPrChange>
        </w:rPr>
        <w:t>They</w:t>
      </w:r>
      <w:r>
        <w:rPr>
          <w:rFonts w:ascii="Times New Roman"/>
          <w:spacing w:val="15"/>
          <w:sz w:val="20"/>
          <w:rPrChange w:id="10720" w:author="Author" w:date="2015-07-30T15:37:00Z">
            <w:rPr>
              <w:rFonts w:ascii="Times New Roman" w:hAnsi="Times New Roman"/>
              <w:sz w:val="20"/>
            </w:rPr>
          </w:rPrChange>
        </w:rPr>
        <w:t xml:space="preserve"> </w:t>
      </w:r>
      <w:r>
        <w:rPr>
          <w:rFonts w:ascii="Times New Roman"/>
          <w:sz w:val="20"/>
          <w:rPrChange w:id="10721" w:author="Author" w:date="2015-07-30T15:37:00Z">
            <w:rPr>
              <w:rFonts w:ascii="Times New Roman" w:hAnsi="Times New Roman"/>
              <w:sz w:val="20"/>
            </w:rPr>
          </w:rPrChange>
        </w:rPr>
        <w:t>will</w:t>
      </w:r>
      <w:r>
        <w:rPr>
          <w:rFonts w:ascii="Times New Roman"/>
          <w:spacing w:val="13"/>
          <w:sz w:val="20"/>
          <w:rPrChange w:id="10722" w:author="Author" w:date="2015-07-30T15:37:00Z">
            <w:rPr>
              <w:rFonts w:ascii="Times New Roman" w:hAnsi="Times New Roman"/>
              <w:sz w:val="20"/>
            </w:rPr>
          </w:rPrChange>
        </w:rPr>
        <w:t xml:space="preserve"> </w:t>
      </w:r>
      <w:r>
        <w:rPr>
          <w:rFonts w:ascii="Times New Roman"/>
          <w:sz w:val="20"/>
          <w:rPrChange w:id="10723" w:author="Author" w:date="2015-07-30T15:37:00Z">
            <w:rPr>
              <w:rFonts w:ascii="Times New Roman" w:hAnsi="Times New Roman"/>
              <w:sz w:val="20"/>
            </w:rPr>
          </w:rPrChange>
        </w:rPr>
        <w:t>require</w:t>
      </w:r>
      <w:r>
        <w:rPr>
          <w:rFonts w:ascii="Times New Roman"/>
          <w:spacing w:val="14"/>
          <w:sz w:val="20"/>
          <w:rPrChange w:id="10724" w:author="Author" w:date="2015-07-30T15:37:00Z">
            <w:rPr>
              <w:rFonts w:ascii="Times New Roman" w:hAnsi="Times New Roman"/>
              <w:sz w:val="20"/>
            </w:rPr>
          </w:rPrChange>
        </w:rPr>
        <w:t xml:space="preserve"> </w:t>
      </w:r>
      <w:r>
        <w:rPr>
          <w:rFonts w:ascii="Times New Roman"/>
          <w:sz w:val="20"/>
          <w:rPrChange w:id="10725" w:author="Author" w:date="2015-07-30T15:37:00Z">
            <w:rPr>
              <w:rFonts w:ascii="Times New Roman" w:hAnsi="Times New Roman"/>
              <w:sz w:val="20"/>
            </w:rPr>
          </w:rPrChange>
        </w:rPr>
        <w:t>capacity-building</w:t>
      </w:r>
      <w:r>
        <w:rPr>
          <w:rFonts w:ascii="Times New Roman"/>
          <w:spacing w:val="17"/>
          <w:sz w:val="20"/>
          <w:rPrChange w:id="10726" w:author="Author" w:date="2015-07-30T15:37:00Z">
            <w:rPr>
              <w:rFonts w:ascii="Times New Roman" w:hAnsi="Times New Roman"/>
              <w:sz w:val="20"/>
            </w:rPr>
          </w:rPrChange>
        </w:rPr>
        <w:t xml:space="preserve"> </w:t>
      </w:r>
      <w:del w:id="10727" w:author="Author" w:date="2015-07-30T15:37:00Z">
        <w:r w:rsidR="0039797F">
          <w:rPr>
            <w:rFonts w:ascii="Times New Roman" w:hAnsi="Times New Roman"/>
            <w:sz w:val="20"/>
            <w:szCs w:val="20"/>
          </w:rPr>
          <w:delText xml:space="preserve">support </w:delText>
        </w:r>
      </w:del>
      <w:r>
        <w:rPr>
          <w:rFonts w:ascii="Times New Roman"/>
          <w:sz w:val="20"/>
          <w:rPrChange w:id="10728" w:author="Author" w:date="2015-07-30T15:37:00Z">
            <w:rPr>
              <w:rFonts w:ascii="Times New Roman" w:hAnsi="Times New Roman"/>
              <w:sz w:val="20"/>
            </w:rPr>
          </w:rPrChange>
        </w:rPr>
        <w:t>for</w:t>
      </w:r>
      <w:r>
        <w:rPr>
          <w:rFonts w:ascii="Times New Roman"/>
          <w:spacing w:val="14"/>
          <w:sz w:val="20"/>
          <w:rPrChange w:id="10729" w:author="Author" w:date="2015-07-30T15:37:00Z">
            <w:rPr>
              <w:rFonts w:ascii="Times New Roman" w:hAnsi="Times New Roman"/>
              <w:sz w:val="20"/>
            </w:rPr>
          </w:rPrChange>
        </w:rPr>
        <w:t xml:space="preserve"> </w:t>
      </w:r>
      <w:r>
        <w:rPr>
          <w:rFonts w:ascii="Times New Roman"/>
          <w:sz w:val="20"/>
          <w:rPrChange w:id="10730" w:author="Author" w:date="2015-07-30T15:37:00Z">
            <w:rPr>
              <w:rFonts w:ascii="Times New Roman" w:hAnsi="Times New Roman"/>
              <w:sz w:val="20"/>
            </w:rPr>
          </w:rPrChange>
        </w:rPr>
        <w:t>developing</w:t>
      </w:r>
      <w:r>
        <w:rPr>
          <w:rFonts w:ascii="Times New Roman"/>
          <w:spacing w:val="12"/>
          <w:sz w:val="20"/>
          <w:rPrChange w:id="10731" w:author="Author" w:date="2015-07-30T15:37:00Z">
            <w:rPr>
              <w:rFonts w:ascii="Times New Roman" w:hAnsi="Times New Roman"/>
              <w:sz w:val="20"/>
            </w:rPr>
          </w:rPrChange>
        </w:rPr>
        <w:t xml:space="preserve"> </w:t>
      </w:r>
      <w:r>
        <w:rPr>
          <w:rFonts w:ascii="Times New Roman"/>
          <w:sz w:val="20"/>
          <w:rPrChange w:id="10732" w:author="Author" w:date="2015-07-30T15:37:00Z">
            <w:rPr>
              <w:rFonts w:ascii="Times New Roman" w:hAnsi="Times New Roman"/>
              <w:sz w:val="20"/>
            </w:rPr>
          </w:rPrChange>
        </w:rPr>
        <w:t>countries,</w:t>
      </w:r>
      <w:r>
        <w:rPr>
          <w:rFonts w:ascii="Times New Roman"/>
          <w:spacing w:val="14"/>
          <w:sz w:val="20"/>
          <w:rPrChange w:id="10733" w:author="Author" w:date="2015-07-30T15:37:00Z">
            <w:rPr>
              <w:rFonts w:ascii="Times New Roman" w:hAnsi="Times New Roman"/>
              <w:sz w:val="20"/>
            </w:rPr>
          </w:rPrChange>
        </w:rPr>
        <w:t xml:space="preserve"> </w:t>
      </w:r>
      <w:r>
        <w:rPr>
          <w:rFonts w:ascii="Times New Roman"/>
          <w:sz w:val="20"/>
          <w:rPrChange w:id="10734" w:author="Author" w:date="2015-07-30T15:37:00Z">
            <w:rPr>
              <w:rFonts w:ascii="Times New Roman" w:hAnsi="Times New Roman"/>
              <w:sz w:val="20"/>
            </w:rPr>
          </w:rPrChange>
        </w:rPr>
        <w:t>including</w:t>
      </w:r>
      <w:r>
        <w:rPr>
          <w:rFonts w:ascii="Times New Roman"/>
          <w:spacing w:val="14"/>
          <w:sz w:val="20"/>
          <w:rPrChange w:id="10735" w:author="Author" w:date="2015-07-30T15:37:00Z">
            <w:rPr>
              <w:rFonts w:ascii="Times New Roman" w:hAnsi="Times New Roman"/>
              <w:sz w:val="20"/>
            </w:rPr>
          </w:rPrChange>
        </w:rPr>
        <w:t xml:space="preserve"> </w:t>
      </w:r>
      <w:r>
        <w:rPr>
          <w:rFonts w:ascii="Times New Roman"/>
          <w:sz w:val="20"/>
          <w:rPrChange w:id="10736" w:author="Author" w:date="2015-07-30T15:37:00Z">
            <w:rPr>
              <w:rFonts w:ascii="Times New Roman" w:hAnsi="Times New Roman"/>
              <w:sz w:val="20"/>
            </w:rPr>
          </w:rPrChange>
        </w:rPr>
        <w:t>the</w:t>
      </w:r>
      <w:r>
        <w:rPr>
          <w:rFonts w:ascii="Times New Roman"/>
          <w:spacing w:val="16"/>
          <w:sz w:val="20"/>
          <w:rPrChange w:id="10737" w:author="Author" w:date="2015-07-30T15:37:00Z">
            <w:rPr>
              <w:rFonts w:ascii="Times New Roman" w:hAnsi="Times New Roman"/>
              <w:sz w:val="20"/>
            </w:rPr>
          </w:rPrChange>
        </w:rPr>
        <w:t xml:space="preserve"> </w:t>
      </w:r>
      <w:r>
        <w:rPr>
          <w:rFonts w:ascii="Times New Roman"/>
          <w:sz w:val="20"/>
          <w:rPrChange w:id="10738" w:author="Author" w:date="2015-07-30T15:37:00Z">
            <w:rPr>
              <w:rFonts w:ascii="Times New Roman" w:hAnsi="Times New Roman"/>
              <w:sz w:val="20"/>
            </w:rPr>
          </w:rPrChange>
        </w:rPr>
        <w:t>strengthening</w:t>
      </w:r>
      <w:r>
        <w:rPr>
          <w:rFonts w:ascii="Times New Roman"/>
          <w:spacing w:val="14"/>
          <w:sz w:val="20"/>
          <w:rPrChange w:id="10739" w:author="Author" w:date="2015-07-30T15:37:00Z">
            <w:rPr>
              <w:rFonts w:ascii="Times New Roman" w:hAnsi="Times New Roman"/>
              <w:sz w:val="20"/>
            </w:rPr>
          </w:rPrChange>
        </w:rPr>
        <w:t xml:space="preserve"> </w:t>
      </w:r>
      <w:r>
        <w:rPr>
          <w:rFonts w:ascii="Times New Roman"/>
          <w:sz w:val="20"/>
          <w:rPrChange w:id="10740" w:author="Author" w:date="2015-07-30T15:37:00Z">
            <w:rPr>
              <w:rFonts w:ascii="Times New Roman" w:hAnsi="Times New Roman"/>
              <w:sz w:val="20"/>
            </w:rPr>
          </w:rPrChange>
        </w:rPr>
        <w:t>of</w:t>
      </w:r>
      <w:r>
        <w:rPr>
          <w:rFonts w:ascii="Times New Roman"/>
          <w:spacing w:val="14"/>
          <w:sz w:val="20"/>
          <w:rPrChange w:id="10741" w:author="Author" w:date="2015-07-30T15:37:00Z">
            <w:rPr>
              <w:rFonts w:ascii="Times New Roman" w:hAnsi="Times New Roman"/>
              <w:sz w:val="20"/>
            </w:rPr>
          </w:rPrChange>
        </w:rPr>
        <w:t xml:space="preserve"> </w:t>
      </w:r>
      <w:r>
        <w:rPr>
          <w:rFonts w:ascii="Times New Roman"/>
          <w:sz w:val="20"/>
          <w:rPrChange w:id="10742" w:author="Author" w:date="2015-07-30T15:37:00Z">
            <w:rPr>
              <w:rFonts w:ascii="Times New Roman" w:hAnsi="Times New Roman"/>
              <w:sz w:val="20"/>
            </w:rPr>
          </w:rPrChange>
        </w:rPr>
        <w:t>national</w:t>
      </w:r>
      <w:r>
        <w:rPr>
          <w:rFonts w:ascii="Times New Roman"/>
          <w:spacing w:val="16"/>
          <w:sz w:val="20"/>
          <w:rPrChange w:id="10743" w:author="Author" w:date="2015-07-30T15:37:00Z">
            <w:rPr>
              <w:rFonts w:ascii="Times New Roman" w:hAnsi="Times New Roman"/>
              <w:sz w:val="20"/>
            </w:rPr>
          </w:rPrChange>
        </w:rPr>
        <w:t xml:space="preserve"> </w:t>
      </w:r>
      <w:r>
        <w:rPr>
          <w:rFonts w:ascii="Times New Roman"/>
          <w:sz w:val="20"/>
          <w:rPrChange w:id="10744" w:author="Author" w:date="2015-07-30T15:37:00Z">
            <w:rPr>
              <w:rFonts w:ascii="Times New Roman" w:hAnsi="Times New Roman"/>
              <w:sz w:val="20"/>
            </w:rPr>
          </w:rPrChange>
        </w:rPr>
        <w:t>data</w:t>
      </w:r>
      <w:r>
        <w:rPr>
          <w:rFonts w:ascii="Times New Roman"/>
          <w:w w:val="99"/>
          <w:sz w:val="20"/>
          <w:rPrChange w:id="10745" w:author="Author" w:date="2015-07-30T15:37:00Z">
            <w:rPr>
              <w:rFonts w:ascii="Times New Roman" w:hAnsi="Times New Roman"/>
              <w:sz w:val="20"/>
            </w:rPr>
          </w:rPrChange>
        </w:rPr>
        <w:t xml:space="preserve"> </w:t>
      </w:r>
      <w:r>
        <w:rPr>
          <w:rFonts w:ascii="Times New Roman"/>
          <w:sz w:val="20"/>
          <w:rPrChange w:id="10746" w:author="Author" w:date="2015-07-30T15:37:00Z">
            <w:rPr>
              <w:rFonts w:ascii="Times New Roman" w:hAnsi="Times New Roman"/>
              <w:sz w:val="20"/>
            </w:rPr>
          </w:rPrChange>
        </w:rPr>
        <w:t>systems</w:t>
      </w:r>
      <w:ins w:id="10747" w:author="Author" w:date="2015-07-30T15:37:00Z">
        <w:r>
          <w:rPr>
            <w:rFonts w:ascii="Times New Roman"/>
            <w:sz w:val="20"/>
          </w:rPr>
          <w:t xml:space="preserve"> and evaluation programs</w:t>
        </w:r>
      </w:ins>
      <w:r>
        <w:rPr>
          <w:rFonts w:ascii="Times New Roman"/>
          <w:sz w:val="20"/>
          <w:rPrChange w:id="10748" w:author="Author" w:date="2015-07-30T15:37:00Z">
            <w:rPr>
              <w:rFonts w:ascii="Times New Roman" w:hAnsi="Times New Roman"/>
              <w:sz w:val="20"/>
            </w:rPr>
          </w:rPrChange>
        </w:rPr>
        <w:t>, particularly in African countries, LDCs, SIDS and LLDCs</w:t>
      </w:r>
      <w:ins w:id="10749" w:author="Author" w:date="2015-07-30T15:37:00Z">
        <w:r>
          <w:rPr>
            <w:rFonts w:ascii="Times New Roman"/>
            <w:sz w:val="20"/>
          </w:rPr>
          <w:t xml:space="preserve"> and</w:t>
        </w:r>
        <w:r>
          <w:rPr>
            <w:rFonts w:ascii="Times New Roman"/>
            <w:spacing w:val="33"/>
            <w:sz w:val="20"/>
          </w:rPr>
          <w:t xml:space="preserve"> </w:t>
        </w:r>
        <w:r>
          <w:rPr>
            <w:rFonts w:ascii="Times New Roman"/>
            <w:sz w:val="20"/>
          </w:rPr>
          <w:t>middle-</w:t>
        </w:r>
        <w:r>
          <w:rPr>
            <w:rFonts w:ascii="Times New Roman"/>
            <w:w w:val="99"/>
            <w:sz w:val="20"/>
          </w:rPr>
          <w:t xml:space="preserve"> </w:t>
        </w:r>
        <w:r>
          <w:rPr>
            <w:rFonts w:ascii="Times New Roman"/>
            <w:sz w:val="20"/>
          </w:rPr>
          <w:t>income</w:t>
        </w:r>
        <w:r>
          <w:rPr>
            <w:rFonts w:ascii="Times New Roman"/>
            <w:spacing w:val="-1"/>
            <w:sz w:val="20"/>
          </w:rPr>
          <w:t xml:space="preserve"> </w:t>
        </w:r>
        <w:r>
          <w:rPr>
            <w:rFonts w:ascii="Times New Roman"/>
            <w:sz w:val="20"/>
          </w:rPr>
          <w:t>countries</w:t>
        </w:r>
      </w:ins>
      <w:r>
        <w:rPr>
          <w:rFonts w:ascii="Times New Roman"/>
          <w:sz w:val="20"/>
          <w:rPrChange w:id="10750" w:author="Author" w:date="2015-07-30T15:37:00Z">
            <w:rPr>
              <w:rFonts w:ascii="Times New Roman" w:hAnsi="Times New Roman"/>
              <w:sz w:val="20"/>
            </w:rPr>
          </w:rPrChange>
        </w:rPr>
        <w:t>.</w:t>
      </w:r>
    </w:p>
    <w:p w14:paraId="7275C9C1" w14:textId="67376442" w:rsidR="00804791" w:rsidRDefault="006514D0">
      <w:pPr>
        <w:pStyle w:val="ListParagraph"/>
        <w:numPr>
          <w:ilvl w:val="1"/>
          <w:numId w:val="35"/>
        </w:numPr>
        <w:tabs>
          <w:tab w:val="left" w:pos="821"/>
        </w:tabs>
        <w:spacing w:before="2"/>
        <w:ind w:left="820" w:right="204"/>
        <w:rPr>
          <w:rFonts w:ascii="Times New Roman" w:eastAsia="Times New Roman" w:hAnsi="Times New Roman" w:cs="Times New Roman"/>
          <w:sz w:val="20"/>
          <w:szCs w:val="20"/>
        </w:rPr>
        <w:pPrChange w:id="10751" w:author="Author" w:date="2015-07-30T15:37:00Z">
          <w:pPr>
            <w:pStyle w:val="ListParagraph"/>
            <w:numPr>
              <w:ilvl w:val="1"/>
              <w:numId w:val="37"/>
            </w:numPr>
            <w:ind w:left="1070" w:hanging="360"/>
          </w:pPr>
        </w:pPrChange>
      </w:pPr>
      <w:r>
        <w:rPr>
          <w:rFonts w:ascii="Times New Roman"/>
          <w:sz w:val="20"/>
          <w:rPrChange w:id="10752" w:author="Author" w:date="2015-07-30T15:37:00Z">
            <w:rPr>
              <w:rFonts w:ascii="Times New Roman" w:hAnsi="Times New Roman"/>
              <w:sz w:val="20"/>
            </w:rPr>
          </w:rPrChange>
        </w:rPr>
        <w:t>They will benefit from the active support of the UN system and other multilateral</w:t>
      </w:r>
      <w:r>
        <w:rPr>
          <w:rFonts w:ascii="Times New Roman"/>
          <w:spacing w:val="-17"/>
          <w:sz w:val="20"/>
          <w:rPrChange w:id="10753" w:author="Author" w:date="2015-07-30T15:37:00Z">
            <w:rPr>
              <w:rFonts w:ascii="Times New Roman" w:hAnsi="Times New Roman"/>
              <w:sz w:val="20"/>
            </w:rPr>
          </w:rPrChange>
        </w:rPr>
        <w:t xml:space="preserve"> </w:t>
      </w:r>
      <w:r>
        <w:rPr>
          <w:rFonts w:ascii="Times New Roman"/>
          <w:sz w:val="20"/>
          <w:rPrChange w:id="10754" w:author="Author" w:date="2015-07-30T15:37:00Z">
            <w:rPr>
              <w:rFonts w:ascii="Times New Roman" w:hAnsi="Times New Roman"/>
              <w:sz w:val="20"/>
            </w:rPr>
          </w:rPrChange>
        </w:rPr>
        <w:t>institutions</w:t>
      </w:r>
      <w:del w:id="10755" w:author="Author" w:date="2015-07-30T15:37:00Z">
        <w:r w:rsidR="0039797F">
          <w:rPr>
            <w:rFonts w:ascii="Times New Roman" w:hAnsi="Times New Roman"/>
            <w:sz w:val="20"/>
            <w:szCs w:val="20"/>
          </w:rPr>
          <w:delText xml:space="preserve"> </w:delText>
        </w:r>
      </w:del>
      <w:ins w:id="10756" w:author="Author" w:date="2015-07-30T15:37:00Z">
        <w:r>
          <w:rPr>
            <w:rFonts w:ascii="Times New Roman"/>
            <w:sz w:val="20"/>
          </w:rPr>
          <w:t>.</w:t>
        </w:r>
      </w:ins>
    </w:p>
    <w:p w14:paraId="2BC9F43D" w14:textId="77777777" w:rsidR="00804791" w:rsidRDefault="00804791">
      <w:pPr>
        <w:spacing w:before="1"/>
        <w:rPr>
          <w:rFonts w:ascii="Times New Roman" w:hAnsi="Times New Roman"/>
          <w:sz w:val="23"/>
          <w:rPrChange w:id="10757" w:author="Author" w:date="2015-07-30T15:37:00Z">
            <w:rPr>
              <w:rFonts w:ascii="Times New Roman" w:hAnsi="Times New Roman"/>
              <w:sz w:val="20"/>
            </w:rPr>
          </w:rPrChange>
        </w:rPr>
        <w:pPrChange w:id="10758" w:author="Author" w:date="2015-07-30T15:37:00Z">
          <w:pPr>
            <w:pStyle w:val="ListParagraph"/>
            <w:ind w:left="654"/>
          </w:pPr>
        </w:pPrChange>
      </w:pPr>
    </w:p>
    <w:p w14:paraId="7DAB9D33" w14:textId="755DFF91" w:rsidR="00804791" w:rsidRDefault="006514D0">
      <w:pPr>
        <w:pStyle w:val="ListParagraph"/>
        <w:numPr>
          <w:ilvl w:val="0"/>
          <w:numId w:val="35"/>
        </w:numPr>
        <w:tabs>
          <w:tab w:val="left" w:pos="461"/>
        </w:tabs>
        <w:spacing w:line="259" w:lineRule="auto"/>
        <w:ind w:right="116"/>
        <w:jc w:val="both"/>
        <w:rPr>
          <w:rFonts w:ascii="Times New Roman" w:eastAsia="Times New Roman" w:hAnsi="Times New Roman" w:cs="Times New Roman"/>
          <w:sz w:val="20"/>
          <w:szCs w:val="20"/>
        </w:rPr>
        <w:pPrChange w:id="10759" w:author="Author" w:date="2015-07-30T15:37:00Z">
          <w:pPr>
            <w:pStyle w:val="ListParagraph"/>
            <w:numPr>
              <w:numId w:val="36"/>
            </w:numPr>
            <w:ind w:left="360" w:hanging="360"/>
          </w:pPr>
        </w:pPrChange>
      </w:pPr>
      <w:r>
        <w:rPr>
          <w:rFonts w:ascii="Times New Roman"/>
          <w:sz w:val="20"/>
          <w:rPrChange w:id="10760" w:author="Author" w:date="2015-07-30T15:37:00Z">
            <w:rPr>
              <w:rFonts w:ascii="Times New Roman" w:hAnsi="Times New Roman"/>
              <w:sz w:val="20"/>
            </w:rPr>
          </w:rPrChange>
        </w:rPr>
        <w:t>The Goals and targets will be followed-up and reviewed using a set of global indicators. These will</w:t>
      </w:r>
      <w:r>
        <w:rPr>
          <w:rFonts w:ascii="Times New Roman"/>
          <w:spacing w:val="-11"/>
          <w:sz w:val="20"/>
          <w:rPrChange w:id="10761" w:author="Author" w:date="2015-07-30T15:37:00Z">
            <w:rPr>
              <w:rFonts w:ascii="Times New Roman" w:hAnsi="Times New Roman"/>
              <w:sz w:val="20"/>
            </w:rPr>
          </w:rPrChange>
        </w:rPr>
        <w:t xml:space="preserve"> </w:t>
      </w:r>
      <w:r>
        <w:rPr>
          <w:rFonts w:ascii="Times New Roman"/>
          <w:sz w:val="20"/>
          <w:rPrChange w:id="10762" w:author="Author" w:date="2015-07-30T15:37:00Z">
            <w:rPr>
              <w:rFonts w:ascii="Times New Roman" w:hAnsi="Times New Roman"/>
              <w:sz w:val="20"/>
            </w:rPr>
          </w:rPrChange>
        </w:rPr>
        <w:t>be</w:t>
      </w:r>
      <w:r>
        <w:rPr>
          <w:rFonts w:ascii="Times New Roman"/>
          <w:w w:val="99"/>
          <w:sz w:val="20"/>
          <w:rPrChange w:id="10763" w:author="Author" w:date="2015-07-30T15:37:00Z">
            <w:rPr>
              <w:rFonts w:ascii="Times New Roman" w:hAnsi="Times New Roman"/>
              <w:sz w:val="20"/>
            </w:rPr>
          </w:rPrChange>
        </w:rPr>
        <w:t xml:space="preserve"> </w:t>
      </w:r>
      <w:r>
        <w:rPr>
          <w:rFonts w:ascii="Times New Roman"/>
          <w:sz w:val="20"/>
          <w:rPrChange w:id="10764" w:author="Author" w:date="2015-07-30T15:37:00Z">
            <w:rPr>
              <w:rFonts w:ascii="Times New Roman" w:hAnsi="Times New Roman"/>
              <w:sz w:val="20"/>
            </w:rPr>
          </w:rPrChange>
        </w:rPr>
        <w:t>complemented</w:t>
      </w:r>
      <w:r>
        <w:rPr>
          <w:rFonts w:ascii="Times New Roman"/>
          <w:spacing w:val="16"/>
          <w:sz w:val="20"/>
          <w:rPrChange w:id="10765" w:author="Author" w:date="2015-07-30T15:37:00Z">
            <w:rPr>
              <w:rFonts w:ascii="Times New Roman" w:hAnsi="Times New Roman"/>
              <w:sz w:val="20"/>
            </w:rPr>
          </w:rPrChange>
        </w:rPr>
        <w:t xml:space="preserve"> </w:t>
      </w:r>
      <w:r>
        <w:rPr>
          <w:rFonts w:ascii="Times New Roman"/>
          <w:sz w:val="20"/>
          <w:rPrChange w:id="10766" w:author="Author" w:date="2015-07-30T15:37:00Z">
            <w:rPr>
              <w:rFonts w:ascii="Times New Roman" w:hAnsi="Times New Roman"/>
              <w:sz w:val="20"/>
            </w:rPr>
          </w:rPrChange>
        </w:rPr>
        <w:t>by</w:t>
      </w:r>
      <w:r>
        <w:rPr>
          <w:rFonts w:ascii="Times New Roman"/>
          <w:spacing w:val="11"/>
          <w:sz w:val="20"/>
          <w:rPrChange w:id="10767" w:author="Author" w:date="2015-07-30T15:37:00Z">
            <w:rPr>
              <w:rFonts w:ascii="Times New Roman" w:hAnsi="Times New Roman"/>
              <w:sz w:val="20"/>
            </w:rPr>
          </w:rPrChange>
        </w:rPr>
        <w:t xml:space="preserve"> </w:t>
      </w:r>
      <w:r>
        <w:rPr>
          <w:rFonts w:ascii="Times New Roman"/>
          <w:sz w:val="20"/>
          <w:rPrChange w:id="10768" w:author="Author" w:date="2015-07-30T15:37:00Z">
            <w:rPr>
              <w:rFonts w:ascii="Times New Roman" w:hAnsi="Times New Roman"/>
              <w:sz w:val="20"/>
            </w:rPr>
          </w:rPrChange>
        </w:rPr>
        <w:t>indicators</w:t>
      </w:r>
      <w:r>
        <w:rPr>
          <w:rFonts w:ascii="Times New Roman"/>
          <w:spacing w:val="16"/>
          <w:sz w:val="20"/>
          <w:rPrChange w:id="10769" w:author="Author" w:date="2015-07-30T15:37:00Z">
            <w:rPr>
              <w:rFonts w:ascii="Times New Roman" w:hAnsi="Times New Roman"/>
              <w:sz w:val="20"/>
            </w:rPr>
          </w:rPrChange>
        </w:rPr>
        <w:t xml:space="preserve"> </w:t>
      </w:r>
      <w:r>
        <w:rPr>
          <w:rFonts w:ascii="Times New Roman"/>
          <w:sz w:val="20"/>
          <w:rPrChange w:id="10770" w:author="Author" w:date="2015-07-30T15:37:00Z">
            <w:rPr>
              <w:rFonts w:ascii="Times New Roman" w:hAnsi="Times New Roman"/>
              <w:sz w:val="20"/>
            </w:rPr>
          </w:rPrChange>
        </w:rPr>
        <w:t>at</w:t>
      </w:r>
      <w:r>
        <w:rPr>
          <w:rFonts w:ascii="Times New Roman"/>
          <w:spacing w:val="15"/>
          <w:sz w:val="20"/>
          <w:rPrChange w:id="10771" w:author="Author" w:date="2015-07-30T15:37:00Z">
            <w:rPr>
              <w:rFonts w:ascii="Times New Roman" w:hAnsi="Times New Roman"/>
              <w:sz w:val="20"/>
            </w:rPr>
          </w:rPrChange>
        </w:rPr>
        <w:t xml:space="preserve"> </w:t>
      </w:r>
      <w:r>
        <w:rPr>
          <w:rFonts w:ascii="Times New Roman"/>
          <w:sz w:val="20"/>
          <w:rPrChange w:id="10772" w:author="Author" w:date="2015-07-30T15:37:00Z">
            <w:rPr>
              <w:rFonts w:ascii="Times New Roman" w:hAnsi="Times New Roman"/>
              <w:sz w:val="20"/>
            </w:rPr>
          </w:rPrChange>
        </w:rPr>
        <w:t>the</w:t>
      </w:r>
      <w:r>
        <w:rPr>
          <w:rFonts w:ascii="Times New Roman"/>
          <w:spacing w:val="15"/>
          <w:sz w:val="20"/>
          <w:rPrChange w:id="10773" w:author="Author" w:date="2015-07-30T15:37:00Z">
            <w:rPr>
              <w:rFonts w:ascii="Times New Roman" w:hAnsi="Times New Roman"/>
              <w:sz w:val="20"/>
            </w:rPr>
          </w:rPrChange>
        </w:rPr>
        <w:t xml:space="preserve"> </w:t>
      </w:r>
      <w:r>
        <w:rPr>
          <w:rFonts w:ascii="Times New Roman"/>
          <w:sz w:val="20"/>
          <w:rPrChange w:id="10774" w:author="Author" w:date="2015-07-30T15:37:00Z">
            <w:rPr>
              <w:rFonts w:ascii="Times New Roman" w:hAnsi="Times New Roman"/>
              <w:sz w:val="20"/>
            </w:rPr>
          </w:rPrChange>
        </w:rPr>
        <w:t>regional</w:t>
      </w:r>
      <w:r>
        <w:rPr>
          <w:rFonts w:ascii="Times New Roman"/>
          <w:spacing w:val="15"/>
          <w:sz w:val="20"/>
          <w:rPrChange w:id="10775" w:author="Author" w:date="2015-07-30T15:37:00Z">
            <w:rPr>
              <w:rFonts w:ascii="Times New Roman" w:hAnsi="Times New Roman"/>
              <w:sz w:val="20"/>
            </w:rPr>
          </w:rPrChange>
        </w:rPr>
        <w:t xml:space="preserve"> </w:t>
      </w:r>
      <w:r>
        <w:rPr>
          <w:rFonts w:ascii="Times New Roman"/>
          <w:sz w:val="20"/>
          <w:rPrChange w:id="10776" w:author="Author" w:date="2015-07-30T15:37:00Z">
            <w:rPr>
              <w:rFonts w:ascii="Times New Roman" w:hAnsi="Times New Roman"/>
              <w:sz w:val="20"/>
            </w:rPr>
          </w:rPrChange>
        </w:rPr>
        <w:t>and</w:t>
      </w:r>
      <w:r>
        <w:rPr>
          <w:rFonts w:ascii="Times New Roman"/>
          <w:spacing w:val="15"/>
          <w:sz w:val="20"/>
          <w:rPrChange w:id="10777" w:author="Author" w:date="2015-07-30T15:37:00Z">
            <w:rPr>
              <w:rFonts w:ascii="Times New Roman" w:hAnsi="Times New Roman"/>
              <w:sz w:val="20"/>
            </w:rPr>
          </w:rPrChange>
        </w:rPr>
        <w:t xml:space="preserve"> </w:t>
      </w:r>
      <w:r>
        <w:rPr>
          <w:rFonts w:ascii="Times New Roman"/>
          <w:sz w:val="20"/>
          <w:rPrChange w:id="10778" w:author="Author" w:date="2015-07-30T15:37:00Z">
            <w:rPr>
              <w:rFonts w:ascii="Times New Roman" w:hAnsi="Times New Roman"/>
              <w:sz w:val="20"/>
            </w:rPr>
          </w:rPrChange>
        </w:rPr>
        <w:t>national</w:t>
      </w:r>
      <w:r>
        <w:rPr>
          <w:rFonts w:ascii="Times New Roman"/>
          <w:spacing w:val="15"/>
          <w:sz w:val="20"/>
          <w:rPrChange w:id="10779" w:author="Author" w:date="2015-07-30T15:37:00Z">
            <w:rPr>
              <w:rFonts w:ascii="Times New Roman" w:hAnsi="Times New Roman"/>
              <w:sz w:val="20"/>
            </w:rPr>
          </w:rPrChange>
        </w:rPr>
        <w:t xml:space="preserve"> </w:t>
      </w:r>
      <w:r>
        <w:rPr>
          <w:rFonts w:ascii="Times New Roman"/>
          <w:sz w:val="20"/>
          <w:rPrChange w:id="10780" w:author="Author" w:date="2015-07-30T15:37:00Z">
            <w:rPr>
              <w:rFonts w:ascii="Times New Roman" w:hAnsi="Times New Roman"/>
              <w:sz w:val="20"/>
            </w:rPr>
          </w:rPrChange>
        </w:rPr>
        <w:t>levels</w:t>
      </w:r>
      <w:r>
        <w:rPr>
          <w:rFonts w:ascii="Times New Roman"/>
          <w:spacing w:val="16"/>
          <w:sz w:val="20"/>
          <w:rPrChange w:id="10781" w:author="Author" w:date="2015-07-30T15:37:00Z">
            <w:rPr>
              <w:rFonts w:ascii="Times New Roman" w:hAnsi="Times New Roman"/>
              <w:sz w:val="20"/>
            </w:rPr>
          </w:rPrChange>
        </w:rPr>
        <w:t xml:space="preserve"> </w:t>
      </w:r>
      <w:r>
        <w:rPr>
          <w:rFonts w:ascii="Times New Roman"/>
          <w:sz w:val="20"/>
          <w:rPrChange w:id="10782" w:author="Author" w:date="2015-07-30T15:37:00Z">
            <w:rPr>
              <w:rFonts w:ascii="Times New Roman" w:hAnsi="Times New Roman"/>
              <w:sz w:val="20"/>
            </w:rPr>
          </w:rPrChange>
        </w:rPr>
        <w:t>which</w:t>
      </w:r>
      <w:r>
        <w:rPr>
          <w:rFonts w:ascii="Times New Roman"/>
          <w:spacing w:val="16"/>
          <w:sz w:val="20"/>
          <w:rPrChange w:id="10783" w:author="Author" w:date="2015-07-30T15:37:00Z">
            <w:rPr>
              <w:rFonts w:ascii="Times New Roman" w:hAnsi="Times New Roman"/>
              <w:sz w:val="20"/>
            </w:rPr>
          </w:rPrChange>
        </w:rPr>
        <w:t xml:space="preserve"> </w:t>
      </w:r>
      <w:r>
        <w:rPr>
          <w:rFonts w:ascii="Times New Roman"/>
          <w:sz w:val="20"/>
          <w:rPrChange w:id="10784" w:author="Author" w:date="2015-07-30T15:37:00Z">
            <w:rPr>
              <w:rFonts w:ascii="Times New Roman" w:hAnsi="Times New Roman"/>
              <w:sz w:val="20"/>
            </w:rPr>
          </w:rPrChange>
        </w:rPr>
        <w:t>will</w:t>
      </w:r>
      <w:r>
        <w:rPr>
          <w:rFonts w:ascii="Times New Roman"/>
          <w:spacing w:val="14"/>
          <w:sz w:val="20"/>
          <w:rPrChange w:id="10785" w:author="Author" w:date="2015-07-30T15:37:00Z">
            <w:rPr>
              <w:rFonts w:ascii="Times New Roman" w:hAnsi="Times New Roman"/>
              <w:sz w:val="20"/>
            </w:rPr>
          </w:rPrChange>
        </w:rPr>
        <w:t xml:space="preserve"> </w:t>
      </w:r>
      <w:r>
        <w:rPr>
          <w:rFonts w:ascii="Times New Roman"/>
          <w:sz w:val="20"/>
          <w:rPrChange w:id="10786" w:author="Author" w:date="2015-07-30T15:37:00Z">
            <w:rPr>
              <w:rFonts w:ascii="Times New Roman" w:hAnsi="Times New Roman"/>
              <w:sz w:val="20"/>
            </w:rPr>
          </w:rPrChange>
        </w:rPr>
        <w:t>be</w:t>
      </w:r>
      <w:r>
        <w:rPr>
          <w:rFonts w:ascii="Times New Roman"/>
          <w:spacing w:val="15"/>
          <w:sz w:val="20"/>
          <w:rPrChange w:id="10787" w:author="Author" w:date="2015-07-30T15:37:00Z">
            <w:rPr>
              <w:rFonts w:ascii="Times New Roman" w:hAnsi="Times New Roman"/>
              <w:sz w:val="20"/>
            </w:rPr>
          </w:rPrChange>
        </w:rPr>
        <w:t xml:space="preserve"> </w:t>
      </w:r>
      <w:r>
        <w:rPr>
          <w:rFonts w:ascii="Times New Roman"/>
          <w:sz w:val="20"/>
          <w:rPrChange w:id="10788" w:author="Author" w:date="2015-07-30T15:37:00Z">
            <w:rPr>
              <w:rFonts w:ascii="Times New Roman" w:hAnsi="Times New Roman"/>
              <w:sz w:val="20"/>
            </w:rPr>
          </w:rPrChange>
        </w:rPr>
        <w:t>developed</w:t>
      </w:r>
      <w:r>
        <w:rPr>
          <w:rFonts w:ascii="Times New Roman"/>
          <w:spacing w:val="16"/>
          <w:sz w:val="20"/>
          <w:rPrChange w:id="10789" w:author="Author" w:date="2015-07-30T15:37:00Z">
            <w:rPr>
              <w:rFonts w:ascii="Times New Roman" w:hAnsi="Times New Roman"/>
              <w:sz w:val="20"/>
            </w:rPr>
          </w:rPrChange>
        </w:rPr>
        <w:t xml:space="preserve"> </w:t>
      </w:r>
      <w:r>
        <w:rPr>
          <w:rFonts w:ascii="Times New Roman"/>
          <w:sz w:val="20"/>
          <w:rPrChange w:id="10790" w:author="Author" w:date="2015-07-30T15:37:00Z">
            <w:rPr>
              <w:rFonts w:ascii="Times New Roman" w:hAnsi="Times New Roman"/>
              <w:sz w:val="20"/>
            </w:rPr>
          </w:rPrChange>
        </w:rPr>
        <w:t>by</w:t>
      </w:r>
      <w:r>
        <w:rPr>
          <w:rFonts w:ascii="Times New Roman"/>
          <w:spacing w:val="13"/>
          <w:sz w:val="20"/>
          <w:rPrChange w:id="10791" w:author="Author" w:date="2015-07-30T15:37:00Z">
            <w:rPr>
              <w:rFonts w:ascii="Times New Roman" w:hAnsi="Times New Roman"/>
              <w:sz w:val="20"/>
            </w:rPr>
          </w:rPrChange>
        </w:rPr>
        <w:t xml:space="preserve"> </w:t>
      </w:r>
      <w:r>
        <w:rPr>
          <w:rFonts w:ascii="Times New Roman"/>
          <w:sz w:val="20"/>
          <w:rPrChange w:id="10792" w:author="Author" w:date="2015-07-30T15:37:00Z">
            <w:rPr>
              <w:rFonts w:ascii="Times New Roman" w:hAnsi="Times New Roman"/>
              <w:sz w:val="20"/>
            </w:rPr>
          </w:rPrChange>
        </w:rPr>
        <w:t>member</w:t>
      </w:r>
      <w:r>
        <w:rPr>
          <w:rFonts w:ascii="Times New Roman"/>
          <w:spacing w:val="15"/>
          <w:sz w:val="20"/>
          <w:rPrChange w:id="10793" w:author="Author" w:date="2015-07-30T15:37:00Z">
            <w:rPr>
              <w:rFonts w:ascii="Times New Roman" w:hAnsi="Times New Roman"/>
              <w:sz w:val="20"/>
            </w:rPr>
          </w:rPrChange>
        </w:rPr>
        <w:t xml:space="preserve"> </w:t>
      </w:r>
      <w:r>
        <w:rPr>
          <w:rFonts w:ascii="Times New Roman"/>
          <w:sz w:val="20"/>
          <w:rPrChange w:id="10794" w:author="Author" w:date="2015-07-30T15:37:00Z">
            <w:rPr>
              <w:rFonts w:ascii="Times New Roman" w:hAnsi="Times New Roman"/>
              <w:sz w:val="20"/>
            </w:rPr>
          </w:rPrChange>
        </w:rPr>
        <w:t>states</w:t>
      </w:r>
      <w:del w:id="10795" w:author="Author" w:date="2015-07-30T15:37:00Z">
        <w:r w:rsidR="0039797F" w:rsidRPr="00B00E33">
          <w:rPr>
            <w:rFonts w:ascii="Times New Roman" w:hAnsi="Times New Roman"/>
            <w:sz w:val="20"/>
            <w:szCs w:val="20"/>
          </w:rPr>
          <w:delText>.</w:delText>
        </w:r>
      </w:del>
      <w:ins w:id="10796" w:author="Author" w:date="2015-07-30T15:37:00Z">
        <w:r>
          <w:rPr>
            <w:rFonts w:ascii="Times New Roman"/>
            <w:sz w:val="20"/>
          </w:rPr>
          <w:t>,</w:t>
        </w:r>
        <w:r>
          <w:rPr>
            <w:rFonts w:ascii="Times New Roman"/>
            <w:spacing w:val="15"/>
            <w:sz w:val="20"/>
          </w:rPr>
          <w:t xml:space="preserve"> </w:t>
        </w:r>
        <w:r>
          <w:rPr>
            <w:rFonts w:ascii="Times New Roman"/>
            <w:sz w:val="20"/>
          </w:rPr>
          <w:t>in</w:t>
        </w:r>
        <w:r>
          <w:rPr>
            <w:rFonts w:ascii="Times New Roman"/>
            <w:w w:val="99"/>
            <w:sz w:val="20"/>
          </w:rPr>
          <w:t xml:space="preserve"> </w:t>
        </w:r>
        <w:r>
          <w:rPr>
            <w:rFonts w:ascii="Times New Roman"/>
            <w:sz w:val="20"/>
          </w:rPr>
          <w:t>addition</w:t>
        </w:r>
        <w:r>
          <w:rPr>
            <w:rFonts w:ascii="Times New Roman"/>
            <w:spacing w:val="32"/>
            <w:sz w:val="20"/>
          </w:rPr>
          <w:t xml:space="preserve"> </w:t>
        </w:r>
        <w:r>
          <w:rPr>
            <w:rFonts w:ascii="Times New Roman"/>
            <w:sz w:val="20"/>
          </w:rPr>
          <w:t>to</w:t>
        </w:r>
        <w:r>
          <w:rPr>
            <w:rFonts w:ascii="Times New Roman"/>
            <w:spacing w:val="34"/>
            <w:sz w:val="20"/>
          </w:rPr>
          <w:t xml:space="preserve"> </w:t>
        </w:r>
        <w:r>
          <w:rPr>
            <w:rFonts w:ascii="Times New Roman"/>
            <w:sz w:val="20"/>
          </w:rPr>
          <w:t>the</w:t>
        </w:r>
        <w:r>
          <w:rPr>
            <w:rFonts w:ascii="Times New Roman"/>
            <w:spacing w:val="33"/>
            <w:sz w:val="20"/>
          </w:rPr>
          <w:t xml:space="preserve"> </w:t>
        </w:r>
        <w:r>
          <w:rPr>
            <w:rFonts w:ascii="Times New Roman"/>
            <w:sz w:val="20"/>
          </w:rPr>
          <w:t>outcomes</w:t>
        </w:r>
        <w:r>
          <w:rPr>
            <w:rFonts w:ascii="Times New Roman"/>
            <w:spacing w:val="32"/>
            <w:sz w:val="20"/>
          </w:rPr>
          <w:t xml:space="preserve"> </w:t>
        </w:r>
        <w:r>
          <w:rPr>
            <w:rFonts w:ascii="Times New Roman"/>
            <w:sz w:val="20"/>
          </w:rPr>
          <w:t>of</w:t>
        </w:r>
        <w:r>
          <w:rPr>
            <w:rFonts w:ascii="Times New Roman"/>
            <w:spacing w:val="34"/>
            <w:sz w:val="20"/>
          </w:rPr>
          <w:t xml:space="preserve"> </w:t>
        </w:r>
        <w:r>
          <w:rPr>
            <w:rFonts w:ascii="Times New Roman"/>
            <w:sz w:val="20"/>
          </w:rPr>
          <w:t>work</w:t>
        </w:r>
        <w:r>
          <w:rPr>
            <w:rFonts w:ascii="Times New Roman"/>
            <w:spacing w:val="34"/>
            <w:sz w:val="20"/>
          </w:rPr>
          <w:t xml:space="preserve"> </w:t>
        </w:r>
        <w:r>
          <w:rPr>
            <w:rFonts w:ascii="Times New Roman"/>
            <w:sz w:val="20"/>
          </w:rPr>
          <w:t>undertaken</w:t>
        </w:r>
        <w:r>
          <w:rPr>
            <w:rFonts w:ascii="Times New Roman"/>
            <w:spacing w:val="34"/>
            <w:sz w:val="20"/>
          </w:rPr>
          <w:t xml:space="preserve"> </w:t>
        </w:r>
        <w:r>
          <w:rPr>
            <w:rFonts w:ascii="Times New Roman"/>
            <w:sz w:val="20"/>
          </w:rPr>
          <w:t>for</w:t>
        </w:r>
        <w:r>
          <w:rPr>
            <w:rFonts w:ascii="Times New Roman"/>
            <w:spacing w:val="38"/>
            <w:sz w:val="20"/>
          </w:rPr>
          <w:t xml:space="preserve"> </w:t>
        </w:r>
        <w:r>
          <w:rPr>
            <w:rFonts w:ascii="Times New Roman"/>
            <w:sz w:val="20"/>
          </w:rPr>
          <w:t>the</w:t>
        </w:r>
        <w:r>
          <w:rPr>
            <w:rFonts w:ascii="Times New Roman"/>
            <w:spacing w:val="33"/>
            <w:sz w:val="20"/>
          </w:rPr>
          <w:t xml:space="preserve"> </w:t>
        </w:r>
        <w:r>
          <w:rPr>
            <w:rFonts w:ascii="Times New Roman"/>
            <w:sz w:val="20"/>
          </w:rPr>
          <w:t>development</w:t>
        </w:r>
        <w:r>
          <w:rPr>
            <w:rFonts w:ascii="Times New Roman"/>
            <w:spacing w:val="33"/>
            <w:sz w:val="20"/>
          </w:rPr>
          <w:t xml:space="preserve"> </w:t>
        </w:r>
        <w:r>
          <w:rPr>
            <w:rFonts w:ascii="Times New Roman"/>
            <w:sz w:val="20"/>
          </w:rPr>
          <w:t>of</w:t>
        </w:r>
        <w:r>
          <w:rPr>
            <w:rFonts w:ascii="Times New Roman"/>
            <w:spacing w:val="34"/>
            <w:sz w:val="20"/>
          </w:rPr>
          <w:t xml:space="preserve"> </w:t>
        </w:r>
        <w:r>
          <w:rPr>
            <w:rFonts w:ascii="Times New Roman"/>
            <w:sz w:val="20"/>
          </w:rPr>
          <w:t>the</w:t>
        </w:r>
        <w:r>
          <w:rPr>
            <w:rFonts w:ascii="Times New Roman"/>
            <w:spacing w:val="33"/>
            <w:sz w:val="20"/>
          </w:rPr>
          <w:t xml:space="preserve"> </w:t>
        </w:r>
        <w:r>
          <w:rPr>
            <w:rFonts w:ascii="Times New Roman"/>
            <w:sz w:val="20"/>
          </w:rPr>
          <w:t>baselines</w:t>
        </w:r>
        <w:r>
          <w:rPr>
            <w:rFonts w:ascii="Times New Roman"/>
            <w:spacing w:val="32"/>
            <w:sz w:val="20"/>
          </w:rPr>
          <w:t xml:space="preserve"> </w:t>
        </w:r>
        <w:r>
          <w:rPr>
            <w:rFonts w:ascii="Times New Roman"/>
            <w:sz w:val="20"/>
          </w:rPr>
          <w:t>for</w:t>
        </w:r>
        <w:r>
          <w:rPr>
            <w:rFonts w:ascii="Times New Roman"/>
            <w:spacing w:val="33"/>
            <w:sz w:val="20"/>
          </w:rPr>
          <w:t xml:space="preserve"> </w:t>
        </w:r>
        <w:r>
          <w:rPr>
            <w:rFonts w:ascii="Times New Roman"/>
            <w:sz w:val="20"/>
          </w:rPr>
          <w:t>those</w:t>
        </w:r>
        <w:r>
          <w:rPr>
            <w:rFonts w:ascii="Times New Roman"/>
            <w:spacing w:val="33"/>
            <w:sz w:val="20"/>
          </w:rPr>
          <w:t xml:space="preserve"> </w:t>
        </w:r>
        <w:r>
          <w:rPr>
            <w:rFonts w:ascii="Times New Roman"/>
            <w:sz w:val="20"/>
          </w:rPr>
          <w:t>targets</w:t>
        </w:r>
        <w:r>
          <w:rPr>
            <w:rFonts w:ascii="Times New Roman"/>
            <w:spacing w:val="35"/>
            <w:sz w:val="20"/>
          </w:rPr>
          <w:t xml:space="preserve"> </w:t>
        </w:r>
        <w:r>
          <w:rPr>
            <w:rFonts w:ascii="Times New Roman"/>
            <w:sz w:val="20"/>
          </w:rPr>
          <w:t>where</w:t>
        </w:r>
        <w:r>
          <w:rPr>
            <w:rFonts w:ascii="Times New Roman"/>
            <w:w w:val="99"/>
            <w:sz w:val="20"/>
          </w:rPr>
          <w:t xml:space="preserve"> </w:t>
        </w:r>
        <w:r>
          <w:rPr>
            <w:rFonts w:ascii="Times New Roman"/>
            <w:sz w:val="20"/>
          </w:rPr>
          <w:t>national</w:t>
        </w:r>
        <w:r>
          <w:rPr>
            <w:rFonts w:ascii="Times New Roman"/>
            <w:spacing w:val="21"/>
            <w:sz w:val="20"/>
          </w:rPr>
          <w:t xml:space="preserve"> </w:t>
        </w:r>
        <w:r>
          <w:rPr>
            <w:rFonts w:ascii="Times New Roman"/>
            <w:sz w:val="20"/>
          </w:rPr>
          <w:t>and</w:t>
        </w:r>
        <w:r>
          <w:rPr>
            <w:rFonts w:ascii="Times New Roman"/>
            <w:spacing w:val="22"/>
            <w:sz w:val="20"/>
          </w:rPr>
          <w:t xml:space="preserve"> </w:t>
        </w:r>
        <w:r>
          <w:rPr>
            <w:rFonts w:ascii="Times New Roman"/>
            <w:sz w:val="20"/>
          </w:rPr>
          <w:t>global</w:t>
        </w:r>
        <w:r>
          <w:rPr>
            <w:rFonts w:ascii="Times New Roman"/>
            <w:spacing w:val="21"/>
            <w:sz w:val="20"/>
          </w:rPr>
          <w:t xml:space="preserve"> </w:t>
        </w:r>
        <w:r>
          <w:rPr>
            <w:rFonts w:ascii="Times New Roman"/>
            <w:sz w:val="20"/>
          </w:rPr>
          <w:t>baseline</w:t>
        </w:r>
        <w:r>
          <w:rPr>
            <w:rFonts w:ascii="Times New Roman"/>
            <w:spacing w:val="23"/>
            <w:sz w:val="20"/>
          </w:rPr>
          <w:t xml:space="preserve"> </w:t>
        </w:r>
        <w:r>
          <w:rPr>
            <w:rFonts w:ascii="Times New Roman"/>
            <w:sz w:val="20"/>
          </w:rPr>
          <w:t>data</w:t>
        </w:r>
        <w:r>
          <w:rPr>
            <w:rFonts w:ascii="Times New Roman"/>
            <w:spacing w:val="21"/>
            <w:sz w:val="20"/>
          </w:rPr>
          <w:t xml:space="preserve"> </w:t>
        </w:r>
        <w:r>
          <w:rPr>
            <w:rFonts w:ascii="Times New Roman"/>
            <w:sz w:val="20"/>
          </w:rPr>
          <w:t>does</w:t>
        </w:r>
        <w:r>
          <w:rPr>
            <w:rFonts w:ascii="Times New Roman"/>
            <w:spacing w:val="20"/>
            <w:sz w:val="20"/>
          </w:rPr>
          <w:t xml:space="preserve"> </w:t>
        </w:r>
        <w:r>
          <w:rPr>
            <w:rFonts w:ascii="Times New Roman"/>
            <w:sz w:val="20"/>
          </w:rPr>
          <w:t>not</w:t>
        </w:r>
        <w:r>
          <w:rPr>
            <w:rFonts w:ascii="Times New Roman"/>
            <w:spacing w:val="21"/>
            <w:sz w:val="20"/>
          </w:rPr>
          <w:t xml:space="preserve"> </w:t>
        </w:r>
        <w:r>
          <w:rPr>
            <w:rFonts w:ascii="Times New Roman"/>
            <w:sz w:val="20"/>
          </w:rPr>
          <w:t>yet</w:t>
        </w:r>
        <w:r>
          <w:rPr>
            <w:rFonts w:ascii="Times New Roman"/>
            <w:spacing w:val="21"/>
            <w:sz w:val="20"/>
          </w:rPr>
          <w:t xml:space="preserve"> </w:t>
        </w:r>
        <w:r>
          <w:rPr>
            <w:rFonts w:ascii="Times New Roman"/>
            <w:sz w:val="20"/>
          </w:rPr>
          <w:t>exist.</w:t>
        </w:r>
      </w:ins>
      <w:r>
        <w:rPr>
          <w:rFonts w:ascii="Times New Roman"/>
          <w:spacing w:val="21"/>
          <w:sz w:val="20"/>
          <w:rPrChange w:id="10797" w:author="Author" w:date="2015-07-30T15:37:00Z">
            <w:rPr>
              <w:rFonts w:ascii="Times New Roman" w:hAnsi="Times New Roman"/>
              <w:sz w:val="20"/>
            </w:rPr>
          </w:rPrChange>
        </w:rPr>
        <w:t xml:space="preserve"> </w:t>
      </w:r>
      <w:r>
        <w:rPr>
          <w:rFonts w:ascii="Times New Roman"/>
          <w:sz w:val="20"/>
          <w:rPrChange w:id="10798" w:author="Author" w:date="2015-07-30T15:37:00Z">
            <w:rPr>
              <w:rFonts w:ascii="Times New Roman" w:hAnsi="Times New Roman"/>
              <w:sz w:val="20"/>
            </w:rPr>
          </w:rPrChange>
        </w:rPr>
        <w:t>The</w:t>
      </w:r>
      <w:r>
        <w:rPr>
          <w:rFonts w:ascii="Times New Roman"/>
          <w:spacing w:val="19"/>
          <w:sz w:val="20"/>
          <w:rPrChange w:id="10799" w:author="Author" w:date="2015-07-30T15:37:00Z">
            <w:rPr>
              <w:rFonts w:ascii="Times New Roman" w:hAnsi="Times New Roman"/>
              <w:sz w:val="20"/>
            </w:rPr>
          </w:rPrChange>
        </w:rPr>
        <w:t xml:space="preserve"> </w:t>
      </w:r>
      <w:r>
        <w:rPr>
          <w:rFonts w:ascii="Times New Roman"/>
          <w:sz w:val="20"/>
          <w:rPrChange w:id="10800" w:author="Author" w:date="2015-07-30T15:37:00Z">
            <w:rPr>
              <w:rFonts w:ascii="Times New Roman" w:hAnsi="Times New Roman"/>
              <w:sz w:val="20"/>
            </w:rPr>
          </w:rPrChange>
        </w:rPr>
        <w:t>global</w:t>
      </w:r>
      <w:r>
        <w:rPr>
          <w:rFonts w:ascii="Times New Roman"/>
          <w:spacing w:val="21"/>
          <w:sz w:val="20"/>
          <w:rPrChange w:id="10801" w:author="Author" w:date="2015-07-30T15:37:00Z">
            <w:rPr>
              <w:rFonts w:ascii="Times New Roman" w:hAnsi="Times New Roman"/>
              <w:sz w:val="20"/>
            </w:rPr>
          </w:rPrChange>
        </w:rPr>
        <w:t xml:space="preserve"> </w:t>
      </w:r>
      <w:r>
        <w:rPr>
          <w:rFonts w:ascii="Times New Roman"/>
          <w:sz w:val="20"/>
          <w:rPrChange w:id="10802" w:author="Author" w:date="2015-07-30T15:37:00Z">
            <w:rPr>
              <w:rFonts w:ascii="Times New Roman" w:hAnsi="Times New Roman"/>
              <w:sz w:val="20"/>
            </w:rPr>
          </w:rPrChange>
        </w:rPr>
        <w:t>indicator</w:t>
      </w:r>
      <w:r>
        <w:rPr>
          <w:rFonts w:ascii="Times New Roman"/>
          <w:spacing w:val="21"/>
          <w:sz w:val="20"/>
          <w:rPrChange w:id="10803" w:author="Author" w:date="2015-07-30T15:37:00Z">
            <w:rPr>
              <w:rFonts w:ascii="Times New Roman" w:hAnsi="Times New Roman"/>
              <w:sz w:val="20"/>
            </w:rPr>
          </w:rPrChange>
        </w:rPr>
        <w:t xml:space="preserve"> </w:t>
      </w:r>
      <w:r>
        <w:rPr>
          <w:rFonts w:ascii="Times New Roman"/>
          <w:sz w:val="20"/>
          <w:rPrChange w:id="10804" w:author="Author" w:date="2015-07-30T15:37:00Z">
            <w:rPr>
              <w:rFonts w:ascii="Times New Roman" w:hAnsi="Times New Roman"/>
              <w:sz w:val="20"/>
            </w:rPr>
          </w:rPrChange>
        </w:rPr>
        <w:t>framework,</w:t>
      </w:r>
      <w:r>
        <w:rPr>
          <w:rFonts w:ascii="Times New Roman"/>
          <w:spacing w:val="21"/>
          <w:sz w:val="20"/>
          <w:rPrChange w:id="10805" w:author="Author" w:date="2015-07-30T15:37:00Z">
            <w:rPr>
              <w:rFonts w:ascii="Times New Roman" w:hAnsi="Times New Roman"/>
              <w:sz w:val="20"/>
            </w:rPr>
          </w:rPrChange>
        </w:rPr>
        <w:t xml:space="preserve"> </w:t>
      </w:r>
      <w:r>
        <w:rPr>
          <w:rFonts w:ascii="Times New Roman"/>
          <w:sz w:val="20"/>
          <w:rPrChange w:id="10806" w:author="Author" w:date="2015-07-30T15:37:00Z">
            <w:rPr>
              <w:rFonts w:ascii="Times New Roman" w:hAnsi="Times New Roman"/>
              <w:sz w:val="20"/>
            </w:rPr>
          </w:rPrChange>
        </w:rPr>
        <w:t>to</w:t>
      </w:r>
      <w:r>
        <w:rPr>
          <w:rFonts w:ascii="Times New Roman"/>
          <w:spacing w:val="22"/>
          <w:sz w:val="20"/>
          <w:rPrChange w:id="10807" w:author="Author" w:date="2015-07-30T15:37:00Z">
            <w:rPr>
              <w:rFonts w:ascii="Times New Roman" w:hAnsi="Times New Roman"/>
              <w:sz w:val="20"/>
            </w:rPr>
          </w:rPrChange>
        </w:rPr>
        <w:t xml:space="preserve"> </w:t>
      </w:r>
      <w:r>
        <w:rPr>
          <w:rFonts w:ascii="Times New Roman"/>
          <w:sz w:val="20"/>
          <w:rPrChange w:id="10808" w:author="Author" w:date="2015-07-30T15:37:00Z">
            <w:rPr>
              <w:rFonts w:ascii="Times New Roman" w:hAnsi="Times New Roman"/>
              <w:sz w:val="20"/>
            </w:rPr>
          </w:rPrChange>
        </w:rPr>
        <w:t>be</w:t>
      </w:r>
      <w:r>
        <w:rPr>
          <w:rFonts w:ascii="Times New Roman"/>
          <w:spacing w:val="19"/>
          <w:sz w:val="20"/>
          <w:rPrChange w:id="10809" w:author="Author" w:date="2015-07-30T15:37:00Z">
            <w:rPr>
              <w:rFonts w:ascii="Times New Roman" w:hAnsi="Times New Roman"/>
              <w:sz w:val="20"/>
            </w:rPr>
          </w:rPrChange>
        </w:rPr>
        <w:t xml:space="preserve"> </w:t>
      </w:r>
      <w:r>
        <w:rPr>
          <w:rFonts w:ascii="Times New Roman"/>
          <w:sz w:val="20"/>
          <w:rPrChange w:id="10810" w:author="Author" w:date="2015-07-30T15:37:00Z">
            <w:rPr>
              <w:rFonts w:ascii="Times New Roman" w:hAnsi="Times New Roman"/>
              <w:sz w:val="20"/>
            </w:rPr>
          </w:rPrChange>
        </w:rPr>
        <w:t>developed</w:t>
      </w:r>
      <w:r>
        <w:rPr>
          <w:rFonts w:ascii="Times New Roman"/>
          <w:spacing w:val="20"/>
          <w:sz w:val="20"/>
          <w:rPrChange w:id="10811" w:author="Author" w:date="2015-07-30T15:37:00Z">
            <w:rPr>
              <w:rFonts w:ascii="Times New Roman" w:hAnsi="Times New Roman"/>
              <w:sz w:val="20"/>
            </w:rPr>
          </w:rPrChange>
        </w:rPr>
        <w:t xml:space="preserve"> </w:t>
      </w:r>
      <w:r>
        <w:rPr>
          <w:rFonts w:ascii="Times New Roman"/>
          <w:sz w:val="20"/>
          <w:rPrChange w:id="10812" w:author="Author" w:date="2015-07-30T15:37:00Z">
            <w:rPr>
              <w:rFonts w:ascii="Times New Roman" w:hAnsi="Times New Roman"/>
              <w:sz w:val="20"/>
            </w:rPr>
          </w:rPrChange>
        </w:rPr>
        <w:t>by</w:t>
      </w:r>
      <w:del w:id="10813" w:author="Author" w:date="2015-07-30T15:37:00Z">
        <w:r w:rsidR="0039797F" w:rsidRPr="00B00E33">
          <w:rPr>
            <w:rStyle w:val="apple-converted-space"/>
            <w:rFonts w:ascii="Times New Roman" w:hAnsi="Times New Roman"/>
            <w:sz w:val="20"/>
            <w:szCs w:val="20"/>
          </w:rPr>
          <w:delText> </w:delText>
        </w:r>
      </w:del>
      <w:ins w:id="10814" w:author="Author" w:date="2015-07-30T15:37:00Z">
        <w:r>
          <w:rPr>
            <w:rFonts w:ascii="Times New Roman"/>
            <w:spacing w:val="6"/>
            <w:sz w:val="20"/>
          </w:rPr>
          <w:t xml:space="preserve"> </w:t>
        </w:r>
      </w:ins>
      <w:r>
        <w:rPr>
          <w:rFonts w:ascii="Times New Roman"/>
          <w:sz w:val="20"/>
          <w:rPrChange w:id="10815" w:author="Author" w:date="2015-07-30T15:37:00Z">
            <w:rPr>
              <w:rFonts w:ascii="Times New Roman" w:hAnsi="Times New Roman"/>
              <w:sz w:val="20"/>
            </w:rPr>
          </w:rPrChange>
        </w:rPr>
        <w:t>the</w:t>
      </w:r>
      <w:r>
        <w:rPr>
          <w:rFonts w:ascii="Times New Roman"/>
          <w:w w:val="99"/>
          <w:sz w:val="20"/>
          <w:rPrChange w:id="10816" w:author="Author" w:date="2015-07-30T15:37:00Z">
            <w:rPr>
              <w:rFonts w:ascii="Times New Roman" w:hAnsi="Times New Roman"/>
              <w:sz w:val="20"/>
            </w:rPr>
          </w:rPrChange>
        </w:rPr>
        <w:t xml:space="preserve"> </w:t>
      </w:r>
      <w:r>
        <w:rPr>
          <w:rFonts w:ascii="Times New Roman"/>
          <w:sz w:val="20"/>
          <w:rPrChange w:id="10817" w:author="Author" w:date="2015-07-30T15:37:00Z">
            <w:rPr>
              <w:rFonts w:ascii="Times New Roman" w:hAnsi="Times New Roman"/>
              <w:sz w:val="20"/>
            </w:rPr>
          </w:rPrChange>
        </w:rPr>
        <w:t xml:space="preserve">Inter Agency and Expert Group on SDG Indicators, </w:t>
      </w:r>
      <w:r>
        <w:rPr>
          <w:rFonts w:ascii="Times New Roman"/>
          <w:sz w:val="20"/>
          <w:rPrChange w:id="10818" w:author="Author" w:date="2015-07-30T15:37:00Z">
            <w:rPr>
              <w:rStyle w:val="apple-converted-space"/>
              <w:rFonts w:ascii="Times New Roman" w:hAnsi="Times New Roman"/>
              <w:sz w:val="20"/>
            </w:rPr>
          </w:rPrChange>
        </w:rPr>
        <w:t xml:space="preserve">will be </w:t>
      </w:r>
      <w:r>
        <w:rPr>
          <w:rFonts w:ascii="Times New Roman"/>
          <w:sz w:val="20"/>
          <w:rPrChange w:id="10819" w:author="Author" w:date="2015-07-30T15:37:00Z">
            <w:rPr>
              <w:rFonts w:ascii="Times New Roman" w:hAnsi="Times New Roman"/>
              <w:sz w:val="20"/>
            </w:rPr>
          </w:rPrChange>
        </w:rPr>
        <w:t>agreed by the UN Statistical Commission by</w:t>
      </w:r>
      <w:r>
        <w:rPr>
          <w:rFonts w:ascii="Times New Roman"/>
          <w:spacing w:val="38"/>
          <w:sz w:val="20"/>
          <w:rPrChange w:id="10820" w:author="Author" w:date="2015-07-30T15:37:00Z">
            <w:rPr>
              <w:rFonts w:ascii="Times New Roman" w:hAnsi="Times New Roman"/>
              <w:sz w:val="20"/>
            </w:rPr>
          </w:rPrChange>
        </w:rPr>
        <w:t xml:space="preserve"> </w:t>
      </w:r>
      <w:r>
        <w:rPr>
          <w:rFonts w:ascii="Times New Roman"/>
          <w:sz w:val="20"/>
          <w:rPrChange w:id="10821" w:author="Author" w:date="2015-07-30T15:37:00Z">
            <w:rPr>
              <w:rFonts w:ascii="Times New Roman" w:hAnsi="Times New Roman"/>
              <w:sz w:val="20"/>
            </w:rPr>
          </w:rPrChange>
        </w:rPr>
        <w:t>March</w:t>
      </w:r>
      <w:r>
        <w:rPr>
          <w:rFonts w:ascii="Times New Roman"/>
          <w:w w:val="99"/>
          <w:sz w:val="20"/>
          <w:rPrChange w:id="10822" w:author="Author" w:date="2015-07-30T15:37:00Z">
            <w:rPr>
              <w:rFonts w:ascii="Times New Roman" w:hAnsi="Times New Roman"/>
              <w:sz w:val="20"/>
            </w:rPr>
          </w:rPrChange>
        </w:rPr>
        <w:t xml:space="preserve"> </w:t>
      </w:r>
      <w:r>
        <w:rPr>
          <w:rFonts w:ascii="Times New Roman"/>
          <w:sz w:val="20"/>
          <w:rPrChange w:id="10823" w:author="Author" w:date="2015-07-30T15:37:00Z">
            <w:rPr>
              <w:rFonts w:ascii="Times New Roman" w:hAnsi="Times New Roman"/>
              <w:sz w:val="20"/>
            </w:rPr>
          </w:rPrChange>
        </w:rPr>
        <w:t>2016</w:t>
      </w:r>
      <w:r>
        <w:rPr>
          <w:rFonts w:ascii="Times New Roman"/>
          <w:spacing w:val="34"/>
          <w:sz w:val="20"/>
          <w:rPrChange w:id="10824" w:author="Author" w:date="2015-07-30T15:37:00Z">
            <w:rPr>
              <w:rFonts w:ascii="Times New Roman" w:hAnsi="Times New Roman"/>
              <w:sz w:val="20"/>
            </w:rPr>
          </w:rPrChange>
        </w:rPr>
        <w:t xml:space="preserve"> </w:t>
      </w:r>
      <w:r>
        <w:rPr>
          <w:rFonts w:ascii="Times New Roman"/>
          <w:sz w:val="20"/>
          <w:rPrChange w:id="10825" w:author="Author" w:date="2015-07-30T15:37:00Z">
            <w:rPr>
              <w:rFonts w:ascii="Times New Roman" w:hAnsi="Times New Roman"/>
              <w:sz w:val="20"/>
            </w:rPr>
          </w:rPrChange>
        </w:rPr>
        <w:t>and</w:t>
      </w:r>
      <w:r>
        <w:rPr>
          <w:rFonts w:ascii="Times New Roman"/>
          <w:spacing w:val="36"/>
          <w:sz w:val="20"/>
          <w:rPrChange w:id="10826" w:author="Author" w:date="2015-07-30T15:37:00Z">
            <w:rPr>
              <w:rFonts w:ascii="Times New Roman" w:hAnsi="Times New Roman"/>
              <w:sz w:val="20"/>
            </w:rPr>
          </w:rPrChange>
        </w:rPr>
        <w:t xml:space="preserve"> </w:t>
      </w:r>
      <w:r>
        <w:rPr>
          <w:rFonts w:ascii="Times New Roman"/>
          <w:sz w:val="20"/>
          <w:rPrChange w:id="10827" w:author="Author" w:date="2015-07-30T15:37:00Z">
            <w:rPr>
              <w:rFonts w:ascii="Times New Roman" w:hAnsi="Times New Roman"/>
              <w:sz w:val="20"/>
            </w:rPr>
          </w:rPrChange>
        </w:rPr>
        <w:t>adopted</w:t>
      </w:r>
      <w:r>
        <w:rPr>
          <w:rFonts w:ascii="Times New Roman"/>
          <w:spacing w:val="36"/>
          <w:sz w:val="20"/>
          <w:rPrChange w:id="10828" w:author="Author" w:date="2015-07-30T15:37:00Z">
            <w:rPr>
              <w:rFonts w:ascii="Times New Roman" w:hAnsi="Times New Roman"/>
              <w:sz w:val="20"/>
            </w:rPr>
          </w:rPrChange>
        </w:rPr>
        <w:t xml:space="preserve"> </w:t>
      </w:r>
      <w:r>
        <w:rPr>
          <w:rFonts w:ascii="Times New Roman"/>
          <w:sz w:val="20"/>
          <w:rPrChange w:id="10829" w:author="Author" w:date="2015-07-30T15:37:00Z">
            <w:rPr>
              <w:rFonts w:ascii="Times New Roman" w:hAnsi="Times New Roman"/>
              <w:sz w:val="20"/>
            </w:rPr>
          </w:rPrChange>
        </w:rPr>
        <w:t>thereafter</w:t>
      </w:r>
      <w:r>
        <w:rPr>
          <w:rFonts w:ascii="Times New Roman"/>
          <w:spacing w:val="36"/>
          <w:sz w:val="20"/>
          <w:rPrChange w:id="10830" w:author="Author" w:date="2015-07-30T15:37:00Z">
            <w:rPr>
              <w:rFonts w:ascii="Times New Roman" w:hAnsi="Times New Roman"/>
              <w:sz w:val="20"/>
            </w:rPr>
          </w:rPrChange>
        </w:rPr>
        <w:t xml:space="preserve"> </w:t>
      </w:r>
      <w:r>
        <w:rPr>
          <w:rFonts w:ascii="Times New Roman"/>
          <w:sz w:val="20"/>
          <w:rPrChange w:id="10831" w:author="Author" w:date="2015-07-30T15:37:00Z">
            <w:rPr>
              <w:rFonts w:ascii="Times New Roman" w:hAnsi="Times New Roman"/>
              <w:sz w:val="20"/>
            </w:rPr>
          </w:rPrChange>
        </w:rPr>
        <w:t>by</w:t>
      </w:r>
      <w:r>
        <w:rPr>
          <w:rFonts w:ascii="Times New Roman"/>
          <w:spacing w:val="32"/>
          <w:sz w:val="20"/>
          <w:rPrChange w:id="10832" w:author="Author" w:date="2015-07-30T15:37:00Z">
            <w:rPr>
              <w:rFonts w:ascii="Times New Roman" w:hAnsi="Times New Roman"/>
              <w:sz w:val="20"/>
            </w:rPr>
          </w:rPrChange>
        </w:rPr>
        <w:t xml:space="preserve"> </w:t>
      </w:r>
      <w:r>
        <w:rPr>
          <w:rFonts w:ascii="Times New Roman"/>
          <w:sz w:val="20"/>
          <w:rPrChange w:id="10833" w:author="Author" w:date="2015-07-30T15:37:00Z">
            <w:rPr>
              <w:rFonts w:ascii="Times New Roman" w:hAnsi="Times New Roman"/>
              <w:sz w:val="20"/>
            </w:rPr>
          </w:rPrChange>
        </w:rPr>
        <w:t>the</w:t>
      </w:r>
      <w:r>
        <w:rPr>
          <w:rFonts w:ascii="Times New Roman"/>
          <w:spacing w:val="36"/>
          <w:sz w:val="20"/>
          <w:rPrChange w:id="10834" w:author="Author" w:date="2015-07-30T15:37:00Z">
            <w:rPr>
              <w:rFonts w:ascii="Times New Roman" w:hAnsi="Times New Roman"/>
              <w:sz w:val="20"/>
            </w:rPr>
          </w:rPrChange>
        </w:rPr>
        <w:t xml:space="preserve"> </w:t>
      </w:r>
      <w:r>
        <w:rPr>
          <w:rFonts w:ascii="Times New Roman"/>
          <w:sz w:val="20"/>
          <w:rPrChange w:id="10835" w:author="Author" w:date="2015-07-30T15:37:00Z">
            <w:rPr>
              <w:rFonts w:ascii="Times New Roman" w:hAnsi="Times New Roman"/>
              <w:sz w:val="20"/>
            </w:rPr>
          </w:rPrChange>
        </w:rPr>
        <w:t>Economic</w:t>
      </w:r>
      <w:r>
        <w:rPr>
          <w:rFonts w:ascii="Times New Roman"/>
          <w:spacing w:val="35"/>
          <w:sz w:val="20"/>
          <w:rPrChange w:id="10836" w:author="Author" w:date="2015-07-30T15:37:00Z">
            <w:rPr>
              <w:rFonts w:ascii="Times New Roman" w:hAnsi="Times New Roman"/>
              <w:sz w:val="20"/>
            </w:rPr>
          </w:rPrChange>
        </w:rPr>
        <w:t xml:space="preserve"> </w:t>
      </w:r>
      <w:r>
        <w:rPr>
          <w:rFonts w:ascii="Times New Roman"/>
          <w:sz w:val="20"/>
          <w:rPrChange w:id="10837" w:author="Author" w:date="2015-07-30T15:37:00Z">
            <w:rPr>
              <w:rFonts w:ascii="Times New Roman" w:hAnsi="Times New Roman"/>
              <w:sz w:val="20"/>
            </w:rPr>
          </w:rPrChange>
        </w:rPr>
        <w:t>and</w:t>
      </w:r>
      <w:r>
        <w:rPr>
          <w:rFonts w:ascii="Times New Roman"/>
          <w:spacing w:val="36"/>
          <w:sz w:val="20"/>
          <w:rPrChange w:id="10838" w:author="Author" w:date="2015-07-30T15:37:00Z">
            <w:rPr>
              <w:rFonts w:ascii="Times New Roman" w:hAnsi="Times New Roman"/>
              <w:sz w:val="20"/>
            </w:rPr>
          </w:rPrChange>
        </w:rPr>
        <w:t xml:space="preserve"> </w:t>
      </w:r>
      <w:r>
        <w:rPr>
          <w:rFonts w:ascii="Times New Roman"/>
          <w:sz w:val="20"/>
          <w:rPrChange w:id="10839" w:author="Author" w:date="2015-07-30T15:37:00Z">
            <w:rPr>
              <w:rFonts w:ascii="Times New Roman" w:hAnsi="Times New Roman"/>
              <w:sz w:val="20"/>
            </w:rPr>
          </w:rPrChange>
        </w:rPr>
        <w:t>Social</w:t>
      </w:r>
      <w:r>
        <w:rPr>
          <w:rFonts w:ascii="Times New Roman"/>
          <w:spacing w:val="36"/>
          <w:sz w:val="20"/>
          <w:rPrChange w:id="10840" w:author="Author" w:date="2015-07-30T15:37:00Z">
            <w:rPr>
              <w:rFonts w:ascii="Times New Roman" w:hAnsi="Times New Roman"/>
              <w:sz w:val="20"/>
            </w:rPr>
          </w:rPrChange>
        </w:rPr>
        <w:t xml:space="preserve"> </w:t>
      </w:r>
      <w:r>
        <w:rPr>
          <w:rFonts w:ascii="Times New Roman"/>
          <w:sz w:val="20"/>
          <w:rPrChange w:id="10841" w:author="Author" w:date="2015-07-30T15:37:00Z">
            <w:rPr>
              <w:rFonts w:ascii="Times New Roman" w:hAnsi="Times New Roman"/>
              <w:sz w:val="20"/>
            </w:rPr>
          </w:rPrChange>
        </w:rPr>
        <w:t>Council</w:t>
      </w:r>
      <w:r>
        <w:rPr>
          <w:rFonts w:ascii="Times New Roman"/>
          <w:spacing w:val="35"/>
          <w:sz w:val="20"/>
          <w:rPrChange w:id="10842" w:author="Author" w:date="2015-07-30T15:37:00Z">
            <w:rPr>
              <w:rFonts w:ascii="Times New Roman" w:hAnsi="Times New Roman"/>
              <w:sz w:val="20"/>
            </w:rPr>
          </w:rPrChange>
        </w:rPr>
        <w:t xml:space="preserve"> </w:t>
      </w:r>
      <w:r>
        <w:rPr>
          <w:rFonts w:ascii="Times New Roman"/>
          <w:sz w:val="20"/>
          <w:rPrChange w:id="10843" w:author="Author" w:date="2015-07-30T15:37:00Z">
            <w:rPr>
              <w:rFonts w:ascii="Times New Roman" w:hAnsi="Times New Roman"/>
              <w:sz w:val="20"/>
            </w:rPr>
          </w:rPrChange>
        </w:rPr>
        <w:t>and</w:t>
      </w:r>
      <w:r>
        <w:rPr>
          <w:rFonts w:ascii="Times New Roman"/>
          <w:spacing w:val="36"/>
          <w:sz w:val="20"/>
          <w:rPrChange w:id="10844" w:author="Author" w:date="2015-07-30T15:37:00Z">
            <w:rPr>
              <w:rFonts w:ascii="Times New Roman" w:hAnsi="Times New Roman"/>
              <w:sz w:val="20"/>
            </w:rPr>
          </w:rPrChange>
        </w:rPr>
        <w:t xml:space="preserve"> </w:t>
      </w:r>
      <w:r>
        <w:rPr>
          <w:rFonts w:ascii="Times New Roman"/>
          <w:sz w:val="20"/>
          <w:rPrChange w:id="10845" w:author="Author" w:date="2015-07-30T15:37:00Z">
            <w:rPr>
              <w:rFonts w:ascii="Times New Roman" w:hAnsi="Times New Roman"/>
              <w:sz w:val="20"/>
            </w:rPr>
          </w:rPrChange>
        </w:rPr>
        <w:t>the</w:t>
      </w:r>
      <w:r>
        <w:rPr>
          <w:rFonts w:ascii="Times New Roman"/>
          <w:spacing w:val="36"/>
          <w:sz w:val="20"/>
          <w:rPrChange w:id="10846" w:author="Author" w:date="2015-07-30T15:37:00Z">
            <w:rPr>
              <w:rFonts w:ascii="Times New Roman" w:hAnsi="Times New Roman"/>
              <w:sz w:val="20"/>
            </w:rPr>
          </w:rPrChange>
        </w:rPr>
        <w:t xml:space="preserve"> </w:t>
      </w:r>
      <w:r>
        <w:rPr>
          <w:rFonts w:ascii="Times New Roman"/>
          <w:sz w:val="20"/>
          <w:rPrChange w:id="10847" w:author="Author" w:date="2015-07-30T15:37:00Z">
            <w:rPr>
              <w:rFonts w:ascii="Times New Roman" w:hAnsi="Times New Roman"/>
              <w:sz w:val="20"/>
            </w:rPr>
          </w:rPrChange>
        </w:rPr>
        <w:t>General</w:t>
      </w:r>
      <w:r>
        <w:rPr>
          <w:rFonts w:ascii="Times New Roman"/>
          <w:spacing w:val="35"/>
          <w:sz w:val="20"/>
          <w:rPrChange w:id="10848" w:author="Author" w:date="2015-07-30T15:37:00Z">
            <w:rPr>
              <w:rFonts w:ascii="Times New Roman" w:hAnsi="Times New Roman"/>
              <w:sz w:val="20"/>
            </w:rPr>
          </w:rPrChange>
        </w:rPr>
        <w:t xml:space="preserve"> </w:t>
      </w:r>
      <w:r>
        <w:rPr>
          <w:rFonts w:ascii="Times New Roman"/>
          <w:sz w:val="20"/>
          <w:rPrChange w:id="10849" w:author="Author" w:date="2015-07-30T15:37:00Z">
            <w:rPr>
              <w:rFonts w:ascii="Times New Roman" w:hAnsi="Times New Roman"/>
              <w:sz w:val="20"/>
            </w:rPr>
          </w:rPrChange>
        </w:rPr>
        <w:t>Assembly,</w:t>
      </w:r>
      <w:r>
        <w:rPr>
          <w:rFonts w:ascii="Times New Roman"/>
          <w:spacing w:val="36"/>
          <w:sz w:val="20"/>
          <w:rPrChange w:id="10850" w:author="Author" w:date="2015-07-30T15:37:00Z">
            <w:rPr>
              <w:rFonts w:ascii="Times New Roman" w:hAnsi="Times New Roman"/>
              <w:sz w:val="20"/>
            </w:rPr>
          </w:rPrChange>
        </w:rPr>
        <w:t xml:space="preserve"> </w:t>
      </w:r>
      <w:r>
        <w:rPr>
          <w:rFonts w:ascii="Times New Roman"/>
          <w:sz w:val="20"/>
          <w:rPrChange w:id="10851" w:author="Author" w:date="2015-07-30T15:37:00Z">
            <w:rPr>
              <w:rFonts w:ascii="Times New Roman" w:hAnsi="Times New Roman"/>
              <w:sz w:val="20"/>
            </w:rPr>
          </w:rPrChange>
        </w:rPr>
        <w:t>in</w:t>
      </w:r>
      <w:r>
        <w:rPr>
          <w:rFonts w:ascii="Times New Roman"/>
          <w:spacing w:val="34"/>
          <w:sz w:val="20"/>
          <w:rPrChange w:id="10852" w:author="Author" w:date="2015-07-30T15:37:00Z">
            <w:rPr>
              <w:rFonts w:ascii="Times New Roman" w:hAnsi="Times New Roman"/>
              <w:sz w:val="20"/>
            </w:rPr>
          </w:rPrChange>
        </w:rPr>
        <w:t xml:space="preserve"> </w:t>
      </w:r>
      <w:r>
        <w:rPr>
          <w:rFonts w:ascii="Times New Roman"/>
          <w:sz w:val="20"/>
          <w:rPrChange w:id="10853" w:author="Author" w:date="2015-07-30T15:37:00Z">
            <w:rPr>
              <w:rFonts w:ascii="Times New Roman" w:hAnsi="Times New Roman"/>
              <w:sz w:val="20"/>
            </w:rPr>
          </w:rPrChange>
        </w:rPr>
        <w:t>line</w:t>
      </w:r>
      <w:r>
        <w:rPr>
          <w:rFonts w:ascii="Times New Roman"/>
          <w:spacing w:val="38"/>
          <w:sz w:val="20"/>
          <w:rPrChange w:id="10854" w:author="Author" w:date="2015-07-30T15:37:00Z">
            <w:rPr>
              <w:rFonts w:ascii="Times New Roman" w:hAnsi="Times New Roman"/>
              <w:sz w:val="20"/>
            </w:rPr>
          </w:rPrChange>
        </w:rPr>
        <w:t xml:space="preserve"> </w:t>
      </w:r>
      <w:r>
        <w:rPr>
          <w:rFonts w:ascii="Times New Roman"/>
          <w:sz w:val="20"/>
          <w:rPrChange w:id="10855" w:author="Author" w:date="2015-07-30T15:37:00Z">
            <w:rPr>
              <w:rFonts w:ascii="Times New Roman" w:hAnsi="Times New Roman"/>
              <w:sz w:val="20"/>
            </w:rPr>
          </w:rPrChange>
        </w:rPr>
        <w:t>with</w:t>
      </w:r>
      <w:r>
        <w:rPr>
          <w:rFonts w:ascii="Times New Roman"/>
          <w:w w:val="99"/>
          <w:sz w:val="20"/>
          <w:rPrChange w:id="10856" w:author="Author" w:date="2015-07-30T15:37:00Z">
            <w:rPr>
              <w:rFonts w:ascii="Times New Roman" w:hAnsi="Times New Roman"/>
              <w:sz w:val="20"/>
            </w:rPr>
          </w:rPrChange>
        </w:rPr>
        <w:t xml:space="preserve"> </w:t>
      </w:r>
      <w:r>
        <w:rPr>
          <w:rFonts w:ascii="Times New Roman"/>
          <w:sz w:val="20"/>
          <w:rPrChange w:id="10857" w:author="Author" w:date="2015-07-30T15:37:00Z">
            <w:rPr>
              <w:rFonts w:ascii="Times New Roman" w:hAnsi="Times New Roman"/>
              <w:sz w:val="20"/>
            </w:rPr>
          </w:rPrChange>
        </w:rPr>
        <w:t>existing mandates. This framework will be simple yet robust, address all SDGs and targets including for</w:t>
      </w:r>
      <w:r>
        <w:rPr>
          <w:rFonts w:ascii="Times New Roman"/>
          <w:spacing w:val="7"/>
          <w:sz w:val="20"/>
          <w:rPrChange w:id="10858" w:author="Author" w:date="2015-07-30T15:37:00Z">
            <w:rPr>
              <w:rFonts w:ascii="Times New Roman" w:hAnsi="Times New Roman"/>
              <w:sz w:val="20"/>
            </w:rPr>
          </w:rPrChange>
        </w:rPr>
        <w:t xml:space="preserve"> </w:t>
      </w:r>
      <w:r>
        <w:rPr>
          <w:rFonts w:ascii="Times New Roman"/>
          <w:sz w:val="20"/>
          <w:rPrChange w:id="10859" w:author="Author" w:date="2015-07-30T15:37:00Z">
            <w:rPr>
              <w:rFonts w:ascii="Times New Roman" w:hAnsi="Times New Roman"/>
              <w:sz w:val="20"/>
            </w:rPr>
          </w:rPrChange>
        </w:rPr>
        <w:t>means</w:t>
      </w:r>
      <w:r>
        <w:rPr>
          <w:rFonts w:ascii="Times New Roman"/>
          <w:w w:val="99"/>
          <w:sz w:val="20"/>
          <w:rPrChange w:id="10860" w:author="Author" w:date="2015-07-30T15:37:00Z">
            <w:rPr>
              <w:rFonts w:ascii="Times New Roman" w:hAnsi="Times New Roman"/>
              <w:sz w:val="20"/>
            </w:rPr>
          </w:rPrChange>
        </w:rPr>
        <w:t xml:space="preserve"> </w:t>
      </w:r>
      <w:r>
        <w:rPr>
          <w:rFonts w:ascii="Times New Roman"/>
          <w:sz w:val="20"/>
          <w:rPrChange w:id="10861" w:author="Author" w:date="2015-07-30T15:37:00Z">
            <w:rPr>
              <w:rFonts w:ascii="Times New Roman" w:hAnsi="Times New Roman"/>
              <w:sz w:val="20"/>
            </w:rPr>
          </w:rPrChange>
        </w:rPr>
        <w:t>of implementation, and preserve the political balance, integration and ambition contained</w:t>
      </w:r>
      <w:r>
        <w:rPr>
          <w:rFonts w:ascii="Times New Roman"/>
          <w:spacing w:val="-12"/>
          <w:sz w:val="20"/>
          <w:rPrChange w:id="10862" w:author="Author" w:date="2015-07-30T15:37:00Z">
            <w:rPr>
              <w:rFonts w:ascii="Times New Roman" w:hAnsi="Times New Roman"/>
              <w:sz w:val="20"/>
            </w:rPr>
          </w:rPrChange>
        </w:rPr>
        <w:t xml:space="preserve"> </w:t>
      </w:r>
      <w:r>
        <w:rPr>
          <w:rFonts w:ascii="Times New Roman"/>
          <w:sz w:val="20"/>
          <w:rPrChange w:id="10863" w:author="Author" w:date="2015-07-30T15:37:00Z">
            <w:rPr>
              <w:rFonts w:ascii="Times New Roman" w:hAnsi="Times New Roman"/>
              <w:sz w:val="20"/>
            </w:rPr>
          </w:rPrChange>
        </w:rPr>
        <w:t>therein.</w:t>
      </w:r>
      <w:del w:id="10864" w:author="Author" w:date="2015-07-30T15:37:00Z">
        <w:r w:rsidR="0039797F" w:rsidRPr="00B00E33">
          <w:rPr>
            <w:rFonts w:ascii="Times New Roman" w:hAnsi="Times New Roman"/>
            <w:sz w:val="20"/>
            <w:szCs w:val="20"/>
          </w:rPr>
          <w:delText xml:space="preserve"> </w:delText>
        </w:r>
      </w:del>
    </w:p>
    <w:p w14:paraId="32225723" w14:textId="77777777" w:rsidR="0039797F" w:rsidRPr="00B00E33" w:rsidRDefault="0039797F" w:rsidP="0039797F">
      <w:pPr>
        <w:pStyle w:val="ListParagraph"/>
        <w:ind w:left="360"/>
        <w:rPr>
          <w:del w:id="10865" w:author="Author" w:date="2015-07-30T15:37:00Z"/>
          <w:rFonts w:ascii="Times New Roman" w:hAnsi="Times New Roman"/>
          <w:sz w:val="20"/>
          <w:szCs w:val="20"/>
        </w:rPr>
      </w:pPr>
    </w:p>
    <w:p w14:paraId="3BBAB3F3" w14:textId="77777777" w:rsidR="00804791" w:rsidRDefault="00804791">
      <w:pPr>
        <w:spacing w:line="259" w:lineRule="auto"/>
        <w:jc w:val="both"/>
        <w:rPr>
          <w:ins w:id="10866" w:author="Author" w:date="2015-07-30T15:37:00Z"/>
          <w:rFonts w:ascii="Times New Roman" w:eastAsia="Times New Roman" w:hAnsi="Times New Roman" w:cs="Times New Roman"/>
          <w:sz w:val="20"/>
          <w:szCs w:val="20"/>
        </w:rPr>
        <w:sectPr w:rsidR="00804791">
          <w:pgSz w:w="12240" w:h="15840"/>
          <w:pgMar w:top="1400" w:right="1320" w:bottom="1200" w:left="1340" w:header="0" w:footer="1015" w:gutter="0"/>
          <w:cols w:space="720"/>
        </w:sectPr>
      </w:pPr>
    </w:p>
    <w:p w14:paraId="04964606" w14:textId="6A759E1F" w:rsidR="00804791" w:rsidRDefault="006514D0">
      <w:pPr>
        <w:pStyle w:val="ListParagraph"/>
        <w:numPr>
          <w:ilvl w:val="0"/>
          <w:numId w:val="35"/>
        </w:numPr>
        <w:tabs>
          <w:tab w:val="left" w:pos="461"/>
        </w:tabs>
        <w:spacing w:before="53" w:line="259" w:lineRule="auto"/>
        <w:ind w:right="116"/>
        <w:jc w:val="both"/>
        <w:rPr>
          <w:rFonts w:ascii="Times New Roman" w:eastAsia="Times New Roman" w:hAnsi="Times New Roman" w:cs="Times New Roman"/>
          <w:sz w:val="20"/>
          <w:szCs w:val="20"/>
        </w:rPr>
        <w:pPrChange w:id="10867" w:author="Author" w:date="2015-07-30T15:37:00Z">
          <w:pPr>
            <w:pStyle w:val="ListParagraph"/>
            <w:numPr>
              <w:numId w:val="36"/>
            </w:numPr>
            <w:ind w:left="360" w:hanging="360"/>
          </w:pPr>
        </w:pPrChange>
      </w:pPr>
      <w:r>
        <w:rPr>
          <w:rFonts w:ascii="Times New Roman"/>
          <w:sz w:val="20"/>
          <w:rPrChange w:id="10868" w:author="Author" w:date="2015-07-30T15:37:00Z">
            <w:rPr>
              <w:rFonts w:ascii="Times New Roman" w:hAnsi="Times New Roman"/>
              <w:sz w:val="20"/>
            </w:rPr>
          </w:rPrChange>
        </w:rPr>
        <w:t>We will support developing countries, particularly African countries, LDCs, SIDS and LLDCs, in</w:t>
      </w:r>
      <w:r>
        <w:rPr>
          <w:rFonts w:ascii="Times New Roman"/>
          <w:spacing w:val="-8"/>
          <w:sz w:val="20"/>
          <w:rPrChange w:id="10869" w:author="Author" w:date="2015-07-30T15:37:00Z">
            <w:rPr>
              <w:rFonts w:ascii="Times New Roman" w:hAnsi="Times New Roman"/>
              <w:sz w:val="20"/>
            </w:rPr>
          </w:rPrChange>
        </w:rPr>
        <w:t xml:space="preserve"> </w:t>
      </w:r>
      <w:r>
        <w:rPr>
          <w:rFonts w:ascii="Times New Roman"/>
          <w:sz w:val="20"/>
          <w:rPrChange w:id="10870" w:author="Author" w:date="2015-07-30T15:37:00Z">
            <w:rPr>
              <w:rFonts w:ascii="Times New Roman" w:hAnsi="Times New Roman"/>
              <w:sz w:val="20"/>
            </w:rPr>
          </w:rPrChange>
        </w:rPr>
        <w:t>strengthening</w:t>
      </w:r>
      <w:r>
        <w:rPr>
          <w:rFonts w:ascii="Times New Roman"/>
          <w:w w:val="99"/>
          <w:sz w:val="20"/>
          <w:rPrChange w:id="10871" w:author="Author" w:date="2015-07-30T15:37:00Z">
            <w:rPr>
              <w:rFonts w:ascii="Times New Roman" w:hAnsi="Times New Roman"/>
              <w:sz w:val="20"/>
            </w:rPr>
          </w:rPrChange>
        </w:rPr>
        <w:t xml:space="preserve"> </w:t>
      </w:r>
      <w:r>
        <w:rPr>
          <w:rFonts w:ascii="Times New Roman"/>
          <w:sz w:val="20"/>
          <w:rPrChange w:id="10872" w:author="Author" w:date="2015-07-30T15:37:00Z">
            <w:rPr>
              <w:rFonts w:ascii="Times New Roman" w:hAnsi="Times New Roman"/>
              <w:sz w:val="20"/>
            </w:rPr>
          </w:rPrChange>
        </w:rPr>
        <w:t>the capacity of national statistical offices and data systems to ensure access to high-quality, timely, reliable</w:t>
      </w:r>
      <w:r>
        <w:rPr>
          <w:rFonts w:ascii="Times New Roman"/>
          <w:spacing w:val="19"/>
          <w:sz w:val="20"/>
          <w:rPrChange w:id="10873" w:author="Author" w:date="2015-07-30T15:37:00Z">
            <w:rPr>
              <w:rFonts w:ascii="Times New Roman" w:hAnsi="Times New Roman"/>
              <w:sz w:val="20"/>
            </w:rPr>
          </w:rPrChange>
        </w:rPr>
        <w:t xml:space="preserve"> </w:t>
      </w:r>
      <w:r>
        <w:rPr>
          <w:rFonts w:ascii="Times New Roman"/>
          <w:sz w:val="20"/>
          <w:rPrChange w:id="10874" w:author="Author" w:date="2015-07-30T15:37:00Z">
            <w:rPr>
              <w:rFonts w:ascii="Times New Roman" w:hAnsi="Times New Roman"/>
              <w:sz w:val="20"/>
            </w:rPr>
          </w:rPrChange>
        </w:rPr>
        <w:t>and</w:t>
      </w:r>
      <w:r>
        <w:rPr>
          <w:rFonts w:ascii="Times New Roman"/>
          <w:w w:val="99"/>
          <w:sz w:val="20"/>
          <w:rPrChange w:id="10875" w:author="Author" w:date="2015-07-30T15:37:00Z">
            <w:rPr>
              <w:rFonts w:ascii="Times New Roman" w:hAnsi="Times New Roman"/>
              <w:sz w:val="20"/>
            </w:rPr>
          </w:rPrChange>
        </w:rPr>
        <w:t xml:space="preserve"> </w:t>
      </w:r>
      <w:r>
        <w:rPr>
          <w:rFonts w:ascii="Times New Roman"/>
          <w:sz w:val="20"/>
          <w:rPrChange w:id="10876" w:author="Author" w:date="2015-07-30T15:37:00Z">
            <w:rPr>
              <w:rFonts w:ascii="Times New Roman" w:hAnsi="Times New Roman"/>
              <w:sz w:val="20"/>
            </w:rPr>
          </w:rPrChange>
        </w:rPr>
        <w:t>disaggregated data. We will promote transparent and accountable scaling-up of appropriate</w:t>
      </w:r>
      <w:r>
        <w:rPr>
          <w:rFonts w:ascii="Times New Roman"/>
          <w:spacing w:val="8"/>
          <w:sz w:val="20"/>
          <w:rPrChange w:id="10877" w:author="Author" w:date="2015-07-30T15:37:00Z">
            <w:rPr>
              <w:rFonts w:ascii="Times New Roman" w:hAnsi="Times New Roman"/>
              <w:sz w:val="20"/>
            </w:rPr>
          </w:rPrChange>
        </w:rPr>
        <w:t xml:space="preserve"> </w:t>
      </w:r>
      <w:r>
        <w:rPr>
          <w:rFonts w:ascii="Times New Roman"/>
          <w:sz w:val="20"/>
          <w:rPrChange w:id="10878" w:author="Author" w:date="2015-07-30T15:37:00Z">
            <w:rPr>
              <w:rFonts w:ascii="Times New Roman" w:hAnsi="Times New Roman"/>
              <w:sz w:val="20"/>
            </w:rPr>
          </w:rPrChange>
        </w:rPr>
        <w:t>public-private</w:t>
      </w:r>
      <w:r>
        <w:rPr>
          <w:rFonts w:ascii="Times New Roman"/>
          <w:w w:val="99"/>
          <w:sz w:val="20"/>
          <w:rPrChange w:id="10879" w:author="Author" w:date="2015-07-30T15:37:00Z">
            <w:rPr>
              <w:rFonts w:ascii="Times New Roman" w:hAnsi="Times New Roman"/>
              <w:sz w:val="20"/>
            </w:rPr>
          </w:rPrChange>
        </w:rPr>
        <w:t xml:space="preserve"> </w:t>
      </w:r>
      <w:r>
        <w:rPr>
          <w:rFonts w:ascii="Times New Roman"/>
          <w:sz w:val="20"/>
          <w:rPrChange w:id="10880" w:author="Author" w:date="2015-07-30T15:37:00Z">
            <w:rPr>
              <w:rFonts w:ascii="Times New Roman" w:hAnsi="Times New Roman"/>
              <w:sz w:val="20"/>
            </w:rPr>
          </w:rPrChange>
        </w:rPr>
        <w:t xml:space="preserve">cooperation to exploit the contribution to be made by a wide range of data, including </w:t>
      </w:r>
      <w:ins w:id="10881" w:author="Author" w:date="2015-07-30T15:37:00Z">
        <w:r>
          <w:rPr>
            <w:rFonts w:ascii="Times New Roman"/>
            <w:sz w:val="20"/>
          </w:rPr>
          <w:t>earth observation and</w:t>
        </w:r>
        <w:r>
          <w:rPr>
            <w:rFonts w:ascii="Times New Roman"/>
            <w:spacing w:val="19"/>
            <w:sz w:val="20"/>
          </w:rPr>
          <w:t xml:space="preserve"> </w:t>
        </w:r>
      </w:ins>
      <w:r>
        <w:rPr>
          <w:rFonts w:ascii="Times New Roman"/>
          <w:sz w:val="20"/>
          <w:rPrChange w:id="10882" w:author="Author" w:date="2015-07-30T15:37:00Z">
            <w:rPr>
              <w:rFonts w:ascii="Times New Roman" w:hAnsi="Times New Roman"/>
              <w:sz w:val="20"/>
            </w:rPr>
          </w:rPrChange>
        </w:rPr>
        <w:t>geo-</w:t>
      </w:r>
      <w:ins w:id="10883" w:author="Author" w:date="2015-07-30T15:37:00Z">
        <w:r>
          <w:rPr>
            <w:rFonts w:ascii="Times New Roman"/>
            <w:w w:val="99"/>
            <w:sz w:val="20"/>
          </w:rPr>
          <w:t xml:space="preserve"> </w:t>
        </w:r>
      </w:ins>
      <w:r>
        <w:rPr>
          <w:rFonts w:ascii="Times New Roman"/>
          <w:sz w:val="20"/>
          <w:rPrChange w:id="10884" w:author="Author" w:date="2015-07-30T15:37:00Z">
            <w:rPr>
              <w:rFonts w:ascii="Times New Roman" w:hAnsi="Times New Roman"/>
              <w:sz w:val="20"/>
            </w:rPr>
          </w:rPrChange>
        </w:rPr>
        <w:t>spatial information, while ensuring national ownership in supporting and tracking</w:t>
      </w:r>
      <w:r>
        <w:rPr>
          <w:rFonts w:ascii="Times New Roman"/>
          <w:spacing w:val="-7"/>
          <w:sz w:val="20"/>
          <w:rPrChange w:id="10885" w:author="Author" w:date="2015-07-30T15:37:00Z">
            <w:rPr>
              <w:rFonts w:ascii="Times New Roman" w:hAnsi="Times New Roman"/>
              <w:sz w:val="20"/>
            </w:rPr>
          </w:rPrChange>
        </w:rPr>
        <w:t xml:space="preserve"> </w:t>
      </w:r>
      <w:r>
        <w:rPr>
          <w:rFonts w:ascii="Times New Roman"/>
          <w:sz w:val="20"/>
          <w:rPrChange w:id="10886" w:author="Author" w:date="2015-07-30T15:37:00Z">
            <w:rPr>
              <w:rFonts w:ascii="Times New Roman" w:hAnsi="Times New Roman"/>
              <w:sz w:val="20"/>
            </w:rPr>
          </w:rPrChange>
        </w:rPr>
        <w:t>progress.</w:t>
      </w:r>
      <w:del w:id="10887" w:author="Author" w:date="2015-07-30T15:37:00Z">
        <w:r w:rsidR="0039797F" w:rsidRPr="004B11A8">
          <w:rPr>
            <w:rFonts w:ascii="Times New Roman" w:hAnsi="Times New Roman"/>
            <w:sz w:val="20"/>
            <w:szCs w:val="20"/>
          </w:rPr>
          <w:delText xml:space="preserve"> </w:delText>
        </w:r>
      </w:del>
    </w:p>
    <w:p w14:paraId="1409185E" w14:textId="77777777" w:rsidR="00804791" w:rsidRDefault="00804791">
      <w:pPr>
        <w:spacing w:before="5"/>
        <w:rPr>
          <w:rFonts w:ascii="Times New Roman" w:hAnsi="Times New Roman"/>
          <w:sz w:val="21"/>
          <w:rPrChange w:id="10888" w:author="Author" w:date="2015-07-30T15:37:00Z">
            <w:rPr>
              <w:rFonts w:ascii="Times New Roman" w:hAnsi="Times New Roman"/>
              <w:sz w:val="20"/>
            </w:rPr>
          </w:rPrChange>
        </w:rPr>
        <w:pPrChange w:id="10889" w:author="Author" w:date="2015-07-30T15:37:00Z">
          <w:pPr>
            <w:pStyle w:val="ListParagraph"/>
          </w:pPr>
        </w:pPrChange>
      </w:pPr>
    </w:p>
    <w:p w14:paraId="3BF88CDD" w14:textId="5C1610A3" w:rsidR="00804791" w:rsidRDefault="006514D0">
      <w:pPr>
        <w:pStyle w:val="ListParagraph"/>
        <w:numPr>
          <w:ilvl w:val="0"/>
          <w:numId w:val="35"/>
        </w:numPr>
        <w:tabs>
          <w:tab w:val="left" w:pos="461"/>
        </w:tabs>
        <w:spacing w:line="259" w:lineRule="auto"/>
        <w:ind w:right="114"/>
        <w:jc w:val="both"/>
        <w:rPr>
          <w:rFonts w:ascii="Times New Roman" w:eastAsia="Times New Roman" w:hAnsi="Times New Roman" w:cs="Times New Roman"/>
          <w:sz w:val="20"/>
          <w:szCs w:val="20"/>
        </w:rPr>
        <w:pPrChange w:id="10890" w:author="Author" w:date="2015-07-30T15:37:00Z">
          <w:pPr>
            <w:pStyle w:val="ListParagraph"/>
            <w:numPr>
              <w:numId w:val="36"/>
            </w:numPr>
            <w:ind w:left="360" w:hanging="360"/>
            <w:jc w:val="both"/>
          </w:pPr>
        </w:pPrChange>
      </w:pPr>
      <w:r>
        <w:rPr>
          <w:rFonts w:ascii="Times New Roman"/>
          <w:sz w:val="20"/>
          <w:rPrChange w:id="10891" w:author="Author" w:date="2015-07-30T15:37:00Z">
            <w:rPr>
              <w:rFonts w:ascii="Times New Roman" w:hAnsi="Times New Roman"/>
              <w:sz w:val="20"/>
            </w:rPr>
          </w:rPrChange>
        </w:rPr>
        <w:t>We commit to fully engage in conducting reviews of progress at subnational, national, regional and</w:t>
      </w:r>
      <w:r>
        <w:rPr>
          <w:rFonts w:ascii="Times New Roman"/>
          <w:spacing w:val="7"/>
          <w:sz w:val="20"/>
          <w:rPrChange w:id="10892" w:author="Author" w:date="2015-07-30T15:37:00Z">
            <w:rPr>
              <w:rFonts w:ascii="Times New Roman" w:hAnsi="Times New Roman"/>
              <w:sz w:val="20"/>
            </w:rPr>
          </w:rPrChange>
        </w:rPr>
        <w:t xml:space="preserve"> </w:t>
      </w:r>
      <w:r>
        <w:rPr>
          <w:rFonts w:ascii="Times New Roman"/>
          <w:sz w:val="20"/>
          <w:rPrChange w:id="10893" w:author="Author" w:date="2015-07-30T15:37:00Z">
            <w:rPr>
              <w:rFonts w:ascii="Times New Roman" w:hAnsi="Times New Roman"/>
              <w:sz w:val="20"/>
            </w:rPr>
          </w:rPrChange>
        </w:rPr>
        <w:t>global</w:t>
      </w:r>
      <w:r>
        <w:rPr>
          <w:rFonts w:ascii="Times New Roman"/>
          <w:w w:val="99"/>
          <w:sz w:val="20"/>
          <w:rPrChange w:id="10894" w:author="Author" w:date="2015-07-30T15:37:00Z">
            <w:rPr>
              <w:rFonts w:ascii="Times New Roman" w:hAnsi="Times New Roman"/>
              <w:sz w:val="20"/>
            </w:rPr>
          </w:rPrChange>
        </w:rPr>
        <w:t xml:space="preserve"> </w:t>
      </w:r>
      <w:r>
        <w:rPr>
          <w:rFonts w:ascii="Times New Roman"/>
          <w:sz w:val="20"/>
          <w:rPrChange w:id="10895" w:author="Author" w:date="2015-07-30T15:37:00Z">
            <w:rPr>
              <w:rFonts w:ascii="Times New Roman" w:hAnsi="Times New Roman"/>
              <w:sz w:val="20"/>
            </w:rPr>
          </w:rPrChange>
        </w:rPr>
        <w:t>levels. We will draw as far as possible on the existing network of follow-up and review institutions</w:t>
      </w:r>
      <w:r>
        <w:rPr>
          <w:rFonts w:ascii="Times New Roman"/>
          <w:spacing w:val="2"/>
          <w:sz w:val="20"/>
          <w:rPrChange w:id="10896" w:author="Author" w:date="2015-07-30T15:37:00Z">
            <w:rPr>
              <w:rFonts w:ascii="Times New Roman" w:hAnsi="Times New Roman"/>
              <w:sz w:val="20"/>
            </w:rPr>
          </w:rPrChange>
        </w:rPr>
        <w:t xml:space="preserve"> </w:t>
      </w:r>
      <w:r>
        <w:rPr>
          <w:rFonts w:ascii="Times New Roman"/>
          <w:sz w:val="20"/>
          <w:rPrChange w:id="10897" w:author="Author" w:date="2015-07-30T15:37:00Z">
            <w:rPr>
              <w:rFonts w:ascii="Times New Roman" w:hAnsi="Times New Roman"/>
              <w:sz w:val="20"/>
            </w:rPr>
          </w:rPrChange>
        </w:rPr>
        <w:t>and</w:t>
      </w:r>
      <w:r>
        <w:rPr>
          <w:rFonts w:ascii="Times New Roman"/>
          <w:w w:val="99"/>
          <w:sz w:val="20"/>
          <w:rPrChange w:id="10898" w:author="Author" w:date="2015-07-30T15:37:00Z">
            <w:rPr>
              <w:rFonts w:ascii="Times New Roman" w:hAnsi="Times New Roman"/>
              <w:sz w:val="20"/>
            </w:rPr>
          </w:rPrChange>
        </w:rPr>
        <w:t xml:space="preserve"> </w:t>
      </w:r>
      <w:r>
        <w:rPr>
          <w:rFonts w:ascii="Times New Roman"/>
          <w:sz w:val="20"/>
          <w:rPrChange w:id="10899" w:author="Author" w:date="2015-07-30T15:37:00Z">
            <w:rPr>
              <w:rFonts w:ascii="Times New Roman" w:hAnsi="Times New Roman"/>
              <w:sz w:val="20"/>
            </w:rPr>
          </w:rPrChange>
        </w:rPr>
        <w:t>mechanisms.</w:t>
      </w:r>
      <w:r>
        <w:rPr>
          <w:rFonts w:ascii="Times New Roman"/>
          <w:spacing w:val="24"/>
          <w:sz w:val="20"/>
          <w:rPrChange w:id="10900" w:author="Author" w:date="2015-07-30T15:37:00Z">
            <w:rPr>
              <w:rFonts w:ascii="Times New Roman" w:hAnsi="Times New Roman"/>
              <w:sz w:val="20"/>
            </w:rPr>
          </w:rPrChange>
        </w:rPr>
        <w:t xml:space="preserve"> </w:t>
      </w:r>
      <w:del w:id="10901" w:author="Author" w:date="2015-07-30T15:37:00Z">
        <w:r w:rsidR="0039797F" w:rsidRPr="00173F76">
          <w:rPr>
            <w:rFonts w:ascii="Times New Roman" w:hAnsi="Times New Roman"/>
            <w:sz w:val="20"/>
            <w:szCs w:val="20"/>
          </w:rPr>
          <w:delText>Regular national</w:delText>
        </w:r>
      </w:del>
      <w:ins w:id="10902" w:author="Author" w:date="2015-07-30T15:37:00Z">
        <w:r>
          <w:rPr>
            <w:rFonts w:ascii="Times New Roman"/>
            <w:sz w:val="20"/>
          </w:rPr>
          <w:t>National</w:t>
        </w:r>
      </w:ins>
      <w:r>
        <w:rPr>
          <w:rFonts w:ascii="Times New Roman"/>
          <w:spacing w:val="23"/>
          <w:sz w:val="20"/>
          <w:rPrChange w:id="10903" w:author="Author" w:date="2015-07-30T15:37:00Z">
            <w:rPr>
              <w:rFonts w:ascii="Times New Roman" w:hAnsi="Times New Roman"/>
              <w:sz w:val="20"/>
            </w:rPr>
          </w:rPrChange>
        </w:rPr>
        <w:t xml:space="preserve"> </w:t>
      </w:r>
      <w:r>
        <w:rPr>
          <w:rFonts w:ascii="Times New Roman"/>
          <w:sz w:val="20"/>
          <w:rPrChange w:id="10904" w:author="Author" w:date="2015-07-30T15:37:00Z">
            <w:rPr>
              <w:rFonts w:ascii="Times New Roman" w:hAnsi="Times New Roman"/>
              <w:sz w:val="20"/>
            </w:rPr>
          </w:rPrChange>
        </w:rPr>
        <w:t>reports</w:t>
      </w:r>
      <w:r>
        <w:rPr>
          <w:rFonts w:ascii="Times New Roman"/>
          <w:spacing w:val="26"/>
          <w:sz w:val="20"/>
          <w:rPrChange w:id="10905" w:author="Author" w:date="2015-07-30T15:37:00Z">
            <w:rPr>
              <w:rFonts w:ascii="Times New Roman" w:hAnsi="Times New Roman"/>
              <w:sz w:val="20"/>
            </w:rPr>
          </w:rPrChange>
        </w:rPr>
        <w:t xml:space="preserve"> </w:t>
      </w:r>
      <w:r>
        <w:rPr>
          <w:rFonts w:ascii="Times New Roman"/>
          <w:sz w:val="20"/>
          <w:rPrChange w:id="10906" w:author="Author" w:date="2015-07-30T15:37:00Z">
            <w:rPr>
              <w:rFonts w:ascii="Times New Roman" w:hAnsi="Times New Roman"/>
              <w:sz w:val="20"/>
            </w:rPr>
          </w:rPrChange>
        </w:rPr>
        <w:t>will</w:t>
      </w:r>
      <w:r>
        <w:rPr>
          <w:rFonts w:ascii="Times New Roman"/>
          <w:spacing w:val="23"/>
          <w:sz w:val="20"/>
          <w:rPrChange w:id="10907" w:author="Author" w:date="2015-07-30T15:37:00Z">
            <w:rPr>
              <w:rFonts w:ascii="Times New Roman" w:hAnsi="Times New Roman"/>
              <w:sz w:val="20"/>
            </w:rPr>
          </w:rPrChange>
        </w:rPr>
        <w:t xml:space="preserve"> </w:t>
      </w:r>
      <w:r>
        <w:rPr>
          <w:rFonts w:ascii="Times New Roman"/>
          <w:sz w:val="20"/>
          <w:rPrChange w:id="10908" w:author="Author" w:date="2015-07-30T15:37:00Z">
            <w:rPr>
              <w:rFonts w:ascii="Times New Roman" w:hAnsi="Times New Roman"/>
              <w:sz w:val="20"/>
            </w:rPr>
          </w:rPrChange>
        </w:rPr>
        <w:t>allow</w:t>
      </w:r>
      <w:r>
        <w:rPr>
          <w:rFonts w:ascii="Times New Roman"/>
          <w:spacing w:val="21"/>
          <w:sz w:val="20"/>
          <w:rPrChange w:id="10909" w:author="Author" w:date="2015-07-30T15:37:00Z">
            <w:rPr>
              <w:rFonts w:ascii="Times New Roman" w:hAnsi="Times New Roman"/>
              <w:sz w:val="20"/>
            </w:rPr>
          </w:rPrChange>
        </w:rPr>
        <w:t xml:space="preserve"> </w:t>
      </w:r>
      <w:r>
        <w:rPr>
          <w:rFonts w:ascii="Times New Roman"/>
          <w:sz w:val="20"/>
          <w:rPrChange w:id="10910" w:author="Author" w:date="2015-07-30T15:37:00Z">
            <w:rPr>
              <w:rFonts w:ascii="Times New Roman" w:hAnsi="Times New Roman"/>
              <w:sz w:val="20"/>
            </w:rPr>
          </w:rPrChange>
        </w:rPr>
        <w:t>assessments</w:t>
      </w:r>
      <w:r>
        <w:rPr>
          <w:rFonts w:ascii="Times New Roman"/>
          <w:spacing w:val="23"/>
          <w:sz w:val="20"/>
          <w:rPrChange w:id="10911" w:author="Author" w:date="2015-07-30T15:37:00Z">
            <w:rPr>
              <w:rFonts w:ascii="Times New Roman" w:hAnsi="Times New Roman"/>
              <w:sz w:val="20"/>
            </w:rPr>
          </w:rPrChange>
        </w:rPr>
        <w:t xml:space="preserve"> </w:t>
      </w:r>
      <w:r>
        <w:rPr>
          <w:rFonts w:ascii="Times New Roman"/>
          <w:sz w:val="20"/>
          <w:rPrChange w:id="10912" w:author="Author" w:date="2015-07-30T15:37:00Z">
            <w:rPr>
              <w:rFonts w:ascii="Times New Roman" w:hAnsi="Times New Roman"/>
              <w:sz w:val="20"/>
            </w:rPr>
          </w:rPrChange>
        </w:rPr>
        <w:t>of</w:t>
      </w:r>
      <w:r>
        <w:rPr>
          <w:rFonts w:ascii="Times New Roman"/>
          <w:spacing w:val="22"/>
          <w:sz w:val="20"/>
          <w:rPrChange w:id="10913" w:author="Author" w:date="2015-07-30T15:37:00Z">
            <w:rPr>
              <w:rFonts w:ascii="Times New Roman" w:hAnsi="Times New Roman"/>
              <w:sz w:val="20"/>
            </w:rPr>
          </w:rPrChange>
        </w:rPr>
        <w:t xml:space="preserve"> </w:t>
      </w:r>
      <w:r>
        <w:rPr>
          <w:rFonts w:ascii="Times New Roman"/>
          <w:sz w:val="20"/>
          <w:rPrChange w:id="10914" w:author="Author" w:date="2015-07-30T15:37:00Z">
            <w:rPr>
              <w:rFonts w:ascii="Times New Roman" w:hAnsi="Times New Roman"/>
              <w:sz w:val="20"/>
            </w:rPr>
          </w:rPrChange>
        </w:rPr>
        <w:t>progress</w:t>
      </w:r>
      <w:r>
        <w:rPr>
          <w:rFonts w:ascii="Times New Roman"/>
          <w:spacing w:val="22"/>
          <w:sz w:val="20"/>
          <w:rPrChange w:id="10915" w:author="Author" w:date="2015-07-30T15:37:00Z">
            <w:rPr>
              <w:rFonts w:ascii="Times New Roman" w:hAnsi="Times New Roman"/>
              <w:sz w:val="20"/>
            </w:rPr>
          </w:rPrChange>
        </w:rPr>
        <w:t xml:space="preserve"> </w:t>
      </w:r>
      <w:r>
        <w:rPr>
          <w:rFonts w:ascii="Times New Roman"/>
          <w:sz w:val="20"/>
          <w:rPrChange w:id="10916" w:author="Author" w:date="2015-07-30T15:37:00Z">
            <w:rPr>
              <w:rFonts w:ascii="Times New Roman" w:hAnsi="Times New Roman"/>
              <w:sz w:val="20"/>
            </w:rPr>
          </w:rPrChange>
        </w:rPr>
        <w:t>and</w:t>
      </w:r>
      <w:r>
        <w:rPr>
          <w:rFonts w:ascii="Times New Roman"/>
          <w:spacing w:val="24"/>
          <w:sz w:val="20"/>
          <w:rPrChange w:id="10917" w:author="Author" w:date="2015-07-30T15:37:00Z">
            <w:rPr>
              <w:rFonts w:ascii="Times New Roman" w:hAnsi="Times New Roman"/>
              <w:sz w:val="20"/>
            </w:rPr>
          </w:rPrChange>
        </w:rPr>
        <w:t xml:space="preserve"> </w:t>
      </w:r>
      <w:r>
        <w:rPr>
          <w:rFonts w:ascii="Times New Roman"/>
          <w:sz w:val="20"/>
          <w:rPrChange w:id="10918" w:author="Author" w:date="2015-07-30T15:37:00Z">
            <w:rPr>
              <w:rFonts w:ascii="Times New Roman" w:hAnsi="Times New Roman"/>
              <w:sz w:val="20"/>
            </w:rPr>
          </w:rPrChange>
        </w:rPr>
        <w:t>identify</w:t>
      </w:r>
      <w:r>
        <w:rPr>
          <w:rFonts w:ascii="Times New Roman"/>
          <w:spacing w:val="20"/>
          <w:sz w:val="20"/>
          <w:rPrChange w:id="10919" w:author="Author" w:date="2015-07-30T15:37:00Z">
            <w:rPr>
              <w:rFonts w:ascii="Times New Roman" w:hAnsi="Times New Roman"/>
              <w:sz w:val="20"/>
            </w:rPr>
          </w:rPrChange>
        </w:rPr>
        <w:t xml:space="preserve"> </w:t>
      </w:r>
      <w:r>
        <w:rPr>
          <w:rFonts w:ascii="Times New Roman"/>
          <w:sz w:val="20"/>
          <w:rPrChange w:id="10920" w:author="Author" w:date="2015-07-30T15:37:00Z">
            <w:rPr>
              <w:rFonts w:ascii="Times New Roman" w:hAnsi="Times New Roman"/>
              <w:sz w:val="20"/>
            </w:rPr>
          </w:rPrChange>
        </w:rPr>
        <w:t>challenges</w:t>
      </w:r>
      <w:r>
        <w:rPr>
          <w:rFonts w:ascii="Times New Roman"/>
          <w:spacing w:val="23"/>
          <w:sz w:val="20"/>
          <w:rPrChange w:id="10921" w:author="Author" w:date="2015-07-30T15:37:00Z">
            <w:rPr>
              <w:rFonts w:ascii="Times New Roman" w:hAnsi="Times New Roman"/>
              <w:sz w:val="20"/>
            </w:rPr>
          </w:rPrChange>
        </w:rPr>
        <w:t xml:space="preserve"> </w:t>
      </w:r>
      <w:r>
        <w:rPr>
          <w:rFonts w:ascii="Times New Roman"/>
          <w:sz w:val="20"/>
          <w:rPrChange w:id="10922" w:author="Author" w:date="2015-07-30T15:37:00Z">
            <w:rPr>
              <w:rFonts w:ascii="Times New Roman" w:hAnsi="Times New Roman"/>
              <w:sz w:val="20"/>
            </w:rPr>
          </w:rPrChange>
        </w:rPr>
        <w:t>at</w:t>
      </w:r>
      <w:r>
        <w:rPr>
          <w:rFonts w:ascii="Times New Roman"/>
          <w:spacing w:val="23"/>
          <w:sz w:val="20"/>
          <w:rPrChange w:id="10923" w:author="Author" w:date="2015-07-30T15:37:00Z">
            <w:rPr>
              <w:rFonts w:ascii="Times New Roman" w:hAnsi="Times New Roman"/>
              <w:sz w:val="20"/>
            </w:rPr>
          </w:rPrChange>
        </w:rPr>
        <w:t xml:space="preserve"> </w:t>
      </w:r>
      <w:r>
        <w:rPr>
          <w:rFonts w:ascii="Times New Roman"/>
          <w:sz w:val="20"/>
          <w:rPrChange w:id="10924" w:author="Author" w:date="2015-07-30T15:37:00Z">
            <w:rPr>
              <w:rFonts w:ascii="Times New Roman" w:hAnsi="Times New Roman"/>
              <w:sz w:val="20"/>
            </w:rPr>
          </w:rPrChange>
        </w:rPr>
        <w:t>the</w:t>
      </w:r>
      <w:r>
        <w:rPr>
          <w:rFonts w:ascii="Times New Roman"/>
          <w:spacing w:val="23"/>
          <w:sz w:val="20"/>
          <w:rPrChange w:id="10925" w:author="Author" w:date="2015-07-30T15:37:00Z">
            <w:rPr>
              <w:rFonts w:ascii="Times New Roman" w:hAnsi="Times New Roman"/>
              <w:sz w:val="20"/>
            </w:rPr>
          </w:rPrChange>
        </w:rPr>
        <w:t xml:space="preserve"> </w:t>
      </w:r>
      <w:r>
        <w:rPr>
          <w:rFonts w:ascii="Times New Roman"/>
          <w:sz w:val="20"/>
          <w:rPrChange w:id="10926" w:author="Author" w:date="2015-07-30T15:37:00Z">
            <w:rPr>
              <w:rFonts w:ascii="Times New Roman" w:hAnsi="Times New Roman"/>
              <w:sz w:val="20"/>
            </w:rPr>
          </w:rPrChange>
        </w:rPr>
        <w:t>regional</w:t>
      </w:r>
      <w:r>
        <w:rPr>
          <w:rFonts w:ascii="Times New Roman"/>
          <w:spacing w:val="23"/>
          <w:sz w:val="20"/>
          <w:rPrChange w:id="10927" w:author="Author" w:date="2015-07-30T15:37:00Z">
            <w:rPr>
              <w:rFonts w:ascii="Times New Roman" w:hAnsi="Times New Roman"/>
              <w:sz w:val="20"/>
            </w:rPr>
          </w:rPrChange>
        </w:rPr>
        <w:t xml:space="preserve"> </w:t>
      </w:r>
      <w:r>
        <w:rPr>
          <w:rFonts w:ascii="Times New Roman"/>
          <w:sz w:val="20"/>
          <w:rPrChange w:id="10928" w:author="Author" w:date="2015-07-30T15:37:00Z">
            <w:rPr>
              <w:rFonts w:ascii="Times New Roman" w:hAnsi="Times New Roman"/>
              <w:sz w:val="20"/>
            </w:rPr>
          </w:rPrChange>
        </w:rPr>
        <w:t>and</w:t>
      </w:r>
      <w:r>
        <w:rPr>
          <w:rFonts w:ascii="Times New Roman"/>
          <w:w w:val="99"/>
          <w:sz w:val="20"/>
          <w:rPrChange w:id="10929" w:author="Author" w:date="2015-07-30T15:37:00Z">
            <w:rPr>
              <w:rFonts w:ascii="Times New Roman" w:hAnsi="Times New Roman"/>
              <w:sz w:val="20"/>
            </w:rPr>
          </w:rPrChange>
        </w:rPr>
        <w:t xml:space="preserve"> </w:t>
      </w:r>
      <w:r>
        <w:rPr>
          <w:rFonts w:ascii="Times New Roman"/>
          <w:sz w:val="20"/>
          <w:rPrChange w:id="10930" w:author="Author" w:date="2015-07-30T15:37:00Z">
            <w:rPr>
              <w:rFonts w:ascii="Times New Roman" w:hAnsi="Times New Roman"/>
              <w:sz w:val="20"/>
            </w:rPr>
          </w:rPrChange>
        </w:rPr>
        <w:t>global level. Along with regional dialogues and global reviews, they will inform recommendations for</w:t>
      </w:r>
      <w:r>
        <w:rPr>
          <w:rFonts w:ascii="Times New Roman"/>
          <w:spacing w:val="3"/>
          <w:sz w:val="20"/>
          <w:rPrChange w:id="10931" w:author="Author" w:date="2015-07-30T15:37:00Z">
            <w:rPr>
              <w:rFonts w:ascii="Times New Roman" w:hAnsi="Times New Roman"/>
              <w:sz w:val="20"/>
            </w:rPr>
          </w:rPrChange>
        </w:rPr>
        <w:t xml:space="preserve"> </w:t>
      </w:r>
      <w:r>
        <w:rPr>
          <w:rFonts w:ascii="Times New Roman"/>
          <w:sz w:val="20"/>
          <w:rPrChange w:id="10932" w:author="Author" w:date="2015-07-30T15:37:00Z">
            <w:rPr>
              <w:rFonts w:ascii="Times New Roman" w:hAnsi="Times New Roman"/>
              <w:sz w:val="20"/>
            </w:rPr>
          </w:rPrChange>
        </w:rPr>
        <w:t>follow-</w:t>
      </w:r>
      <w:ins w:id="10933" w:author="Author" w:date="2015-07-30T15:37:00Z">
        <w:r>
          <w:rPr>
            <w:rFonts w:ascii="Times New Roman"/>
            <w:w w:val="99"/>
            <w:sz w:val="20"/>
          </w:rPr>
          <w:t xml:space="preserve"> </w:t>
        </w:r>
      </w:ins>
      <w:r>
        <w:rPr>
          <w:rFonts w:ascii="Times New Roman"/>
          <w:sz w:val="20"/>
          <w:rPrChange w:id="10934" w:author="Author" w:date="2015-07-30T15:37:00Z">
            <w:rPr>
              <w:rFonts w:ascii="Times New Roman" w:hAnsi="Times New Roman"/>
              <w:sz w:val="20"/>
            </w:rPr>
          </w:rPrChange>
        </w:rPr>
        <w:t>up at various</w:t>
      </w:r>
      <w:r>
        <w:rPr>
          <w:rFonts w:ascii="Times New Roman"/>
          <w:spacing w:val="-1"/>
          <w:sz w:val="20"/>
          <w:rPrChange w:id="10935" w:author="Author" w:date="2015-07-30T15:37:00Z">
            <w:rPr>
              <w:rFonts w:ascii="Times New Roman" w:hAnsi="Times New Roman"/>
              <w:sz w:val="20"/>
            </w:rPr>
          </w:rPrChange>
        </w:rPr>
        <w:t xml:space="preserve"> </w:t>
      </w:r>
      <w:r>
        <w:rPr>
          <w:rFonts w:ascii="Times New Roman"/>
          <w:sz w:val="20"/>
          <w:rPrChange w:id="10936" w:author="Author" w:date="2015-07-30T15:37:00Z">
            <w:rPr>
              <w:rFonts w:ascii="Times New Roman" w:hAnsi="Times New Roman"/>
              <w:sz w:val="20"/>
            </w:rPr>
          </w:rPrChange>
        </w:rPr>
        <w:t>levels.</w:t>
      </w:r>
      <w:del w:id="10937" w:author="Author" w:date="2015-07-30T15:37:00Z">
        <w:r w:rsidR="0039797F" w:rsidRPr="00173F76">
          <w:rPr>
            <w:rFonts w:ascii="Times New Roman" w:hAnsi="Times New Roman"/>
            <w:sz w:val="20"/>
            <w:szCs w:val="20"/>
          </w:rPr>
          <w:delText xml:space="preserve">      </w:delText>
        </w:r>
      </w:del>
    </w:p>
    <w:p w14:paraId="4940D566" w14:textId="77777777" w:rsidR="00804791" w:rsidRDefault="006514D0">
      <w:pPr>
        <w:pStyle w:val="Heading2"/>
        <w:spacing w:before="165"/>
        <w:ind w:right="204"/>
        <w:rPr>
          <w:b w:val="0"/>
          <w:rPrChange w:id="10938" w:author="Author" w:date="2015-07-30T15:37:00Z">
            <w:rPr>
              <w:rFonts w:ascii="Times New Roman" w:hAnsi="Times New Roman"/>
              <w:b/>
              <w:sz w:val="20"/>
            </w:rPr>
          </w:rPrChange>
        </w:rPr>
        <w:pPrChange w:id="10939" w:author="Author" w:date="2015-07-30T15:37:00Z">
          <w:pPr/>
        </w:pPrChange>
      </w:pPr>
      <w:r w:rsidRPr="006514D0">
        <w:t>National</w:t>
      </w:r>
      <w:r>
        <w:rPr>
          <w:spacing w:val="-6"/>
          <w:rPrChange w:id="10940" w:author="Author" w:date="2015-07-30T15:37:00Z">
            <w:rPr>
              <w:rFonts w:ascii="Times New Roman" w:hAnsi="Times New Roman"/>
              <w:b/>
              <w:sz w:val="20"/>
            </w:rPr>
          </w:rPrChange>
        </w:rPr>
        <w:t xml:space="preserve"> </w:t>
      </w:r>
      <w:r w:rsidRPr="006514D0">
        <w:t>level</w:t>
      </w:r>
    </w:p>
    <w:p w14:paraId="57477F19" w14:textId="55891362" w:rsidR="00804791" w:rsidRDefault="006514D0">
      <w:pPr>
        <w:pStyle w:val="ListParagraph"/>
        <w:numPr>
          <w:ilvl w:val="0"/>
          <w:numId w:val="35"/>
        </w:numPr>
        <w:tabs>
          <w:tab w:val="left" w:pos="461"/>
        </w:tabs>
        <w:spacing w:before="173" w:line="259" w:lineRule="auto"/>
        <w:ind w:right="116"/>
        <w:jc w:val="both"/>
        <w:rPr>
          <w:rFonts w:ascii="Times New Roman" w:eastAsia="Times New Roman" w:hAnsi="Times New Roman" w:cs="Times New Roman"/>
          <w:sz w:val="20"/>
          <w:szCs w:val="20"/>
        </w:rPr>
        <w:pPrChange w:id="10941" w:author="Author" w:date="2015-07-30T15:37:00Z">
          <w:pPr>
            <w:pStyle w:val="ListParagraph"/>
            <w:numPr>
              <w:numId w:val="36"/>
            </w:numPr>
            <w:ind w:left="360" w:hanging="360"/>
          </w:pPr>
        </w:pPrChange>
      </w:pPr>
      <w:r>
        <w:rPr>
          <w:rFonts w:ascii="Times New Roman"/>
          <w:sz w:val="20"/>
          <w:rPrChange w:id="10942" w:author="Author" w:date="2015-07-30T15:37:00Z">
            <w:rPr>
              <w:rFonts w:ascii="Times New Roman" w:hAnsi="Times New Roman"/>
              <w:sz w:val="20"/>
            </w:rPr>
          </w:rPrChange>
        </w:rPr>
        <w:t>We</w:t>
      </w:r>
      <w:r>
        <w:rPr>
          <w:rFonts w:ascii="Times New Roman"/>
          <w:spacing w:val="14"/>
          <w:sz w:val="20"/>
          <w:rPrChange w:id="10943" w:author="Author" w:date="2015-07-30T15:37:00Z">
            <w:rPr>
              <w:rFonts w:ascii="Times New Roman" w:hAnsi="Times New Roman"/>
              <w:sz w:val="20"/>
            </w:rPr>
          </w:rPrChange>
        </w:rPr>
        <w:t xml:space="preserve"> </w:t>
      </w:r>
      <w:r>
        <w:rPr>
          <w:rFonts w:ascii="Times New Roman"/>
          <w:sz w:val="20"/>
          <w:rPrChange w:id="10944" w:author="Author" w:date="2015-07-30T15:37:00Z">
            <w:rPr>
              <w:rFonts w:ascii="Times New Roman" w:hAnsi="Times New Roman"/>
              <w:sz w:val="20"/>
            </w:rPr>
          </w:rPrChange>
        </w:rPr>
        <w:t>encourage</w:t>
      </w:r>
      <w:r>
        <w:rPr>
          <w:rFonts w:ascii="Times New Roman"/>
          <w:spacing w:val="14"/>
          <w:sz w:val="20"/>
          <w:rPrChange w:id="10945" w:author="Author" w:date="2015-07-30T15:37:00Z">
            <w:rPr>
              <w:rFonts w:ascii="Times New Roman" w:hAnsi="Times New Roman"/>
              <w:sz w:val="20"/>
            </w:rPr>
          </w:rPrChange>
        </w:rPr>
        <w:t xml:space="preserve"> </w:t>
      </w:r>
      <w:r>
        <w:rPr>
          <w:rFonts w:ascii="Times New Roman"/>
          <w:sz w:val="20"/>
          <w:rPrChange w:id="10946" w:author="Author" w:date="2015-07-30T15:37:00Z">
            <w:rPr>
              <w:rFonts w:ascii="Times New Roman" w:hAnsi="Times New Roman"/>
              <w:sz w:val="20"/>
            </w:rPr>
          </w:rPrChange>
        </w:rPr>
        <w:t>all</w:t>
      </w:r>
      <w:r>
        <w:rPr>
          <w:rFonts w:ascii="Times New Roman"/>
          <w:spacing w:val="15"/>
          <w:sz w:val="20"/>
          <w:rPrChange w:id="10947" w:author="Author" w:date="2015-07-30T15:37:00Z">
            <w:rPr>
              <w:rFonts w:ascii="Times New Roman" w:hAnsi="Times New Roman"/>
              <w:sz w:val="20"/>
            </w:rPr>
          </w:rPrChange>
        </w:rPr>
        <w:t xml:space="preserve"> </w:t>
      </w:r>
      <w:r>
        <w:rPr>
          <w:rFonts w:ascii="Times New Roman"/>
          <w:sz w:val="20"/>
          <w:rPrChange w:id="10948" w:author="Author" w:date="2015-07-30T15:37:00Z">
            <w:rPr>
              <w:rFonts w:ascii="Times New Roman" w:hAnsi="Times New Roman"/>
              <w:sz w:val="20"/>
            </w:rPr>
          </w:rPrChange>
        </w:rPr>
        <w:t>member</w:t>
      </w:r>
      <w:r>
        <w:rPr>
          <w:rFonts w:ascii="Times New Roman"/>
          <w:spacing w:val="14"/>
          <w:sz w:val="20"/>
          <w:rPrChange w:id="10949" w:author="Author" w:date="2015-07-30T15:37:00Z">
            <w:rPr>
              <w:rFonts w:ascii="Times New Roman" w:hAnsi="Times New Roman"/>
              <w:sz w:val="20"/>
            </w:rPr>
          </w:rPrChange>
        </w:rPr>
        <w:t xml:space="preserve"> </w:t>
      </w:r>
      <w:r>
        <w:rPr>
          <w:rFonts w:ascii="Times New Roman"/>
          <w:sz w:val="20"/>
          <w:rPrChange w:id="10950" w:author="Author" w:date="2015-07-30T15:37:00Z">
            <w:rPr>
              <w:rFonts w:ascii="Times New Roman" w:hAnsi="Times New Roman"/>
              <w:sz w:val="20"/>
            </w:rPr>
          </w:rPrChange>
        </w:rPr>
        <w:t>states</w:t>
      </w:r>
      <w:r>
        <w:rPr>
          <w:rFonts w:ascii="Times New Roman"/>
          <w:spacing w:val="13"/>
          <w:sz w:val="20"/>
          <w:rPrChange w:id="10951" w:author="Author" w:date="2015-07-30T15:37:00Z">
            <w:rPr>
              <w:rFonts w:ascii="Times New Roman" w:hAnsi="Times New Roman"/>
              <w:sz w:val="20"/>
            </w:rPr>
          </w:rPrChange>
        </w:rPr>
        <w:t xml:space="preserve"> </w:t>
      </w:r>
      <w:r>
        <w:rPr>
          <w:rFonts w:ascii="Times New Roman"/>
          <w:sz w:val="20"/>
          <w:rPrChange w:id="10952" w:author="Author" w:date="2015-07-30T15:37:00Z">
            <w:rPr>
              <w:rFonts w:ascii="Times New Roman" w:hAnsi="Times New Roman"/>
              <w:sz w:val="20"/>
            </w:rPr>
          </w:rPrChange>
        </w:rPr>
        <w:t>to</w:t>
      </w:r>
      <w:r>
        <w:rPr>
          <w:rFonts w:ascii="Times New Roman"/>
          <w:spacing w:val="14"/>
          <w:sz w:val="20"/>
          <w:rPrChange w:id="10953" w:author="Author" w:date="2015-07-30T15:37:00Z">
            <w:rPr>
              <w:rFonts w:ascii="Times New Roman" w:hAnsi="Times New Roman"/>
              <w:sz w:val="20"/>
            </w:rPr>
          </w:rPrChange>
        </w:rPr>
        <w:t xml:space="preserve"> </w:t>
      </w:r>
      <w:r>
        <w:rPr>
          <w:rFonts w:ascii="Times New Roman"/>
          <w:sz w:val="20"/>
          <w:rPrChange w:id="10954" w:author="Author" w:date="2015-07-30T15:37:00Z">
            <w:rPr>
              <w:rFonts w:ascii="Times New Roman" w:hAnsi="Times New Roman"/>
              <w:sz w:val="20"/>
            </w:rPr>
          </w:rPrChange>
        </w:rPr>
        <w:t>develop</w:t>
      </w:r>
      <w:r>
        <w:rPr>
          <w:rFonts w:ascii="Times New Roman"/>
          <w:spacing w:val="14"/>
          <w:sz w:val="20"/>
          <w:rPrChange w:id="10955" w:author="Author" w:date="2015-07-30T15:37:00Z">
            <w:rPr>
              <w:rFonts w:ascii="Times New Roman" w:hAnsi="Times New Roman"/>
              <w:sz w:val="20"/>
            </w:rPr>
          </w:rPrChange>
        </w:rPr>
        <w:t xml:space="preserve"> </w:t>
      </w:r>
      <w:r>
        <w:rPr>
          <w:rFonts w:ascii="Times New Roman"/>
          <w:sz w:val="20"/>
          <w:rPrChange w:id="10956" w:author="Author" w:date="2015-07-30T15:37:00Z">
            <w:rPr>
              <w:rFonts w:ascii="Times New Roman" w:hAnsi="Times New Roman"/>
              <w:sz w:val="20"/>
            </w:rPr>
          </w:rPrChange>
        </w:rPr>
        <w:t>as</w:t>
      </w:r>
      <w:r>
        <w:rPr>
          <w:rFonts w:ascii="Times New Roman"/>
          <w:spacing w:val="13"/>
          <w:sz w:val="20"/>
          <w:rPrChange w:id="10957" w:author="Author" w:date="2015-07-30T15:37:00Z">
            <w:rPr>
              <w:rFonts w:ascii="Times New Roman" w:hAnsi="Times New Roman"/>
              <w:sz w:val="20"/>
            </w:rPr>
          </w:rPrChange>
        </w:rPr>
        <w:t xml:space="preserve"> </w:t>
      </w:r>
      <w:r>
        <w:rPr>
          <w:rFonts w:ascii="Times New Roman"/>
          <w:sz w:val="20"/>
          <w:rPrChange w:id="10958" w:author="Author" w:date="2015-07-30T15:37:00Z">
            <w:rPr>
              <w:rFonts w:ascii="Times New Roman" w:hAnsi="Times New Roman"/>
              <w:sz w:val="20"/>
            </w:rPr>
          </w:rPrChange>
        </w:rPr>
        <w:t>soon</w:t>
      </w:r>
      <w:r>
        <w:rPr>
          <w:rFonts w:ascii="Times New Roman"/>
          <w:spacing w:val="12"/>
          <w:sz w:val="20"/>
          <w:rPrChange w:id="10959" w:author="Author" w:date="2015-07-30T15:37:00Z">
            <w:rPr>
              <w:rFonts w:ascii="Times New Roman" w:hAnsi="Times New Roman"/>
              <w:sz w:val="20"/>
            </w:rPr>
          </w:rPrChange>
        </w:rPr>
        <w:t xml:space="preserve"> </w:t>
      </w:r>
      <w:r>
        <w:rPr>
          <w:rFonts w:ascii="Times New Roman"/>
          <w:sz w:val="20"/>
          <w:rPrChange w:id="10960" w:author="Author" w:date="2015-07-30T15:37:00Z">
            <w:rPr>
              <w:rFonts w:ascii="Times New Roman" w:hAnsi="Times New Roman"/>
              <w:sz w:val="20"/>
            </w:rPr>
          </w:rPrChange>
        </w:rPr>
        <w:t>as</w:t>
      </w:r>
      <w:r>
        <w:rPr>
          <w:rFonts w:ascii="Times New Roman"/>
          <w:spacing w:val="13"/>
          <w:sz w:val="20"/>
          <w:rPrChange w:id="10961" w:author="Author" w:date="2015-07-30T15:37:00Z">
            <w:rPr>
              <w:rFonts w:ascii="Times New Roman" w:hAnsi="Times New Roman"/>
              <w:sz w:val="20"/>
            </w:rPr>
          </w:rPrChange>
        </w:rPr>
        <w:t xml:space="preserve"> </w:t>
      </w:r>
      <w:r>
        <w:rPr>
          <w:rFonts w:ascii="Times New Roman"/>
          <w:sz w:val="20"/>
          <w:rPrChange w:id="10962" w:author="Author" w:date="2015-07-30T15:37:00Z">
            <w:rPr>
              <w:rFonts w:ascii="Times New Roman" w:hAnsi="Times New Roman"/>
              <w:sz w:val="20"/>
            </w:rPr>
          </w:rPrChange>
        </w:rPr>
        <w:t>practicable</w:t>
      </w:r>
      <w:r>
        <w:rPr>
          <w:rFonts w:ascii="Times New Roman"/>
          <w:spacing w:val="14"/>
          <w:sz w:val="20"/>
          <w:rPrChange w:id="10963" w:author="Author" w:date="2015-07-30T15:37:00Z">
            <w:rPr>
              <w:rFonts w:ascii="Times New Roman" w:hAnsi="Times New Roman"/>
              <w:sz w:val="20"/>
            </w:rPr>
          </w:rPrChange>
        </w:rPr>
        <w:t xml:space="preserve"> </w:t>
      </w:r>
      <w:r>
        <w:rPr>
          <w:rFonts w:ascii="Times New Roman"/>
          <w:sz w:val="20"/>
          <w:rPrChange w:id="10964" w:author="Author" w:date="2015-07-30T15:37:00Z">
            <w:rPr>
              <w:rFonts w:ascii="Times New Roman" w:hAnsi="Times New Roman"/>
              <w:sz w:val="20"/>
            </w:rPr>
          </w:rPrChange>
        </w:rPr>
        <w:t>ambitious</w:t>
      </w:r>
      <w:r>
        <w:rPr>
          <w:rFonts w:ascii="Times New Roman"/>
          <w:spacing w:val="15"/>
          <w:sz w:val="20"/>
          <w:rPrChange w:id="10965" w:author="Author" w:date="2015-07-30T15:37:00Z">
            <w:rPr>
              <w:rFonts w:ascii="Times New Roman" w:hAnsi="Times New Roman"/>
              <w:sz w:val="20"/>
            </w:rPr>
          </w:rPrChange>
        </w:rPr>
        <w:t xml:space="preserve"> </w:t>
      </w:r>
      <w:r>
        <w:rPr>
          <w:rFonts w:ascii="Times New Roman"/>
          <w:sz w:val="20"/>
          <w:rPrChange w:id="10966" w:author="Author" w:date="2015-07-30T15:37:00Z">
            <w:rPr>
              <w:rFonts w:ascii="Times New Roman" w:hAnsi="Times New Roman"/>
              <w:sz w:val="20"/>
            </w:rPr>
          </w:rPrChange>
        </w:rPr>
        <w:t>national</w:t>
      </w:r>
      <w:r>
        <w:rPr>
          <w:rFonts w:ascii="Times New Roman"/>
          <w:spacing w:val="14"/>
          <w:sz w:val="20"/>
          <w:rPrChange w:id="10967" w:author="Author" w:date="2015-07-30T15:37:00Z">
            <w:rPr>
              <w:rFonts w:ascii="Times New Roman" w:hAnsi="Times New Roman"/>
              <w:sz w:val="20"/>
            </w:rPr>
          </w:rPrChange>
        </w:rPr>
        <w:t xml:space="preserve"> </w:t>
      </w:r>
      <w:r>
        <w:rPr>
          <w:rFonts w:ascii="Times New Roman"/>
          <w:sz w:val="20"/>
          <w:rPrChange w:id="10968" w:author="Author" w:date="2015-07-30T15:37:00Z">
            <w:rPr>
              <w:rFonts w:ascii="Times New Roman" w:hAnsi="Times New Roman"/>
              <w:sz w:val="20"/>
            </w:rPr>
          </w:rPrChange>
        </w:rPr>
        <w:t>responses</w:t>
      </w:r>
      <w:r>
        <w:rPr>
          <w:rFonts w:ascii="Times New Roman"/>
          <w:spacing w:val="13"/>
          <w:sz w:val="20"/>
          <w:rPrChange w:id="10969" w:author="Author" w:date="2015-07-30T15:37:00Z">
            <w:rPr>
              <w:rFonts w:ascii="Times New Roman" w:hAnsi="Times New Roman"/>
              <w:sz w:val="20"/>
            </w:rPr>
          </w:rPrChange>
        </w:rPr>
        <w:t xml:space="preserve"> </w:t>
      </w:r>
      <w:r>
        <w:rPr>
          <w:rFonts w:ascii="Times New Roman"/>
          <w:sz w:val="20"/>
          <w:rPrChange w:id="10970" w:author="Author" w:date="2015-07-30T15:37:00Z">
            <w:rPr>
              <w:rFonts w:ascii="Times New Roman" w:hAnsi="Times New Roman"/>
              <w:sz w:val="20"/>
            </w:rPr>
          </w:rPrChange>
        </w:rPr>
        <w:t>to</w:t>
      </w:r>
      <w:r>
        <w:rPr>
          <w:rFonts w:ascii="Times New Roman"/>
          <w:spacing w:val="14"/>
          <w:sz w:val="20"/>
          <w:rPrChange w:id="10971" w:author="Author" w:date="2015-07-30T15:37:00Z">
            <w:rPr>
              <w:rFonts w:ascii="Times New Roman" w:hAnsi="Times New Roman"/>
              <w:sz w:val="20"/>
            </w:rPr>
          </w:rPrChange>
        </w:rPr>
        <w:t xml:space="preserve"> </w:t>
      </w:r>
      <w:r>
        <w:rPr>
          <w:rFonts w:ascii="Times New Roman"/>
          <w:sz w:val="20"/>
          <w:rPrChange w:id="10972" w:author="Author" w:date="2015-07-30T15:37:00Z">
            <w:rPr>
              <w:rFonts w:ascii="Times New Roman" w:hAnsi="Times New Roman"/>
              <w:sz w:val="20"/>
            </w:rPr>
          </w:rPrChange>
        </w:rPr>
        <w:t>the</w:t>
      </w:r>
      <w:r>
        <w:rPr>
          <w:rFonts w:ascii="Times New Roman"/>
          <w:spacing w:val="14"/>
          <w:sz w:val="20"/>
          <w:rPrChange w:id="10973" w:author="Author" w:date="2015-07-30T15:37:00Z">
            <w:rPr>
              <w:rFonts w:ascii="Times New Roman" w:hAnsi="Times New Roman"/>
              <w:sz w:val="20"/>
            </w:rPr>
          </w:rPrChange>
        </w:rPr>
        <w:t xml:space="preserve"> </w:t>
      </w:r>
      <w:r>
        <w:rPr>
          <w:rFonts w:ascii="Times New Roman"/>
          <w:sz w:val="20"/>
          <w:rPrChange w:id="10974" w:author="Author" w:date="2015-07-30T15:37:00Z">
            <w:rPr>
              <w:rFonts w:ascii="Times New Roman" w:hAnsi="Times New Roman"/>
              <w:sz w:val="20"/>
            </w:rPr>
          </w:rPrChange>
        </w:rPr>
        <w:t>overall</w:t>
      </w:r>
      <w:r>
        <w:rPr>
          <w:rFonts w:ascii="Times New Roman"/>
          <w:w w:val="99"/>
          <w:sz w:val="20"/>
          <w:rPrChange w:id="10975" w:author="Author" w:date="2015-07-30T15:37:00Z">
            <w:rPr>
              <w:rFonts w:ascii="Times New Roman" w:hAnsi="Times New Roman"/>
              <w:sz w:val="20"/>
            </w:rPr>
          </w:rPrChange>
        </w:rPr>
        <w:t xml:space="preserve"> </w:t>
      </w:r>
      <w:r>
        <w:rPr>
          <w:rFonts w:ascii="Times New Roman"/>
          <w:sz w:val="20"/>
          <w:rPrChange w:id="10976" w:author="Author" w:date="2015-07-30T15:37:00Z">
            <w:rPr>
              <w:rFonts w:ascii="Times New Roman" w:hAnsi="Times New Roman"/>
              <w:sz w:val="20"/>
            </w:rPr>
          </w:rPrChange>
        </w:rPr>
        <w:t>implementation</w:t>
      </w:r>
      <w:r>
        <w:rPr>
          <w:rFonts w:ascii="Times New Roman"/>
          <w:spacing w:val="19"/>
          <w:sz w:val="20"/>
          <w:rPrChange w:id="10977" w:author="Author" w:date="2015-07-30T15:37:00Z">
            <w:rPr>
              <w:rFonts w:ascii="Times New Roman" w:hAnsi="Times New Roman"/>
              <w:sz w:val="20"/>
            </w:rPr>
          </w:rPrChange>
        </w:rPr>
        <w:t xml:space="preserve"> </w:t>
      </w:r>
      <w:r>
        <w:rPr>
          <w:rFonts w:ascii="Times New Roman"/>
          <w:sz w:val="20"/>
          <w:rPrChange w:id="10978" w:author="Author" w:date="2015-07-30T15:37:00Z">
            <w:rPr>
              <w:rFonts w:ascii="Times New Roman" w:hAnsi="Times New Roman"/>
              <w:sz w:val="20"/>
            </w:rPr>
          </w:rPrChange>
        </w:rPr>
        <w:t>of</w:t>
      </w:r>
      <w:r>
        <w:rPr>
          <w:rFonts w:ascii="Times New Roman"/>
          <w:spacing w:val="21"/>
          <w:sz w:val="20"/>
          <w:rPrChange w:id="10979" w:author="Author" w:date="2015-07-30T15:37:00Z">
            <w:rPr>
              <w:rFonts w:ascii="Times New Roman" w:hAnsi="Times New Roman"/>
              <w:sz w:val="20"/>
            </w:rPr>
          </w:rPrChange>
        </w:rPr>
        <w:t xml:space="preserve"> </w:t>
      </w:r>
      <w:r>
        <w:rPr>
          <w:rFonts w:ascii="Times New Roman"/>
          <w:sz w:val="20"/>
          <w:rPrChange w:id="10980" w:author="Author" w:date="2015-07-30T15:37:00Z">
            <w:rPr>
              <w:rFonts w:ascii="Times New Roman" w:hAnsi="Times New Roman"/>
              <w:sz w:val="20"/>
            </w:rPr>
          </w:rPrChange>
        </w:rPr>
        <w:t>this</w:t>
      </w:r>
      <w:r>
        <w:rPr>
          <w:rFonts w:ascii="Times New Roman"/>
          <w:spacing w:val="22"/>
          <w:sz w:val="20"/>
          <w:rPrChange w:id="10981" w:author="Author" w:date="2015-07-30T15:37:00Z">
            <w:rPr>
              <w:rFonts w:ascii="Times New Roman" w:hAnsi="Times New Roman"/>
              <w:sz w:val="20"/>
            </w:rPr>
          </w:rPrChange>
        </w:rPr>
        <w:t xml:space="preserve"> </w:t>
      </w:r>
      <w:r>
        <w:rPr>
          <w:rFonts w:ascii="Times New Roman"/>
          <w:sz w:val="20"/>
          <w:rPrChange w:id="10982" w:author="Author" w:date="2015-07-30T15:37:00Z">
            <w:rPr>
              <w:rFonts w:ascii="Times New Roman" w:hAnsi="Times New Roman"/>
              <w:sz w:val="20"/>
            </w:rPr>
          </w:rPrChange>
        </w:rPr>
        <w:t>Agenda.</w:t>
      </w:r>
      <w:r>
        <w:rPr>
          <w:rFonts w:ascii="Times New Roman"/>
          <w:spacing w:val="19"/>
          <w:sz w:val="20"/>
          <w:rPrChange w:id="10983" w:author="Author" w:date="2015-07-30T15:37:00Z">
            <w:rPr>
              <w:rFonts w:ascii="Times New Roman" w:hAnsi="Times New Roman"/>
              <w:sz w:val="20"/>
            </w:rPr>
          </w:rPrChange>
        </w:rPr>
        <w:t xml:space="preserve"> </w:t>
      </w:r>
      <w:r>
        <w:rPr>
          <w:rFonts w:ascii="Times New Roman"/>
          <w:sz w:val="20"/>
          <w:rPrChange w:id="10984" w:author="Author" w:date="2015-07-30T15:37:00Z">
            <w:rPr>
              <w:rFonts w:ascii="Times New Roman" w:hAnsi="Times New Roman"/>
              <w:sz w:val="20"/>
            </w:rPr>
          </w:rPrChange>
        </w:rPr>
        <w:t>These</w:t>
      </w:r>
      <w:r>
        <w:rPr>
          <w:rFonts w:ascii="Times New Roman"/>
          <w:spacing w:val="20"/>
          <w:sz w:val="20"/>
          <w:rPrChange w:id="10985" w:author="Author" w:date="2015-07-30T15:37:00Z">
            <w:rPr>
              <w:rFonts w:ascii="Times New Roman" w:hAnsi="Times New Roman"/>
              <w:sz w:val="20"/>
            </w:rPr>
          </w:rPrChange>
        </w:rPr>
        <w:t xml:space="preserve"> </w:t>
      </w:r>
      <w:r>
        <w:rPr>
          <w:rFonts w:ascii="Times New Roman"/>
          <w:sz w:val="20"/>
          <w:rPrChange w:id="10986" w:author="Author" w:date="2015-07-30T15:37:00Z">
            <w:rPr>
              <w:rFonts w:ascii="Times New Roman" w:hAnsi="Times New Roman"/>
              <w:sz w:val="20"/>
            </w:rPr>
          </w:rPrChange>
        </w:rPr>
        <w:t>can</w:t>
      </w:r>
      <w:r>
        <w:rPr>
          <w:rFonts w:ascii="Times New Roman"/>
          <w:spacing w:val="21"/>
          <w:sz w:val="20"/>
          <w:rPrChange w:id="10987" w:author="Author" w:date="2015-07-30T15:37:00Z">
            <w:rPr>
              <w:rFonts w:ascii="Times New Roman" w:hAnsi="Times New Roman"/>
              <w:sz w:val="20"/>
            </w:rPr>
          </w:rPrChange>
        </w:rPr>
        <w:t xml:space="preserve"> </w:t>
      </w:r>
      <w:r>
        <w:rPr>
          <w:rFonts w:ascii="Times New Roman"/>
          <w:sz w:val="20"/>
          <w:rPrChange w:id="10988" w:author="Author" w:date="2015-07-30T15:37:00Z">
            <w:rPr>
              <w:rFonts w:ascii="Times New Roman" w:hAnsi="Times New Roman"/>
              <w:sz w:val="20"/>
            </w:rPr>
          </w:rPrChange>
        </w:rPr>
        <w:t>support</w:t>
      </w:r>
      <w:r>
        <w:rPr>
          <w:rFonts w:ascii="Times New Roman"/>
          <w:spacing w:val="20"/>
          <w:sz w:val="20"/>
          <w:rPrChange w:id="10989" w:author="Author" w:date="2015-07-30T15:37:00Z">
            <w:rPr>
              <w:rFonts w:ascii="Times New Roman" w:hAnsi="Times New Roman"/>
              <w:sz w:val="20"/>
            </w:rPr>
          </w:rPrChange>
        </w:rPr>
        <w:t xml:space="preserve"> </w:t>
      </w:r>
      <w:r>
        <w:rPr>
          <w:rFonts w:ascii="Times New Roman"/>
          <w:sz w:val="20"/>
          <w:rPrChange w:id="10990" w:author="Author" w:date="2015-07-30T15:37:00Z">
            <w:rPr>
              <w:rFonts w:ascii="Times New Roman" w:hAnsi="Times New Roman"/>
              <w:sz w:val="20"/>
            </w:rPr>
          </w:rPrChange>
        </w:rPr>
        <w:t>the</w:t>
      </w:r>
      <w:r>
        <w:rPr>
          <w:rFonts w:ascii="Times New Roman"/>
          <w:spacing w:val="21"/>
          <w:sz w:val="20"/>
          <w:rPrChange w:id="10991" w:author="Author" w:date="2015-07-30T15:37:00Z">
            <w:rPr>
              <w:rFonts w:ascii="Times New Roman" w:hAnsi="Times New Roman"/>
              <w:sz w:val="20"/>
            </w:rPr>
          </w:rPrChange>
        </w:rPr>
        <w:t xml:space="preserve"> </w:t>
      </w:r>
      <w:r>
        <w:rPr>
          <w:rFonts w:ascii="Times New Roman"/>
          <w:sz w:val="20"/>
          <w:rPrChange w:id="10992" w:author="Author" w:date="2015-07-30T15:37:00Z">
            <w:rPr>
              <w:rFonts w:ascii="Times New Roman" w:hAnsi="Times New Roman"/>
              <w:sz w:val="20"/>
            </w:rPr>
          </w:rPrChange>
        </w:rPr>
        <w:t>transition</w:t>
      </w:r>
      <w:r>
        <w:rPr>
          <w:rFonts w:ascii="Times New Roman"/>
          <w:spacing w:val="19"/>
          <w:sz w:val="20"/>
          <w:rPrChange w:id="10993" w:author="Author" w:date="2015-07-30T15:37:00Z">
            <w:rPr>
              <w:rFonts w:ascii="Times New Roman" w:hAnsi="Times New Roman"/>
              <w:sz w:val="20"/>
            </w:rPr>
          </w:rPrChange>
        </w:rPr>
        <w:t xml:space="preserve"> </w:t>
      </w:r>
      <w:r>
        <w:rPr>
          <w:rFonts w:ascii="Times New Roman"/>
          <w:sz w:val="20"/>
          <w:rPrChange w:id="10994" w:author="Author" w:date="2015-07-30T15:37:00Z">
            <w:rPr>
              <w:rFonts w:ascii="Times New Roman" w:hAnsi="Times New Roman"/>
              <w:sz w:val="20"/>
            </w:rPr>
          </w:rPrChange>
        </w:rPr>
        <w:t>to</w:t>
      </w:r>
      <w:r>
        <w:rPr>
          <w:rFonts w:ascii="Times New Roman"/>
          <w:spacing w:val="21"/>
          <w:sz w:val="20"/>
          <w:rPrChange w:id="10995" w:author="Author" w:date="2015-07-30T15:37:00Z">
            <w:rPr>
              <w:rFonts w:ascii="Times New Roman" w:hAnsi="Times New Roman"/>
              <w:sz w:val="20"/>
            </w:rPr>
          </w:rPrChange>
        </w:rPr>
        <w:t xml:space="preserve"> </w:t>
      </w:r>
      <w:r>
        <w:rPr>
          <w:rFonts w:ascii="Times New Roman"/>
          <w:sz w:val="20"/>
          <w:rPrChange w:id="10996" w:author="Author" w:date="2015-07-30T15:37:00Z">
            <w:rPr>
              <w:rFonts w:ascii="Times New Roman" w:hAnsi="Times New Roman"/>
              <w:sz w:val="20"/>
            </w:rPr>
          </w:rPrChange>
        </w:rPr>
        <w:t>the</w:t>
      </w:r>
      <w:r>
        <w:rPr>
          <w:rFonts w:ascii="Times New Roman"/>
          <w:spacing w:val="21"/>
          <w:sz w:val="20"/>
          <w:rPrChange w:id="10997" w:author="Author" w:date="2015-07-30T15:37:00Z">
            <w:rPr>
              <w:rFonts w:ascii="Times New Roman" w:hAnsi="Times New Roman"/>
              <w:sz w:val="20"/>
            </w:rPr>
          </w:rPrChange>
        </w:rPr>
        <w:t xml:space="preserve"> </w:t>
      </w:r>
      <w:r>
        <w:rPr>
          <w:rFonts w:ascii="Times New Roman"/>
          <w:sz w:val="20"/>
          <w:rPrChange w:id="10998" w:author="Author" w:date="2015-07-30T15:37:00Z">
            <w:rPr>
              <w:rFonts w:ascii="Times New Roman" w:hAnsi="Times New Roman"/>
              <w:sz w:val="20"/>
            </w:rPr>
          </w:rPrChange>
        </w:rPr>
        <w:t>SDGs</w:t>
      </w:r>
      <w:r>
        <w:rPr>
          <w:rFonts w:ascii="Times New Roman"/>
          <w:spacing w:val="20"/>
          <w:sz w:val="20"/>
          <w:rPrChange w:id="10999" w:author="Author" w:date="2015-07-30T15:37:00Z">
            <w:rPr>
              <w:rFonts w:ascii="Times New Roman" w:hAnsi="Times New Roman"/>
              <w:sz w:val="20"/>
            </w:rPr>
          </w:rPrChange>
        </w:rPr>
        <w:t xml:space="preserve"> </w:t>
      </w:r>
      <w:r>
        <w:rPr>
          <w:rFonts w:ascii="Times New Roman"/>
          <w:sz w:val="20"/>
          <w:rPrChange w:id="11000" w:author="Author" w:date="2015-07-30T15:37:00Z">
            <w:rPr>
              <w:rFonts w:ascii="Times New Roman" w:hAnsi="Times New Roman"/>
              <w:sz w:val="20"/>
            </w:rPr>
          </w:rPrChange>
        </w:rPr>
        <w:t>and</w:t>
      </w:r>
      <w:r>
        <w:rPr>
          <w:rFonts w:ascii="Times New Roman"/>
          <w:spacing w:val="21"/>
          <w:sz w:val="20"/>
          <w:rPrChange w:id="11001" w:author="Author" w:date="2015-07-30T15:37:00Z">
            <w:rPr>
              <w:rFonts w:ascii="Times New Roman" w:hAnsi="Times New Roman"/>
              <w:sz w:val="20"/>
            </w:rPr>
          </w:rPrChange>
        </w:rPr>
        <w:t xml:space="preserve"> </w:t>
      </w:r>
      <w:r>
        <w:rPr>
          <w:rFonts w:ascii="Times New Roman"/>
          <w:sz w:val="20"/>
          <w:rPrChange w:id="11002" w:author="Author" w:date="2015-07-30T15:37:00Z">
            <w:rPr>
              <w:rFonts w:ascii="Times New Roman" w:hAnsi="Times New Roman"/>
              <w:sz w:val="20"/>
            </w:rPr>
          </w:rPrChange>
        </w:rPr>
        <w:t>build</w:t>
      </w:r>
      <w:r>
        <w:rPr>
          <w:rFonts w:ascii="Times New Roman"/>
          <w:spacing w:val="21"/>
          <w:sz w:val="20"/>
          <w:rPrChange w:id="11003" w:author="Author" w:date="2015-07-30T15:37:00Z">
            <w:rPr>
              <w:rFonts w:ascii="Times New Roman" w:hAnsi="Times New Roman"/>
              <w:sz w:val="20"/>
            </w:rPr>
          </w:rPrChange>
        </w:rPr>
        <w:t xml:space="preserve"> </w:t>
      </w:r>
      <w:r>
        <w:rPr>
          <w:rFonts w:ascii="Times New Roman"/>
          <w:sz w:val="20"/>
          <w:rPrChange w:id="11004" w:author="Author" w:date="2015-07-30T15:37:00Z">
            <w:rPr>
              <w:rFonts w:ascii="Times New Roman" w:hAnsi="Times New Roman"/>
              <w:sz w:val="20"/>
            </w:rPr>
          </w:rPrChange>
        </w:rPr>
        <w:t>on</w:t>
      </w:r>
      <w:r>
        <w:rPr>
          <w:rFonts w:ascii="Times New Roman"/>
          <w:spacing w:val="19"/>
          <w:sz w:val="20"/>
          <w:rPrChange w:id="11005" w:author="Author" w:date="2015-07-30T15:37:00Z">
            <w:rPr>
              <w:rFonts w:ascii="Times New Roman" w:hAnsi="Times New Roman"/>
              <w:sz w:val="20"/>
            </w:rPr>
          </w:rPrChange>
        </w:rPr>
        <w:t xml:space="preserve"> </w:t>
      </w:r>
      <w:r>
        <w:rPr>
          <w:rFonts w:ascii="Times New Roman"/>
          <w:sz w:val="20"/>
          <w:rPrChange w:id="11006" w:author="Author" w:date="2015-07-30T15:37:00Z">
            <w:rPr>
              <w:rFonts w:ascii="Times New Roman" w:hAnsi="Times New Roman"/>
              <w:sz w:val="20"/>
            </w:rPr>
          </w:rPrChange>
        </w:rPr>
        <w:t>existing</w:t>
      </w:r>
      <w:r>
        <w:rPr>
          <w:rFonts w:ascii="Times New Roman"/>
          <w:spacing w:val="19"/>
          <w:sz w:val="20"/>
          <w:rPrChange w:id="11007" w:author="Author" w:date="2015-07-30T15:37:00Z">
            <w:rPr>
              <w:rFonts w:ascii="Times New Roman" w:hAnsi="Times New Roman"/>
              <w:sz w:val="20"/>
            </w:rPr>
          </w:rPrChange>
        </w:rPr>
        <w:t xml:space="preserve"> </w:t>
      </w:r>
      <w:r>
        <w:rPr>
          <w:rFonts w:ascii="Times New Roman"/>
          <w:sz w:val="20"/>
          <w:rPrChange w:id="11008" w:author="Author" w:date="2015-07-30T15:37:00Z">
            <w:rPr>
              <w:rFonts w:ascii="Times New Roman" w:hAnsi="Times New Roman"/>
              <w:sz w:val="20"/>
            </w:rPr>
          </w:rPrChange>
        </w:rPr>
        <w:t>planning</w:t>
      </w:r>
      <w:r>
        <w:rPr>
          <w:rFonts w:ascii="Times New Roman"/>
          <w:w w:val="99"/>
          <w:sz w:val="20"/>
          <w:rPrChange w:id="11009" w:author="Author" w:date="2015-07-30T15:37:00Z">
            <w:rPr>
              <w:rFonts w:ascii="Times New Roman" w:hAnsi="Times New Roman"/>
              <w:sz w:val="20"/>
            </w:rPr>
          </w:rPrChange>
        </w:rPr>
        <w:t xml:space="preserve"> </w:t>
      </w:r>
      <w:r>
        <w:rPr>
          <w:rFonts w:ascii="Times New Roman"/>
          <w:sz w:val="20"/>
          <w:rPrChange w:id="11010" w:author="Author" w:date="2015-07-30T15:37:00Z">
            <w:rPr>
              <w:rFonts w:ascii="Times New Roman" w:hAnsi="Times New Roman"/>
              <w:sz w:val="20"/>
            </w:rPr>
          </w:rPrChange>
        </w:rPr>
        <w:t>instruments, such as national development and sustainable development strategies, as</w:t>
      </w:r>
      <w:r>
        <w:rPr>
          <w:rFonts w:ascii="Times New Roman"/>
          <w:spacing w:val="-6"/>
          <w:sz w:val="20"/>
          <w:rPrChange w:id="11011" w:author="Author" w:date="2015-07-30T15:37:00Z">
            <w:rPr>
              <w:rFonts w:ascii="Times New Roman" w:hAnsi="Times New Roman"/>
              <w:sz w:val="20"/>
            </w:rPr>
          </w:rPrChange>
        </w:rPr>
        <w:t xml:space="preserve"> </w:t>
      </w:r>
      <w:r>
        <w:rPr>
          <w:rFonts w:ascii="Times New Roman"/>
          <w:sz w:val="20"/>
          <w:rPrChange w:id="11012" w:author="Author" w:date="2015-07-30T15:37:00Z">
            <w:rPr>
              <w:rFonts w:ascii="Times New Roman" w:hAnsi="Times New Roman"/>
              <w:sz w:val="20"/>
            </w:rPr>
          </w:rPrChange>
        </w:rPr>
        <w:t>appropriate.</w:t>
      </w:r>
      <w:del w:id="11013" w:author="Author" w:date="2015-07-30T15:37:00Z">
        <w:r w:rsidR="0039797F" w:rsidRPr="004B11A8">
          <w:rPr>
            <w:rFonts w:ascii="Times New Roman" w:hAnsi="Times New Roman"/>
            <w:sz w:val="20"/>
            <w:szCs w:val="20"/>
          </w:rPr>
          <w:delText xml:space="preserve"> </w:delText>
        </w:r>
      </w:del>
    </w:p>
    <w:p w14:paraId="6CE3C223" w14:textId="77777777" w:rsidR="00804791" w:rsidRDefault="00804791">
      <w:pPr>
        <w:spacing w:before="8"/>
        <w:rPr>
          <w:rFonts w:ascii="Times New Roman" w:hAnsi="Times New Roman"/>
          <w:sz w:val="21"/>
          <w:rPrChange w:id="11014" w:author="Author" w:date="2015-07-30T15:37:00Z">
            <w:rPr>
              <w:rFonts w:ascii="Times New Roman" w:hAnsi="Times New Roman"/>
              <w:sz w:val="20"/>
            </w:rPr>
          </w:rPrChange>
        </w:rPr>
        <w:pPrChange w:id="11015" w:author="Author" w:date="2015-07-30T15:37:00Z">
          <w:pPr>
            <w:pStyle w:val="ListParagraph"/>
            <w:ind w:left="360"/>
          </w:pPr>
        </w:pPrChange>
      </w:pPr>
    </w:p>
    <w:p w14:paraId="789BB3AB" w14:textId="1274B83A" w:rsidR="00804791" w:rsidRDefault="006514D0">
      <w:pPr>
        <w:pStyle w:val="ListParagraph"/>
        <w:numPr>
          <w:ilvl w:val="0"/>
          <w:numId w:val="35"/>
        </w:numPr>
        <w:tabs>
          <w:tab w:val="left" w:pos="461"/>
        </w:tabs>
        <w:spacing w:line="259" w:lineRule="auto"/>
        <w:ind w:right="116"/>
        <w:jc w:val="both"/>
        <w:rPr>
          <w:rFonts w:ascii="Times New Roman" w:eastAsia="Times New Roman" w:hAnsi="Times New Roman" w:cs="Times New Roman"/>
          <w:sz w:val="20"/>
          <w:szCs w:val="20"/>
        </w:rPr>
        <w:pPrChange w:id="11016" w:author="Author" w:date="2015-07-30T15:37:00Z">
          <w:pPr>
            <w:pStyle w:val="ListParagraph"/>
            <w:numPr>
              <w:numId w:val="36"/>
            </w:numPr>
            <w:ind w:left="360" w:hanging="360"/>
          </w:pPr>
        </w:pPrChange>
      </w:pPr>
      <w:r>
        <w:rPr>
          <w:rFonts w:ascii="Times New Roman"/>
          <w:sz w:val="20"/>
          <w:rPrChange w:id="11017" w:author="Author" w:date="2015-07-30T15:37:00Z">
            <w:rPr>
              <w:rFonts w:ascii="Times New Roman" w:hAnsi="Times New Roman"/>
              <w:sz w:val="20"/>
            </w:rPr>
          </w:rPrChange>
        </w:rPr>
        <w:t>We also encourage member states to conduct regular reviews of progress at the national and sub-national</w:t>
      </w:r>
      <w:r>
        <w:rPr>
          <w:rFonts w:ascii="Times New Roman"/>
          <w:spacing w:val="49"/>
          <w:sz w:val="20"/>
          <w:rPrChange w:id="11018" w:author="Author" w:date="2015-07-30T15:37:00Z">
            <w:rPr>
              <w:rFonts w:ascii="Times New Roman" w:hAnsi="Times New Roman"/>
              <w:sz w:val="20"/>
            </w:rPr>
          </w:rPrChange>
        </w:rPr>
        <w:t xml:space="preserve"> </w:t>
      </w:r>
      <w:r>
        <w:rPr>
          <w:rFonts w:ascii="Times New Roman"/>
          <w:sz w:val="20"/>
          <w:rPrChange w:id="11019" w:author="Author" w:date="2015-07-30T15:37:00Z">
            <w:rPr>
              <w:rFonts w:ascii="Times New Roman" w:hAnsi="Times New Roman"/>
              <w:sz w:val="20"/>
            </w:rPr>
          </w:rPrChange>
        </w:rPr>
        <w:t>levels</w:t>
      </w:r>
      <w:r>
        <w:rPr>
          <w:rFonts w:ascii="Times New Roman"/>
          <w:w w:val="99"/>
          <w:sz w:val="20"/>
          <w:rPrChange w:id="11020" w:author="Author" w:date="2015-07-30T15:37:00Z">
            <w:rPr>
              <w:rFonts w:ascii="Times New Roman" w:hAnsi="Times New Roman"/>
              <w:sz w:val="20"/>
            </w:rPr>
          </w:rPrChange>
        </w:rPr>
        <w:t xml:space="preserve"> </w:t>
      </w:r>
      <w:r>
        <w:rPr>
          <w:rFonts w:ascii="Times New Roman"/>
          <w:sz w:val="20"/>
          <w:rPrChange w:id="11021" w:author="Author" w:date="2015-07-30T15:37:00Z">
            <w:rPr>
              <w:rFonts w:ascii="Times New Roman" w:hAnsi="Times New Roman"/>
              <w:sz w:val="20"/>
            </w:rPr>
          </w:rPrChange>
        </w:rPr>
        <w:t>which</w:t>
      </w:r>
      <w:r>
        <w:rPr>
          <w:rFonts w:ascii="Times New Roman"/>
          <w:spacing w:val="17"/>
          <w:sz w:val="20"/>
          <w:rPrChange w:id="11022" w:author="Author" w:date="2015-07-30T15:37:00Z">
            <w:rPr>
              <w:rFonts w:ascii="Times New Roman" w:hAnsi="Times New Roman"/>
              <w:sz w:val="20"/>
            </w:rPr>
          </w:rPrChange>
        </w:rPr>
        <w:t xml:space="preserve"> </w:t>
      </w:r>
      <w:r>
        <w:rPr>
          <w:rFonts w:ascii="Times New Roman"/>
          <w:sz w:val="20"/>
          <w:rPrChange w:id="11023" w:author="Author" w:date="2015-07-30T15:37:00Z">
            <w:rPr>
              <w:rFonts w:ascii="Times New Roman" w:hAnsi="Times New Roman"/>
              <w:sz w:val="20"/>
            </w:rPr>
          </w:rPrChange>
        </w:rPr>
        <w:t>are</w:t>
      </w:r>
      <w:r>
        <w:rPr>
          <w:rFonts w:ascii="Times New Roman"/>
          <w:spacing w:val="19"/>
          <w:sz w:val="20"/>
          <w:rPrChange w:id="11024" w:author="Author" w:date="2015-07-30T15:37:00Z">
            <w:rPr>
              <w:rFonts w:ascii="Times New Roman" w:hAnsi="Times New Roman"/>
              <w:sz w:val="20"/>
            </w:rPr>
          </w:rPrChange>
        </w:rPr>
        <w:t xml:space="preserve"> </w:t>
      </w:r>
      <w:r>
        <w:rPr>
          <w:rFonts w:ascii="Times New Roman"/>
          <w:sz w:val="20"/>
          <w:rPrChange w:id="11025" w:author="Author" w:date="2015-07-30T15:37:00Z">
            <w:rPr>
              <w:rFonts w:ascii="Times New Roman" w:hAnsi="Times New Roman"/>
              <w:sz w:val="20"/>
            </w:rPr>
          </w:rPrChange>
        </w:rPr>
        <w:t>country-</w:t>
      </w:r>
      <w:del w:id="11026" w:author="Author" w:date="2015-07-30T15:37:00Z">
        <w:r w:rsidR="0039797F">
          <w:rPr>
            <w:rFonts w:ascii="Times New Roman" w:hAnsi="Times New Roman"/>
            <w:sz w:val="20"/>
            <w:szCs w:val="20"/>
          </w:rPr>
          <w:delText>owned</w:delText>
        </w:r>
      </w:del>
      <w:ins w:id="11027" w:author="Author" w:date="2015-07-30T15:37:00Z">
        <w:r>
          <w:rPr>
            <w:rFonts w:ascii="Times New Roman"/>
            <w:sz w:val="20"/>
          </w:rPr>
          <w:t>led</w:t>
        </w:r>
      </w:ins>
      <w:r>
        <w:rPr>
          <w:rFonts w:ascii="Times New Roman"/>
          <w:spacing w:val="19"/>
          <w:sz w:val="20"/>
          <w:rPrChange w:id="11028" w:author="Author" w:date="2015-07-30T15:37:00Z">
            <w:rPr>
              <w:rFonts w:ascii="Times New Roman" w:hAnsi="Times New Roman"/>
              <w:sz w:val="20"/>
            </w:rPr>
          </w:rPrChange>
        </w:rPr>
        <w:t xml:space="preserve"> </w:t>
      </w:r>
      <w:r>
        <w:rPr>
          <w:rFonts w:ascii="Times New Roman"/>
          <w:sz w:val="20"/>
          <w:rPrChange w:id="11029" w:author="Author" w:date="2015-07-30T15:37:00Z">
            <w:rPr>
              <w:rFonts w:ascii="Times New Roman" w:hAnsi="Times New Roman"/>
              <w:sz w:val="20"/>
            </w:rPr>
          </w:rPrChange>
        </w:rPr>
        <w:t>and</w:t>
      </w:r>
      <w:r>
        <w:rPr>
          <w:rFonts w:ascii="Times New Roman"/>
          <w:spacing w:val="19"/>
          <w:sz w:val="20"/>
          <w:rPrChange w:id="11030" w:author="Author" w:date="2015-07-30T15:37:00Z">
            <w:rPr>
              <w:rFonts w:ascii="Times New Roman" w:hAnsi="Times New Roman"/>
              <w:sz w:val="20"/>
            </w:rPr>
          </w:rPrChange>
        </w:rPr>
        <w:t xml:space="preserve"> </w:t>
      </w:r>
      <w:r>
        <w:rPr>
          <w:rFonts w:ascii="Times New Roman"/>
          <w:sz w:val="20"/>
          <w:rPrChange w:id="11031" w:author="Author" w:date="2015-07-30T15:37:00Z">
            <w:rPr>
              <w:rFonts w:ascii="Times New Roman" w:hAnsi="Times New Roman"/>
              <w:sz w:val="20"/>
            </w:rPr>
          </w:rPrChange>
        </w:rPr>
        <w:t>country-driven.</w:t>
      </w:r>
      <w:r>
        <w:rPr>
          <w:rFonts w:ascii="Times New Roman"/>
          <w:spacing w:val="19"/>
          <w:sz w:val="20"/>
          <w:rPrChange w:id="11032" w:author="Author" w:date="2015-07-30T15:37:00Z">
            <w:rPr>
              <w:rFonts w:ascii="Times New Roman" w:hAnsi="Times New Roman"/>
              <w:sz w:val="20"/>
            </w:rPr>
          </w:rPrChange>
        </w:rPr>
        <w:t xml:space="preserve"> </w:t>
      </w:r>
      <w:r>
        <w:rPr>
          <w:rFonts w:ascii="Times New Roman"/>
          <w:sz w:val="20"/>
          <w:rPrChange w:id="11033" w:author="Author" w:date="2015-07-30T15:37:00Z">
            <w:rPr>
              <w:rFonts w:ascii="Times New Roman" w:hAnsi="Times New Roman"/>
              <w:sz w:val="20"/>
            </w:rPr>
          </w:rPrChange>
        </w:rPr>
        <w:t>Such</w:t>
      </w:r>
      <w:r>
        <w:rPr>
          <w:rFonts w:ascii="Times New Roman"/>
          <w:spacing w:val="17"/>
          <w:sz w:val="20"/>
          <w:rPrChange w:id="11034" w:author="Author" w:date="2015-07-30T15:37:00Z">
            <w:rPr>
              <w:rFonts w:ascii="Times New Roman" w:hAnsi="Times New Roman"/>
              <w:sz w:val="20"/>
            </w:rPr>
          </w:rPrChange>
        </w:rPr>
        <w:t xml:space="preserve"> </w:t>
      </w:r>
      <w:r>
        <w:rPr>
          <w:rFonts w:ascii="Times New Roman"/>
          <w:sz w:val="20"/>
          <w:rPrChange w:id="11035" w:author="Author" w:date="2015-07-30T15:37:00Z">
            <w:rPr>
              <w:rFonts w:ascii="Times New Roman" w:hAnsi="Times New Roman"/>
              <w:sz w:val="20"/>
            </w:rPr>
          </w:rPrChange>
        </w:rPr>
        <w:t>reviews</w:t>
      </w:r>
      <w:r>
        <w:rPr>
          <w:rFonts w:ascii="Times New Roman"/>
          <w:spacing w:val="20"/>
          <w:sz w:val="20"/>
          <w:rPrChange w:id="11036" w:author="Author" w:date="2015-07-30T15:37:00Z">
            <w:rPr>
              <w:rFonts w:ascii="Times New Roman" w:hAnsi="Times New Roman"/>
              <w:sz w:val="20"/>
            </w:rPr>
          </w:rPrChange>
        </w:rPr>
        <w:t xml:space="preserve"> </w:t>
      </w:r>
      <w:r>
        <w:rPr>
          <w:rFonts w:ascii="Times New Roman"/>
          <w:sz w:val="20"/>
          <w:rPrChange w:id="11037" w:author="Author" w:date="2015-07-30T15:37:00Z">
            <w:rPr>
              <w:rFonts w:ascii="Times New Roman" w:hAnsi="Times New Roman"/>
              <w:sz w:val="20"/>
            </w:rPr>
          </w:rPrChange>
        </w:rPr>
        <w:t>should</w:t>
      </w:r>
      <w:r>
        <w:rPr>
          <w:rFonts w:ascii="Times New Roman"/>
          <w:spacing w:val="19"/>
          <w:sz w:val="20"/>
          <w:rPrChange w:id="11038" w:author="Author" w:date="2015-07-30T15:37:00Z">
            <w:rPr>
              <w:rFonts w:ascii="Times New Roman" w:hAnsi="Times New Roman"/>
              <w:sz w:val="20"/>
            </w:rPr>
          </w:rPrChange>
        </w:rPr>
        <w:t xml:space="preserve"> </w:t>
      </w:r>
      <w:r>
        <w:rPr>
          <w:rFonts w:ascii="Times New Roman"/>
          <w:sz w:val="20"/>
          <w:rPrChange w:id="11039" w:author="Author" w:date="2015-07-30T15:37:00Z">
            <w:rPr>
              <w:rFonts w:ascii="Times New Roman" w:hAnsi="Times New Roman"/>
              <w:sz w:val="20"/>
            </w:rPr>
          </w:rPrChange>
        </w:rPr>
        <w:t>draw</w:t>
      </w:r>
      <w:r>
        <w:rPr>
          <w:rFonts w:ascii="Times New Roman"/>
          <w:spacing w:val="14"/>
          <w:sz w:val="20"/>
          <w:rPrChange w:id="11040" w:author="Author" w:date="2015-07-30T15:37:00Z">
            <w:rPr>
              <w:rFonts w:ascii="Times New Roman" w:hAnsi="Times New Roman"/>
              <w:sz w:val="20"/>
            </w:rPr>
          </w:rPrChange>
        </w:rPr>
        <w:t xml:space="preserve"> </w:t>
      </w:r>
      <w:r>
        <w:rPr>
          <w:rFonts w:ascii="Times New Roman"/>
          <w:sz w:val="20"/>
          <w:rPrChange w:id="11041" w:author="Author" w:date="2015-07-30T15:37:00Z">
            <w:rPr>
              <w:rFonts w:ascii="Times New Roman" w:hAnsi="Times New Roman"/>
              <w:sz w:val="20"/>
            </w:rPr>
          </w:rPrChange>
        </w:rPr>
        <w:t>on</w:t>
      </w:r>
      <w:r>
        <w:rPr>
          <w:rFonts w:ascii="Times New Roman"/>
          <w:spacing w:val="17"/>
          <w:sz w:val="20"/>
          <w:rPrChange w:id="11042" w:author="Author" w:date="2015-07-30T15:37:00Z">
            <w:rPr>
              <w:rFonts w:ascii="Times New Roman" w:hAnsi="Times New Roman"/>
              <w:sz w:val="20"/>
            </w:rPr>
          </w:rPrChange>
        </w:rPr>
        <w:t xml:space="preserve"> </w:t>
      </w:r>
      <w:r>
        <w:rPr>
          <w:rFonts w:ascii="Times New Roman"/>
          <w:sz w:val="20"/>
          <w:rPrChange w:id="11043" w:author="Author" w:date="2015-07-30T15:37:00Z">
            <w:rPr>
              <w:rFonts w:ascii="Times New Roman" w:hAnsi="Times New Roman"/>
              <w:sz w:val="20"/>
            </w:rPr>
          </w:rPrChange>
        </w:rPr>
        <w:t>contributions</w:t>
      </w:r>
      <w:r>
        <w:rPr>
          <w:rFonts w:ascii="Times New Roman"/>
          <w:spacing w:val="20"/>
          <w:sz w:val="20"/>
          <w:rPrChange w:id="11044" w:author="Author" w:date="2015-07-30T15:37:00Z">
            <w:rPr>
              <w:rFonts w:ascii="Times New Roman" w:hAnsi="Times New Roman"/>
              <w:sz w:val="20"/>
            </w:rPr>
          </w:rPrChange>
        </w:rPr>
        <w:t xml:space="preserve"> </w:t>
      </w:r>
      <w:r>
        <w:rPr>
          <w:rFonts w:ascii="Times New Roman"/>
          <w:sz w:val="20"/>
          <w:rPrChange w:id="11045" w:author="Author" w:date="2015-07-30T15:37:00Z">
            <w:rPr>
              <w:rFonts w:ascii="Times New Roman" w:hAnsi="Times New Roman"/>
              <w:sz w:val="20"/>
            </w:rPr>
          </w:rPrChange>
        </w:rPr>
        <w:t>from</w:t>
      </w:r>
      <w:r>
        <w:rPr>
          <w:rFonts w:ascii="Times New Roman"/>
          <w:spacing w:val="14"/>
          <w:sz w:val="20"/>
          <w:rPrChange w:id="11046" w:author="Author" w:date="2015-07-30T15:37:00Z">
            <w:rPr>
              <w:rFonts w:ascii="Times New Roman" w:hAnsi="Times New Roman"/>
              <w:sz w:val="20"/>
            </w:rPr>
          </w:rPrChange>
        </w:rPr>
        <w:t xml:space="preserve"> </w:t>
      </w:r>
      <w:r>
        <w:rPr>
          <w:rFonts w:ascii="Times New Roman"/>
          <w:sz w:val="20"/>
          <w:rPrChange w:id="11047" w:author="Author" w:date="2015-07-30T15:37:00Z">
            <w:rPr>
              <w:rFonts w:ascii="Times New Roman" w:hAnsi="Times New Roman"/>
              <w:sz w:val="20"/>
            </w:rPr>
          </w:rPrChange>
        </w:rPr>
        <w:t>civil</w:t>
      </w:r>
      <w:r>
        <w:rPr>
          <w:rFonts w:ascii="Times New Roman"/>
          <w:spacing w:val="18"/>
          <w:sz w:val="20"/>
          <w:rPrChange w:id="11048" w:author="Author" w:date="2015-07-30T15:37:00Z">
            <w:rPr>
              <w:rFonts w:ascii="Times New Roman" w:hAnsi="Times New Roman"/>
              <w:sz w:val="20"/>
            </w:rPr>
          </w:rPrChange>
        </w:rPr>
        <w:t xml:space="preserve"> </w:t>
      </w:r>
      <w:r>
        <w:rPr>
          <w:rFonts w:ascii="Times New Roman"/>
          <w:sz w:val="20"/>
          <w:rPrChange w:id="11049" w:author="Author" w:date="2015-07-30T15:37:00Z">
            <w:rPr>
              <w:rFonts w:ascii="Times New Roman" w:hAnsi="Times New Roman"/>
              <w:sz w:val="20"/>
            </w:rPr>
          </w:rPrChange>
        </w:rPr>
        <w:t>society,</w:t>
      </w:r>
      <w:r>
        <w:rPr>
          <w:rFonts w:ascii="Times New Roman"/>
          <w:spacing w:val="19"/>
          <w:sz w:val="20"/>
          <w:rPrChange w:id="11050" w:author="Author" w:date="2015-07-30T15:37:00Z">
            <w:rPr>
              <w:rFonts w:ascii="Times New Roman" w:hAnsi="Times New Roman"/>
              <w:sz w:val="20"/>
            </w:rPr>
          </w:rPrChange>
        </w:rPr>
        <w:t xml:space="preserve"> </w:t>
      </w:r>
      <w:r>
        <w:rPr>
          <w:rFonts w:ascii="Times New Roman"/>
          <w:sz w:val="20"/>
          <w:rPrChange w:id="11051" w:author="Author" w:date="2015-07-30T15:37:00Z">
            <w:rPr>
              <w:rFonts w:ascii="Times New Roman" w:hAnsi="Times New Roman"/>
              <w:sz w:val="20"/>
            </w:rPr>
          </w:rPrChange>
        </w:rPr>
        <w:t>the</w:t>
      </w:r>
      <w:r>
        <w:rPr>
          <w:rFonts w:ascii="Times New Roman"/>
          <w:w w:val="99"/>
          <w:sz w:val="20"/>
          <w:rPrChange w:id="11052" w:author="Author" w:date="2015-07-30T15:37:00Z">
            <w:rPr>
              <w:rFonts w:ascii="Times New Roman" w:hAnsi="Times New Roman"/>
              <w:sz w:val="20"/>
            </w:rPr>
          </w:rPrChange>
        </w:rPr>
        <w:t xml:space="preserve"> </w:t>
      </w:r>
      <w:r>
        <w:rPr>
          <w:rFonts w:ascii="Times New Roman"/>
          <w:sz w:val="20"/>
          <w:rPrChange w:id="11053" w:author="Author" w:date="2015-07-30T15:37:00Z">
            <w:rPr>
              <w:rFonts w:ascii="Times New Roman" w:hAnsi="Times New Roman"/>
              <w:sz w:val="20"/>
            </w:rPr>
          </w:rPrChange>
        </w:rPr>
        <w:t xml:space="preserve">private sector and other </w:t>
      </w:r>
      <w:del w:id="11054" w:author="Author" w:date="2015-07-30T15:37:00Z">
        <w:r w:rsidR="0039797F" w:rsidRPr="004B11A8">
          <w:rPr>
            <w:rFonts w:ascii="Times New Roman" w:hAnsi="Times New Roman"/>
            <w:sz w:val="20"/>
            <w:szCs w:val="20"/>
          </w:rPr>
          <w:delText>actors</w:delText>
        </w:r>
      </w:del>
      <w:ins w:id="11055" w:author="Author" w:date="2015-07-30T15:37:00Z">
        <w:r>
          <w:rPr>
            <w:rFonts w:ascii="Times New Roman"/>
            <w:sz w:val="20"/>
          </w:rPr>
          <w:t>stakeholders</w:t>
        </w:r>
      </w:ins>
      <w:r>
        <w:rPr>
          <w:rFonts w:ascii="Times New Roman"/>
          <w:sz w:val="20"/>
          <w:rPrChange w:id="11056" w:author="Author" w:date="2015-07-30T15:37:00Z">
            <w:rPr>
              <w:rFonts w:ascii="Times New Roman" w:hAnsi="Times New Roman"/>
              <w:sz w:val="20"/>
            </w:rPr>
          </w:rPrChange>
        </w:rPr>
        <w:t>, in line with national circumstances, policies and priorities.</w:t>
      </w:r>
      <w:r>
        <w:rPr>
          <w:rFonts w:ascii="Times New Roman"/>
          <w:spacing w:val="23"/>
          <w:sz w:val="20"/>
          <w:rPrChange w:id="11057" w:author="Author" w:date="2015-07-30T15:37:00Z">
            <w:rPr>
              <w:rFonts w:ascii="Times New Roman" w:hAnsi="Times New Roman"/>
              <w:sz w:val="20"/>
            </w:rPr>
          </w:rPrChange>
        </w:rPr>
        <w:t xml:space="preserve"> </w:t>
      </w:r>
      <w:r>
        <w:rPr>
          <w:rFonts w:ascii="Times New Roman"/>
          <w:sz w:val="20"/>
          <w:rPrChange w:id="11058" w:author="Author" w:date="2015-07-30T15:37:00Z">
            <w:rPr>
              <w:rFonts w:ascii="Times New Roman" w:hAnsi="Times New Roman"/>
              <w:sz w:val="20"/>
            </w:rPr>
          </w:rPrChange>
        </w:rPr>
        <w:t>National</w:t>
      </w:r>
      <w:r>
        <w:rPr>
          <w:rFonts w:ascii="Times New Roman"/>
          <w:w w:val="99"/>
          <w:sz w:val="20"/>
          <w:rPrChange w:id="11059" w:author="Author" w:date="2015-07-30T15:37:00Z">
            <w:rPr>
              <w:rFonts w:ascii="Times New Roman" w:hAnsi="Times New Roman"/>
              <w:sz w:val="20"/>
            </w:rPr>
          </w:rPrChange>
        </w:rPr>
        <w:t xml:space="preserve"> </w:t>
      </w:r>
      <w:r>
        <w:rPr>
          <w:rFonts w:ascii="Times New Roman"/>
          <w:sz w:val="20"/>
          <w:rPrChange w:id="11060" w:author="Author" w:date="2015-07-30T15:37:00Z">
            <w:rPr>
              <w:rFonts w:ascii="Times New Roman" w:hAnsi="Times New Roman"/>
              <w:sz w:val="20"/>
            </w:rPr>
          </w:rPrChange>
        </w:rPr>
        <w:t>parliaments as well as other institutions can also support these</w:t>
      </w:r>
      <w:r>
        <w:rPr>
          <w:rFonts w:ascii="Times New Roman"/>
          <w:spacing w:val="-4"/>
          <w:sz w:val="20"/>
          <w:rPrChange w:id="11061" w:author="Author" w:date="2015-07-30T15:37:00Z">
            <w:rPr>
              <w:rFonts w:ascii="Times New Roman" w:hAnsi="Times New Roman"/>
              <w:sz w:val="20"/>
            </w:rPr>
          </w:rPrChange>
        </w:rPr>
        <w:t xml:space="preserve"> </w:t>
      </w:r>
      <w:r>
        <w:rPr>
          <w:rFonts w:ascii="Times New Roman"/>
          <w:sz w:val="20"/>
          <w:rPrChange w:id="11062" w:author="Author" w:date="2015-07-30T15:37:00Z">
            <w:rPr>
              <w:rFonts w:ascii="Times New Roman" w:hAnsi="Times New Roman"/>
              <w:sz w:val="20"/>
            </w:rPr>
          </w:rPrChange>
        </w:rPr>
        <w:t>processes.</w:t>
      </w:r>
    </w:p>
    <w:p w14:paraId="0848AA2D" w14:textId="77777777" w:rsidR="00804791" w:rsidRDefault="006514D0">
      <w:pPr>
        <w:pStyle w:val="Heading2"/>
        <w:spacing w:before="165"/>
        <w:ind w:right="204"/>
        <w:rPr>
          <w:b w:val="0"/>
          <w:rPrChange w:id="11063" w:author="Author" w:date="2015-07-30T15:37:00Z">
            <w:rPr>
              <w:rFonts w:ascii="Times New Roman" w:hAnsi="Times New Roman"/>
              <w:b/>
              <w:sz w:val="20"/>
            </w:rPr>
          </w:rPrChange>
        </w:rPr>
        <w:pPrChange w:id="11064" w:author="Author" w:date="2015-07-30T15:37:00Z">
          <w:pPr/>
        </w:pPrChange>
      </w:pPr>
      <w:r w:rsidRPr="006514D0">
        <w:t>Regional</w:t>
      </w:r>
      <w:r>
        <w:rPr>
          <w:spacing w:val="-7"/>
          <w:rPrChange w:id="11065" w:author="Author" w:date="2015-07-30T15:37:00Z">
            <w:rPr>
              <w:rFonts w:ascii="Times New Roman" w:hAnsi="Times New Roman"/>
              <w:b/>
              <w:sz w:val="20"/>
            </w:rPr>
          </w:rPrChange>
        </w:rPr>
        <w:t xml:space="preserve"> </w:t>
      </w:r>
      <w:r w:rsidRPr="006514D0">
        <w:t>level</w:t>
      </w:r>
    </w:p>
    <w:p w14:paraId="66B527FC" w14:textId="7C3EE10A" w:rsidR="00804791" w:rsidRDefault="006514D0">
      <w:pPr>
        <w:pStyle w:val="ListParagraph"/>
        <w:numPr>
          <w:ilvl w:val="0"/>
          <w:numId w:val="35"/>
        </w:numPr>
        <w:tabs>
          <w:tab w:val="left" w:pos="461"/>
        </w:tabs>
        <w:spacing w:before="173" w:line="259" w:lineRule="auto"/>
        <w:ind w:right="117"/>
        <w:jc w:val="both"/>
        <w:rPr>
          <w:rFonts w:ascii="Times New Roman" w:eastAsia="Times New Roman" w:hAnsi="Times New Roman" w:cs="Times New Roman"/>
          <w:sz w:val="20"/>
          <w:szCs w:val="20"/>
        </w:rPr>
        <w:pPrChange w:id="11066" w:author="Author" w:date="2015-07-30T15:37:00Z">
          <w:pPr>
            <w:pStyle w:val="ListParagraph"/>
            <w:numPr>
              <w:numId w:val="36"/>
            </w:numPr>
            <w:ind w:left="360" w:hanging="360"/>
          </w:pPr>
        </w:pPrChange>
      </w:pPr>
      <w:r>
        <w:rPr>
          <w:rFonts w:ascii="Times New Roman"/>
          <w:sz w:val="20"/>
          <w:rPrChange w:id="11067" w:author="Author" w:date="2015-07-30T15:37:00Z">
            <w:rPr>
              <w:rFonts w:ascii="Times New Roman" w:hAnsi="Times New Roman"/>
              <w:sz w:val="20"/>
            </w:rPr>
          </w:rPrChange>
        </w:rPr>
        <w:t>Follow-up</w:t>
      </w:r>
      <w:r>
        <w:rPr>
          <w:rFonts w:ascii="Times New Roman"/>
          <w:spacing w:val="13"/>
          <w:sz w:val="20"/>
          <w:rPrChange w:id="11068" w:author="Author" w:date="2015-07-30T15:37:00Z">
            <w:rPr>
              <w:rFonts w:ascii="Times New Roman" w:hAnsi="Times New Roman"/>
              <w:sz w:val="20"/>
            </w:rPr>
          </w:rPrChange>
        </w:rPr>
        <w:t xml:space="preserve"> </w:t>
      </w:r>
      <w:r>
        <w:rPr>
          <w:rFonts w:ascii="Times New Roman"/>
          <w:sz w:val="20"/>
          <w:rPrChange w:id="11069" w:author="Author" w:date="2015-07-30T15:37:00Z">
            <w:rPr>
              <w:rFonts w:ascii="Times New Roman" w:hAnsi="Times New Roman"/>
              <w:sz w:val="20"/>
            </w:rPr>
          </w:rPrChange>
        </w:rPr>
        <w:t>and</w:t>
      </w:r>
      <w:r>
        <w:rPr>
          <w:rFonts w:ascii="Times New Roman"/>
          <w:spacing w:val="13"/>
          <w:sz w:val="20"/>
          <w:rPrChange w:id="11070" w:author="Author" w:date="2015-07-30T15:37:00Z">
            <w:rPr>
              <w:rFonts w:ascii="Times New Roman" w:hAnsi="Times New Roman"/>
              <w:sz w:val="20"/>
            </w:rPr>
          </w:rPrChange>
        </w:rPr>
        <w:t xml:space="preserve"> </w:t>
      </w:r>
      <w:r>
        <w:rPr>
          <w:rFonts w:ascii="Times New Roman"/>
          <w:sz w:val="20"/>
          <w:rPrChange w:id="11071" w:author="Author" w:date="2015-07-30T15:37:00Z">
            <w:rPr>
              <w:rFonts w:ascii="Times New Roman" w:hAnsi="Times New Roman"/>
              <w:sz w:val="20"/>
            </w:rPr>
          </w:rPrChange>
        </w:rPr>
        <w:t>review</w:t>
      </w:r>
      <w:r>
        <w:rPr>
          <w:rFonts w:ascii="Times New Roman"/>
          <w:spacing w:val="9"/>
          <w:sz w:val="20"/>
          <w:rPrChange w:id="11072" w:author="Author" w:date="2015-07-30T15:37:00Z">
            <w:rPr>
              <w:rFonts w:ascii="Times New Roman" w:hAnsi="Times New Roman"/>
              <w:sz w:val="20"/>
            </w:rPr>
          </w:rPrChange>
        </w:rPr>
        <w:t xml:space="preserve"> </w:t>
      </w:r>
      <w:r>
        <w:rPr>
          <w:rFonts w:ascii="Times New Roman"/>
          <w:sz w:val="20"/>
          <w:rPrChange w:id="11073" w:author="Author" w:date="2015-07-30T15:37:00Z">
            <w:rPr>
              <w:rFonts w:ascii="Times New Roman" w:hAnsi="Times New Roman"/>
              <w:sz w:val="20"/>
            </w:rPr>
          </w:rPrChange>
        </w:rPr>
        <w:t>at</w:t>
      </w:r>
      <w:r>
        <w:rPr>
          <w:rFonts w:ascii="Times New Roman"/>
          <w:spacing w:val="13"/>
          <w:sz w:val="20"/>
          <w:rPrChange w:id="11074" w:author="Author" w:date="2015-07-30T15:37:00Z">
            <w:rPr>
              <w:rFonts w:ascii="Times New Roman" w:hAnsi="Times New Roman"/>
              <w:sz w:val="20"/>
            </w:rPr>
          </w:rPrChange>
        </w:rPr>
        <w:t xml:space="preserve"> </w:t>
      </w:r>
      <w:r>
        <w:rPr>
          <w:rFonts w:ascii="Times New Roman"/>
          <w:sz w:val="20"/>
          <w:rPrChange w:id="11075" w:author="Author" w:date="2015-07-30T15:37:00Z">
            <w:rPr>
              <w:rFonts w:ascii="Times New Roman" w:hAnsi="Times New Roman"/>
              <w:sz w:val="20"/>
            </w:rPr>
          </w:rPrChange>
        </w:rPr>
        <w:t>the</w:t>
      </w:r>
      <w:r>
        <w:rPr>
          <w:rFonts w:ascii="Times New Roman"/>
          <w:spacing w:val="13"/>
          <w:sz w:val="20"/>
          <w:rPrChange w:id="11076" w:author="Author" w:date="2015-07-30T15:37:00Z">
            <w:rPr>
              <w:rFonts w:ascii="Times New Roman" w:hAnsi="Times New Roman"/>
              <w:sz w:val="20"/>
            </w:rPr>
          </w:rPrChange>
        </w:rPr>
        <w:t xml:space="preserve"> </w:t>
      </w:r>
      <w:r>
        <w:rPr>
          <w:rFonts w:ascii="Times New Roman"/>
          <w:sz w:val="20"/>
          <w:rPrChange w:id="11077" w:author="Author" w:date="2015-07-30T15:37:00Z">
            <w:rPr>
              <w:rFonts w:ascii="Times New Roman" w:hAnsi="Times New Roman"/>
              <w:sz w:val="20"/>
            </w:rPr>
          </w:rPrChange>
        </w:rPr>
        <w:t>regional</w:t>
      </w:r>
      <w:r>
        <w:rPr>
          <w:rFonts w:ascii="Times New Roman"/>
          <w:spacing w:val="13"/>
          <w:sz w:val="20"/>
          <w:rPrChange w:id="11078" w:author="Author" w:date="2015-07-30T15:37:00Z">
            <w:rPr>
              <w:rFonts w:ascii="Times New Roman" w:hAnsi="Times New Roman"/>
              <w:sz w:val="20"/>
            </w:rPr>
          </w:rPrChange>
        </w:rPr>
        <w:t xml:space="preserve"> </w:t>
      </w:r>
      <w:r>
        <w:rPr>
          <w:rFonts w:ascii="Times New Roman"/>
          <w:sz w:val="20"/>
          <w:rPrChange w:id="11079" w:author="Author" w:date="2015-07-30T15:37:00Z">
            <w:rPr>
              <w:rFonts w:ascii="Times New Roman" w:hAnsi="Times New Roman"/>
              <w:sz w:val="20"/>
            </w:rPr>
          </w:rPrChange>
        </w:rPr>
        <w:t>and</w:t>
      </w:r>
      <w:r>
        <w:rPr>
          <w:rFonts w:ascii="Times New Roman"/>
          <w:spacing w:val="13"/>
          <w:sz w:val="20"/>
          <w:rPrChange w:id="11080" w:author="Author" w:date="2015-07-30T15:37:00Z">
            <w:rPr>
              <w:rFonts w:ascii="Times New Roman" w:hAnsi="Times New Roman"/>
              <w:sz w:val="20"/>
            </w:rPr>
          </w:rPrChange>
        </w:rPr>
        <w:t xml:space="preserve"> </w:t>
      </w:r>
      <w:r>
        <w:rPr>
          <w:rFonts w:ascii="Times New Roman"/>
          <w:sz w:val="20"/>
          <w:rPrChange w:id="11081" w:author="Author" w:date="2015-07-30T15:37:00Z">
            <w:rPr>
              <w:rFonts w:ascii="Times New Roman" w:hAnsi="Times New Roman"/>
              <w:sz w:val="20"/>
            </w:rPr>
          </w:rPrChange>
        </w:rPr>
        <w:t>sub-regional</w:t>
      </w:r>
      <w:r>
        <w:rPr>
          <w:rFonts w:ascii="Times New Roman"/>
          <w:spacing w:val="13"/>
          <w:sz w:val="20"/>
          <w:rPrChange w:id="11082" w:author="Author" w:date="2015-07-30T15:37:00Z">
            <w:rPr>
              <w:rFonts w:ascii="Times New Roman" w:hAnsi="Times New Roman"/>
              <w:sz w:val="20"/>
            </w:rPr>
          </w:rPrChange>
        </w:rPr>
        <w:t xml:space="preserve"> </w:t>
      </w:r>
      <w:r>
        <w:rPr>
          <w:rFonts w:ascii="Times New Roman"/>
          <w:sz w:val="20"/>
          <w:rPrChange w:id="11083" w:author="Author" w:date="2015-07-30T15:37:00Z">
            <w:rPr>
              <w:rFonts w:ascii="Times New Roman" w:hAnsi="Times New Roman"/>
              <w:sz w:val="20"/>
            </w:rPr>
          </w:rPrChange>
        </w:rPr>
        <w:t>levels</w:t>
      </w:r>
      <w:r>
        <w:rPr>
          <w:rFonts w:ascii="Times New Roman"/>
          <w:spacing w:val="13"/>
          <w:sz w:val="20"/>
          <w:rPrChange w:id="11084" w:author="Author" w:date="2015-07-30T15:37:00Z">
            <w:rPr>
              <w:rFonts w:ascii="Times New Roman" w:hAnsi="Times New Roman"/>
              <w:sz w:val="20"/>
            </w:rPr>
          </w:rPrChange>
        </w:rPr>
        <w:t xml:space="preserve"> </w:t>
      </w:r>
      <w:del w:id="11085" w:author="Author" w:date="2015-07-30T15:37:00Z">
        <w:r w:rsidR="0039797F">
          <w:rPr>
            <w:rFonts w:ascii="Times New Roman" w:hAnsi="Times New Roman"/>
            <w:sz w:val="20"/>
            <w:szCs w:val="20"/>
          </w:rPr>
          <w:delText>should</w:delText>
        </w:r>
      </w:del>
      <w:ins w:id="11086" w:author="Author" w:date="2015-07-30T15:37:00Z">
        <w:r>
          <w:rPr>
            <w:rFonts w:ascii="Times New Roman"/>
            <w:sz w:val="20"/>
          </w:rPr>
          <w:t>can</w:t>
        </w:r>
      </w:ins>
      <w:r>
        <w:rPr>
          <w:rFonts w:ascii="Times New Roman"/>
          <w:sz w:val="20"/>
          <w:rPrChange w:id="11087" w:author="Author" w:date="2015-07-30T15:37:00Z">
            <w:rPr>
              <w:rFonts w:ascii="Times New Roman" w:hAnsi="Times New Roman"/>
              <w:sz w:val="20"/>
            </w:rPr>
          </w:rPrChange>
        </w:rPr>
        <w:t>,</w:t>
      </w:r>
      <w:r>
        <w:rPr>
          <w:rFonts w:ascii="Times New Roman"/>
          <w:spacing w:val="13"/>
          <w:sz w:val="20"/>
          <w:rPrChange w:id="11088" w:author="Author" w:date="2015-07-30T15:37:00Z">
            <w:rPr>
              <w:rFonts w:ascii="Times New Roman" w:hAnsi="Times New Roman"/>
              <w:sz w:val="20"/>
            </w:rPr>
          </w:rPrChange>
        </w:rPr>
        <w:t xml:space="preserve"> </w:t>
      </w:r>
      <w:r>
        <w:rPr>
          <w:rFonts w:ascii="Times New Roman"/>
          <w:sz w:val="20"/>
          <w:rPrChange w:id="11089" w:author="Author" w:date="2015-07-30T15:37:00Z">
            <w:rPr>
              <w:rFonts w:ascii="Times New Roman" w:hAnsi="Times New Roman"/>
              <w:sz w:val="20"/>
            </w:rPr>
          </w:rPrChange>
        </w:rPr>
        <w:t>as</w:t>
      </w:r>
      <w:r>
        <w:rPr>
          <w:rFonts w:ascii="Times New Roman"/>
          <w:spacing w:val="13"/>
          <w:sz w:val="20"/>
          <w:rPrChange w:id="11090" w:author="Author" w:date="2015-07-30T15:37:00Z">
            <w:rPr>
              <w:rFonts w:ascii="Times New Roman" w:hAnsi="Times New Roman"/>
              <w:sz w:val="20"/>
            </w:rPr>
          </w:rPrChange>
        </w:rPr>
        <w:t xml:space="preserve"> </w:t>
      </w:r>
      <w:r>
        <w:rPr>
          <w:rFonts w:ascii="Times New Roman"/>
          <w:sz w:val="20"/>
          <w:rPrChange w:id="11091" w:author="Author" w:date="2015-07-30T15:37:00Z">
            <w:rPr>
              <w:rFonts w:ascii="Times New Roman" w:hAnsi="Times New Roman"/>
              <w:sz w:val="20"/>
            </w:rPr>
          </w:rPrChange>
        </w:rPr>
        <w:t>appropriate,</w:t>
      </w:r>
      <w:r>
        <w:rPr>
          <w:rFonts w:ascii="Times New Roman"/>
          <w:spacing w:val="13"/>
          <w:sz w:val="20"/>
          <w:rPrChange w:id="11092" w:author="Author" w:date="2015-07-30T15:37:00Z">
            <w:rPr>
              <w:rFonts w:ascii="Times New Roman" w:hAnsi="Times New Roman"/>
              <w:sz w:val="20"/>
            </w:rPr>
          </w:rPrChange>
        </w:rPr>
        <w:t xml:space="preserve"> </w:t>
      </w:r>
      <w:r>
        <w:rPr>
          <w:rFonts w:ascii="Times New Roman"/>
          <w:sz w:val="20"/>
          <w:rPrChange w:id="11093" w:author="Author" w:date="2015-07-30T15:37:00Z">
            <w:rPr>
              <w:rFonts w:ascii="Times New Roman" w:hAnsi="Times New Roman"/>
              <w:sz w:val="20"/>
            </w:rPr>
          </w:rPrChange>
        </w:rPr>
        <w:t>provide</w:t>
      </w:r>
      <w:r>
        <w:rPr>
          <w:rFonts w:ascii="Times New Roman"/>
          <w:spacing w:val="13"/>
          <w:sz w:val="20"/>
          <w:rPrChange w:id="11094" w:author="Author" w:date="2015-07-30T15:37:00Z">
            <w:rPr>
              <w:rFonts w:ascii="Times New Roman" w:hAnsi="Times New Roman"/>
              <w:sz w:val="20"/>
            </w:rPr>
          </w:rPrChange>
        </w:rPr>
        <w:t xml:space="preserve"> </w:t>
      </w:r>
      <w:r>
        <w:rPr>
          <w:rFonts w:ascii="Times New Roman"/>
          <w:sz w:val="20"/>
          <w:rPrChange w:id="11095" w:author="Author" w:date="2015-07-30T15:37:00Z">
            <w:rPr>
              <w:rFonts w:ascii="Times New Roman" w:hAnsi="Times New Roman"/>
              <w:sz w:val="20"/>
            </w:rPr>
          </w:rPrChange>
        </w:rPr>
        <w:t>useful</w:t>
      </w:r>
      <w:r>
        <w:rPr>
          <w:rFonts w:ascii="Times New Roman"/>
          <w:spacing w:val="13"/>
          <w:sz w:val="20"/>
          <w:rPrChange w:id="11096" w:author="Author" w:date="2015-07-30T15:37:00Z">
            <w:rPr>
              <w:rFonts w:ascii="Times New Roman" w:hAnsi="Times New Roman"/>
              <w:sz w:val="20"/>
            </w:rPr>
          </w:rPrChange>
        </w:rPr>
        <w:t xml:space="preserve"> </w:t>
      </w:r>
      <w:r>
        <w:rPr>
          <w:rFonts w:ascii="Times New Roman"/>
          <w:sz w:val="20"/>
          <w:rPrChange w:id="11097" w:author="Author" w:date="2015-07-30T15:37:00Z">
            <w:rPr>
              <w:rFonts w:ascii="Times New Roman" w:hAnsi="Times New Roman"/>
              <w:sz w:val="20"/>
            </w:rPr>
          </w:rPrChange>
        </w:rPr>
        <w:t>opportunities</w:t>
      </w:r>
      <w:r>
        <w:rPr>
          <w:rFonts w:ascii="Times New Roman"/>
          <w:w w:val="99"/>
          <w:sz w:val="20"/>
          <w:rPrChange w:id="11098" w:author="Author" w:date="2015-07-30T15:37:00Z">
            <w:rPr>
              <w:rFonts w:ascii="Times New Roman" w:hAnsi="Times New Roman"/>
              <w:sz w:val="20"/>
            </w:rPr>
          </w:rPrChange>
        </w:rPr>
        <w:t xml:space="preserve"> </w:t>
      </w:r>
      <w:r>
        <w:rPr>
          <w:rFonts w:ascii="Times New Roman"/>
          <w:sz w:val="20"/>
          <w:rPrChange w:id="11099" w:author="Author" w:date="2015-07-30T15:37:00Z">
            <w:rPr>
              <w:rFonts w:ascii="Times New Roman" w:hAnsi="Times New Roman"/>
              <w:sz w:val="20"/>
            </w:rPr>
          </w:rPrChange>
        </w:rPr>
        <w:t>for</w:t>
      </w:r>
      <w:r>
        <w:rPr>
          <w:rFonts w:ascii="Times New Roman"/>
          <w:spacing w:val="38"/>
          <w:sz w:val="20"/>
          <w:rPrChange w:id="11100" w:author="Author" w:date="2015-07-30T15:37:00Z">
            <w:rPr>
              <w:rFonts w:ascii="Times New Roman" w:hAnsi="Times New Roman"/>
              <w:sz w:val="20"/>
            </w:rPr>
          </w:rPrChange>
        </w:rPr>
        <w:t xml:space="preserve"> </w:t>
      </w:r>
      <w:r>
        <w:rPr>
          <w:rFonts w:ascii="Times New Roman"/>
          <w:sz w:val="20"/>
          <w:rPrChange w:id="11101" w:author="Author" w:date="2015-07-30T15:37:00Z">
            <w:rPr>
              <w:rFonts w:ascii="Times New Roman" w:hAnsi="Times New Roman"/>
              <w:sz w:val="20"/>
            </w:rPr>
          </w:rPrChange>
        </w:rPr>
        <w:t>peer</w:t>
      </w:r>
      <w:r>
        <w:rPr>
          <w:rFonts w:ascii="Times New Roman"/>
          <w:spacing w:val="38"/>
          <w:sz w:val="20"/>
          <w:rPrChange w:id="11102" w:author="Author" w:date="2015-07-30T15:37:00Z">
            <w:rPr>
              <w:rFonts w:ascii="Times New Roman" w:hAnsi="Times New Roman"/>
              <w:sz w:val="20"/>
            </w:rPr>
          </w:rPrChange>
        </w:rPr>
        <w:t xml:space="preserve"> </w:t>
      </w:r>
      <w:del w:id="11103" w:author="Author" w:date="2015-07-30T15:37:00Z">
        <w:r w:rsidR="0039797F" w:rsidRPr="004B11A8">
          <w:rPr>
            <w:rFonts w:ascii="Times New Roman" w:hAnsi="Times New Roman"/>
            <w:sz w:val="20"/>
            <w:szCs w:val="20"/>
          </w:rPr>
          <w:delText xml:space="preserve">review and </w:delText>
        </w:r>
      </w:del>
      <w:r>
        <w:rPr>
          <w:rFonts w:ascii="Times New Roman"/>
          <w:sz w:val="20"/>
          <w:rPrChange w:id="11104" w:author="Author" w:date="2015-07-30T15:37:00Z">
            <w:rPr>
              <w:rFonts w:ascii="Times New Roman" w:hAnsi="Times New Roman"/>
              <w:sz w:val="20"/>
            </w:rPr>
          </w:rPrChange>
        </w:rPr>
        <w:t>learning</w:t>
      </w:r>
      <w:ins w:id="11105" w:author="Author" w:date="2015-07-30T15:37:00Z">
        <w:r>
          <w:rPr>
            <w:rFonts w:ascii="Times New Roman"/>
            <w:sz w:val="20"/>
          </w:rPr>
          <w:t>,</w:t>
        </w:r>
        <w:r>
          <w:rPr>
            <w:rFonts w:ascii="Times New Roman"/>
            <w:spacing w:val="38"/>
            <w:sz w:val="20"/>
          </w:rPr>
          <w:t xml:space="preserve"> </w:t>
        </w:r>
        <w:r>
          <w:rPr>
            <w:rFonts w:ascii="Times New Roman"/>
            <w:sz w:val="20"/>
          </w:rPr>
          <w:t>including</w:t>
        </w:r>
        <w:r>
          <w:rPr>
            <w:rFonts w:ascii="Times New Roman"/>
            <w:spacing w:val="36"/>
            <w:sz w:val="20"/>
          </w:rPr>
          <w:t xml:space="preserve"> </w:t>
        </w:r>
        <w:r>
          <w:rPr>
            <w:rFonts w:ascii="Times New Roman"/>
            <w:sz w:val="20"/>
          </w:rPr>
          <w:t>through</w:t>
        </w:r>
        <w:r>
          <w:rPr>
            <w:rFonts w:ascii="Times New Roman"/>
            <w:spacing w:val="39"/>
            <w:sz w:val="20"/>
          </w:rPr>
          <w:t xml:space="preserve"> </w:t>
        </w:r>
        <w:r>
          <w:rPr>
            <w:rFonts w:ascii="Times New Roman"/>
            <w:sz w:val="20"/>
          </w:rPr>
          <w:t>voluntary</w:t>
        </w:r>
        <w:r>
          <w:rPr>
            <w:rFonts w:ascii="Times New Roman"/>
            <w:spacing w:val="34"/>
            <w:sz w:val="20"/>
          </w:rPr>
          <w:t xml:space="preserve"> </w:t>
        </w:r>
        <w:r>
          <w:rPr>
            <w:rFonts w:ascii="Times New Roman"/>
            <w:sz w:val="20"/>
          </w:rPr>
          <w:t>reviews</w:t>
        </w:r>
      </w:ins>
      <w:r>
        <w:rPr>
          <w:rFonts w:ascii="Times New Roman"/>
          <w:sz w:val="20"/>
          <w:rPrChange w:id="11106" w:author="Author" w:date="2015-07-30T15:37:00Z">
            <w:rPr>
              <w:rFonts w:ascii="Times New Roman" w:hAnsi="Times New Roman"/>
              <w:sz w:val="20"/>
            </w:rPr>
          </w:rPrChange>
        </w:rPr>
        <w:t>,</w:t>
      </w:r>
      <w:r>
        <w:rPr>
          <w:rFonts w:ascii="Times New Roman"/>
          <w:spacing w:val="38"/>
          <w:sz w:val="20"/>
          <w:rPrChange w:id="11107" w:author="Author" w:date="2015-07-30T15:37:00Z">
            <w:rPr>
              <w:rFonts w:ascii="Times New Roman" w:hAnsi="Times New Roman"/>
              <w:sz w:val="20"/>
            </w:rPr>
          </w:rPrChange>
        </w:rPr>
        <w:t xml:space="preserve"> </w:t>
      </w:r>
      <w:r>
        <w:rPr>
          <w:rFonts w:ascii="Times New Roman"/>
          <w:sz w:val="20"/>
          <w:rPrChange w:id="11108" w:author="Author" w:date="2015-07-30T15:37:00Z">
            <w:rPr>
              <w:rFonts w:ascii="Times New Roman" w:hAnsi="Times New Roman"/>
              <w:sz w:val="20"/>
            </w:rPr>
          </w:rPrChange>
        </w:rPr>
        <w:t>sharing</w:t>
      </w:r>
      <w:r>
        <w:rPr>
          <w:rFonts w:ascii="Times New Roman"/>
          <w:spacing w:val="36"/>
          <w:sz w:val="20"/>
          <w:rPrChange w:id="11109" w:author="Author" w:date="2015-07-30T15:37:00Z">
            <w:rPr>
              <w:rFonts w:ascii="Times New Roman" w:hAnsi="Times New Roman"/>
              <w:sz w:val="20"/>
            </w:rPr>
          </w:rPrChange>
        </w:rPr>
        <w:t xml:space="preserve"> </w:t>
      </w:r>
      <w:r>
        <w:rPr>
          <w:rFonts w:ascii="Times New Roman"/>
          <w:sz w:val="20"/>
          <w:rPrChange w:id="11110" w:author="Author" w:date="2015-07-30T15:37:00Z">
            <w:rPr>
              <w:rFonts w:ascii="Times New Roman" w:hAnsi="Times New Roman"/>
              <w:sz w:val="20"/>
            </w:rPr>
          </w:rPrChange>
        </w:rPr>
        <w:t>of</w:t>
      </w:r>
      <w:r>
        <w:rPr>
          <w:rFonts w:ascii="Times New Roman"/>
          <w:spacing w:val="36"/>
          <w:sz w:val="20"/>
          <w:rPrChange w:id="11111" w:author="Author" w:date="2015-07-30T15:37:00Z">
            <w:rPr>
              <w:rFonts w:ascii="Times New Roman" w:hAnsi="Times New Roman"/>
              <w:sz w:val="20"/>
            </w:rPr>
          </w:rPrChange>
        </w:rPr>
        <w:t xml:space="preserve"> </w:t>
      </w:r>
      <w:r>
        <w:rPr>
          <w:rFonts w:ascii="Times New Roman"/>
          <w:sz w:val="20"/>
          <w:rPrChange w:id="11112" w:author="Author" w:date="2015-07-30T15:37:00Z">
            <w:rPr>
              <w:rFonts w:ascii="Times New Roman" w:hAnsi="Times New Roman"/>
              <w:sz w:val="20"/>
            </w:rPr>
          </w:rPrChange>
        </w:rPr>
        <w:t>best</w:t>
      </w:r>
      <w:r>
        <w:rPr>
          <w:rFonts w:ascii="Times New Roman"/>
          <w:spacing w:val="37"/>
          <w:sz w:val="20"/>
          <w:rPrChange w:id="11113" w:author="Author" w:date="2015-07-30T15:37:00Z">
            <w:rPr>
              <w:rFonts w:ascii="Times New Roman" w:hAnsi="Times New Roman"/>
              <w:sz w:val="20"/>
            </w:rPr>
          </w:rPrChange>
        </w:rPr>
        <w:t xml:space="preserve"> </w:t>
      </w:r>
      <w:r>
        <w:rPr>
          <w:rFonts w:ascii="Times New Roman"/>
          <w:sz w:val="20"/>
          <w:rPrChange w:id="11114" w:author="Author" w:date="2015-07-30T15:37:00Z">
            <w:rPr>
              <w:rFonts w:ascii="Times New Roman" w:hAnsi="Times New Roman"/>
              <w:sz w:val="20"/>
            </w:rPr>
          </w:rPrChange>
        </w:rPr>
        <w:t>practices</w:t>
      </w:r>
      <w:r>
        <w:rPr>
          <w:rFonts w:ascii="Times New Roman"/>
          <w:spacing w:val="37"/>
          <w:sz w:val="20"/>
          <w:rPrChange w:id="11115" w:author="Author" w:date="2015-07-30T15:37:00Z">
            <w:rPr>
              <w:rFonts w:ascii="Times New Roman" w:hAnsi="Times New Roman"/>
              <w:sz w:val="20"/>
            </w:rPr>
          </w:rPrChange>
        </w:rPr>
        <w:t xml:space="preserve"> </w:t>
      </w:r>
      <w:r>
        <w:rPr>
          <w:rFonts w:ascii="Times New Roman"/>
          <w:sz w:val="20"/>
          <w:rPrChange w:id="11116" w:author="Author" w:date="2015-07-30T15:37:00Z">
            <w:rPr>
              <w:rFonts w:ascii="Times New Roman" w:hAnsi="Times New Roman"/>
              <w:sz w:val="20"/>
            </w:rPr>
          </w:rPrChange>
        </w:rPr>
        <w:t>and</w:t>
      </w:r>
      <w:r>
        <w:rPr>
          <w:rFonts w:ascii="Times New Roman"/>
          <w:spacing w:val="41"/>
          <w:sz w:val="20"/>
          <w:rPrChange w:id="11117" w:author="Author" w:date="2015-07-30T15:37:00Z">
            <w:rPr>
              <w:rFonts w:ascii="Times New Roman" w:hAnsi="Times New Roman"/>
              <w:sz w:val="20"/>
            </w:rPr>
          </w:rPrChange>
        </w:rPr>
        <w:t xml:space="preserve"> </w:t>
      </w:r>
      <w:r>
        <w:rPr>
          <w:rFonts w:ascii="Times New Roman"/>
          <w:sz w:val="20"/>
          <w:rPrChange w:id="11118" w:author="Author" w:date="2015-07-30T15:37:00Z">
            <w:rPr>
              <w:rFonts w:ascii="Times New Roman" w:hAnsi="Times New Roman"/>
              <w:sz w:val="20"/>
            </w:rPr>
          </w:rPrChange>
        </w:rPr>
        <w:t>discussion</w:t>
      </w:r>
      <w:r>
        <w:rPr>
          <w:rFonts w:ascii="Times New Roman"/>
          <w:spacing w:val="36"/>
          <w:sz w:val="20"/>
          <w:rPrChange w:id="11119" w:author="Author" w:date="2015-07-30T15:37:00Z">
            <w:rPr>
              <w:rFonts w:ascii="Times New Roman" w:hAnsi="Times New Roman"/>
              <w:sz w:val="20"/>
            </w:rPr>
          </w:rPrChange>
        </w:rPr>
        <w:t xml:space="preserve"> </w:t>
      </w:r>
      <w:r>
        <w:rPr>
          <w:rFonts w:ascii="Times New Roman"/>
          <w:sz w:val="20"/>
          <w:rPrChange w:id="11120" w:author="Author" w:date="2015-07-30T15:37:00Z">
            <w:rPr>
              <w:rFonts w:ascii="Times New Roman" w:hAnsi="Times New Roman"/>
              <w:sz w:val="20"/>
            </w:rPr>
          </w:rPrChange>
        </w:rPr>
        <w:t>on</w:t>
      </w:r>
      <w:r>
        <w:rPr>
          <w:rFonts w:ascii="Times New Roman"/>
          <w:spacing w:val="39"/>
          <w:sz w:val="20"/>
          <w:rPrChange w:id="11121" w:author="Author" w:date="2015-07-30T15:37:00Z">
            <w:rPr>
              <w:rFonts w:ascii="Times New Roman" w:hAnsi="Times New Roman"/>
              <w:sz w:val="20"/>
            </w:rPr>
          </w:rPrChange>
        </w:rPr>
        <w:t xml:space="preserve"> </w:t>
      </w:r>
      <w:r>
        <w:rPr>
          <w:rFonts w:ascii="Times New Roman"/>
          <w:sz w:val="20"/>
          <w:rPrChange w:id="11122" w:author="Author" w:date="2015-07-30T15:37:00Z">
            <w:rPr>
              <w:rFonts w:ascii="Times New Roman" w:hAnsi="Times New Roman"/>
              <w:sz w:val="20"/>
            </w:rPr>
          </w:rPrChange>
        </w:rPr>
        <w:t>shared</w:t>
      </w:r>
      <w:r>
        <w:rPr>
          <w:rFonts w:ascii="Times New Roman"/>
          <w:w w:val="99"/>
          <w:sz w:val="20"/>
          <w:rPrChange w:id="11123" w:author="Author" w:date="2015-07-30T15:37:00Z">
            <w:rPr>
              <w:rFonts w:ascii="Times New Roman" w:hAnsi="Times New Roman"/>
              <w:sz w:val="20"/>
            </w:rPr>
          </w:rPrChange>
        </w:rPr>
        <w:t xml:space="preserve"> </w:t>
      </w:r>
      <w:r>
        <w:rPr>
          <w:rFonts w:ascii="Times New Roman"/>
          <w:sz w:val="20"/>
          <w:rPrChange w:id="11124" w:author="Author" w:date="2015-07-30T15:37:00Z">
            <w:rPr>
              <w:rFonts w:ascii="Times New Roman" w:hAnsi="Times New Roman"/>
              <w:sz w:val="20"/>
            </w:rPr>
          </w:rPrChange>
        </w:rPr>
        <w:t>targets. We welcome in this respect the cooperation of regional and sub-regional commissions</w:t>
      </w:r>
      <w:r>
        <w:rPr>
          <w:rFonts w:ascii="Times New Roman"/>
          <w:spacing w:val="45"/>
          <w:sz w:val="20"/>
          <w:rPrChange w:id="11125" w:author="Author" w:date="2015-07-30T15:37:00Z">
            <w:rPr>
              <w:rFonts w:ascii="Times New Roman" w:hAnsi="Times New Roman"/>
              <w:sz w:val="20"/>
            </w:rPr>
          </w:rPrChange>
        </w:rPr>
        <w:t xml:space="preserve"> </w:t>
      </w:r>
      <w:r>
        <w:rPr>
          <w:rFonts w:ascii="Times New Roman"/>
          <w:sz w:val="20"/>
          <w:rPrChange w:id="11126" w:author="Author" w:date="2015-07-30T15:37:00Z">
            <w:rPr>
              <w:rFonts w:ascii="Times New Roman" w:hAnsi="Times New Roman"/>
              <w:sz w:val="20"/>
            </w:rPr>
          </w:rPrChange>
        </w:rPr>
        <w:t>and</w:t>
      </w:r>
      <w:r>
        <w:rPr>
          <w:rFonts w:ascii="Times New Roman"/>
          <w:w w:val="99"/>
          <w:sz w:val="20"/>
          <w:rPrChange w:id="11127" w:author="Author" w:date="2015-07-30T15:37:00Z">
            <w:rPr>
              <w:rFonts w:ascii="Times New Roman" w:hAnsi="Times New Roman"/>
              <w:sz w:val="20"/>
            </w:rPr>
          </w:rPrChange>
        </w:rPr>
        <w:t xml:space="preserve"> </w:t>
      </w:r>
      <w:r>
        <w:rPr>
          <w:rFonts w:ascii="Times New Roman"/>
          <w:sz w:val="20"/>
          <w:rPrChange w:id="11128" w:author="Author" w:date="2015-07-30T15:37:00Z">
            <w:rPr>
              <w:rFonts w:ascii="Times New Roman" w:hAnsi="Times New Roman"/>
              <w:sz w:val="20"/>
            </w:rPr>
          </w:rPrChange>
        </w:rPr>
        <w:t xml:space="preserve">organizations. </w:t>
      </w:r>
      <w:del w:id="11129" w:author="Author" w:date="2015-07-30T15:37:00Z">
        <w:r w:rsidR="0039797F">
          <w:rPr>
            <w:rFonts w:ascii="Times New Roman" w:hAnsi="Times New Roman"/>
            <w:sz w:val="20"/>
            <w:szCs w:val="20"/>
          </w:rPr>
          <w:delText>Regional</w:delText>
        </w:r>
      </w:del>
      <w:ins w:id="11130" w:author="Author" w:date="2015-07-30T15:37:00Z">
        <w:r>
          <w:rPr>
            <w:rFonts w:ascii="Times New Roman"/>
            <w:sz w:val="20"/>
          </w:rPr>
          <w:t>Inclusive regional</w:t>
        </w:r>
      </w:ins>
      <w:r>
        <w:rPr>
          <w:rFonts w:ascii="Times New Roman"/>
          <w:sz w:val="20"/>
          <w:rPrChange w:id="11131" w:author="Author" w:date="2015-07-30T15:37:00Z">
            <w:rPr>
              <w:rFonts w:ascii="Times New Roman" w:hAnsi="Times New Roman"/>
              <w:sz w:val="20"/>
            </w:rPr>
          </w:rPrChange>
        </w:rPr>
        <w:t xml:space="preserve"> processes </w:t>
      </w:r>
      <w:del w:id="11132" w:author="Author" w:date="2015-07-30T15:37:00Z">
        <w:r w:rsidR="0039797F">
          <w:rPr>
            <w:rFonts w:ascii="Times New Roman" w:hAnsi="Times New Roman"/>
            <w:sz w:val="20"/>
            <w:szCs w:val="20"/>
          </w:rPr>
          <w:delText>can</w:delText>
        </w:r>
      </w:del>
      <w:ins w:id="11133" w:author="Author" w:date="2015-07-30T15:37:00Z">
        <w:r>
          <w:rPr>
            <w:rFonts w:ascii="Times New Roman"/>
            <w:sz w:val="20"/>
          </w:rPr>
          <w:t>will</w:t>
        </w:r>
      </w:ins>
      <w:r>
        <w:rPr>
          <w:rFonts w:ascii="Times New Roman"/>
          <w:sz w:val="20"/>
          <w:rPrChange w:id="11134" w:author="Author" w:date="2015-07-30T15:37:00Z">
            <w:rPr>
              <w:rFonts w:ascii="Times New Roman" w:hAnsi="Times New Roman"/>
              <w:sz w:val="20"/>
            </w:rPr>
          </w:rPrChange>
        </w:rPr>
        <w:t xml:space="preserve"> draw on national-level reviews and contribute to follow-up</w:t>
      </w:r>
      <w:r>
        <w:rPr>
          <w:rFonts w:ascii="Times New Roman"/>
          <w:spacing w:val="18"/>
          <w:sz w:val="20"/>
          <w:rPrChange w:id="11135" w:author="Author" w:date="2015-07-30T15:37:00Z">
            <w:rPr>
              <w:rFonts w:ascii="Times New Roman" w:hAnsi="Times New Roman"/>
              <w:sz w:val="20"/>
            </w:rPr>
          </w:rPrChange>
        </w:rPr>
        <w:t xml:space="preserve"> </w:t>
      </w:r>
      <w:r>
        <w:rPr>
          <w:rFonts w:ascii="Times New Roman"/>
          <w:sz w:val="20"/>
          <w:rPrChange w:id="11136" w:author="Author" w:date="2015-07-30T15:37:00Z">
            <w:rPr>
              <w:rFonts w:ascii="Times New Roman" w:hAnsi="Times New Roman"/>
              <w:sz w:val="20"/>
            </w:rPr>
          </w:rPrChange>
        </w:rPr>
        <w:t>and</w:t>
      </w:r>
      <w:r>
        <w:rPr>
          <w:rFonts w:ascii="Times New Roman"/>
          <w:w w:val="99"/>
          <w:sz w:val="20"/>
          <w:rPrChange w:id="11137" w:author="Author" w:date="2015-07-30T15:37:00Z">
            <w:rPr>
              <w:rFonts w:ascii="Times New Roman" w:hAnsi="Times New Roman"/>
              <w:sz w:val="20"/>
            </w:rPr>
          </w:rPrChange>
        </w:rPr>
        <w:t xml:space="preserve"> </w:t>
      </w:r>
      <w:r>
        <w:rPr>
          <w:rFonts w:ascii="Times New Roman"/>
          <w:sz w:val="20"/>
          <w:rPrChange w:id="11138" w:author="Author" w:date="2015-07-30T15:37:00Z">
            <w:rPr>
              <w:rFonts w:ascii="Times New Roman" w:hAnsi="Times New Roman"/>
              <w:sz w:val="20"/>
            </w:rPr>
          </w:rPrChange>
        </w:rPr>
        <w:t>review at the global level, including at the High Level Political Forum on sustainable development</w:t>
      </w:r>
      <w:r>
        <w:rPr>
          <w:rFonts w:ascii="Times New Roman"/>
          <w:spacing w:val="-24"/>
          <w:sz w:val="20"/>
          <w:rPrChange w:id="11139" w:author="Author" w:date="2015-07-30T15:37:00Z">
            <w:rPr>
              <w:rFonts w:ascii="Times New Roman" w:hAnsi="Times New Roman"/>
              <w:sz w:val="20"/>
            </w:rPr>
          </w:rPrChange>
        </w:rPr>
        <w:t xml:space="preserve"> </w:t>
      </w:r>
      <w:r>
        <w:rPr>
          <w:rFonts w:ascii="Times New Roman"/>
          <w:sz w:val="20"/>
          <w:rPrChange w:id="11140" w:author="Author" w:date="2015-07-30T15:37:00Z">
            <w:rPr>
              <w:rFonts w:ascii="Times New Roman" w:hAnsi="Times New Roman"/>
              <w:sz w:val="20"/>
            </w:rPr>
          </w:rPrChange>
        </w:rPr>
        <w:t>(HLPF).</w:t>
      </w:r>
    </w:p>
    <w:p w14:paraId="4ECBCBC2" w14:textId="77777777" w:rsidR="00804791" w:rsidRDefault="00804791">
      <w:pPr>
        <w:spacing w:before="8"/>
        <w:rPr>
          <w:rFonts w:ascii="Times New Roman" w:hAnsi="Times New Roman"/>
          <w:sz w:val="21"/>
          <w:rPrChange w:id="11141" w:author="Author" w:date="2015-07-30T15:37:00Z">
            <w:rPr>
              <w:rFonts w:ascii="Times New Roman" w:hAnsi="Times New Roman"/>
              <w:sz w:val="20"/>
            </w:rPr>
          </w:rPrChange>
        </w:rPr>
        <w:pPrChange w:id="11142" w:author="Author" w:date="2015-07-30T15:37:00Z">
          <w:pPr>
            <w:pStyle w:val="ListParagraph"/>
            <w:ind w:left="360"/>
          </w:pPr>
        </w:pPrChange>
      </w:pPr>
    </w:p>
    <w:p w14:paraId="7B54A9D0" w14:textId="134C4A53" w:rsidR="00804791" w:rsidRDefault="006514D0">
      <w:pPr>
        <w:pStyle w:val="ListParagraph"/>
        <w:numPr>
          <w:ilvl w:val="0"/>
          <w:numId w:val="35"/>
        </w:numPr>
        <w:tabs>
          <w:tab w:val="left" w:pos="461"/>
        </w:tabs>
        <w:spacing w:line="259" w:lineRule="auto"/>
        <w:ind w:right="118"/>
        <w:jc w:val="both"/>
        <w:rPr>
          <w:rFonts w:ascii="Times New Roman" w:hAnsi="Times New Roman"/>
          <w:sz w:val="20"/>
          <w:rPrChange w:id="11143" w:author="Author" w:date="2015-07-30T15:37:00Z">
            <w:rPr>
              <w:rFonts w:ascii="Times New Roman" w:hAnsi="Times New Roman"/>
              <w:b/>
              <w:sz w:val="20"/>
            </w:rPr>
          </w:rPrChange>
        </w:rPr>
        <w:pPrChange w:id="11144" w:author="Author" w:date="2015-07-30T15:37:00Z">
          <w:pPr>
            <w:pStyle w:val="ListParagraph"/>
            <w:numPr>
              <w:numId w:val="36"/>
            </w:numPr>
            <w:ind w:left="360" w:hanging="360"/>
          </w:pPr>
        </w:pPrChange>
      </w:pPr>
      <w:r>
        <w:rPr>
          <w:rFonts w:ascii="Times New Roman"/>
          <w:sz w:val="20"/>
          <w:rPrChange w:id="11145" w:author="Author" w:date="2015-07-30T15:37:00Z">
            <w:rPr>
              <w:rFonts w:ascii="Times New Roman" w:hAnsi="Times New Roman"/>
              <w:sz w:val="20"/>
            </w:rPr>
          </w:rPrChange>
        </w:rPr>
        <w:t>Recognizing the importance of building on existing follow-up and review mechanisms at the regional level</w:t>
      </w:r>
      <w:r>
        <w:rPr>
          <w:rFonts w:ascii="Times New Roman"/>
          <w:spacing w:val="11"/>
          <w:sz w:val="20"/>
          <w:rPrChange w:id="11146" w:author="Author" w:date="2015-07-30T15:37:00Z">
            <w:rPr>
              <w:rFonts w:ascii="Times New Roman" w:hAnsi="Times New Roman"/>
              <w:sz w:val="20"/>
            </w:rPr>
          </w:rPrChange>
        </w:rPr>
        <w:t xml:space="preserve"> </w:t>
      </w:r>
      <w:r>
        <w:rPr>
          <w:rFonts w:ascii="Times New Roman"/>
          <w:sz w:val="20"/>
          <w:rPrChange w:id="11147" w:author="Author" w:date="2015-07-30T15:37:00Z">
            <w:rPr>
              <w:rFonts w:ascii="Times New Roman" w:hAnsi="Times New Roman"/>
              <w:sz w:val="20"/>
            </w:rPr>
          </w:rPrChange>
        </w:rPr>
        <w:t>and</w:t>
      </w:r>
      <w:r>
        <w:rPr>
          <w:rFonts w:ascii="Times New Roman"/>
          <w:w w:val="99"/>
          <w:sz w:val="20"/>
          <w:rPrChange w:id="11148" w:author="Author" w:date="2015-07-30T15:37:00Z">
            <w:rPr>
              <w:rFonts w:ascii="Times New Roman" w:hAnsi="Times New Roman"/>
              <w:sz w:val="20"/>
            </w:rPr>
          </w:rPrChange>
        </w:rPr>
        <w:t xml:space="preserve"> </w:t>
      </w:r>
      <w:r>
        <w:rPr>
          <w:rFonts w:ascii="Times New Roman"/>
          <w:sz w:val="20"/>
          <w:rPrChange w:id="11149" w:author="Author" w:date="2015-07-30T15:37:00Z">
            <w:rPr>
              <w:rFonts w:ascii="Times New Roman" w:hAnsi="Times New Roman"/>
              <w:sz w:val="20"/>
            </w:rPr>
          </w:rPrChange>
        </w:rPr>
        <w:t xml:space="preserve">allowing adequate policy space, </w:t>
      </w:r>
      <w:r>
        <w:rPr>
          <w:rFonts w:ascii="Times New Roman"/>
          <w:spacing w:val="-3"/>
          <w:sz w:val="20"/>
          <w:rPrChange w:id="11150" w:author="Author" w:date="2015-07-30T15:37:00Z">
            <w:rPr>
              <w:rFonts w:ascii="Times New Roman" w:hAnsi="Times New Roman"/>
              <w:sz w:val="20"/>
            </w:rPr>
          </w:rPrChange>
        </w:rPr>
        <w:t xml:space="preserve">we </w:t>
      </w:r>
      <w:r>
        <w:rPr>
          <w:rFonts w:ascii="Times New Roman"/>
          <w:sz w:val="20"/>
          <w:rPrChange w:id="11151" w:author="Author" w:date="2015-07-30T15:37:00Z">
            <w:rPr>
              <w:rFonts w:ascii="Times New Roman" w:hAnsi="Times New Roman"/>
              <w:sz w:val="20"/>
            </w:rPr>
          </w:rPrChange>
        </w:rPr>
        <w:t>encourage all member states to identify the most suitable regional forum</w:t>
      </w:r>
      <w:r>
        <w:rPr>
          <w:rFonts w:ascii="Times New Roman"/>
          <w:spacing w:val="39"/>
          <w:sz w:val="20"/>
          <w:rPrChange w:id="11152" w:author="Author" w:date="2015-07-30T15:37:00Z">
            <w:rPr>
              <w:rFonts w:ascii="Times New Roman" w:hAnsi="Times New Roman"/>
              <w:sz w:val="20"/>
            </w:rPr>
          </w:rPrChange>
        </w:rPr>
        <w:t xml:space="preserve"> </w:t>
      </w:r>
      <w:r>
        <w:rPr>
          <w:rFonts w:ascii="Times New Roman"/>
          <w:sz w:val="20"/>
          <w:rPrChange w:id="11153" w:author="Author" w:date="2015-07-30T15:37:00Z">
            <w:rPr>
              <w:rFonts w:ascii="Times New Roman" w:hAnsi="Times New Roman"/>
              <w:sz w:val="20"/>
            </w:rPr>
          </w:rPrChange>
        </w:rPr>
        <w:t>in</w:t>
      </w:r>
      <w:r>
        <w:rPr>
          <w:rFonts w:ascii="Times New Roman"/>
          <w:w w:val="99"/>
          <w:sz w:val="20"/>
          <w:rPrChange w:id="11154" w:author="Author" w:date="2015-07-30T15:37:00Z">
            <w:rPr>
              <w:rFonts w:ascii="Times New Roman" w:hAnsi="Times New Roman"/>
              <w:sz w:val="20"/>
            </w:rPr>
          </w:rPrChange>
        </w:rPr>
        <w:t xml:space="preserve"> </w:t>
      </w:r>
      <w:r>
        <w:rPr>
          <w:rFonts w:ascii="Times New Roman"/>
          <w:sz w:val="20"/>
          <w:rPrChange w:id="11155" w:author="Author" w:date="2015-07-30T15:37:00Z">
            <w:rPr>
              <w:rFonts w:ascii="Times New Roman" w:hAnsi="Times New Roman"/>
              <w:sz w:val="20"/>
            </w:rPr>
          </w:rPrChange>
        </w:rPr>
        <w:t>which to engage. UN regional commissions are encouraged to continue supporting member states in this</w:t>
      </w:r>
      <w:r>
        <w:rPr>
          <w:rFonts w:ascii="Times New Roman"/>
          <w:spacing w:val="-34"/>
          <w:sz w:val="20"/>
          <w:rPrChange w:id="11156" w:author="Author" w:date="2015-07-30T15:37:00Z">
            <w:rPr>
              <w:rFonts w:ascii="Times New Roman" w:hAnsi="Times New Roman"/>
              <w:sz w:val="20"/>
            </w:rPr>
          </w:rPrChange>
        </w:rPr>
        <w:t xml:space="preserve"> </w:t>
      </w:r>
      <w:r>
        <w:rPr>
          <w:rFonts w:ascii="Times New Roman"/>
          <w:sz w:val="20"/>
          <w:rPrChange w:id="11157" w:author="Author" w:date="2015-07-30T15:37:00Z">
            <w:rPr>
              <w:rFonts w:ascii="Times New Roman" w:hAnsi="Times New Roman"/>
              <w:sz w:val="20"/>
            </w:rPr>
          </w:rPrChange>
        </w:rPr>
        <w:t>regard.</w:t>
      </w:r>
      <w:del w:id="11158" w:author="Author" w:date="2015-07-30T15:37:00Z">
        <w:r w:rsidR="0039797F" w:rsidRPr="00B00E33">
          <w:rPr>
            <w:rFonts w:ascii="Times New Roman" w:hAnsi="Times New Roman"/>
            <w:sz w:val="20"/>
            <w:szCs w:val="20"/>
          </w:rPr>
          <w:delText xml:space="preserve"> </w:delText>
        </w:r>
      </w:del>
    </w:p>
    <w:p w14:paraId="7A0396AE" w14:textId="77777777" w:rsidR="00804791" w:rsidRDefault="006514D0">
      <w:pPr>
        <w:pStyle w:val="Heading2"/>
        <w:spacing w:before="165"/>
        <w:ind w:right="204"/>
        <w:rPr>
          <w:b w:val="0"/>
          <w:rPrChange w:id="11159" w:author="Author" w:date="2015-07-30T15:37:00Z">
            <w:rPr>
              <w:rFonts w:ascii="Times New Roman" w:hAnsi="Times New Roman"/>
              <w:b/>
              <w:sz w:val="20"/>
            </w:rPr>
          </w:rPrChange>
        </w:rPr>
        <w:pPrChange w:id="11160" w:author="Author" w:date="2015-07-30T15:37:00Z">
          <w:pPr/>
        </w:pPrChange>
      </w:pPr>
      <w:r w:rsidRPr="006514D0">
        <w:t>Global</w:t>
      </w:r>
      <w:r>
        <w:rPr>
          <w:spacing w:val="-8"/>
          <w:rPrChange w:id="11161" w:author="Author" w:date="2015-07-30T15:37:00Z">
            <w:rPr>
              <w:rFonts w:ascii="Times New Roman" w:hAnsi="Times New Roman"/>
              <w:b/>
              <w:sz w:val="20"/>
            </w:rPr>
          </w:rPrChange>
        </w:rPr>
        <w:t xml:space="preserve"> </w:t>
      </w:r>
      <w:r w:rsidRPr="006514D0">
        <w:t>level</w:t>
      </w:r>
    </w:p>
    <w:p w14:paraId="76B896CE" w14:textId="70CC1835" w:rsidR="00804791" w:rsidRDefault="006514D0">
      <w:pPr>
        <w:pStyle w:val="ListParagraph"/>
        <w:numPr>
          <w:ilvl w:val="0"/>
          <w:numId w:val="35"/>
        </w:numPr>
        <w:tabs>
          <w:tab w:val="left" w:pos="461"/>
        </w:tabs>
        <w:spacing w:before="173" w:line="259" w:lineRule="auto"/>
        <w:ind w:right="116"/>
        <w:jc w:val="both"/>
        <w:rPr>
          <w:rFonts w:ascii="Times New Roman" w:eastAsia="Times New Roman" w:hAnsi="Times New Roman" w:cs="Times New Roman"/>
          <w:sz w:val="20"/>
          <w:szCs w:val="20"/>
        </w:rPr>
        <w:pPrChange w:id="11162" w:author="Author" w:date="2015-07-30T15:37:00Z">
          <w:pPr>
            <w:pStyle w:val="ListParagraph"/>
            <w:numPr>
              <w:numId w:val="36"/>
            </w:numPr>
            <w:ind w:left="360" w:hanging="360"/>
          </w:pPr>
        </w:pPrChange>
      </w:pPr>
      <w:r>
        <w:rPr>
          <w:rFonts w:ascii="Times New Roman"/>
          <w:sz w:val="20"/>
          <w:rPrChange w:id="11163" w:author="Author" w:date="2015-07-30T15:37:00Z">
            <w:rPr>
              <w:rFonts w:ascii="Times New Roman" w:hAnsi="Times New Roman"/>
              <w:sz w:val="20"/>
            </w:rPr>
          </w:rPrChange>
        </w:rPr>
        <w:t>The HLPF will have the central role in overseeing follow-up and review at the global level</w:t>
      </w:r>
      <w:del w:id="11164" w:author="Author" w:date="2015-07-30T15:37:00Z">
        <w:r w:rsidR="0039797F" w:rsidRPr="00116394">
          <w:rPr>
            <w:rFonts w:ascii="Times New Roman" w:hAnsi="Times New Roman"/>
            <w:sz w:val="20"/>
            <w:szCs w:val="20"/>
          </w:rPr>
          <w:delText>. It is the forum which will be at the apex of the reviews at all levels. It will work</w:delText>
        </w:r>
      </w:del>
      <w:ins w:id="11165" w:author="Author" w:date="2015-07-30T15:37:00Z">
        <w:r>
          <w:rPr>
            <w:rFonts w:ascii="Times New Roman"/>
            <w:sz w:val="20"/>
          </w:rPr>
          <w:t>, working</w:t>
        </w:r>
      </w:ins>
      <w:r>
        <w:rPr>
          <w:rFonts w:ascii="Times New Roman"/>
          <w:spacing w:val="47"/>
          <w:sz w:val="20"/>
          <w:rPrChange w:id="11166" w:author="Author" w:date="2015-07-30T15:37:00Z">
            <w:rPr>
              <w:rFonts w:ascii="Times New Roman" w:hAnsi="Times New Roman"/>
              <w:sz w:val="20"/>
            </w:rPr>
          </w:rPrChange>
        </w:rPr>
        <w:t xml:space="preserve"> </w:t>
      </w:r>
      <w:r>
        <w:rPr>
          <w:rFonts w:ascii="Times New Roman"/>
          <w:sz w:val="20"/>
          <w:rPrChange w:id="11167" w:author="Author" w:date="2015-07-30T15:37:00Z">
            <w:rPr>
              <w:rFonts w:ascii="Times New Roman" w:hAnsi="Times New Roman"/>
              <w:sz w:val="20"/>
            </w:rPr>
          </w:rPrChange>
        </w:rPr>
        <w:t>coherently</w:t>
      </w:r>
      <w:r>
        <w:rPr>
          <w:rFonts w:ascii="Times New Roman"/>
          <w:w w:val="99"/>
          <w:sz w:val="20"/>
          <w:rPrChange w:id="11168" w:author="Author" w:date="2015-07-30T15:37:00Z">
            <w:rPr>
              <w:rFonts w:ascii="Times New Roman" w:hAnsi="Times New Roman"/>
              <w:sz w:val="20"/>
            </w:rPr>
          </w:rPrChange>
        </w:rPr>
        <w:t xml:space="preserve"> </w:t>
      </w:r>
      <w:r>
        <w:rPr>
          <w:rFonts w:ascii="Times New Roman"/>
          <w:sz w:val="20"/>
          <w:rPrChange w:id="11169" w:author="Author" w:date="2015-07-30T15:37:00Z">
            <w:rPr>
              <w:rFonts w:ascii="Times New Roman" w:hAnsi="Times New Roman"/>
              <w:sz w:val="20"/>
            </w:rPr>
          </w:rPrChange>
        </w:rPr>
        <w:t>with the General Assembly, ECOSOC and other relevant organs and forums, in accordance with</w:t>
      </w:r>
      <w:r>
        <w:rPr>
          <w:rFonts w:ascii="Times New Roman"/>
          <w:spacing w:val="16"/>
          <w:sz w:val="20"/>
          <w:rPrChange w:id="11170" w:author="Author" w:date="2015-07-30T15:37:00Z">
            <w:rPr>
              <w:rFonts w:ascii="Times New Roman" w:hAnsi="Times New Roman"/>
              <w:sz w:val="20"/>
            </w:rPr>
          </w:rPrChange>
        </w:rPr>
        <w:t xml:space="preserve"> </w:t>
      </w:r>
      <w:r>
        <w:rPr>
          <w:rFonts w:ascii="Times New Roman"/>
          <w:sz w:val="20"/>
          <w:rPrChange w:id="11171" w:author="Author" w:date="2015-07-30T15:37:00Z">
            <w:rPr>
              <w:rFonts w:ascii="Times New Roman" w:hAnsi="Times New Roman"/>
              <w:sz w:val="20"/>
            </w:rPr>
          </w:rPrChange>
        </w:rPr>
        <w:t>existing</w:t>
      </w:r>
      <w:r>
        <w:rPr>
          <w:rFonts w:ascii="Times New Roman"/>
          <w:w w:val="99"/>
          <w:sz w:val="20"/>
          <w:rPrChange w:id="11172" w:author="Author" w:date="2015-07-30T15:37:00Z">
            <w:rPr>
              <w:rFonts w:ascii="Times New Roman" w:hAnsi="Times New Roman"/>
              <w:sz w:val="20"/>
            </w:rPr>
          </w:rPrChange>
        </w:rPr>
        <w:t xml:space="preserve"> </w:t>
      </w:r>
      <w:r>
        <w:rPr>
          <w:rFonts w:ascii="Times New Roman"/>
          <w:sz w:val="20"/>
          <w:rPrChange w:id="11173" w:author="Author" w:date="2015-07-30T15:37:00Z">
            <w:rPr>
              <w:rFonts w:ascii="Times New Roman" w:hAnsi="Times New Roman"/>
              <w:sz w:val="20"/>
            </w:rPr>
          </w:rPrChange>
        </w:rPr>
        <w:t>mandates. It will facilitate sharing of experiences, including successes, challenges and lessons learned, and</w:t>
      </w:r>
      <w:r>
        <w:rPr>
          <w:rFonts w:ascii="Times New Roman"/>
          <w:spacing w:val="1"/>
          <w:sz w:val="20"/>
          <w:rPrChange w:id="11174" w:author="Author" w:date="2015-07-30T15:37:00Z">
            <w:rPr>
              <w:rFonts w:ascii="Times New Roman" w:hAnsi="Times New Roman"/>
              <w:sz w:val="20"/>
            </w:rPr>
          </w:rPrChange>
        </w:rPr>
        <w:t xml:space="preserve"> </w:t>
      </w:r>
      <w:r>
        <w:rPr>
          <w:rFonts w:ascii="Times New Roman"/>
          <w:sz w:val="20"/>
          <w:rPrChange w:id="11175" w:author="Author" w:date="2015-07-30T15:37:00Z">
            <w:rPr>
              <w:rFonts w:ascii="Times New Roman" w:hAnsi="Times New Roman"/>
              <w:sz w:val="20"/>
            </w:rPr>
          </w:rPrChange>
        </w:rPr>
        <w:t>will</w:t>
      </w:r>
      <w:r>
        <w:rPr>
          <w:rFonts w:ascii="Times New Roman"/>
          <w:w w:val="99"/>
          <w:sz w:val="20"/>
          <w:rPrChange w:id="11176" w:author="Author" w:date="2015-07-30T15:37:00Z">
            <w:rPr>
              <w:rFonts w:ascii="Times New Roman" w:hAnsi="Times New Roman"/>
              <w:sz w:val="20"/>
            </w:rPr>
          </w:rPrChange>
        </w:rPr>
        <w:t xml:space="preserve"> </w:t>
      </w:r>
      <w:r>
        <w:rPr>
          <w:rFonts w:ascii="Times New Roman"/>
          <w:sz w:val="20"/>
          <w:rPrChange w:id="11177" w:author="Author" w:date="2015-07-30T15:37:00Z">
            <w:rPr>
              <w:rFonts w:ascii="Times New Roman" w:hAnsi="Times New Roman"/>
              <w:sz w:val="20"/>
            </w:rPr>
          </w:rPrChange>
        </w:rPr>
        <w:t>promote system-wide coherence and coordination of sustainable development policies. It should ensure that</w:t>
      </w:r>
      <w:r>
        <w:rPr>
          <w:rFonts w:ascii="Times New Roman"/>
          <w:spacing w:val="46"/>
          <w:sz w:val="20"/>
          <w:rPrChange w:id="11178" w:author="Author" w:date="2015-07-30T15:37:00Z">
            <w:rPr>
              <w:rFonts w:ascii="Times New Roman" w:hAnsi="Times New Roman"/>
              <w:sz w:val="20"/>
            </w:rPr>
          </w:rPrChange>
        </w:rPr>
        <w:t xml:space="preserve"> </w:t>
      </w:r>
      <w:r>
        <w:rPr>
          <w:rFonts w:ascii="Times New Roman"/>
          <w:sz w:val="20"/>
          <w:rPrChange w:id="11179" w:author="Author" w:date="2015-07-30T15:37:00Z">
            <w:rPr>
              <w:rFonts w:ascii="Times New Roman" w:hAnsi="Times New Roman"/>
              <w:sz w:val="20"/>
            </w:rPr>
          </w:rPrChange>
        </w:rPr>
        <w:t>the</w:t>
      </w:r>
      <w:r>
        <w:rPr>
          <w:rFonts w:ascii="Times New Roman"/>
          <w:w w:val="99"/>
          <w:sz w:val="20"/>
          <w:rPrChange w:id="11180" w:author="Author" w:date="2015-07-30T15:37:00Z">
            <w:rPr>
              <w:rFonts w:ascii="Times New Roman" w:hAnsi="Times New Roman"/>
              <w:sz w:val="20"/>
            </w:rPr>
          </w:rPrChange>
        </w:rPr>
        <w:t xml:space="preserve"> </w:t>
      </w:r>
      <w:r>
        <w:rPr>
          <w:rFonts w:ascii="Times New Roman"/>
          <w:sz w:val="20"/>
          <w:rPrChange w:id="11181" w:author="Author" w:date="2015-07-30T15:37:00Z">
            <w:rPr>
              <w:rFonts w:ascii="Times New Roman" w:hAnsi="Times New Roman"/>
              <w:sz w:val="20"/>
            </w:rPr>
          </w:rPrChange>
        </w:rPr>
        <w:t>Agenda remains relevant and ambitious and should focus on the assessment of progress, achievements</w:t>
      </w:r>
      <w:r>
        <w:rPr>
          <w:rFonts w:ascii="Times New Roman"/>
          <w:spacing w:val="24"/>
          <w:sz w:val="20"/>
          <w:rPrChange w:id="11182" w:author="Author" w:date="2015-07-30T15:37:00Z">
            <w:rPr>
              <w:rFonts w:ascii="Times New Roman" w:hAnsi="Times New Roman"/>
              <w:sz w:val="20"/>
            </w:rPr>
          </w:rPrChange>
        </w:rPr>
        <w:t xml:space="preserve"> </w:t>
      </w:r>
      <w:r>
        <w:rPr>
          <w:rFonts w:ascii="Times New Roman"/>
          <w:sz w:val="20"/>
          <w:rPrChange w:id="11183" w:author="Author" w:date="2015-07-30T15:37:00Z">
            <w:rPr>
              <w:rFonts w:ascii="Times New Roman" w:hAnsi="Times New Roman"/>
              <w:sz w:val="20"/>
            </w:rPr>
          </w:rPrChange>
        </w:rPr>
        <w:t>and</w:t>
      </w:r>
      <w:r>
        <w:rPr>
          <w:rFonts w:ascii="Times New Roman"/>
          <w:w w:val="99"/>
          <w:sz w:val="20"/>
          <w:rPrChange w:id="11184" w:author="Author" w:date="2015-07-30T15:37:00Z">
            <w:rPr>
              <w:rFonts w:ascii="Times New Roman" w:hAnsi="Times New Roman"/>
              <w:sz w:val="20"/>
            </w:rPr>
          </w:rPrChange>
        </w:rPr>
        <w:t xml:space="preserve"> </w:t>
      </w:r>
      <w:r>
        <w:rPr>
          <w:rFonts w:ascii="Times New Roman"/>
          <w:sz w:val="20"/>
          <w:rPrChange w:id="11185" w:author="Author" w:date="2015-07-30T15:37:00Z">
            <w:rPr>
              <w:rFonts w:ascii="Times New Roman" w:hAnsi="Times New Roman"/>
              <w:sz w:val="20"/>
            </w:rPr>
          </w:rPrChange>
        </w:rPr>
        <w:t>challenges faced by developed and developing countries as well as new and emerging issues. Effective</w:t>
      </w:r>
      <w:r>
        <w:rPr>
          <w:rFonts w:ascii="Times New Roman"/>
          <w:spacing w:val="29"/>
          <w:sz w:val="20"/>
          <w:rPrChange w:id="11186" w:author="Author" w:date="2015-07-30T15:37:00Z">
            <w:rPr>
              <w:rFonts w:ascii="Times New Roman" w:hAnsi="Times New Roman"/>
              <w:sz w:val="20"/>
            </w:rPr>
          </w:rPrChange>
        </w:rPr>
        <w:t xml:space="preserve"> </w:t>
      </w:r>
      <w:r>
        <w:rPr>
          <w:rFonts w:ascii="Times New Roman"/>
          <w:sz w:val="20"/>
          <w:rPrChange w:id="11187" w:author="Author" w:date="2015-07-30T15:37:00Z">
            <w:rPr>
              <w:rFonts w:ascii="Times New Roman" w:hAnsi="Times New Roman"/>
              <w:sz w:val="20"/>
            </w:rPr>
          </w:rPrChange>
        </w:rPr>
        <w:t>linkages</w:t>
      </w:r>
      <w:r>
        <w:rPr>
          <w:rFonts w:ascii="Times New Roman"/>
          <w:w w:val="99"/>
          <w:sz w:val="20"/>
          <w:rPrChange w:id="11188" w:author="Author" w:date="2015-07-30T15:37:00Z">
            <w:rPr>
              <w:rFonts w:ascii="Times New Roman" w:hAnsi="Times New Roman"/>
              <w:sz w:val="20"/>
            </w:rPr>
          </w:rPrChange>
        </w:rPr>
        <w:t xml:space="preserve"> </w:t>
      </w:r>
      <w:r>
        <w:rPr>
          <w:rFonts w:ascii="Times New Roman"/>
          <w:sz w:val="20"/>
          <w:rPrChange w:id="11189" w:author="Author" w:date="2015-07-30T15:37:00Z">
            <w:rPr>
              <w:rFonts w:ascii="Times New Roman" w:hAnsi="Times New Roman"/>
              <w:sz w:val="20"/>
            </w:rPr>
          </w:rPrChange>
        </w:rPr>
        <w:t>will</w:t>
      </w:r>
      <w:r>
        <w:rPr>
          <w:rFonts w:ascii="Times New Roman"/>
          <w:spacing w:val="37"/>
          <w:sz w:val="20"/>
          <w:rPrChange w:id="11190" w:author="Author" w:date="2015-07-30T15:37:00Z">
            <w:rPr>
              <w:rFonts w:ascii="Times New Roman" w:hAnsi="Times New Roman"/>
              <w:sz w:val="20"/>
            </w:rPr>
          </w:rPrChange>
        </w:rPr>
        <w:t xml:space="preserve"> </w:t>
      </w:r>
      <w:r>
        <w:rPr>
          <w:rFonts w:ascii="Times New Roman"/>
          <w:sz w:val="20"/>
          <w:rPrChange w:id="11191" w:author="Author" w:date="2015-07-30T15:37:00Z">
            <w:rPr>
              <w:rFonts w:ascii="Times New Roman" w:hAnsi="Times New Roman"/>
              <w:sz w:val="20"/>
            </w:rPr>
          </w:rPrChange>
        </w:rPr>
        <w:t>be</w:t>
      </w:r>
      <w:r>
        <w:rPr>
          <w:rFonts w:ascii="Times New Roman"/>
          <w:spacing w:val="40"/>
          <w:sz w:val="20"/>
          <w:rPrChange w:id="11192" w:author="Author" w:date="2015-07-30T15:37:00Z">
            <w:rPr>
              <w:rFonts w:ascii="Times New Roman" w:hAnsi="Times New Roman"/>
              <w:sz w:val="20"/>
            </w:rPr>
          </w:rPrChange>
        </w:rPr>
        <w:t xml:space="preserve"> </w:t>
      </w:r>
      <w:r>
        <w:rPr>
          <w:rFonts w:ascii="Times New Roman"/>
          <w:sz w:val="20"/>
          <w:rPrChange w:id="11193" w:author="Author" w:date="2015-07-30T15:37:00Z">
            <w:rPr>
              <w:rFonts w:ascii="Times New Roman" w:hAnsi="Times New Roman"/>
              <w:sz w:val="20"/>
            </w:rPr>
          </w:rPrChange>
        </w:rPr>
        <w:t>made</w:t>
      </w:r>
      <w:r>
        <w:rPr>
          <w:rFonts w:ascii="Times New Roman"/>
          <w:spacing w:val="40"/>
          <w:sz w:val="20"/>
          <w:rPrChange w:id="11194" w:author="Author" w:date="2015-07-30T15:37:00Z">
            <w:rPr>
              <w:rFonts w:ascii="Times New Roman" w:hAnsi="Times New Roman"/>
              <w:sz w:val="20"/>
            </w:rPr>
          </w:rPrChange>
        </w:rPr>
        <w:t xml:space="preserve"> </w:t>
      </w:r>
      <w:r>
        <w:rPr>
          <w:rFonts w:ascii="Times New Roman"/>
          <w:sz w:val="20"/>
          <w:rPrChange w:id="11195" w:author="Author" w:date="2015-07-30T15:37:00Z">
            <w:rPr>
              <w:rFonts w:ascii="Times New Roman" w:hAnsi="Times New Roman"/>
              <w:sz w:val="20"/>
            </w:rPr>
          </w:rPrChange>
        </w:rPr>
        <w:t>with</w:t>
      </w:r>
      <w:r>
        <w:rPr>
          <w:rFonts w:ascii="Times New Roman"/>
          <w:spacing w:val="36"/>
          <w:sz w:val="20"/>
          <w:rPrChange w:id="11196" w:author="Author" w:date="2015-07-30T15:37:00Z">
            <w:rPr>
              <w:rFonts w:ascii="Times New Roman" w:hAnsi="Times New Roman"/>
              <w:sz w:val="20"/>
            </w:rPr>
          </w:rPrChange>
        </w:rPr>
        <w:t xml:space="preserve"> </w:t>
      </w:r>
      <w:r>
        <w:rPr>
          <w:rFonts w:ascii="Times New Roman"/>
          <w:sz w:val="20"/>
          <w:rPrChange w:id="11197" w:author="Author" w:date="2015-07-30T15:37:00Z">
            <w:rPr>
              <w:rFonts w:ascii="Times New Roman" w:hAnsi="Times New Roman"/>
              <w:sz w:val="20"/>
            </w:rPr>
          </w:rPrChange>
        </w:rPr>
        <w:t>the</w:t>
      </w:r>
      <w:r>
        <w:rPr>
          <w:rFonts w:ascii="Times New Roman"/>
          <w:spacing w:val="40"/>
          <w:sz w:val="20"/>
          <w:rPrChange w:id="11198" w:author="Author" w:date="2015-07-30T15:37:00Z">
            <w:rPr>
              <w:rFonts w:ascii="Times New Roman" w:hAnsi="Times New Roman"/>
              <w:sz w:val="20"/>
            </w:rPr>
          </w:rPrChange>
        </w:rPr>
        <w:t xml:space="preserve"> </w:t>
      </w:r>
      <w:r>
        <w:rPr>
          <w:rFonts w:ascii="Times New Roman"/>
          <w:sz w:val="20"/>
          <w:rPrChange w:id="11199" w:author="Author" w:date="2015-07-30T15:37:00Z">
            <w:rPr>
              <w:rFonts w:ascii="Times New Roman" w:hAnsi="Times New Roman"/>
              <w:sz w:val="20"/>
            </w:rPr>
          </w:rPrChange>
        </w:rPr>
        <w:t>follow-up</w:t>
      </w:r>
      <w:r>
        <w:rPr>
          <w:rFonts w:ascii="Times New Roman"/>
          <w:spacing w:val="39"/>
          <w:sz w:val="20"/>
          <w:rPrChange w:id="11200" w:author="Author" w:date="2015-07-30T15:37:00Z">
            <w:rPr>
              <w:rFonts w:ascii="Times New Roman" w:hAnsi="Times New Roman"/>
              <w:sz w:val="20"/>
            </w:rPr>
          </w:rPrChange>
        </w:rPr>
        <w:t xml:space="preserve"> </w:t>
      </w:r>
      <w:r>
        <w:rPr>
          <w:rFonts w:ascii="Times New Roman"/>
          <w:sz w:val="20"/>
          <w:rPrChange w:id="11201" w:author="Author" w:date="2015-07-30T15:37:00Z">
            <w:rPr>
              <w:rFonts w:ascii="Times New Roman" w:hAnsi="Times New Roman"/>
              <w:sz w:val="20"/>
            </w:rPr>
          </w:rPrChange>
        </w:rPr>
        <w:t>and</w:t>
      </w:r>
      <w:r>
        <w:rPr>
          <w:rFonts w:ascii="Times New Roman"/>
          <w:spacing w:val="39"/>
          <w:sz w:val="20"/>
          <w:rPrChange w:id="11202" w:author="Author" w:date="2015-07-30T15:37:00Z">
            <w:rPr>
              <w:rFonts w:ascii="Times New Roman" w:hAnsi="Times New Roman"/>
              <w:sz w:val="20"/>
            </w:rPr>
          </w:rPrChange>
        </w:rPr>
        <w:t xml:space="preserve"> </w:t>
      </w:r>
      <w:r>
        <w:rPr>
          <w:rFonts w:ascii="Times New Roman"/>
          <w:sz w:val="20"/>
          <w:rPrChange w:id="11203" w:author="Author" w:date="2015-07-30T15:37:00Z">
            <w:rPr>
              <w:rFonts w:ascii="Times New Roman" w:hAnsi="Times New Roman"/>
              <w:sz w:val="20"/>
            </w:rPr>
          </w:rPrChange>
        </w:rPr>
        <w:t>review</w:t>
      </w:r>
      <w:r>
        <w:rPr>
          <w:rFonts w:ascii="Times New Roman"/>
          <w:spacing w:val="35"/>
          <w:sz w:val="20"/>
          <w:rPrChange w:id="11204" w:author="Author" w:date="2015-07-30T15:37:00Z">
            <w:rPr>
              <w:rFonts w:ascii="Times New Roman" w:hAnsi="Times New Roman"/>
              <w:sz w:val="20"/>
            </w:rPr>
          </w:rPrChange>
        </w:rPr>
        <w:t xml:space="preserve"> </w:t>
      </w:r>
      <w:r>
        <w:rPr>
          <w:rFonts w:ascii="Times New Roman"/>
          <w:sz w:val="20"/>
          <w:rPrChange w:id="11205" w:author="Author" w:date="2015-07-30T15:37:00Z">
            <w:rPr>
              <w:rFonts w:ascii="Times New Roman" w:hAnsi="Times New Roman"/>
              <w:sz w:val="20"/>
            </w:rPr>
          </w:rPrChange>
        </w:rPr>
        <w:t>arrangements</w:t>
      </w:r>
      <w:r>
        <w:rPr>
          <w:rFonts w:ascii="Times New Roman"/>
          <w:spacing w:val="37"/>
          <w:sz w:val="20"/>
          <w:rPrChange w:id="11206" w:author="Author" w:date="2015-07-30T15:37:00Z">
            <w:rPr>
              <w:rFonts w:ascii="Times New Roman" w:hAnsi="Times New Roman"/>
              <w:sz w:val="20"/>
            </w:rPr>
          </w:rPrChange>
        </w:rPr>
        <w:t xml:space="preserve"> </w:t>
      </w:r>
      <w:r>
        <w:rPr>
          <w:rFonts w:ascii="Times New Roman"/>
          <w:sz w:val="20"/>
          <w:rPrChange w:id="11207" w:author="Author" w:date="2015-07-30T15:37:00Z">
            <w:rPr>
              <w:rFonts w:ascii="Times New Roman" w:hAnsi="Times New Roman"/>
              <w:sz w:val="20"/>
            </w:rPr>
          </w:rPrChange>
        </w:rPr>
        <w:t>of</w:t>
      </w:r>
      <w:r>
        <w:rPr>
          <w:rFonts w:ascii="Times New Roman"/>
          <w:spacing w:val="36"/>
          <w:sz w:val="20"/>
          <w:rPrChange w:id="11208" w:author="Author" w:date="2015-07-30T15:37:00Z">
            <w:rPr>
              <w:rFonts w:ascii="Times New Roman" w:hAnsi="Times New Roman"/>
              <w:sz w:val="20"/>
            </w:rPr>
          </w:rPrChange>
        </w:rPr>
        <w:t xml:space="preserve"> </w:t>
      </w:r>
      <w:r>
        <w:rPr>
          <w:rFonts w:ascii="Times New Roman"/>
          <w:sz w:val="20"/>
          <w:rPrChange w:id="11209" w:author="Author" w:date="2015-07-30T15:37:00Z">
            <w:rPr>
              <w:rFonts w:ascii="Times New Roman" w:hAnsi="Times New Roman"/>
              <w:sz w:val="20"/>
            </w:rPr>
          </w:rPrChange>
        </w:rPr>
        <w:t>all</w:t>
      </w:r>
      <w:r>
        <w:rPr>
          <w:rFonts w:ascii="Times New Roman"/>
          <w:spacing w:val="38"/>
          <w:sz w:val="20"/>
          <w:rPrChange w:id="11210" w:author="Author" w:date="2015-07-30T15:37:00Z">
            <w:rPr>
              <w:rFonts w:ascii="Times New Roman" w:hAnsi="Times New Roman"/>
              <w:sz w:val="20"/>
            </w:rPr>
          </w:rPrChange>
        </w:rPr>
        <w:t xml:space="preserve"> </w:t>
      </w:r>
      <w:r>
        <w:rPr>
          <w:rFonts w:ascii="Times New Roman"/>
          <w:sz w:val="20"/>
          <w:rPrChange w:id="11211" w:author="Author" w:date="2015-07-30T15:37:00Z">
            <w:rPr>
              <w:rFonts w:ascii="Times New Roman" w:hAnsi="Times New Roman"/>
              <w:sz w:val="20"/>
            </w:rPr>
          </w:rPrChange>
        </w:rPr>
        <w:t>relevant</w:t>
      </w:r>
      <w:r>
        <w:rPr>
          <w:rFonts w:ascii="Times New Roman"/>
          <w:spacing w:val="37"/>
          <w:sz w:val="20"/>
          <w:rPrChange w:id="11212" w:author="Author" w:date="2015-07-30T15:37:00Z">
            <w:rPr>
              <w:rFonts w:ascii="Times New Roman" w:hAnsi="Times New Roman"/>
              <w:sz w:val="20"/>
            </w:rPr>
          </w:rPrChange>
        </w:rPr>
        <w:t xml:space="preserve"> </w:t>
      </w:r>
      <w:r>
        <w:rPr>
          <w:rFonts w:ascii="Times New Roman"/>
          <w:sz w:val="20"/>
          <w:rPrChange w:id="11213" w:author="Author" w:date="2015-07-30T15:37:00Z">
            <w:rPr>
              <w:rFonts w:ascii="Times New Roman" w:hAnsi="Times New Roman"/>
              <w:sz w:val="20"/>
            </w:rPr>
          </w:rPrChange>
        </w:rPr>
        <w:t>UN</w:t>
      </w:r>
      <w:r>
        <w:rPr>
          <w:rFonts w:ascii="Times New Roman"/>
          <w:spacing w:val="40"/>
          <w:sz w:val="20"/>
          <w:rPrChange w:id="11214" w:author="Author" w:date="2015-07-30T15:37:00Z">
            <w:rPr>
              <w:rFonts w:ascii="Times New Roman" w:hAnsi="Times New Roman"/>
              <w:sz w:val="20"/>
            </w:rPr>
          </w:rPrChange>
        </w:rPr>
        <w:t xml:space="preserve"> </w:t>
      </w:r>
      <w:r>
        <w:rPr>
          <w:rFonts w:ascii="Times New Roman"/>
          <w:sz w:val="20"/>
          <w:rPrChange w:id="11215" w:author="Author" w:date="2015-07-30T15:37:00Z">
            <w:rPr>
              <w:rFonts w:ascii="Times New Roman" w:hAnsi="Times New Roman"/>
              <w:sz w:val="20"/>
            </w:rPr>
          </w:rPrChange>
        </w:rPr>
        <w:t>Conferences</w:t>
      </w:r>
      <w:r>
        <w:rPr>
          <w:rFonts w:ascii="Times New Roman"/>
          <w:spacing w:val="37"/>
          <w:sz w:val="20"/>
          <w:rPrChange w:id="11216" w:author="Author" w:date="2015-07-30T15:37:00Z">
            <w:rPr>
              <w:rFonts w:ascii="Times New Roman" w:hAnsi="Times New Roman"/>
              <w:sz w:val="20"/>
            </w:rPr>
          </w:rPrChange>
        </w:rPr>
        <w:t xml:space="preserve"> </w:t>
      </w:r>
      <w:r>
        <w:rPr>
          <w:rFonts w:ascii="Times New Roman"/>
          <w:sz w:val="20"/>
          <w:rPrChange w:id="11217" w:author="Author" w:date="2015-07-30T15:37:00Z">
            <w:rPr>
              <w:rFonts w:ascii="Times New Roman" w:hAnsi="Times New Roman"/>
              <w:sz w:val="20"/>
            </w:rPr>
          </w:rPrChange>
        </w:rPr>
        <w:t>and</w:t>
      </w:r>
      <w:r>
        <w:rPr>
          <w:rFonts w:ascii="Times New Roman"/>
          <w:spacing w:val="39"/>
          <w:sz w:val="20"/>
          <w:rPrChange w:id="11218" w:author="Author" w:date="2015-07-30T15:37:00Z">
            <w:rPr>
              <w:rFonts w:ascii="Times New Roman" w:hAnsi="Times New Roman"/>
              <w:sz w:val="20"/>
            </w:rPr>
          </w:rPrChange>
        </w:rPr>
        <w:t xml:space="preserve"> </w:t>
      </w:r>
      <w:r>
        <w:rPr>
          <w:rFonts w:ascii="Times New Roman"/>
          <w:sz w:val="20"/>
          <w:rPrChange w:id="11219" w:author="Author" w:date="2015-07-30T15:37:00Z">
            <w:rPr>
              <w:rFonts w:ascii="Times New Roman" w:hAnsi="Times New Roman"/>
              <w:sz w:val="20"/>
            </w:rPr>
          </w:rPrChange>
        </w:rPr>
        <w:t>processes,</w:t>
      </w:r>
      <w:r>
        <w:rPr>
          <w:rFonts w:ascii="Times New Roman"/>
          <w:w w:val="99"/>
          <w:sz w:val="20"/>
          <w:rPrChange w:id="11220" w:author="Author" w:date="2015-07-30T15:37:00Z">
            <w:rPr>
              <w:rFonts w:ascii="Times New Roman" w:hAnsi="Times New Roman"/>
              <w:sz w:val="20"/>
            </w:rPr>
          </w:rPrChange>
        </w:rPr>
        <w:t xml:space="preserve"> </w:t>
      </w:r>
      <w:r>
        <w:rPr>
          <w:rFonts w:ascii="Times New Roman"/>
          <w:sz w:val="20"/>
          <w:rPrChange w:id="11221" w:author="Author" w:date="2015-07-30T15:37:00Z">
            <w:rPr>
              <w:rFonts w:ascii="Times New Roman" w:hAnsi="Times New Roman"/>
              <w:sz w:val="20"/>
            </w:rPr>
          </w:rPrChange>
        </w:rPr>
        <w:t>including on LDCs, SIDS and</w:t>
      </w:r>
      <w:r>
        <w:rPr>
          <w:rFonts w:ascii="Times New Roman"/>
          <w:spacing w:val="-1"/>
          <w:sz w:val="20"/>
          <w:rPrChange w:id="11222" w:author="Author" w:date="2015-07-30T15:37:00Z">
            <w:rPr>
              <w:rFonts w:ascii="Times New Roman" w:hAnsi="Times New Roman"/>
              <w:sz w:val="20"/>
            </w:rPr>
          </w:rPrChange>
        </w:rPr>
        <w:t xml:space="preserve"> </w:t>
      </w:r>
      <w:r>
        <w:rPr>
          <w:rFonts w:ascii="Times New Roman"/>
          <w:sz w:val="20"/>
          <w:rPrChange w:id="11223" w:author="Author" w:date="2015-07-30T15:37:00Z">
            <w:rPr>
              <w:rFonts w:ascii="Times New Roman" w:hAnsi="Times New Roman"/>
              <w:sz w:val="20"/>
            </w:rPr>
          </w:rPrChange>
        </w:rPr>
        <w:t>LLDCs.</w:t>
      </w:r>
    </w:p>
    <w:p w14:paraId="227E57F2" w14:textId="71E55D6D" w:rsidR="00804791" w:rsidRDefault="006514D0">
      <w:pPr>
        <w:pStyle w:val="ListParagraph"/>
        <w:numPr>
          <w:ilvl w:val="0"/>
          <w:numId w:val="35"/>
        </w:numPr>
        <w:tabs>
          <w:tab w:val="left" w:pos="461"/>
        </w:tabs>
        <w:spacing w:before="160"/>
        <w:ind w:right="114"/>
        <w:jc w:val="both"/>
        <w:rPr>
          <w:rFonts w:ascii="Times New Roman" w:hAnsi="Times New Roman"/>
          <w:sz w:val="20"/>
          <w:rPrChange w:id="11224" w:author="Author" w:date="2015-07-30T15:37:00Z">
            <w:rPr>
              <w:color w:val="auto"/>
              <w:sz w:val="20"/>
            </w:rPr>
          </w:rPrChange>
        </w:rPr>
        <w:pPrChange w:id="11225" w:author="Author" w:date="2015-07-30T15:37:00Z">
          <w:pPr>
            <w:pStyle w:val="Default"/>
            <w:numPr>
              <w:numId w:val="36"/>
            </w:numPr>
            <w:ind w:left="360" w:hanging="360"/>
          </w:pPr>
        </w:pPrChange>
      </w:pPr>
      <w:r>
        <w:rPr>
          <w:rFonts w:ascii="Times New Roman"/>
          <w:sz w:val="20"/>
          <w:rPrChange w:id="11226" w:author="Author" w:date="2015-07-30T15:37:00Z">
            <w:rPr>
              <w:color w:val="auto"/>
              <w:sz w:val="20"/>
            </w:rPr>
          </w:rPrChange>
        </w:rPr>
        <w:t>Follow-up</w:t>
      </w:r>
      <w:r>
        <w:rPr>
          <w:rFonts w:ascii="Times New Roman"/>
          <w:spacing w:val="11"/>
          <w:sz w:val="20"/>
          <w:rPrChange w:id="11227" w:author="Author" w:date="2015-07-30T15:37:00Z">
            <w:rPr>
              <w:color w:val="auto"/>
              <w:sz w:val="20"/>
            </w:rPr>
          </w:rPrChange>
        </w:rPr>
        <w:t xml:space="preserve"> </w:t>
      </w:r>
      <w:r>
        <w:rPr>
          <w:rFonts w:ascii="Times New Roman"/>
          <w:sz w:val="20"/>
          <w:rPrChange w:id="11228" w:author="Author" w:date="2015-07-30T15:37:00Z">
            <w:rPr>
              <w:color w:val="auto"/>
              <w:sz w:val="20"/>
            </w:rPr>
          </w:rPrChange>
        </w:rPr>
        <w:t>and</w:t>
      </w:r>
      <w:r>
        <w:rPr>
          <w:rFonts w:ascii="Times New Roman"/>
          <w:spacing w:val="11"/>
          <w:sz w:val="20"/>
          <w:rPrChange w:id="11229" w:author="Author" w:date="2015-07-30T15:37:00Z">
            <w:rPr>
              <w:color w:val="auto"/>
              <w:sz w:val="20"/>
            </w:rPr>
          </w:rPrChange>
        </w:rPr>
        <w:t xml:space="preserve"> </w:t>
      </w:r>
      <w:r>
        <w:rPr>
          <w:rFonts w:ascii="Times New Roman"/>
          <w:sz w:val="20"/>
          <w:rPrChange w:id="11230" w:author="Author" w:date="2015-07-30T15:37:00Z">
            <w:rPr>
              <w:color w:val="auto"/>
              <w:sz w:val="20"/>
            </w:rPr>
          </w:rPrChange>
        </w:rPr>
        <w:t>review</w:t>
      </w:r>
      <w:r>
        <w:rPr>
          <w:rFonts w:ascii="Times New Roman"/>
          <w:spacing w:val="7"/>
          <w:sz w:val="20"/>
          <w:rPrChange w:id="11231" w:author="Author" w:date="2015-07-30T15:37:00Z">
            <w:rPr>
              <w:color w:val="auto"/>
              <w:sz w:val="20"/>
            </w:rPr>
          </w:rPrChange>
        </w:rPr>
        <w:t xml:space="preserve"> </w:t>
      </w:r>
      <w:r>
        <w:rPr>
          <w:rFonts w:ascii="Times New Roman"/>
          <w:sz w:val="20"/>
          <w:rPrChange w:id="11232" w:author="Author" w:date="2015-07-30T15:37:00Z">
            <w:rPr>
              <w:color w:val="auto"/>
              <w:sz w:val="20"/>
            </w:rPr>
          </w:rPrChange>
        </w:rPr>
        <w:t>at</w:t>
      </w:r>
      <w:r>
        <w:rPr>
          <w:rFonts w:ascii="Times New Roman"/>
          <w:spacing w:val="10"/>
          <w:sz w:val="20"/>
          <w:rPrChange w:id="11233" w:author="Author" w:date="2015-07-30T15:37:00Z">
            <w:rPr>
              <w:color w:val="auto"/>
              <w:sz w:val="20"/>
            </w:rPr>
          </w:rPrChange>
        </w:rPr>
        <w:t xml:space="preserve"> </w:t>
      </w:r>
      <w:r>
        <w:rPr>
          <w:rFonts w:ascii="Times New Roman"/>
          <w:sz w:val="20"/>
          <w:rPrChange w:id="11234" w:author="Author" w:date="2015-07-30T15:37:00Z">
            <w:rPr>
              <w:color w:val="auto"/>
              <w:sz w:val="20"/>
            </w:rPr>
          </w:rPrChange>
        </w:rPr>
        <w:t>the</w:t>
      </w:r>
      <w:r>
        <w:rPr>
          <w:rFonts w:ascii="Times New Roman"/>
          <w:spacing w:val="12"/>
          <w:sz w:val="20"/>
          <w:rPrChange w:id="11235" w:author="Author" w:date="2015-07-30T15:37:00Z">
            <w:rPr>
              <w:color w:val="auto"/>
              <w:sz w:val="20"/>
            </w:rPr>
          </w:rPrChange>
        </w:rPr>
        <w:t xml:space="preserve"> </w:t>
      </w:r>
      <w:r>
        <w:rPr>
          <w:rFonts w:ascii="Times New Roman"/>
          <w:sz w:val="20"/>
          <w:rPrChange w:id="11236" w:author="Author" w:date="2015-07-30T15:37:00Z">
            <w:rPr>
              <w:color w:val="auto"/>
              <w:sz w:val="20"/>
            </w:rPr>
          </w:rPrChange>
        </w:rPr>
        <w:t>HLPF</w:t>
      </w:r>
      <w:r>
        <w:rPr>
          <w:rFonts w:ascii="Times New Roman"/>
          <w:spacing w:val="12"/>
          <w:sz w:val="20"/>
          <w:rPrChange w:id="11237" w:author="Author" w:date="2015-07-30T15:37:00Z">
            <w:rPr>
              <w:color w:val="auto"/>
              <w:sz w:val="20"/>
            </w:rPr>
          </w:rPrChange>
        </w:rPr>
        <w:t xml:space="preserve"> </w:t>
      </w:r>
      <w:r>
        <w:rPr>
          <w:rFonts w:ascii="Times New Roman"/>
          <w:sz w:val="20"/>
          <w:rPrChange w:id="11238" w:author="Author" w:date="2015-07-30T15:37:00Z">
            <w:rPr>
              <w:color w:val="auto"/>
              <w:sz w:val="20"/>
            </w:rPr>
          </w:rPrChange>
        </w:rPr>
        <w:t>will</w:t>
      </w:r>
      <w:r>
        <w:rPr>
          <w:rFonts w:ascii="Times New Roman"/>
          <w:spacing w:val="9"/>
          <w:sz w:val="20"/>
          <w:rPrChange w:id="11239" w:author="Author" w:date="2015-07-30T15:37:00Z">
            <w:rPr>
              <w:color w:val="auto"/>
              <w:sz w:val="20"/>
            </w:rPr>
          </w:rPrChange>
        </w:rPr>
        <w:t xml:space="preserve"> </w:t>
      </w:r>
      <w:r>
        <w:rPr>
          <w:rFonts w:ascii="Times New Roman"/>
          <w:sz w:val="20"/>
          <w:rPrChange w:id="11240" w:author="Author" w:date="2015-07-30T15:37:00Z">
            <w:rPr>
              <w:color w:val="auto"/>
              <w:sz w:val="20"/>
            </w:rPr>
          </w:rPrChange>
        </w:rPr>
        <w:t>be</w:t>
      </w:r>
      <w:r>
        <w:rPr>
          <w:rFonts w:ascii="Times New Roman"/>
          <w:spacing w:val="10"/>
          <w:sz w:val="20"/>
          <w:rPrChange w:id="11241" w:author="Author" w:date="2015-07-30T15:37:00Z">
            <w:rPr>
              <w:color w:val="auto"/>
              <w:sz w:val="20"/>
            </w:rPr>
          </w:rPrChange>
        </w:rPr>
        <w:t xml:space="preserve"> </w:t>
      </w:r>
      <w:r>
        <w:rPr>
          <w:rFonts w:ascii="Times New Roman"/>
          <w:sz w:val="20"/>
          <w:rPrChange w:id="11242" w:author="Author" w:date="2015-07-30T15:37:00Z">
            <w:rPr>
              <w:color w:val="auto"/>
              <w:sz w:val="20"/>
            </w:rPr>
          </w:rPrChange>
        </w:rPr>
        <w:t>informed</w:t>
      </w:r>
      <w:r>
        <w:rPr>
          <w:rFonts w:ascii="Times New Roman"/>
          <w:spacing w:val="11"/>
          <w:sz w:val="20"/>
          <w:rPrChange w:id="11243" w:author="Author" w:date="2015-07-30T15:37:00Z">
            <w:rPr>
              <w:color w:val="auto"/>
              <w:sz w:val="20"/>
            </w:rPr>
          </w:rPrChange>
        </w:rPr>
        <w:t xml:space="preserve"> </w:t>
      </w:r>
      <w:r>
        <w:rPr>
          <w:rFonts w:ascii="Times New Roman"/>
          <w:sz w:val="20"/>
          <w:rPrChange w:id="11244" w:author="Author" w:date="2015-07-30T15:37:00Z">
            <w:rPr>
              <w:color w:val="auto"/>
              <w:sz w:val="20"/>
            </w:rPr>
          </w:rPrChange>
        </w:rPr>
        <w:t>by</w:t>
      </w:r>
      <w:r>
        <w:rPr>
          <w:rFonts w:ascii="Times New Roman"/>
          <w:spacing w:val="6"/>
          <w:sz w:val="20"/>
          <w:rPrChange w:id="11245" w:author="Author" w:date="2015-07-30T15:37:00Z">
            <w:rPr>
              <w:color w:val="auto"/>
              <w:sz w:val="20"/>
            </w:rPr>
          </w:rPrChange>
        </w:rPr>
        <w:t xml:space="preserve"> </w:t>
      </w:r>
      <w:r>
        <w:rPr>
          <w:rFonts w:ascii="Times New Roman"/>
          <w:sz w:val="20"/>
          <w:rPrChange w:id="11246" w:author="Author" w:date="2015-07-30T15:37:00Z">
            <w:rPr>
              <w:color w:val="auto"/>
              <w:sz w:val="20"/>
            </w:rPr>
          </w:rPrChange>
        </w:rPr>
        <w:t>an</w:t>
      </w:r>
      <w:r>
        <w:rPr>
          <w:rFonts w:ascii="Times New Roman"/>
          <w:spacing w:val="11"/>
          <w:sz w:val="20"/>
          <w:rPrChange w:id="11247" w:author="Author" w:date="2015-07-30T15:37:00Z">
            <w:rPr>
              <w:color w:val="auto"/>
              <w:sz w:val="20"/>
            </w:rPr>
          </w:rPrChange>
        </w:rPr>
        <w:t xml:space="preserve"> </w:t>
      </w:r>
      <w:r>
        <w:rPr>
          <w:rFonts w:ascii="Times New Roman"/>
          <w:sz w:val="20"/>
          <w:rPrChange w:id="11248" w:author="Author" w:date="2015-07-30T15:37:00Z">
            <w:rPr>
              <w:color w:val="auto"/>
              <w:sz w:val="20"/>
            </w:rPr>
          </w:rPrChange>
        </w:rPr>
        <w:t>annual</w:t>
      </w:r>
      <w:r>
        <w:rPr>
          <w:rFonts w:ascii="Times New Roman"/>
          <w:spacing w:val="10"/>
          <w:sz w:val="20"/>
          <w:rPrChange w:id="11249" w:author="Author" w:date="2015-07-30T15:37:00Z">
            <w:rPr>
              <w:color w:val="auto"/>
              <w:sz w:val="20"/>
            </w:rPr>
          </w:rPrChange>
        </w:rPr>
        <w:t xml:space="preserve"> </w:t>
      </w:r>
      <w:r>
        <w:rPr>
          <w:rFonts w:ascii="Times New Roman"/>
          <w:sz w:val="20"/>
          <w:rPrChange w:id="11250" w:author="Author" w:date="2015-07-30T15:37:00Z">
            <w:rPr>
              <w:color w:val="auto"/>
              <w:sz w:val="20"/>
            </w:rPr>
          </w:rPrChange>
        </w:rPr>
        <w:t>SDG</w:t>
      </w:r>
      <w:r>
        <w:rPr>
          <w:rFonts w:ascii="Times New Roman"/>
          <w:spacing w:val="10"/>
          <w:sz w:val="20"/>
          <w:rPrChange w:id="11251" w:author="Author" w:date="2015-07-30T15:37:00Z">
            <w:rPr>
              <w:color w:val="auto"/>
              <w:sz w:val="20"/>
            </w:rPr>
          </w:rPrChange>
        </w:rPr>
        <w:t xml:space="preserve"> </w:t>
      </w:r>
      <w:r>
        <w:rPr>
          <w:rFonts w:ascii="Times New Roman"/>
          <w:sz w:val="20"/>
          <w:rPrChange w:id="11252" w:author="Author" w:date="2015-07-30T15:37:00Z">
            <w:rPr>
              <w:color w:val="auto"/>
              <w:sz w:val="20"/>
            </w:rPr>
          </w:rPrChange>
        </w:rPr>
        <w:t>Progress</w:t>
      </w:r>
      <w:r>
        <w:rPr>
          <w:rFonts w:ascii="Times New Roman"/>
          <w:spacing w:val="9"/>
          <w:sz w:val="20"/>
          <w:rPrChange w:id="11253" w:author="Author" w:date="2015-07-30T15:37:00Z">
            <w:rPr>
              <w:color w:val="auto"/>
              <w:sz w:val="20"/>
            </w:rPr>
          </w:rPrChange>
        </w:rPr>
        <w:t xml:space="preserve"> </w:t>
      </w:r>
      <w:r>
        <w:rPr>
          <w:rFonts w:ascii="Times New Roman"/>
          <w:sz w:val="20"/>
          <w:rPrChange w:id="11254" w:author="Author" w:date="2015-07-30T15:37:00Z">
            <w:rPr>
              <w:color w:val="auto"/>
              <w:sz w:val="20"/>
            </w:rPr>
          </w:rPrChange>
        </w:rPr>
        <w:t>Report</w:t>
      </w:r>
      <w:r>
        <w:rPr>
          <w:rFonts w:ascii="Times New Roman"/>
          <w:spacing w:val="10"/>
          <w:sz w:val="20"/>
          <w:rPrChange w:id="11255" w:author="Author" w:date="2015-07-30T15:37:00Z">
            <w:rPr>
              <w:color w:val="auto"/>
              <w:sz w:val="20"/>
            </w:rPr>
          </w:rPrChange>
        </w:rPr>
        <w:t xml:space="preserve"> </w:t>
      </w:r>
      <w:r>
        <w:rPr>
          <w:rFonts w:ascii="Times New Roman"/>
          <w:sz w:val="20"/>
          <w:rPrChange w:id="11256" w:author="Author" w:date="2015-07-30T15:37:00Z">
            <w:rPr>
              <w:color w:val="auto"/>
              <w:sz w:val="20"/>
            </w:rPr>
          </w:rPrChange>
        </w:rPr>
        <w:t>to</w:t>
      </w:r>
      <w:r>
        <w:rPr>
          <w:rFonts w:ascii="Times New Roman"/>
          <w:spacing w:val="10"/>
          <w:sz w:val="20"/>
          <w:rPrChange w:id="11257" w:author="Author" w:date="2015-07-30T15:37:00Z">
            <w:rPr>
              <w:color w:val="auto"/>
              <w:sz w:val="20"/>
            </w:rPr>
          </w:rPrChange>
        </w:rPr>
        <w:t xml:space="preserve"> </w:t>
      </w:r>
      <w:r>
        <w:rPr>
          <w:rFonts w:ascii="Times New Roman"/>
          <w:sz w:val="20"/>
          <w:rPrChange w:id="11258" w:author="Author" w:date="2015-07-30T15:37:00Z">
            <w:rPr>
              <w:color w:val="auto"/>
              <w:sz w:val="20"/>
            </w:rPr>
          </w:rPrChange>
        </w:rPr>
        <w:t>be</w:t>
      </w:r>
      <w:r>
        <w:rPr>
          <w:rFonts w:ascii="Times New Roman"/>
          <w:spacing w:val="10"/>
          <w:sz w:val="20"/>
          <w:rPrChange w:id="11259" w:author="Author" w:date="2015-07-30T15:37:00Z">
            <w:rPr>
              <w:color w:val="auto"/>
              <w:sz w:val="20"/>
            </w:rPr>
          </w:rPrChange>
        </w:rPr>
        <w:t xml:space="preserve"> </w:t>
      </w:r>
      <w:r>
        <w:rPr>
          <w:rFonts w:ascii="Times New Roman"/>
          <w:sz w:val="20"/>
          <w:rPrChange w:id="11260" w:author="Author" w:date="2015-07-30T15:37:00Z">
            <w:rPr>
              <w:color w:val="auto"/>
              <w:sz w:val="20"/>
            </w:rPr>
          </w:rPrChange>
        </w:rPr>
        <w:t>prepared</w:t>
      </w:r>
      <w:r>
        <w:rPr>
          <w:rFonts w:ascii="Times New Roman"/>
          <w:spacing w:val="9"/>
          <w:sz w:val="20"/>
          <w:rPrChange w:id="11261" w:author="Author" w:date="2015-07-30T15:37:00Z">
            <w:rPr>
              <w:color w:val="auto"/>
              <w:sz w:val="20"/>
            </w:rPr>
          </w:rPrChange>
        </w:rPr>
        <w:t xml:space="preserve"> </w:t>
      </w:r>
      <w:r>
        <w:rPr>
          <w:rFonts w:ascii="Times New Roman"/>
          <w:sz w:val="20"/>
          <w:rPrChange w:id="11262" w:author="Author" w:date="2015-07-30T15:37:00Z">
            <w:rPr>
              <w:color w:val="auto"/>
              <w:sz w:val="20"/>
            </w:rPr>
          </w:rPrChange>
        </w:rPr>
        <w:t>by</w:t>
      </w:r>
      <w:r>
        <w:rPr>
          <w:rFonts w:ascii="Times New Roman"/>
          <w:spacing w:val="6"/>
          <w:sz w:val="20"/>
          <w:rPrChange w:id="11263" w:author="Author" w:date="2015-07-30T15:37:00Z">
            <w:rPr>
              <w:color w:val="auto"/>
              <w:sz w:val="20"/>
            </w:rPr>
          </w:rPrChange>
        </w:rPr>
        <w:t xml:space="preserve"> </w:t>
      </w:r>
      <w:r>
        <w:rPr>
          <w:rFonts w:ascii="Times New Roman"/>
          <w:sz w:val="20"/>
          <w:rPrChange w:id="11264" w:author="Author" w:date="2015-07-30T15:37:00Z">
            <w:rPr>
              <w:color w:val="auto"/>
              <w:sz w:val="20"/>
            </w:rPr>
          </w:rPrChange>
        </w:rPr>
        <w:t>the</w:t>
      </w:r>
      <w:r>
        <w:rPr>
          <w:rFonts w:ascii="Times New Roman"/>
          <w:w w:val="99"/>
          <w:sz w:val="20"/>
          <w:rPrChange w:id="11265" w:author="Author" w:date="2015-07-30T15:37:00Z">
            <w:rPr>
              <w:color w:val="auto"/>
              <w:sz w:val="20"/>
            </w:rPr>
          </w:rPrChange>
        </w:rPr>
        <w:t xml:space="preserve"> </w:t>
      </w:r>
      <w:r>
        <w:rPr>
          <w:rFonts w:ascii="Times New Roman"/>
          <w:sz w:val="20"/>
          <w:rPrChange w:id="11266" w:author="Author" w:date="2015-07-30T15:37:00Z">
            <w:rPr>
              <w:color w:val="auto"/>
              <w:sz w:val="20"/>
            </w:rPr>
          </w:rPrChange>
        </w:rPr>
        <w:t>Secretary</w:t>
      </w:r>
      <w:r>
        <w:rPr>
          <w:rFonts w:ascii="Times New Roman"/>
          <w:spacing w:val="35"/>
          <w:sz w:val="20"/>
          <w:rPrChange w:id="11267" w:author="Author" w:date="2015-07-30T15:37:00Z">
            <w:rPr>
              <w:color w:val="auto"/>
              <w:sz w:val="20"/>
            </w:rPr>
          </w:rPrChange>
        </w:rPr>
        <w:t xml:space="preserve"> </w:t>
      </w:r>
      <w:r>
        <w:rPr>
          <w:rFonts w:ascii="Times New Roman"/>
          <w:sz w:val="20"/>
          <w:rPrChange w:id="11268" w:author="Author" w:date="2015-07-30T15:37:00Z">
            <w:rPr>
              <w:color w:val="auto"/>
              <w:sz w:val="20"/>
            </w:rPr>
          </w:rPrChange>
        </w:rPr>
        <w:t>General</w:t>
      </w:r>
      <w:r>
        <w:rPr>
          <w:rFonts w:ascii="Times New Roman"/>
          <w:spacing w:val="39"/>
          <w:sz w:val="20"/>
          <w:rPrChange w:id="11269" w:author="Author" w:date="2015-07-30T15:37:00Z">
            <w:rPr>
              <w:color w:val="auto"/>
              <w:sz w:val="20"/>
            </w:rPr>
          </w:rPrChange>
        </w:rPr>
        <w:t xml:space="preserve"> </w:t>
      </w:r>
      <w:r>
        <w:rPr>
          <w:rFonts w:ascii="Times New Roman"/>
          <w:sz w:val="20"/>
          <w:rPrChange w:id="11270" w:author="Author" w:date="2015-07-30T15:37:00Z">
            <w:rPr>
              <w:color w:val="auto"/>
              <w:sz w:val="20"/>
            </w:rPr>
          </w:rPrChange>
        </w:rPr>
        <w:t>in</w:t>
      </w:r>
      <w:r>
        <w:rPr>
          <w:rFonts w:ascii="Times New Roman"/>
          <w:spacing w:val="37"/>
          <w:sz w:val="20"/>
          <w:rPrChange w:id="11271" w:author="Author" w:date="2015-07-30T15:37:00Z">
            <w:rPr>
              <w:color w:val="auto"/>
              <w:sz w:val="20"/>
            </w:rPr>
          </w:rPrChange>
        </w:rPr>
        <w:t xml:space="preserve"> </w:t>
      </w:r>
      <w:r>
        <w:rPr>
          <w:rFonts w:ascii="Times New Roman"/>
          <w:sz w:val="20"/>
          <w:rPrChange w:id="11272" w:author="Author" w:date="2015-07-30T15:37:00Z">
            <w:rPr>
              <w:color w:val="auto"/>
              <w:sz w:val="20"/>
            </w:rPr>
          </w:rPrChange>
        </w:rPr>
        <w:t>cooperation</w:t>
      </w:r>
      <w:r>
        <w:rPr>
          <w:rFonts w:ascii="Times New Roman"/>
          <w:spacing w:val="40"/>
          <w:sz w:val="20"/>
          <w:rPrChange w:id="11273" w:author="Author" w:date="2015-07-30T15:37:00Z">
            <w:rPr>
              <w:color w:val="auto"/>
              <w:sz w:val="20"/>
            </w:rPr>
          </w:rPrChange>
        </w:rPr>
        <w:t xml:space="preserve"> </w:t>
      </w:r>
      <w:r>
        <w:rPr>
          <w:rFonts w:ascii="Times New Roman"/>
          <w:sz w:val="20"/>
          <w:rPrChange w:id="11274" w:author="Author" w:date="2015-07-30T15:37:00Z">
            <w:rPr>
              <w:color w:val="auto"/>
              <w:sz w:val="20"/>
            </w:rPr>
          </w:rPrChange>
        </w:rPr>
        <w:t>with</w:t>
      </w:r>
      <w:r>
        <w:rPr>
          <w:rFonts w:ascii="Times New Roman"/>
          <w:spacing w:val="37"/>
          <w:sz w:val="20"/>
          <w:rPrChange w:id="11275" w:author="Author" w:date="2015-07-30T15:37:00Z">
            <w:rPr>
              <w:color w:val="auto"/>
              <w:sz w:val="20"/>
            </w:rPr>
          </w:rPrChange>
        </w:rPr>
        <w:t xml:space="preserve"> </w:t>
      </w:r>
      <w:r>
        <w:rPr>
          <w:rFonts w:ascii="Times New Roman"/>
          <w:sz w:val="20"/>
          <w:rPrChange w:id="11276" w:author="Author" w:date="2015-07-30T15:37:00Z">
            <w:rPr>
              <w:color w:val="auto"/>
              <w:sz w:val="20"/>
            </w:rPr>
          </w:rPrChange>
        </w:rPr>
        <w:t>the</w:t>
      </w:r>
      <w:r>
        <w:rPr>
          <w:rFonts w:ascii="Times New Roman"/>
          <w:spacing w:val="39"/>
          <w:sz w:val="20"/>
          <w:rPrChange w:id="11277" w:author="Author" w:date="2015-07-30T15:37:00Z">
            <w:rPr>
              <w:color w:val="auto"/>
              <w:sz w:val="20"/>
            </w:rPr>
          </w:rPrChange>
        </w:rPr>
        <w:t xml:space="preserve"> </w:t>
      </w:r>
      <w:r>
        <w:rPr>
          <w:rFonts w:ascii="Times New Roman"/>
          <w:sz w:val="20"/>
          <w:rPrChange w:id="11278" w:author="Author" w:date="2015-07-30T15:37:00Z">
            <w:rPr>
              <w:color w:val="auto"/>
              <w:sz w:val="20"/>
            </w:rPr>
          </w:rPrChange>
        </w:rPr>
        <w:t>UN</w:t>
      </w:r>
      <w:r>
        <w:rPr>
          <w:rFonts w:ascii="Times New Roman"/>
          <w:spacing w:val="39"/>
          <w:sz w:val="20"/>
          <w:rPrChange w:id="11279" w:author="Author" w:date="2015-07-30T15:37:00Z">
            <w:rPr>
              <w:color w:val="auto"/>
              <w:sz w:val="20"/>
            </w:rPr>
          </w:rPrChange>
        </w:rPr>
        <w:t xml:space="preserve"> </w:t>
      </w:r>
      <w:r>
        <w:rPr>
          <w:rFonts w:ascii="Times New Roman"/>
          <w:sz w:val="20"/>
          <w:rPrChange w:id="11280" w:author="Author" w:date="2015-07-30T15:37:00Z">
            <w:rPr>
              <w:color w:val="auto"/>
              <w:sz w:val="20"/>
            </w:rPr>
          </w:rPrChange>
        </w:rPr>
        <w:t>System,</w:t>
      </w:r>
      <w:r>
        <w:rPr>
          <w:rFonts w:ascii="Times New Roman"/>
          <w:spacing w:val="39"/>
          <w:sz w:val="20"/>
          <w:rPrChange w:id="11281" w:author="Author" w:date="2015-07-30T15:37:00Z">
            <w:rPr>
              <w:color w:val="auto"/>
              <w:sz w:val="20"/>
            </w:rPr>
          </w:rPrChange>
        </w:rPr>
        <w:t xml:space="preserve"> </w:t>
      </w:r>
      <w:r>
        <w:rPr>
          <w:rFonts w:ascii="Times New Roman"/>
          <w:sz w:val="20"/>
          <w:rPrChange w:id="11282" w:author="Author" w:date="2015-07-30T15:37:00Z">
            <w:rPr>
              <w:color w:val="auto"/>
              <w:sz w:val="20"/>
            </w:rPr>
          </w:rPrChange>
        </w:rPr>
        <w:t>based</w:t>
      </w:r>
      <w:r>
        <w:rPr>
          <w:rFonts w:ascii="Times New Roman"/>
          <w:spacing w:val="39"/>
          <w:sz w:val="20"/>
          <w:rPrChange w:id="11283" w:author="Author" w:date="2015-07-30T15:37:00Z">
            <w:rPr>
              <w:color w:val="auto"/>
              <w:sz w:val="20"/>
            </w:rPr>
          </w:rPrChange>
        </w:rPr>
        <w:t xml:space="preserve"> </w:t>
      </w:r>
      <w:r>
        <w:rPr>
          <w:rFonts w:ascii="Times New Roman"/>
          <w:sz w:val="20"/>
          <w:rPrChange w:id="11284" w:author="Author" w:date="2015-07-30T15:37:00Z">
            <w:rPr>
              <w:color w:val="auto"/>
              <w:sz w:val="20"/>
            </w:rPr>
          </w:rPrChange>
        </w:rPr>
        <w:t>on</w:t>
      </w:r>
      <w:r>
        <w:rPr>
          <w:rFonts w:ascii="Times New Roman"/>
          <w:spacing w:val="37"/>
          <w:sz w:val="20"/>
          <w:rPrChange w:id="11285" w:author="Author" w:date="2015-07-30T15:37:00Z">
            <w:rPr>
              <w:color w:val="auto"/>
              <w:sz w:val="20"/>
            </w:rPr>
          </w:rPrChange>
        </w:rPr>
        <w:t xml:space="preserve"> </w:t>
      </w:r>
      <w:r>
        <w:rPr>
          <w:rFonts w:ascii="Times New Roman"/>
          <w:sz w:val="20"/>
          <w:rPrChange w:id="11286" w:author="Author" w:date="2015-07-30T15:37:00Z">
            <w:rPr>
              <w:color w:val="auto"/>
              <w:sz w:val="20"/>
            </w:rPr>
          </w:rPrChange>
        </w:rPr>
        <w:t>the</w:t>
      </w:r>
      <w:r>
        <w:rPr>
          <w:rFonts w:ascii="Times New Roman"/>
          <w:spacing w:val="39"/>
          <w:sz w:val="20"/>
          <w:rPrChange w:id="11287" w:author="Author" w:date="2015-07-30T15:37:00Z">
            <w:rPr>
              <w:color w:val="auto"/>
              <w:sz w:val="20"/>
            </w:rPr>
          </w:rPrChange>
        </w:rPr>
        <w:t xml:space="preserve"> </w:t>
      </w:r>
      <w:r>
        <w:rPr>
          <w:rFonts w:ascii="Times New Roman"/>
          <w:sz w:val="20"/>
          <w:rPrChange w:id="11288" w:author="Author" w:date="2015-07-30T15:37:00Z">
            <w:rPr>
              <w:color w:val="auto"/>
              <w:sz w:val="20"/>
            </w:rPr>
          </w:rPrChange>
        </w:rPr>
        <w:t>global</w:t>
      </w:r>
      <w:r>
        <w:rPr>
          <w:rFonts w:ascii="Times New Roman"/>
          <w:spacing w:val="39"/>
          <w:sz w:val="20"/>
          <w:rPrChange w:id="11289" w:author="Author" w:date="2015-07-30T15:37:00Z">
            <w:rPr>
              <w:color w:val="auto"/>
              <w:sz w:val="20"/>
            </w:rPr>
          </w:rPrChange>
        </w:rPr>
        <w:t xml:space="preserve"> </w:t>
      </w:r>
      <w:r>
        <w:rPr>
          <w:rFonts w:ascii="Times New Roman"/>
          <w:sz w:val="20"/>
          <w:rPrChange w:id="11290" w:author="Author" w:date="2015-07-30T15:37:00Z">
            <w:rPr>
              <w:color w:val="auto"/>
              <w:sz w:val="20"/>
            </w:rPr>
          </w:rPrChange>
        </w:rPr>
        <w:t>indicator</w:t>
      </w:r>
      <w:r>
        <w:rPr>
          <w:rFonts w:ascii="Times New Roman"/>
          <w:spacing w:val="42"/>
          <w:sz w:val="20"/>
          <w:rPrChange w:id="11291" w:author="Author" w:date="2015-07-30T15:37:00Z">
            <w:rPr>
              <w:color w:val="auto"/>
              <w:sz w:val="20"/>
            </w:rPr>
          </w:rPrChange>
        </w:rPr>
        <w:t xml:space="preserve"> </w:t>
      </w:r>
      <w:r>
        <w:rPr>
          <w:rFonts w:ascii="Times New Roman"/>
          <w:sz w:val="20"/>
          <w:rPrChange w:id="11292" w:author="Author" w:date="2015-07-30T15:37:00Z">
            <w:rPr>
              <w:color w:val="auto"/>
              <w:sz w:val="20"/>
            </w:rPr>
          </w:rPrChange>
        </w:rPr>
        <w:t>framework</w:t>
      </w:r>
      <w:r>
        <w:rPr>
          <w:rFonts w:ascii="Times New Roman"/>
          <w:spacing w:val="37"/>
          <w:sz w:val="20"/>
          <w:rPrChange w:id="11293" w:author="Author" w:date="2015-07-30T15:37:00Z">
            <w:rPr>
              <w:color w:val="auto"/>
              <w:sz w:val="20"/>
            </w:rPr>
          </w:rPrChange>
        </w:rPr>
        <w:t xml:space="preserve"> </w:t>
      </w:r>
      <w:r>
        <w:rPr>
          <w:rFonts w:ascii="Times New Roman"/>
          <w:sz w:val="20"/>
          <w:rPrChange w:id="11294" w:author="Author" w:date="2015-07-30T15:37:00Z">
            <w:rPr>
              <w:color w:val="auto"/>
              <w:sz w:val="20"/>
            </w:rPr>
          </w:rPrChange>
        </w:rPr>
        <w:t>and</w:t>
      </w:r>
      <w:r>
        <w:rPr>
          <w:rFonts w:ascii="Times New Roman"/>
          <w:spacing w:val="40"/>
          <w:sz w:val="20"/>
          <w:rPrChange w:id="11295" w:author="Author" w:date="2015-07-30T15:37:00Z">
            <w:rPr>
              <w:color w:val="auto"/>
              <w:sz w:val="20"/>
            </w:rPr>
          </w:rPrChange>
        </w:rPr>
        <w:t xml:space="preserve"> </w:t>
      </w:r>
      <w:r>
        <w:rPr>
          <w:rFonts w:ascii="Times New Roman"/>
          <w:sz w:val="20"/>
          <w:rPrChange w:id="11296" w:author="Author" w:date="2015-07-30T15:37:00Z">
            <w:rPr>
              <w:color w:val="auto"/>
              <w:sz w:val="20"/>
            </w:rPr>
          </w:rPrChange>
        </w:rPr>
        <w:t>data</w:t>
      </w:r>
      <w:r>
        <w:rPr>
          <w:rFonts w:ascii="Times New Roman"/>
          <w:w w:val="99"/>
          <w:sz w:val="20"/>
          <w:rPrChange w:id="11297" w:author="Author" w:date="2015-07-30T15:37:00Z">
            <w:rPr>
              <w:color w:val="auto"/>
              <w:sz w:val="20"/>
            </w:rPr>
          </w:rPrChange>
        </w:rPr>
        <w:t xml:space="preserve"> </w:t>
      </w:r>
      <w:r>
        <w:rPr>
          <w:rFonts w:ascii="Times New Roman"/>
          <w:sz w:val="20"/>
          <w:rPrChange w:id="11298" w:author="Author" w:date="2015-07-30T15:37:00Z">
            <w:rPr>
              <w:color w:val="auto"/>
              <w:sz w:val="20"/>
            </w:rPr>
          </w:rPrChange>
        </w:rPr>
        <w:t xml:space="preserve">produced by national statistical systems and </w:t>
      </w:r>
      <w:del w:id="11299" w:author="Author" w:date="2015-07-30T15:37:00Z">
        <w:r w:rsidR="0039797F">
          <w:rPr>
            <w:sz w:val="20"/>
            <w:szCs w:val="20"/>
          </w:rPr>
          <w:delText>regional reviews. Global indicators, recognising national policy space, will provide guidance to national statistical authorities in their development of national indicators.</w:delText>
        </w:r>
      </w:del>
      <w:ins w:id="11300" w:author="Author" w:date="2015-07-30T15:37:00Z">
        <w:r>
          <w:rPr>
            <w:rFonts w:ascii="Times New Roman"/>
            <w:sz w:val="20"/>
          </w:rPr>
          <w:t>information collected at the regional level.</w:t>
        </w:r>
      </w:ins>
      <w:r>
        <w:rPr>
          <w:rFonts w:ascii="Times New Roman"/>
          <w:sz w:val="20"/>
          <w:rPrChange w:id="11301" w:author="Author" w:date="2015-07-30T15:37:00Z">
            <w:rPr>
              <w:color w:val="auto"/>
              <w:sz w:val="20"/>
            </w:rPr>
          </w:rPrChange>
        </w:rPr>
        <w:t xml:space="preserve"> The HLPF will also</w:t>
      </w:r>
      <w:r>
        <w:rPr>
          <w:rFonts w:ascii="Times New Roman"/>
          <w:spacing w:val="22"/>
          <w:sz w:val="20"/>
          <w:rPrChange w:id="11302" w:author="Author" w:date="2015-07-30T15:37:00Z">
            <w:rPr>
              <w:color w:val="auto"/>
              <w:sz w:val="20"/>
            </w:rPr>
          </w:rPrChange>
        </w:rPr>
        <w:t xml:space="preserve"> </w:t>
      </w:r>
      <w:r>
        <w:rPr>
          <w:rFonts w:ascii="Times New Roman"/>
          <w:sz w:val="20"/>
          <w:rPrChange w:id="11303" w:author="Author" w:date="2015-07-30T15:37:00Z">
            <w:rPr>
              <w:color w:val="auto"/>
              <w:sz w:val="20"/>
            </w:rPr>
          </w:rPrChange>
        </w:rPr>
        <w:t>be</w:t>
      </w:r>
      <w:r>
        <w:rPr>
          <w:rFonts w:ascii="Times New Roman"/>
          <w:w w:val="99"/>
          <w:sz w:val="20"/>
          <w:rPrChange w:id="11304" w:author="Author" w:date="2015-07-30T15:37:00Z">
            <w:rPr>
              <w:color w:val="auto"/>
              <w:sz w:val="20"/>
            </w:rPr>
          </w:rPrChange>
        </w:rPr>
        <w:t xml:space="preserve"> </w:t>
      </w:r>
      <w:r>
        <w:rPr>
          <w:rFonts w:ascii="Times New Roman"/>
          <w:sz w:val="20"/>
          <w:rPrChange w:id="11305" w:author="Author" w:date="2015-07-30T15:37:00Z">
            <w:rPr>
              <w:color w:val="auto"/>
              <w:sz w:val="20"/>
            </w:rPr>
          </w:rPrChange>
        </w:rPr>
        <w:t>informed</w:t>
      </w:r>
      <w:r>
        <w:rPr>
          <w:rFonts w:ascii="Times New Roman"/>
          <w:spacing w:val="22"/>
          <w:sz w:val="20"/>
          <w:rPrChange w:id="11306" w:author="Author" w:date="2015-07-30T15:37:00Z">
            <w:rPr>
              <w:color w:val="auto"/>
              <w:sz w:val="20"/>
            </w:rPr>
          </w:rPrChange>
        </w:rPr>
        <w:t xml:space="preserve"> </w:t>
      </w:r>
      <w:r>
        <w:rPr>
          <w:rFonts w:ascii="Times New Roman"/>
          <w:sz w:val="20"/>
          <w:rPrChange w:id="11307" w:author="Author" w:date="2015-07-30T15:37:00Z">
            <w:rPr>
              <w:color w:val="auto"/>
              <w:sz w:val="20"/>
            </w:rPr>
          </w:rPrChange>
        </w:rPr>
        <w:t>by</w:t>
      </w:r>
      <w:r>
        <w:rPr>
          <w:rFonts w:ascii="Times New Roman"/>
          <w:spacing w:val="17"/>
          <w:sz w:val="20"/>
          <w:rPrChange w:id="11308" w:author="Author" w:date="2015-07-30T15:37:00Z">
            <w:rPr>
              <w:color w:val="auto"/>
              <w:sz w:val="20"/>
            </w:rPr>
          </w:rPrChange>
        </w:rPr>
        <w:t xml:space="preserve"> </w:t>
      </w:r>
      <w:r>
        <w:rPr>
          <w:rFonts w:ascii="Times New Roman"/>
          <w:sz w:val="20"/>
          <w:rPrChange w:id="11309" w:author="Author" w:date="2015-07-30T15:37:00Z">
            <w:rPr>
              <w:color w:val="auto"/>
              <w:sz w:val="20"/>
            </w:rPr>
          </w:rPrChange>
        </w:rPr>
        <w:t>the</w:t>
      </w:r>
      <w:r>
        <w:rPr>
          <w:rFonts w:ascii="Times New Roman"/>
          <w:spacing w:val="21"/>
          <w:sz w:val="20"/>
          <w:rPrChange w:id="11310" w:author="Author" w:date="2015-07-30T15:37:00Z">
            <w:rPr>
              <w:color w:val="auto"/>
              <w:sz w:val="20"/>
            </w:rPr>
          </w:rPrChange>
        </w:rPr>
        <w:t xml:space="preserve"> </w:t>
      </w:r>
      <w:r>
        <w:rPr>
          <w:rFonts w:ascii="Times New Roman"/>
          <w:sz w:val="20"/>
          <w:rPrChange w:id="11311" w:author="Author" w:date="2015-07-30T15:37:00Z">
            <w:rPr>
              <w:color w:val="auto"/>
              <w:sz w:val="20"/>
            </w:rPr>
          </w:rPrChange>
        </w:rPr>
        <w:t>Global</w:t>
      </w:r>
      <w:r>
        <w:rPr>
          <w:rFonts w:ascii="Times New Roman"/>
          <w:spacing w:val="21"/>
          <w:sz w:val="20"/>
          <w:rPrChange w:id="11312" w:author="Author" w:date="2015-07-30T15:37:00Z">
            <w:rPr>
              <w:color w:val="auto"/>
              <w:sz w:val="20"/>
            </w:rPr>
          </w:rPrChange>
        </w:rPr>
        <w:t xml:space="preserve"> </w:t>
      </w:r>
      <w:r>
        <w:rPr>
          <w:rFonts w:ascii="Times New Roman"/>
          <w:sz w:val="20"/>
          <w:rPrChange w:id="11313" w:author="Author" w:date="2015-07-30T15:37:00Z">
            <w:rPr>
              <w:color w:val="auto"/>
              <w:sz w:val="20"/>
            </w:rPr>
          </w:rPrChange>
        </w:rPr>
        <w:t>Sustainable</w:t>
      </w:r>
      <w:r>
        <w:rPr>
          <w:rFonts w:ascii="Times New Roman"/>
          <w:spacing w:val="21"/>
          <w:sz w:val="20"/>
          <w:rPrChange w:id="11314" w:author="Author" w:date="2015-07-30T15:37:00Z">
            <w:rPr>
              <w:color w:val="auto"/>
              <w:sz w:val="20"/>
            </w:rPr>
          </w:rPrChange>
        </w:rPr>
        <w:t xml:space="preserve"> </w:t>
      </w:r>
      <w:r>
        <w:rPr>
          <w:rFonts w:ascii="Times New Roman"/>
          <w:sz w:val="20"/>
          <w:rPrChange w:id="11315" w:author="Author" w:date="2015-07-30T15:37:00Z">
            <w:rPr>
              <w:color w:val="auto"/>
              <w:sz w:val="20"/>
            </w:rPr>
          </w:rPrChange>
        </w:rPr>
        <w:t>Development</w:t>
      </w:r>
      <w:r>
        <w:rPr>
          <w:rFonts w:ascii="Times New Roman"/>
          <w:spacing w:val="23"/>
          <w:sz w:val="20"/>
          <w:rPrChange w:id="11316" w:author="Author" w:date="2015-07-30T15:37:00Z">
            <w:rPr>
              <w:color w:val="auto"/>
              <w:sz w:val="20"/>
            </w:rPr>
          </w:rPrChange>
        </w:rPr>
        <w:t xml:space="preserve"> </w:t>
      </w:r>
      <w:r>
        <w:rPr>
          <w:rFonts w:ascii="Times New Roman"/>
          <w:sz w:val="20"/>
          <w:rPrChange w:id="11317" w:author="Author" w:date="2015-07-30T15:37:00Z">
            <w:rPr>
              <w:color w:val="auto"/>
              <w:sz w:val="20"/>
            </w:rPr>
          </w:rPrChange>
        </w:rPr>
        <w:t>Report,</w:t>
      </w:r>
      <w:r>
        <w:rPr>
          <w:rFonts w:ascii="Times New Roman"/>
          <w:spacing w:val="21"/>
          <w:sz w:val="20"/>
          <w:rPrChange w:id="11318" w:author="Author" w:date="2015-07-30T15:37:00Z">
            <w:rPr>
              <w:color w:val="auto"/>
              <w:sz w:val="20"/>
            </w:rPr>
          </w:rPrChange>
        </w:rPr>
        <w:t xml:space="preserve"> </w:t>
      </w:r>
      <w:r>
        <w:rPr>
          <w:rFonts w:ascii="Times New Roman"/>
          <w:sz w:val="20"/>
          <w:rPrChange w:id="11319" w:author="Author" w:date="2015-07-30T15:37:00Z">
            <w:rPr>
              <w:color w:val="auto"/>
              <w:sz w:val="20"/>
            </w:rPr>
          </w:rPrChange>
        </w:rPr>
        <w:t>which</w:t>
      </w:r>
      <w:r>
        <w:rPr>
          <w:rFonts w:ascii="Times New Roman"/>
          <w:spacing w:val="19"/>
          <w:sz w:val="20"/>
          <w:rPrChange w:id="11320" w:author="Author" w:date="2015-07-30T15:37:00Z">
            <w:rPr>
              <w:color w:val="auto"/>
              <w:sz w:val="20"/>
            </w:rPr>
          </w:rPrChange>
        </w:rPr>
        <w:t xml:space="preserve"> </w:t>
      </w:r>
      <w:r>
        <w:rPr>
          <w:rFonts w:ascii="Times New Roman"/>
          <w:sz w:val="20"/>
          <w:rPrChange w:id="11321" w:author="Author" w:date="2015-07-30T15:37:00Z">
            <w:rPr>
              <w:color w:val="auto"/>
              <w:sz w:val="20"/>
            </w:rPr>
          </w:rPrChange>
        </w:rPr>
        <w:t>shall</w:t>
      </w:r>
      <w:r>
        <w:rPr>
          <w:rFonts w:ascii="Times New Roman"/>
          <w:spacing w:val="21"/>
          <w:sz w:val="20"/>
          <w:rPrChange w:id="11322" w:author="Author" w:date="2015-07-30T15:37:00Z">
            <w:rPr>
              <w:color w:val="auto"/>
              <w:sz w:val="20"/>
            </w:rPr>
          </w:rPrChange>
        </w:rPr>
        <w:t xml:space="preserve"> </w:t>
      </w:r>
      <w:r>
        <w:rPr>
          <w:rFonts w:ascii="Times New Roman"/>
          <w:sz w:val="20"/>
          <w:rPrChange w:id="11323" w:author="Author" w:date="2015-07-30T15:37:00Z">
            <w:rPr>
              <w:color w:val="auto"/>
              <w:sz w:val="20"/>
            </w:rPr>
          </w:rPrChange>
        </w:rPr>
        <w:t>strengthen</w:t>
      </w:r>
      <w:r>
        <w:rPr>
          <w:rFonts w:ascii="Times New Roman"/>
          <w:spacing w:val="19"/>
          <w:sz w:val="20"/>
          <w:rPrChange w:id="11324" w:author="Author" w:date="2015-07-30T15:37:00Z">
            <w:rPr>
              <w:color w:val="auto"/>
              <w:sz w:val="20"/>
            </w:rPr>
          </w:rPrChange>
        </w:rPr>
        <w:t xml:space="preserve"> </w:t>
      </w:r>
      <w:r>
        <w:rPr>
          <w:rFonts w:ascii="Times New Roman"/>
          <w:sz w:val="20"/>
          <w:rPrChange w:id="11325" w:author="Author" w:date="2015-07-30T15:37:00Z">
            <w:rPr>
              <w:color w:val="auto"/>
              <w:sz w:val="20"/>
            </w:rPr>
          </w:rPrChange>
        </w:rPr>
        <w:t>the</w:t>
      </w:r>
      <w:r>
        <w:rPr>
          <w:rFonts w:ascii="Times New Roman"/>
          <w:spacing w:val="23"/>
          <w:sz w:val="20"/>
          <w:rPrChange w:id="11326" w:author="Author" w:date="2015-07-30T15:37:00Z">
            <w:rPr>
              <w:color w:val="auto"/>
              <w:sz w:val="20"/>
            </w:rPr>
          </w:rPrChange>
        </w:rPr>
        <w:t xml:space="preserve"> </w:t>
      </w:r>
      <w:r>
        <w:rPr>
          <w:rFonts w:ascii="Times New Roman"/>
          <w:sz w:val="20"/>
          <w:rPrChange w:id="11327" w:author="Author" w:date="2015-07-30T15:37:00Z">
            <w:rPr>
              <w:color w:val="auto"/>
              <w:sz w:val="20"/>
            </w:rPr>
          </w:rPrChange>
        </w:rPr>
        <w:t>science-policy</w:t>
      </w:r>
      <w:r>
        <w:rPr>
          <w:rFonts w:ascii="Times New Roman"/>
          <w:spacing w:val="17"/>
          <w:sz w:val="20"/>
          <w:rPrChange w:id="11328" w:author="Author" w:date="2015-07-30T15:37:00Z">
            <w:rPr>
              <w:color w:val="auto"/>
              <w:sz w:val="20"/>
            </w:rPr>
          </w:rPrChange>
        </w:rPr>
        <w:t xml:space="preserve"> </w:t>
      </w:r>
      <w:r>
        <w:rPr>
          <w:rFonts w:ascii="Times New Roman"/>
          <w:sz w:val="20"/>
          <w:rPrChange w:id="11329" w:author="Author" w:date="2015-07-30T15:37:00Z">
            <w:rPr>
              <w:color w:val="auto"/>
              <w:sz w:val="20"/>
            </w:rPr>
          </w:rPrChange>
        </w:rPr>
        <w:t>interface</w:t>
      </w:r>
      <w:r>
        <w:rPr>
          <w:rFonts w:ascii="Times New Roman"/>
          <w:w w:val="99"/>
          <w:sz w:val="20"/>
          <w:rPrChange w:id="11330" w:author="Author" w:date="2015-07-30T15:37:00Z">
            <w:rPr>
              <w:color w:val="auto"/>
              <w:sz w:val="20"/>
            </w:rPr>
          </w:rPrChange>
        </w:rPr>
        <w:t xml:space="preserve"> </w:t>
      </w:r>
      <w:r>
        <w:rPr>
          <w:rFonts w:ascii="Times New Roman"/>
          <w:sz w:val="20"/>
          <w:rPrChange w:id="11331" w:author="Author" w:date="2015-07-30T15:37:00Z">
            <w:rPr>
              <w:color w:val="auto"/>
              <w:sz w:val="20"/>
            </w:rPr>
          </w:rPrChange>
        </w:rPr>
        <w:t>and could provide a strong evidence-based instrument to support policy-makers in promoting</w:t>
      </w:r>
      <w:r>
        <w:rPr>
          <w:rFonts w:ascii="Times New Roman"/>
          <w:spacing w:val="1"/>
          <w:sz w:val="20"/>
          <w:rPrChange w:id="11332" w:author="Author" w:date="2015-07-30T15:37:00Z">
            <w:rPr>
              <w:color w:val="auto"/>
              <w:sz w:val="20"/>
            </w:rPr>
          </w:rPrChange>
        </w:rPr>
        <w:t xml:space="preserve"> </w:t>
      </w:r>
      <w:r>
        <w:rPr>
          <w:rFonts w:ascii="Times New Roman"/>
          <w:sz w:val="20"/>
          <w:rPrChange w:id="11333" w:author="Author" w:date="2015-07-30T15:37:00Z">
            <w:rPr>
              <w:color w:val="auto"/>
              <w:sz w:val="20"/>
            </w:rPr>
          </w:rPrChange>
        </w:rPr>
        <w:t>poverty</w:t>
      </w:r>
      <w:r>
        <w:rPr>
          <w:rFonts w:ascii="Times New Roman"/>
          <w:w w:val="99"/>
          <w:sz w:val="20"/>
          <w:rPrChange w:id="11334" w:author="Author" w:date="2015-07-30T15:37:00Z">
            <w:rPr>
              <w:color w:val="auto"/>
              <w:sz w:val="20"/>
            </w:rPr>
          </w:rPrChange>
        </w:rPr>
        <w:t xml:space="preserve"> </w:t>
      </w:r>
      <w:r>
        <w:rPr>
          <w:rFonts w:ascii="Times New Roman"/>
          <w:sz w:val="20"/>
          <w:rPrChange w:id="11335" w:author="Author" w:date="2015-07-30T15:37:00Z">
            <w:rPr>
              <w:color w:val="auto"/>
              <w:sz w:val="20"/>
            </w:rPr>
          </w:rPrChange>
        </w:rPr>
        <w:t xml:space="preserve">eradication and sustainable development. We </w:t>
      </w:r>
      <w:del w:id="11336" w:author="Author" w:date="2015-07-30T15:37:00Z">
        <w:r w:rsidR="0039797F" w:rsidRPr="004B11A8">
          <w:rPr>
            <w:sz w:val="20"/>
            <w:szCs w:val="20"/>
          </w:rPr>
          <w:delText>encourage</w:delText>
        </w:r>
      </w:del>
      <w:ins w:id="11337" w:author="Author" w:date="2015-07-30T15:37:00Z">
        <w:r>
          <w:rPr>
            <w:rFonts w:ascii="Times New Roman"/>
            <w:sz w:val="20"/>
          </w:rPr>
          <w:t>invite</w:t>
        </w:r>
      </w:ins>
      <w:r>
        <w:rPr>
          <w:rFonts w:ascii="Times New Roman"/>
          <w:sz w:val="20"/>
          <w:rPrChange w:id="11338" w:author="Author" w:date="2015-07-30T15:37:00Z">
            <w:rPr>
              <w:color w:val="auto"/>
              <w:sz w:val="20"/>
            </w:rPr>
          </w:rPrChange>
        </w:rPr>
        <w:t xml:space="preserve"> the </w:t>
      </w:r>
      <w:del w:id="11339" w:author="Author" w:date="2015-07-30T15:37:00Z">
        <w:r w:rsidR="0039797F" w:rsidRPr="004B11A8">
          <w:rPr>
            <w:sz w:val="20"/>
            <w:szCs w:val="20"/>
          </w:rPr>
          <w:delText>HLPF, under the auspices</w:delText>
        </w:r>
      </w:del>
      <w:ins w:id="11340" w:author="Author" w:date="2015-07-30T15:37:00Z">
        <w:r>
          <w:rPr>
            <w:rFonts w:ascii="Times New Roman"/>
            <w:sz w:val="20"/>
          </w:rPr>
          <w:t>President</w:t>
        </w:r>
      </w:ins>
      <w:r>
        <w:rPr>
          <w:rFonts w:ascii="Times New Roman"/>
          <w:sz w:val="20"/>
          <w:rPrChange w:id="11341" w:author="Author" w:date="2015-07-30T15:37:00Z">
            <w:rPr>
              <w:color w:val="auto"/>
              <w:sz w:val="20"/>
            </w:rPr>
          </w:rPrChange>
        </w:rPr>
        <w:t xml:space="preserve"> of ECOSOC</w:t>
      </w:r>
      <w:del w:id="11342" w:author="Author" w:date="2015-07-30T15:37:00Z">
        <w:r w:rsidR="0039797F" w:rsidRPr="004B11A8">
          <w:rPr>
            <w:sz w:val="20"/>
            <w:szCs w:val="20"/>
          </w:rPr>
          <w:delText>,</w:delText>
        </w:r>
      </w:del>
      <w:r>
        <w:rPr>
          <w:rFonts w:ascii="Times New Roman"/>
          <w:sz w:val="20"/>
          <w:rPrChange w:id="11343" w:author="Author" w:date="2015-07-30T15:37:00Z">
            <w:rPr>
              <w:color w:val="auto"/>
              <w:sz w:val="20"/>
            </w:rPr>
          </w:rPrChange>
        </w:rPr>
        <w:t xml:space="preserve"> to </w:t>
      </w:r>
      <w:del w:id="11344" w:author="Author" w:date="2015-07-30T15:37:00Z">
        <w:r w:rsidR="0039797F" w:rsidRPr="004B11A8">
          <w:rPr>
            <w:sz w:val="20"/>
            <w:szCs w:val="20"/>
          </w:rPr>
          <w:delText>agree</w:delText>
        </w:r>
      </w:del>
      <w:ins w:id="11345" w:author="Author" w:date="2015-07-30T15:37:00Z">
        <w:r>
          <w:rPr>
            <w:rFonts w:ascii="Times New Roman"/>
            <w:sz w:val="20"/>
          </w:rPr>
          <w:t>conduct a process</w:t>
        </w:r>
        <w:r>
          <w:rPr>
            <w:rFonts w:ascii="Times New Roman"/>
            <w:spacing w:val="7"/>
            <w:sz w:val="20"/>
          </w:rPr>
          <w:t xml:space="preserve"> </w:t>
        </w:r>
        <w:r>
          <w:rPr>
            <w:rFonts w:ascii="Times New Roman"/>
            <w:sz w:val="20"/>
          </w:rPr>
          <w:t>of</w:t>
        </w:r>
        <w:r>
          <w:rPr>
            <w:rFonts w:ascii="Times New Roman"/>
            <w:w w:val="99"/>
            <w:sz w:val="20"/>
          </w:rPr>
          <w:t xml:space="preserve"> </w:t>
        </w:r>
        <w:r>
          <w:rPr>
            <w:rFonts w:ascii="Times New Roman"/>
            <w:sz w:val="20"/>
          </w:rPr>
          <w:t>consultations on</w:t>
        </w:r>
      </w:ins>
      <w:r>
        <w:rPr>
          <w:rFonts w:ascii="Times New Roman"/>
          <w:sz w:val="20"/>
          <w:rPrChange w:id="11346" w:author="Author" w:date="2015-07-30T15:37:00Z">
            <w:rPr>
              <w:color w:val="auto"/>
              <w:sz w:val="20"/>
            </w:rPr>
          </w:rPrChange>
        </w:rPr>
        <w:t xml:space="preserve"> the scope</w:t>
      </w:r>
      <w:del w:id="11347" w:author="Author" w:date="2015-07-30T15:37:00Z">
        <w:r w:rsidR="0039797F" w:rsidRPr="004B11A8">
          <w:rPr>
            <w:sz w:val="20"/>
            <w:szCs w:val="20"/>
          </w:rPr>
          <w:delText xml:space="preserve"> and</w:delText>
        </w:r>
      </w:del>
      <w:ins w:id="11348" w:author="Author" w:date="2015-07-30T15:37:00Z">
        <w:r>
          <w:rPr>
            <w:rFonts w:ascii="Times New Roman"/>
            <w:sz w:val="20"/>
          </w:rPr>
          <w:t>,</w:t>
        </w:r>
      </w:ins>
      <w:r>
        <w:rPr>
          <w:rFonts w:ascii="Times New Roman"/>
          <w:sz w:val="20"/>
          <w:rPrChange w:id="11349" w:author="Author" w:date="2015-07-30T15:37:00Z">
            <w:rPr>
              <w:color w:val="auto"/>
              <w:sz w:val="20"/>
            </w:rPr>
          </w:rPrChange>
        </w:rPr>
        <w:t xml:space="preserve"> methodology </w:t>
      </w:r>
      <w:del w:id="11350" w:author="Author" w:date="2015-07-30T15:37:00Z">
        <w:r w:rsidR="0039797F" w:rsidRPr="004B11A8">
          <w:rPr>
            <w:sz w:val="20"/>
            <w:szCs w:val="20"/>
          </w:rPr>
          <w:delText>of this report at</w:delText>
        </w:r>
      </w:del>
      <w:ins w:id="11351" w:author="Author" w:date="2015-07-30T15:37:00Z">
        <w:r>
          <w:rPr>
            <w:rFonts w:ascii="Times New Roman"/>
            <w:sz w:val="20"/>
          </w:rPr>
          <w:t>and frequency of the Report as well as</w:t>
        </w:r>
      </w:ins>
      <w:r>
        <w:rPr>
          <w:rFonts w:ascii="Times New Roman"/>
          <w:sz w:val="20"/>
          <w:rPrChange w:id="11352" w:author="Author" w:date="2015-07-30T15:37:00Z">
            <w:rPr>
              <w:color w:val="auto"/>
              <w:sz w:val="20"/>
            </w:rPr>
          </w:rPrChange>
        </w:rPr>
        <w:t xml:space="preserve"> its</w:t>
      </w:r>
      <w:ins w:id="11353" w:author="Author" w:date="2015-07-30T15:37:00Z">
        <w:r>
          <w:rPr>
            <w:rFonts w:ascii="Times New Roman"/>
            <w:sz w:val="20"/>
          </w:rPr>
          <w:t xml:space="preserve"> relation to the SDG</w:t>
        </w:r>
        <w:r>
          <w:rPr>
            <w:rFonts w:ascii="Times New Roman"/>
            <w:spacing w:val="-4"/>
            <w:sz w:val="20"/>
          </w:rPr>
          <w:t xml:space="preserve"> </w:t>
        </w:r>
        <w:r>
          <w:rPr>
            <w:rFonts w:ascii="Times New Roman"/>
            <w:sz w:val="20"/>
          </w:rPr>
          <w:t>Progress</w:t>
        </w:r>
        <w:r>
          <w:rPr>
            <w:rFonts w:ascii="Times New Roman"/>
            <w:w w:val="99"/>
            <w:sz w:val="20"/>
          </w:rPr>
          <w:t xml:space="preserve"> </w:t>
        </w:r>
        <w:r>
          <w:rPr>
            <w:rFonts w:ascii="Times New Roman"/>
            <w:sz w:val="20"/>
          </w:rPr>
          <w:t>Report, the outcome of which should be reflected in the Ministerial Declaration of the HLPF</w:t>
        </w:r>
      </w:ins>
      <w:r>
        <w:rPr>
          <w:rFonts w:ascii="Times New Roman"/>
          <w:sz w:val="20"/>
          <w:rPrChange w:id="11354" w:author="Author" w:date="2015-07-30T15:37:00Z">
            <w:rPr>
              <w:color w:val="auto"/>
              <w:sz w:val="20"/>
            </w:rPr>
          </w:rPrChange>
        </w:rPr>
        <w:t xml:space="preserve"> session in</w:t>
      </w:r>
      <w:r>
        <w:rPr>
          <w:rFonts w:ascii="Times New Roman"/>
          <w:spacing w:val="-29"/>
          <w:sz w:val="20"/>
          <w:rPrChange w:id="11355" w:author="Author" w:date="2015-07-30T15:37:00Z">
            <w:rPr>
              <w:color w:val="auto"/>
              <w:sz w:val="20"/>
            </w:rPr>
          </w:rPrChange>
        </w:rPr>
        <w:t xml:space="preserve"> </w:t>
      </w:r>
      <w:r>
        <w:rPr>
          <w:rFonts w:ascii="Times New Roman"/>
          <w:sz w:val="20"/>
          <w:rPrChange w:id="11356" w:author="Author" w:date="2015-07-30T15:37:00Z">
            <w:rPr>
              <w:color w:val="auto"/>
              <w:sz w:val="20"/>
            </w:rPr>
          </w:rPrChange>
        </w:rPr>
        <w:t>2016.</w:t>
      </w:r>
    </w:p>
    <w:p w14:paraId="073E24CC" w14:textId="77777777" w:rsidR="0039797F" w:rsidRPr="004B11A8" w:rsidRDefault="0039797F" w:rsidP="0039797F">
      <w:pPr>
        <w:pStyle w:val="Default"/>
        <w:ind w:left="360"/>
        <w:rPr>
          <w:del w:id="11357" w:author="Author" w:date="2015-07-30T15:37:00Z"/>
          <w:color w:val="auto"/>
          <w:sz w:val="20"/>
          <w:szCs w:val="20"/>
        </w:rPr>
      </w:pPr>
    </w:p>
    <w:p w14:paraId="6400A32C" w14:textId="77777777" w:rsidR="00804791" w:rsidRDefault="00804791">
      <w:pPr>
        <w:jc w:val="both"/>
        <w:rPr>
          <w:ins w:id="11358" w:author="Author" w:date="2015-07-30T15:37:00Z"/>
          <w:rFonts w:ascii="Times New Roman" w:eastAsia="Times New Roman" w:hAnsi="Times New Roman" w:cs="Times New Roman"/>
          <w:sz w:val="20"/>
          <w:szCs w:val="20"/>
        </w:rPr>
        <w:sectPr w:rsidR="00804791">
          <w:footerReference w:type="default" r:id="rId13"/>
          <w:pgSz w:w="12240" w:h="15840"/>
          <w:pgMar w:top="1380" w:right="1320" w:bottom="1200" w:left="1340" w:header="0" w:footer="1015" w:gutter="0"/>
          <w:cols w:space="720"/>
        </w:sectPr>
      </w:pPr>
    </w:p>
    <w:p w14:paraId="0780BB09" w14:textId="761665DF" w:rsidR="00804791" w:rsidRDefault="006514D0">
      <w:pPr>
        <w:pStyle w:val="ListParagraph"/>
        <w:numPr>
          <w:ilvl w:val="0"/>
          <w:numId w:val="35"/>
        </w:numPr>
        <w:tabs>
          <w:tab w:val="left" w:pos="461"/>
        </w:tabs>
        <w:spacing w:before="53"/>
        <w:ind w:right="118"/>
        <w:jc w:val="both"/>
        <w:rPr>
          <w:rFonts w:ascii="Times New Roman" w:hAnsi="Times New Roman"/>
          <w:sz w:val="20"/>
          <w:rPrChange w:id="11359" w:author="Author" w:date="2015-07-30T15:37:00Z">
            <w:rPr>
              <w:color w:val="auto"/>
              <w:sz w:val="20"/>
            </w:rPr>
          </w:rPrChange>
        </w:rPr>
        <w:pPrChange w:id="11360" w:author="Author" w:date="2015-07-30T15:37:00Z">
          <w:pPr>
            <w:pStyle w:val="Default"/>
            <w:numPr>
              <w:numId w:val="36"/>
            </w:numPr>
            <w:ind w:left="360" w:hanging="360"/>
          </w:pPr>
        </w:pPrChange>
      </w:pPr>
      <w:r>
        <w:rPr>
          <w:rFonts w:ascii="Times New Roman"/>
          <w:sz w:val="20"/>
          <w:rPrChange w:id="11361" w:author="Author" w:date="2015-07-30T15:37:00Z">
            <w:rPr>
              <w:color w:val="auto"/>
              <w:sz w:val="20"/>
            </w:rPr>
          </w:rPrChange>
        </w:rPr>
        <w:t>The</w:t>
      </w:r>
      <w:r>
        <w:rPr>
          <w:rFonts w:ascii="Times New Roman"/>
          <w:spacing w:val="22"/>
          <w:sz w:val="20"/>
          <w:rPrChange w:id="11362" w:author="Author" w:date="2015-07-30T15:37:00Z">
            <w:rPr>
              <w:color w:val="auto"/>
              <w:sz w:val="20"/>
            </w:rPr>
          </w:rPrChange>
        </w:rPr>
        <w:t xml:space="preserve"> </w:t>
      </w:r>
      <w:r>
        <w:rPr>
          <w:rFonts w:ascii="Times New Roman"/>
          <w:sz w:val="20"/>
          <w:rPrChange w:id="11363" w:author="Author" w:date="2015-07-30T15:37:00Z">
            <w:rPr>
              <w:color w:val="auto"/>
              <w:sz w:val="20"/>
            </w:rPr>
          </w:rPrChange>
        </w:rPr>
        <w:t>HLPF,</w:t>
      </w:r>
      <w:r>
        <w:rPr>
          <w:rFonts w:ascii="Times New Roman"/>
          <w:spacing w:val="22"/>
          <w:sz w:val="20"/>
          <w:rPrChange w:id="11364" w:author="Author" w:date="2015-07-30T15:37:00Z">
            <w:rPr>
              <w:color w:val="auto"/>
              <w:sz w:val="20"/>
            </w:rPr>
          </w:rPrChange>
        </w:rPr>
        <w:t xml:space="preserve"> </w:t>
      </w:r>
      <w:r>
        <w:rPr>
          <w:rFonts w:ascii="Times New Roman"/>
          <w:sz w:val="20"/>
          <w:rPrChange w:id="11365" w:author="Author" w:date="2015-07-30T15:37:00Z">
            <w:rPr>
              <w:color w:val="auto"/>
              <w:sz w:val="20"/>
            </w:rPr>
          </w:rPrChange>
        </w:rPr>
        <w:t>under</w:t>
      </w:r>
      <w:r>
        <w:rPr>
          <w:rFonts w:ascii="Times New Roman"/>
          <w:spacing w:val="23"/>
          <w:sz w:val="20"/>
          <w:rPrChange w:id="11366" w:author="Author" w:date="2015-07-30T15:37:00Z">
            <w:rPr>
              <w:color w:val="auto"/>
              <w:sz w:val="20"/>
            </w:rPr>
          </w:rPrChange>
        </w:rPr>
        <w:t xml:space="preserve"> </w:t>
      </w:r>
      <w:r>
        <w:rPr>
          <w:rFonts w:ascii="Times New Roman"/>
          <w:sz w:val="20"/>
          <w:rPrChange w:id="11367" w:author="Author" w:date="2015-07-30T15:37:00Z">
            <w:rPr>
              <w:color w:val="auto"/>
              <w:sz w:val="20"/>
            </w:rPr>
          </w:rPrChange>
        </w:rPr>
        <w:t>the</w:t>
      </w:r>
      <w:r>
        <w:rPr>
          <w:rFonts w:ascii="Times New Roman"/>
          <w:spacing w:val="22"/>
          <w:sz w:val="20"/>
          <w:rPrChange w:id="11368" w:author="Author" w:date="2015-07-30T15:37:00Z">
            <w:rPr>
              <w:color w:val="auto"/>
              <w:sz w:val="20"/>
            </w:rPr>
          </w:rPrChange>
        </w:rPr>
        <w:t xml:space="preserve"> </w:t>
      </w:r>
      <w:r>
        <w:rPr>
          <w:rFonts w:ascii="Times New Roman"/>
          <w:sz w:val="20"/>
          <w:rPrChange w:id="11369" w:author="Author" w:date="2015-07-30T15:37:00Z">
            <w:rPr>
              <w:color w:val="auto"/>
              <w:sz w:val="20"/>
            </w:rPr>
          </w:rPrChange>
        </w:rPr>
        <w:t>auspices</w:t>
      </w:r>
      <w:r>
        <w:rPr>
          <w:rFonts w:ascii="Times New Roman"/>
          <w:spacing w:val="21"/>
          <w:sz w:val="20"/>
          <w:rPrChange w:id="11370" w:author="Author" w:date="2015-07-30T15:37:00Z">
            <w:rPr>
              <w:color w:val="auto"/>
              <w:sz w:val="20"/>
            </w:rPr>
          </w:rPrChange>
        </w:rPr>
        <w:t xml:space="preserve"> </w:t>
      </w:r>
      <w:r>
        <w:rPr>
          <w:rFonts w:ascii="Times New Roman"/>
          <w:sz w:val="20"/>
          <w:rPrChange w:id="11371" w:author="Author" w:date="2015-07-30T15:37:00Z">
            <w:rPr>
              <w:color w:val="auto"/>
              <w:sz w:val="20"/>
            </w:rPr>
          </w:rPrChange>
        </w:rPr>
        <w:t>of</w:t>
      </w:r>
      <w:r>
        <w:rPr>
          <w:rFonts w:ascii="Times New Roman"/>
          <w:spacing w:val="20"/>
          <w:sz w:val="20"/>
          <w:rPrChange w:id="11372" w:author="Author" w:date="2015-07-30T15:37:00Z">
            <w:rPr>
              <w:color w:val="auto"/>
              <w:sz w:val="20"/>
            </w:rPr>
          </w:rPrChange>
        </w:rPr>
        <w:t xml:space="preserve"> </w:t>
      </w:r>
      <w:r>
        <w:rPr>
          <w:rFonts w:ascii="Times New Roman"/>
          <w:sz w:val="20"/>
          <w:rPrChange w:id="11373" w:author="Author" w:date="2015-07-30T15:37:00Z">
            <w:rPr>
              <w:color w:val="auto"/>
              <w:sz w:val="20"/>
            </w:rPr>
          </w:rPrChange>
        </w:rPr>
        <w:t>ECOSOC,</w:t>
      </w:r>
      <w:r>
        <w:rPr>
          <w:rFonts w:ascii="Times New Roman"/>
          <w:spacing w:val="25"/>
          <w:sz w:val="20"/>
          <w:rPrChange w:id="11374" w:author="Author" w:date="2015-07-30T15:37:00Z">
            <w:rPr>
              <w:color w:val="auto"/>
              <w:sz w:val="20"/>
            </w:rPr>
          </w:rPrChange>
        </w:rPr>
        <w:t xml:space="preserve"> </w:t>
      </w:r>
      <w:r>
        <w:rPr>
          <w:rFonts w:ascii="Times New Roman"/>
          <w:sz w:val="20"/>
          <w:rPrChange w:id="11375" w:author="Author" w:date="2015-07-30T15:37:00Z">
            <w:rPr>
              <w:color w:val="auto"/>
              <w:sz w:val="20"/>
            </w:rPr>
          </w:rPrChange>
        </w:rPr>
        <w:t>shall</w:t>
      </w:r>
      <w:r>
        <w:rPr>
          <w:rFonts w:ascii="Times New Roman"/>
          <w:spacing w:val="21"/>
          <w:sz w:val="20"/>
          <w:rPrChange w:id="11376" w:author="Author" w:date="2015-07-30T15:37:00Z">
            <w:rPr>
              <w:color w:val="auto"/>
              <w:sz w:val="20"/>
            </w:rPr>
          </w:rPrChange>
        </w:rPr>
        <w:t xml:space="preserve"> </w:t>
      </w:r>
      <w:r>
        <w:rPr>
          <w:rFonts w:ascii="Times New Roman"/>
          <w:sz w:val="20"/>
          <w:rPrChange w:id="11377" w:author="Author" w:date="2015-07-30T15:37:00Z">
            <w:rPr>
              <w:color w:val="auto"/>
              <w:sz w:val="20"/>
            </w:rPr>
          </w:rPrChange>
        </w:rPr>
        <w:t>carry</w:t>
      </w:r>
      <w:r>
        <w:rPr>
          <w:rFonts w:ascii="Times New Roman"/>
          <w:spacing w:val="20"/>
          <w:sz w:val="20"/>
          <w:rPrChange w:id="11378" w:author="Author" w:date="2015-07-30T15:37:00Z">
            <w:rPr>
              <w:color w:val="auto"/>
              <w:sz w:val="20"/>
            </w:rPr>
          </w:rPrChange>
        </w:rPr>
        <w:t xml:space="preserve"> </w:t>
      </w:r>
      <w:r>
        <w:rPr>
          <w:rFonts w:ascii="Times New Roman"/>
          <w:sz w:val="20"/>
          <w:rPrChange w:id="11379" w:author="Author" w:date="2015-07-30T15:37:00Z">
            <w:rPr>
              <w:color w:val="auto"/>
              <w:sz w:val="20"/>
            </w:rPr>
          </w:rPrChange>
        </w:rPr>
        <w:t>out</w:t>
      </w:r>
      <w:r>
        <w:rPr>
          <w:rFonts w:ascii="Times New Roman"/>
          <w:spacing w:val="22"/>
          <w:sz w:val="20"/>
          <w:rPrChange w:id="11380" w:author="Author" w:date="2015-07-30T15:37:00Z">
            <w:rPr>
              <w:color w:val="auto"/>
              <w:sz w:val="20"/>
            </w:rPr>
          </w:rPrChange>
        </w:rPr>
        <w:t xml:space="preserve"> </w:t>
      </w:r>
      <w:r>
        <w:rPr>
          <w:rFonts w:ascii="Times New Roman"/>
          <w:sz w:val="20"/>
          <w:rPrChange w:id="11381" w:author="Author" w:date="2015-07-30T15:37:00Z">
            <w:rPr>
              <w:color w:val="auto"/>
              <w:sz w:val="20"/>
            </w:rPr>
          </w:rPrChange>
        </w:rPr>
        <w:t>regular</w:t>
      </w:r>
      <w:r>
        <w:rPr>
          <w:rFonts w:ascii="Times New Roman"/>
          <w:spacing w:val="22"/>
          <w:sz w:val="20"/>
          <w:rPrChange w:id="11382" w:author="Author" w:date="2015-07-30T15:37:00Z">
            <w:rPr>
              <w:color w:val="auto"/>
              <w:sz w:val="20"/>
            </w:rPr>
          </w:rPrChange>
        </w:rPr>
        <w:t xml:space="preserve"> </w:t>
      </w:r>
      <w:r>
        <w:rPr>
          <w:rFonts w:ascii="Times New Roman"/>
          <w:sz w:val="20"/>
          <w:rPrChange w:id="11383" w:author="Author" w:date="2015-07-30T15:37:00Z">
            <w:rPr>
              <w:color w:val="auto"/>
              <w:sz w:val="20"/>
            </w:rPr>
          </w:rPrChange>
        </w:rPr>
        <w:t>reviews,</w:t>
      </w:r>
      <w:r>
        <w:rPr>
          <w:rFonts w:ascii="Times New Roman"/>
          <w:spacing w:val="22"/>
          <w:sz w:val="20"/>
          <w:rPrChange w:id="11384" w:author="Author" w:date="2015-07-30T15:37:00Z">
            <w:rPr>
              <w:color w:val="auto"/>
              <w:sz w:val="20"/>
            </w:rPr>
          </w:rPrChange>
        </w:rPr>
        <w:t xml:space="preserve"> </w:t>
      </w:r>
      <w:r>
        <w:rPr>
          <w:rFonts w:ascii="Times New Roman"/>
          <w:sz w:val="20"/>
          <w:rPrChange w:id="11385" w:author="Author" w:date="2015-07-30T15:37:00Z">
            <w:rPr>
              <w:color w:val="auto"/>
              <w:sz w:val="20"/>
            </w:rPr>
          </w:rPrChange>
        </w:rPr>
        <w:t>in</w:t>
      </w:r>
      <w:r>
        <w:rPr>
          <w:rFonts w:ascii="Times New Roman"/>
          <w:spacing w:val="20"/>
          <w:sz w:val="20"/>
          <w:rPrChange w:id="11386" w:author="Author" w:date="2015-07-30T15:37:00Z">
            <w:rPr>
              <w:color w:val="auto"/>
              <w:sz w:val="20"/>
            </w:rPr>
          </w:rPrChange>
        </w:rPr>
        <w:t xml:space="preserve"> </w:t>
      </w:r>
      <w:r>
        <w:rPr>
          <w:rFonts w:ascii="Times New Roman"/>
          <w:sz w:val="20"/>
          <w:rPrChange w:id="11387" w:author="Author" w:date="2015-07-30T15:37:00Z">
            <w:rPr>
              <w:color w:val="auto"/>
              <w:sz w:val="20"/>
            </w:rPr>
          </w:rPrChange>
        </w:rPr>
        <w:t>line</w:t>
      </w:r>
      <w:r>
        <w:rPr>
          <w:rFonts w:ascii="Times New Roman"/>
          <w:spacing w:val="27"/>
          <w:sz w:val="20"/>
          <w:rPrChange w:id="11388" w:author="Author" w:date="2015-07-30T15:37:00Z">
            <w:rPr>
              <w:color w:val="auto"/>
              <w:sz w:val="20"/>
            </w:rPr>
          </w:rPrChange>
        </w:rPr>
        <w:t xml:space="preserve"> </w:t>
      </w:r>
      <w:r>
        <w:rPr>
          <w:rFonts w:ascii="Times New Roman"/>
          <w:sz w:val="20"/>
          <w:rPrChange w:id="11389" w:author="Author" w:date="2015-07-30T15:37:00Z">
            <w:rPr>
              <w:color w:val="auto"/>
              <w:sz w:val="20"/>
            </w:rPr>
          </w:rPrChange>
        </w:rPr>
        <w:t>with</w:t>
      </w:r>
      <w:r>
        <w:rPr>
          <w:rFonts w:ascii="Times New Roman"/>
          <w:spacing w:val="23"/>
          <w:sz w:val="20"/>
          <w:rPrChange w:id="11390" w:author="Author" w:date="2015-07-30T15:37:00Z">
            <w:rPr>
              <w:color w:val="auto"/>
              <w:sz w:val="20"/>
            </w:rPr>
          </w:rPrChange>
        </w:rPr>
        <w:t xml:space="preserve"> </w:t>
      </w:r>
      <w:r>
        <w:rPr>
          <w:rFonts w:ascii="Times New Roman"/>
          <w:sz w:val="20"/>
          <w:rPrChange w:id="11391" w:author="Author" w:date="2015-07-30T15:37:00Z">
            <w:rPr>
              <w:color w:val="auto"/>
              <w:sz w:val="20"/>
            </w:rPr>
          </w:rPrChange>
        </w:rPr>
        <w:t>Resolution</w:t>
      </w:r>
      <w:r>
        <w:rPr>
          <w:rFonts w:ascii="Times New Roman"/>
          <w:spacing w:val="20"/>
          <w:sz w:val="20"/>
          <w:rPrChange w:id="11392" w:author="Author" w:date="2015-07-30T15:37:00Z">
            <w:rPr>
              <w:color w:val="auto"/>
              <w:sz w:val="20"/>
            </w:rPr>
          </w:rPrChange>
        </w:rPr>
        <w:t xml:space="preserve"> </w:t>
      </w:r>
      <w:r>
        <w:rPr>
          <w:rFonts w:ascii="Times New Roman"/>
          <w:sz w:val="20"/>
          <w:rPrChange w:id="11393" w:author="Author" w:date="2015-07-30T15:37:00Z">
            <w:rPr>
              <w:color w:val="auto"/>
              <w:sz w:val="20"/>
            </w:rPr>
          </w:rPrChange>
        </w:rPr>
        <w:t>67/290.</w:t>
      </w:r>
      <w:r>
        <w:rPr>
          <w:rFonts w:ascii="Times New Roman"/>
          <w:w w:val="99"/>
          <w:sz w:val="20"/>
          <w:rPrChange w:id="11394" w:author="Author" w:date="2015-07-30T15:37:00Z">
            <w:rPr>
              <w:color w:val="auto"/>
              <w:sz w:val="20"/>
            </w:rPr>
          </w:rPrChange>
        </w:rPr>
        <w:t xml:space="preserve"> </w:t>
      </w:r>
      <w:r>
        <w:rPr>
          <w:rFonts w:ascii="Times New Roman"/>
          <w:sz w:val="20"/>
          <w:rPrChange w:id="11395" w:author="Author" w:date="2015-07-30T15:37:00Z">
            <w:rPr>
              <w:color w:val="auto"/>
              <w:sz w:val="20"/>
            </w:rPr>
          </w:rPrChange>
        </w:rPr>
        <w:t>Reviews will be voluntary, while encouraging reporting, and include developed and developing countries</w:t>
      </w:r>
      <w:r>
        <w:rPr>
          <w:rFonts w:ascii="Times New Roman"/>
          <w:spacing w:val="16"/>
          <w:sz w:val="20"/>
          <w:rPrChange w:id="11396" w:author="Author" w:date="2015-07-30T15:37:00Z">
            <w:rPr>
              <w:color w:val="auto"/>
              <w:sz w:val="20"/>
            </w:rPr>
          </w:rPrChange>
        </w:rPr>
        <w:t xml:space="preserve"> </w:t>
      </w:r>
      <w:r>
        <w:rPr>
          <w:rFonts w:ascii="Times New Roman"/>
          <w:sz w:val="20"/>
          <w:rPrChange w:id="11397" w:author="Author" w:date="2015-07-30T15:37:00Z">
            <w:rPr>
              <w:color w:val="auto"/>
              <w:sz w:val="20"/>
            </w:rPr>
          </w:rPrChange>
        </w:rPr>
        <w:t>as</w:t>
      </w:r>
      <w:r>
        <w:rPr>
          <w:rFonts w:ascii="Times New Roman"/>
          <w:w w:val="99"/>
          <w:sz w:val="20"/>
          <w:rPrChange w:id="11398" w:author="Author" w:date="2015-07-30T15:37:00Z">
            <w:rPr>
              <w:color w:val="auto"/>
              <w:sz w:val="20"/>
            </w:rPr>
          </w:rPrChange>
        </w:rPr>
        <w:t xml:space="preserve"> </w:t>
      </w:r>
      <w:r>
        <w:rPr>
          <w:rFonts w:ascii="Times New Roman"/>
          <w:sz w:val="20"/>
          <w:rPrChange w:id="11399" w:author="Author" w:date="2015-07-30T15:37:00Z">
            <w:rPr>
              <w:color w:val="auto"/>
              <w:sz w:val="20"/>
            </w:rPr>
          </w:rPrChange>
        </w:rPr>
        <w:t>well as relevant UN entities and other stakeholders, including civil society and the private sector. They shall</w:t>
      </w:r>
      <w:r>
        <w:rPr>
          <w:rFonts w:ascii="Times New Roman"/>
          <w:spacing w:val="18"/>
          <w:sz w:val="20"/>
          <w:rPrChange w:id="11400" w:author="Author" w:date="2015-07-30T15:37:00Z">
            <w:rPr>
              <w:color w:val="auto"/>
              <w:sz w:val="20"/>
            </w:rPr>
          </w:rPrChange>
        </w:rPr>
        <w:t xml:space="preserve"> </w:t>
      </w:r>
      <w:r>
        <w:rPr>
          <w:rFonts w:ascii="Times New Roman"/>
          <w:sz w:val="20"/>
          <w:rPrChange w:id="11401" w:author="Author" w:date="2015-07-30T15:37:00Z">
            <w:rPr>
              <w:color w:val="auto"/>
              <w:sz w:val="20"/>
            </w:rPr>
          </w:rPrChange>
        </w:rPr>
        <w:t>be</w:t>
      </w:r>
      <w:r>
        <w:rPr>
          <w:rFonts w:ascii="Times New Roman"/>
          <w:w w:val="99"/>
          <w:sz w:val="20"/>
          <w:rPrChange w:id="11402" w:author="Author" w:date="2015-07-30T15:37:00Z">
            <w:rPr>
              <w:color w:val="auto"/>
              <w:sz w:val="20"/>
            </w:rPr>
          </w:rPrChange>
        </w:rPr>
        <w:t xml:space="preserve"> </w:t>
      </w:r>
      <w:r>
        <w:rPr>
          <w:rFonts w:ascii="Times New Roman"/>
          <w:sz w:val="20"/>
          <w:rPrChange w:id="11403" w:author="Author" w:date="2015-07-30T15:37:00Z">
            <w:rPr>
              <w:color w:val="auto"/>
              <w:sz w:val="20"/>
            </w:rPr>
          </w:rPrChange>
        </w:rPr>
        <w:t>state-led,</w:t>
      </w:r>
      <w:r>
        <w:rPr>
          <w:rFonts w:ascii="Times New Roman"/>
          <w:spacing w:val="32"/>
          <w:sz w:val="20"/>
          <w:rPrChange w:id="11404" w:author="Author" w:date="2015-07-30T15:37:00Z">
            <w:rPr>
              <w:color w:val="auto"/>
              <w:sz w:val="20"/>
            </w:rPr>
          </w:rPrChange>
        </w:rPr>
        <w:t xml:space="preserve"> </w:t>
      </w:r>
      <w:r>
        <w:rPr>
          <w:rFonts w:ascii="Times New Roman"/>
          <w:sz w:val="20"/>
          <w:rPrChange w:id="11405" w:author="Author" w:date="2015-07-30T15:37:00Z">
            <w:rPr>
              <w:color w:val="auto"/>
              <w:sz w:val="20"/>
            </w:rPr>
          </w:rPrChange>
        </w:rPr>
        <w:t>involving</w:t>
      </w:r>
      <w:r>
        <w:rPr>
          <w:rFonts w:ascii="Times New Roman"/>
          <w:spacing w:val="33"/>
          <w:sz w:val="20"/>
          <w:rPrChange w:id="11406" w:author="Author" w:date="2015-07-30T15:37:00Z">
            <w:rPr>
              <w:color w:val="auto"/>
              <w:sz w:val="20"/>
            </w:rPr>
          </w:rPrChange>
        </w:rPr>
        <w:t xml:space="preserve"> </w:t>
      </w:r>
      <w:r>
        <w:rPr>
          <w:rFonts w:ascii="Times New Roman"/>
          <w:sz w:val="20"/>
          <w:rPrChange w:id="11407" w:author="Author" w:date="2015-07-30T15:37:00Z">
            <w:rPr>
              <w:color w:val="auto"/>
              <w:sz w:val="20"/>
            </w:rPr>
          </w:rPrChange>
        </w:rPr>
        <w:t>ministerial</w:t>
      </w:r>
      <w:r>
        <w:rPr>
          <w:rFonts w:ascii="Times New Roman"/>
          <w:spacing w:val="32"/>
          <w:sz w:val="20"/>
          <w:rPrChange w:id="11408" w:author="Author" w:date="2015-07-30T15:37:00Z">
            <w:rPr>
              <w:color w:val="auto"/>
              <w:sz w:val="20"/>
            </w:rPr>
          </w:rPrChange>
        </w:rPr>
        <w:t xml:space="preserve"> </w:t>
      </w:r>
      <w:r>
        <w:rPr>
          <w:rFonts w:ascii="Times New Roman"/>
          <w:sz w:val="20"/>
          <w:rPrChange w:id="11409" w:author="Author" w:date="2015-07-30T15:37:00Z">
            <w:rPr>
              <w:color w:val="auto"/>
              <w:sz w:val="20"/>
            </w:rPr>
          </w:rPrChange>
        </w:rPr>
        <w:t>and</w:t>
      </w:r>
      <w:r>
        <w:rPr>
          <w:rFonts w:ascii="Times New Roman"/>
          <w:spacing w:val="32"/>
          <w:sz w:val="20"/>
          <w:rPrChange w:id="11410" w:author="Author" w:date="2015-07-30T15:37:00Z">
            <w:rPr>
              <w:color w:val="auto"/>
              <w:sz w:val="20"/>
            </w:rPr>
          </w:rPrChange>
        </w:rPr>
        <w:t xml:space="preserve"> </w:t>
      </w:r>
      <w:r>
        <w:rPr>
          <w:rFonts w:ascii="Times New Roman"/>
          <w:sz w:val="20"/>
          <w:rPrChange w:id="11411" w:author="Author" w:date="2015-07-30T15:37:00Z">
            <w:rPr>
              <w:color w:val="auto"/>
              <w:sz w:val="20"/>
            </w:rPr>
          </w:rPrChange>
        </w:rPr>
        <w:t>other</w:t>
      </w:r>
      <w:r>
        <w:rPr>
          <w:rFonts w:ascii="Times New Roman"/>
          <w:spacing w:val="32"/>
          <w:sz w:val="20"/>
          <w:rPrChange w:id="11412" w:author="Author" w:date="2015-07-30T15:37:00Z">
            <w:rPr>
              <w:color w:val="auto"/>
              <w:sz w:val="20"/>
            </w:rPr>
          </w:rPrChange>
        </w:rPr>
        <w:t xml:space="preserve"> </w:t>
      </w:r>
      <w:r>
        <w:rPr>
          <w:rFonts w:ascii="Times New Roman"/>
          <w:sz w:val="20"/>
          <w:rPrChange w:id="11413" w:author="Author" w:date="2015-07-30T15:37:00Z">
            <w:rPr>
              <w:color w:val="auto"/>
              <w:sz w:val="20"/>
            </w:rPr>
          </w:rPrChange>
        </w:rPr>
        <w:t>relevant</w:t>
      </w:r>
      <w:r>
        <w:rPr>
          <w:rFonts w:ascii="Times New Roman"/>
          <w:spacing w:val="34"/>
          <w:sz w:val="20"/>
          <w:rPrChange w:id="11414" w:author="Author" w:date="2015-07-30T15:37:00Z">
            <w:rPr>
              <w:color w:val="auto"/>
              <w:sz w:val="20"/>
            </w:rPr>
          </w:rPrChange>
        </w:rPr>
        <w:t xml:space="preserve"> </w:t>
      </w:r>
      <w:r>
        <w:rPr>
          <w:rFonts w:ascii="Times New Roman"/>
          <w:sz w:val="20"/>
          <w:rPrChange w:id="11415" w:author="Author" w:date="2015-07-30T15:37:00Z">
            <w:rPr>
              <w:color w:val="auto"/>
              <w:sz w:val="20"/>
            </w:rPr>
          </w:rPrChange>
        </w:rPr>
        <w:t>high-level</w:t>
      </w:r>
      <w:r>
        <w:rPr>
          <w:rFonts w:ascii="Times New Roman"/>
          <w:spacing w:val="32"/>
          <w:sz w:val="20"/>
          <w:rPrChange w:id="11416" w:author="Author" w:date="2015-07-30T15:37:00Z">
            <w:rPr>
              <w:color w:val="auto"/>
              <w:sz w:val="20"/>
            </w:rPr>
          </w:rPrChange>
        </w:rPr>
        <w:t xml:space="preserve"> </w:t>
      </w:r>
      <w:r>
        <w:rPr>
          <w:rFonts w:ascii="Times New Roman"/>
          <w:sz w:val="20"/>
          <w:rPrChange w:id="11417" w:author="Author" w:date="2015-07-30T15:37:00Z">
            <w:rPr>
              <w:color w:val="auto"/>
              <w:sz w:val="20"/>
            </w:rPr>
          </w:rPrChange>
        </w:rPr>
        <w:t>participants.</w:t>
      </w:r>
      <w:r>
        <w:rPr>
          <w:rFonts w:ascii="Times New Roman"/>
          <w:spacing w:val="32"/>
          <w:sz w:val="20"/>
          <w:rPrChange w:id="11418" w:author="Author" w:date="2015-07-30T15:37:00Z">
            <w:rPr>
              <w:color w:val="auto"/>
              <w:sz w:val="20"/>
            </w:rPr>
          </w:rPrChange>
        </w:rPr>
        <w:t xml:space="preserve"> </w:t>
      </w:r>
      <w:r>
        <w:rPr>
          <w:rFonts w:ascii="Times New Roman"/>
          <w:sz w:val="20"/>
          <w:rPrChange w:id="11419" w:author="Author" w:date="2015-07-30T15:37:00Z">
            <w:rPr>
              <w:color w:val="auto"/>
              <w:sz w:val="20"/>
            </w:rPr>
          </w:rPrChange>
        </w:rPr>
        <w:t>They</w:t>
      </w:r>
      <w:r>
        <w:rPr>
          <w:rFonts w:ascii="Times New Roman"/>
          <w:spacing w:val="30"/>
          <w:sz w:val="20"/>
          <w:rPrChange w:id="11420" w:author="Author" w:date="2015-07-30T15:37:00Z">
            <w:rPr>
              <w:color w:val="auto"/>
              <w:sz w:val="20"/>
            </w:rPr>
          </w:rPrChange>
        </w:rPr>
        <w:t xml:space="preserve"> </w:t>
      </w:r>
      <w:r>
        <w:rPr>
          <w:rFonts w:ascii="Times New Roman"/>
          <w:sz w:val="20"/>
          <w:rPrChange w:id="11421" w:author="Author" w:date="2015-07-30T15:37:00Z">
            <w:rPr>
              <w:color w:val="auto"/>
              <w:sz w:val="20"/>
            </w:rPr>
          </w:rPrChange>
        </w:rPr>
        <w:t>shall</w:t>
      </w:r>
      <w:r>
        <w:rPr>
          <w:rFonts w:ascii="Times New Roman"/>
          <w:spacing w:val="31"/>
          <w:sz w:val="20"/>
          <w:rPrChange w:id="11422" w:author="Author" w:date="2015-07-30T15:37:00Z">
            <w:rPr>
              <w:color w:val="auto"/>
              <w:sz w:val="20"/>
            </w:rPr>
          </w:rPrChange>
        </w:rPr>
        <w:t xml:space="preserve"> </w:t>
      </w:r>
      <w:r>
        <w:rPr>
          <w:rFonts w:ascii="Times New Roman"/>
          <w:sz w:val="20"/>
          <w:rPrChange w:id="11423" w:author="Author" w:date="2015-07-30T15:37:00Z">
            <w:rPr>
              <w:color w:val="auto"/>
              <w:sz w:val="20"/>
            </w:rPr>
          </w:rPrChange>
        </w:rPr>
        <w:t>provide</w:t>
      </w:r>
      <w:r>
        <w:rPr>
          <w:rFonts w:ascii="Times New Roman"/>
          <w:spacing w:val="32"/>
          <w:sz w:val="20"/>
          <w:rPrChange w:id="11424" w:author="Author" w:date="2015-07-30T15:37:00Z">
            <w:rPr>
              <w:color w:val="auto"/>
              <w:sz w:val="20"/>
            </w:rPr>
          </w:rPrChange>
        </w:rPr>
        <w:t xml:space="preserve"> </w:t>
      </w:r>
      <w:r>
        <w:rPr>
          <w:rFonts w:ascii="Times New Roman"/>
          <w:sz w:val="20"/>
          <w:rPrChange w:id="11425" w:author="Author" w:date="2015-07-30T15:37:00Z">
            <w:rPr>
              <w:color w:val="auto"/>
              <w:sz w:val="20"/>
            </w:rPr>
          </w:rPrChange>
        </w:rPr>
        <w:t>a</w:t>
      </w:r>
      <w:r>
        <w:rPr>
          <w:rFonts w:ascii="Times New Roman"/>
          <w:spacing w:val="32"/>
          <w:sz w:val="20"/>
          <w:rPrChange w:id="11426" w:author="Author" w:date="2015-07-30T15:37:00Z">
            <w:rPr>
              <w:color w:val="auto"/>
              <w:sz w:val="20"/>
            </w:rPr>
          </w:rPrChange>
        </w:rPr>
        <w:t xml:space="preserve"> </w:t>
      </w:r>
      <w:r>
        <w:rPr>
          <w:rFonts w:ascii="Times New Roman"/>
          <w:sz w:val="20"/>
          <w:rPrChange w:id="11427" w:author="Author" w:date="2015-07-30T15:37:00Z">
            <w:rPr>
              <w:color w:val="auto"/>
              <w:sz w:val="20"/>
            </w:rPr>
          </w:rPrChange>
        </w:rPr>
        <w:t>platform</w:t>
      </w:r>
      <w:r>
        <w:rPr>
          <w:rFonts w:ascii="Times New Roman"/>
          <w:spacing w:val="32"/>
          <w:sz w:val="20"/>
          <w:rPrChange w:id="11428" w:author="Author" w:date="2015-07-30T15:37:00Z">
            <w:rPr>
              <w:color w:val="auto"/>
              <w:sz w:val="20"/>
            </w:rPr>
          </w:rPrChange>
        </w:rPr>
        <w:t xml:space="preserve"> </w:t>
      </w:r>
      <w:r>
        <w:rPr>
          <w:rFonts w:ascii="Times New Roman"/>
          <w:sz w:val="20"/>
          <w:rPrChange w:id="11429" w:author="Author" w:date="2015-07-30T15:37:00Z">
            <w:rPr>
              <w:color w:val="auto"/>
              <w:sz w:val="20"/>
            </w:rPr>
          </w:rPrChange>
        </w:rPr>
        <w:t>for</w:t>
      </w:r>
      <w:r>
        <w:rPr>
          <w:rFonts w:ascii="Times New Roman"/>
          <w:w w:val="99"/>
          <w:sz w:val="20"/>
          <w:rPrChange w:id="11430" w:author="Author" w:date="2015-07-30T15:37:00Z">
            <w:rPr>
              <w:color w:val="auto"/>
              <w:sz w:val="20"/>
            </w:rPr>
          </w:rPrChange>
        </w:rPr>
        <w:t xml:space="preserve"> </w:t>
      </w:r>
      <w:r>
        <w:rPr>
          <w:rFonts w:ascii="Times New Roman"/>
          <w:sz w:val="20"/>
          <w:rPrChange w:id="11431" w:author="Author" w:date="2015-07-30T15:37:00Z">
            <w:rPr>
              <w:color w:val="auto"/>
              <w:sz w:val="20"/>
            </w:rPr>
          </w:rPrChange>
        </w:rPr>
        <w:t>partnerships, including through the participation of major groups and other relevant</w:t>
      </w:r>
      <w:r>
        <w:rPr>
          <w:rFonts w:ascii="Times New Roman"/>
          <w:spacing w:val="-12"/>
          <w:sz w:val="20"/>
          <w:rPrChange w:id="11432" w:author="Author" w:date="2015-07-30T15:37:00Z">
            <w:rPr>
              <w:color w:val="auto"/>
              <w:sz w:val="20"/>
            </w:rPr>
          </w:rPrChange>
        </w:rPr>
        <w:t xml:space="preserve"> </w:t>
      </w:r>
      <w:r>
        <w:rPr>
          <w:rFonts w:ascii="Times New Roman"/>
          <w:sz w:val="20"/>
          <w:rPrChange w:id="11433" w:author="Author" w:date="2015-07-30T15:37:00Z">
            <w:rPr>
              <w:color w:val="auto"/>
              <w:sz w:val="20"/>
            </w:rPr>
          </w:rPrChange>
        </w:rPr>
        <w:t>stakeholders.</w:t>
      </w:r>
      <w:del w:id="11434" w:author="Author" w:date="2015-07-30T15:37:00Z">
        <w:r w:rsidR="0039797F" w:rsidRPr="00116394">
          <w:rPr>
            <w:sz w:val="20"/>
            <w:szCs w:val="20"/>
          </w:rPr>
          <w:delText xml:space="preserve"> </w:delText>
        </w:r>
      </w:del>
    </w:p>
    <w:p w14:paraId="7093F8E5" w14:textId="77777777" w:rsidR="00804791" w:rsidRDefault="00804791">
      <w:pPr>
        <w:spacing w:before="1"/>
        <w:rPr>
          <w:rFonts w:ascii="Times New Roman" w:hAnsi="Times New Roman"/>
          <w:sz w:val="20"/>
          <w:rPrChange w:id="11435" w:author="Author" w:date="2015-07-30T15:37:00Z">
            <w:rPr>
              <w:color w:val="auto"/>
              <w:sz w:val="20"/>
            </w:rPr>
          </w:rPrChange>
        </w:rPr>
        <w:pPrChange w:id="11436" w:author="Author" w:date="2015-07-30T15:37:00Z">
          <w:pPr>
            <w:pStyle w:val="Default"/>
            <w:ind w:left="360"/>
          </w:pPr>
        </w:pPrChange>
      </w:pPr>
    </w:p>
    <w:p w14:paraId="77C064F8" w14:textId="778A77DD" w:rsidR="00804791" w:rsidRDefault="006514D0">
      <w:pPr>
        <w:pStyle w:val="ListParagraph"/>
        <w:numPr>
          <w:ilvl w:val="0"/>
          <w:numId w:val="35"/>
        </w:numPr>
        <w:tabs>
          <w:tab w:val="left" w:pos="461"/>
        </w:tabs>
        <w:ind w:right="121"/>
        <w:jc w:val="both"/>
        <w:rPr>
          <w:rFonts w:ascii="Times New Roman" w:hAnsi="Times New Roman"/>
          <w:sz w:val="20"/>
          <w:rPrChange w:id="11437" w:author="Author" w:date="2015-07-30T15:37:00Z">
            <w:rPr>
              <w:color w:val="auto"/>
              <w:sz w:val="20"/>
            </w:rPr>
          </w:rPrChange>
        </w:rPr>
        <w:pPrChange w:id="11438" w:author="Author" w:date="2015-07-30T15:37:00Z">
          <w:pPr>
            <w:pStyle w:val="Default"/>
            <w:numPr>
              <w:numId w:val="36"/>
            </w:numPr>
            <w:ind w:left="360" w:hanging="360"/>
          </w:pPr>
        </w:pPrChange>
      </w:pPr>
      <w:r>
        <w:rPr>
          <w:rFonts w:ascii="Times New Roman"/>
          <w:sz w:val="20"/>
          <w:rPrChange w:id="11439" w:author="Author" w:date="2015-07-30T15:37:00Z">
            <w:rPr>
              <w:color w:val="auto"/>
              <w:sz w:val="20"/>
            </w:rPr>
          </w:rPrChange>
        </w:rPr>
        <w:t>Thematic</w:t>
      </w:r>
      <w:r>
        <w:rPr>
          <w:rFonts w:ascii="Times New Roman"/>
          <w:spacing w:val="13"/>
          <w:sz w:val="20"/>
          <w:rPrChange w:id="11440" w:author="Author" w:date="2015-07-30T15:37:00Z">
            <w:rPr>
              <w:color w:val="auto"/>
              <w:sz w:val="20"/>
            </w:rPr>
          </w:rPrChange>
        </w:rPr>
        <w:t xml:space="preserve"> </w:t>
      </w:r>
      <w:r>
        <w:rPr>
          <w:rFonts w:ascii="Times New Roman"/>
          <w:sz w:val="20"/>
          <w:rPrChange w:id="11441" w:author="Author" w:date="2015-07-30T15:37:00Z">
            <w:rPr>
              <w:color w:val="auto"/>
              <w:sz w:val="20"/>
            </w:rPr>
          </w:rPrChange>
        </w:rPr>
        <w:t>reviews</w:t>
      </w:r>
      <w:r>
        <w:rPr>
          <w:rFonts w:ascii="Times New Roman"/>
          <w:spacing w:val="15"/>
          <w:sz w:val="20"/>
          <w:rPrChange w:id="11442" w:author="Author" w:date="2015-07-30T15:37:00Z">
            <w:rPr>
              <w:color w:val="auto"/>
              <w:sz w:val="20"/>
            </w:rPr>
          </w:rPrChange>
        </w:rPr>
        <w:t xml:space="preserve"> </w:t>
      </w:r>
      <w:r>
        <w:rPr>
          <w:rFonts w:ascii="Times New Roman"/>
          <w:sz w:val="20"/>
          <w:rPrChange w:id="11443" w:author="Author" w:date="2015-07-30T15:37:00Z">
            <w:rPr>
              <w:color w:val="auto"/>
              <w:sz w:val="20"/>
            </w:rPr>
          </w:rPrChange>
        </w:rPr>
        <w:t>of</w:t>
      </w:r>
      <w:r>
        <w:rPr>
          <w:rFonts w:ascii="Times New Roman"/>
          <w:spacing w:val="12"/>
          <w:sz w:val="20"/>
          <w:rPrChange w:id="11444" w:author="Author" w:date="2015-07-30T15:37:00Z">
            <w:rPr>
              <w:color w:val="auto"/>
              <w:sz w:val="20"/>
            </w:rPr>
          </w:rPrChange>
        </w:rPr>
        <w:t xml:space="preserve"> </w:t>
      </w:r>
      <w:r>
        <w:rPr>
          <w:rFonts w:ascii="Times New Roman"/>
          <w:sz w:val="20"/>
          <w:rPrChange w:id="11445" w:author="Author" w:date="2015-07-30T15:37:00Z">
            <w:rPr>
              <w:color w:val="auto"/>
              <w:sz w:val="20"/>
            </w:rPr>
          </w:rPrChange>
        </w:rPr>
        <w:t>progress</w:t>
      </w:r>
      <w:r>
        <w:rPr>
          <w:rFonts w:ascii="Times New Roman"/>
          <w:spacing w:val="15"/>
          <w:sz w:val="20"/>
          <w:rPrChange w:id="11446" w:author="Author" w:date="2015-07-30T15:37:00Z">
            <w:rPr>
              <w:color w:val="auto"/>
              <w:sz w:val="20"/>
            </w:rPr>
          </w:rPrChange>
        </w:rPr>
        <w:t xml:space="preserve"> </w:t>
      </w:r>
      <w:r>
        <w:rPr>
          <w:rFonts w:ascii="Times New Roman"/>
          <w:sz w:val="20"/>
          <w:rPrChange w:id="11447" w:author="Author" w:date="2015-07-30T15:37:00Z">
            <w:rPr>
              <w:color w:val="auto"/>
              <w:sz w:val="20"/>
            </w:rPr>
          </w:rPrChange>
        </w:rPr>
        <w:t>on</w:t>
      </w:r>
      <w:r>
        <w:rPr>
          <w:rFonts w:ascii="Times New Roman"/>
          <w:spacing w:val="12"/>
          <w:sz w:val="20"/>
          <w:rPrChange w:id="11448" w:author="Author" w:date="2015-07-30T15:37:00Z">
            <w:rPr>
              <w:color w:val="auto"/>
              <w:sz w:val="20"/>
            </w:rPr>
          </w:rPrChange>
        </w:rPr>
        <w:t xml:space="preserve"> </w:t>
      </w:r>
      <w:r>
        <w:rPr>
          <w:rFonts w:ascii="Times New Roman"/>
          <w:sz w:val="20"/>
          <w:rPrChange w:id="11449" w:author="Author" w:date="2015-07-30T15:37:00Z">
            <w:rPr>
              <w:color w:val="auto"/>
              <w:sz w:val="20"/>
            </w:rPr>
          </w:rPrChange>
        </w:rPr>
        <w:t>the</w:t>
      </w:r>
      <w:r>
        <w:rPr>
          <w:rFonts w:ascii="Times New Roman"/>
          <w:spacing w:val="14"/>
          <w:sz w:val="20"/>
          <w:rPrChange w:id="11450" w:author="Author" w:date="2015-07-30T15:37:00Z">
            <w:rPr>
              <w:color w:val="auto"/>
              <w:sz w:val="20"/>
            </w:rPr>
          </w:rPrChange>
        </w:rPr>
        <w:t xml:space="preserve"> </w:t>
      </w:r>
      <w:r>
        <w:rPr>
          <w:rFonts w:ascii="Times New Roman"/>
          <w:sz w:val="20"/>
          <w:rPrChange w:id="11451" w:author="Author" w:date="2015-07-30T15:37:00Z">
            <w:rPr>
              <w:color w:val="auto"/>
              <w:sz w:val="20"/>
            </w:rPr>
          </w:rPrChange>
        </w:rPr>
        <w:t>Sustainable</w:t>
      </w:r>
      <w:r>
        <w:rPr>
          <w:rFonts w:ascii="Times New Roman"/>
          <w:spacing w:val="14"/>
          <w:sz w:val="20"/>
          <w:rPrChange w:id="11452" w:author="Author" w:date="2015-07-30T15:37:00Z">
            <w:rPr>
              <w:color w:val="auto"/>
              <w:sz w:val="20"/>
            </w:rPr>
          </w:rPrChange>
        </w:rPr>
        <w:t xml:space="preserve"> </w:t>
      </w:r>
      <w:r>
        <w:rPr>
          <w:rFonts w:ascii="Times New Roman"/>
          <w:sz w:val="20"/>
          <w:rPrChange w:id="11453" w:author="Author" w:date="2015-07-30T15:37:00Z">
            <w:rPr>
              <w:color w:val="auto"/>
              <w:sz w:val="20"/>
            </w:rPr>
          </w:rPrChange>
        </w:rPr>
        <w:t>Development</w:t>
      </w:r>
      <w:r>
        <w:rPr>
          <w:rFonts w:ascii="Times New Roman"/>
          <w:spacing w:val="13"/>
          <w:sz w:val="20"/>
          <w:rPrChange w:id="11454" w:author="Author" w:date="2015-07-30T15:37:00Z">
            <w:rPr>
              <w:color w:val="auto"/>
              <w:sz w:val="20"/>
            </w:rPr>
          </w:rPrChange>
        </w:rPr>
        <w:t xml:space="preserve"> </w:t>
      </w:r>
      <w:r>
        <w:rPr>
          <w:rFonts w:ascii="Times New Roman"/>
          <w:sz w:val="20"/>
          <w:rPrChange w:id="11455" w:author="Author" w:date="2015-07-30T15:37:00Z">
            <w:rPr>
              <w:color w:val="auto"/>
              <w:sz w:val="20"/>
            </w:rPr>
          </w:rPrChange>
        </w:rPr>
        <w:t>Goals</w:t>
      </w:r>
      <w:ins w:id="11456" w:author="Author" w:date="2015-07-30T15:37:00Z">
        <w:r>
          <w:rPr>
            <w:rFonts w:ascii="Times New Roman"/>
            <w:sz w:val="20"/>
          </w:rPr>
          <w:t>,</w:t>
        </w:r>
        <w:r>
          <w:rPr>
            <w:rFonts w:ascii="Times New Roman"/>
            <w:spacing w:val="14"/>
            <w:sz w:val="20"/>
          </w:rPr>
          <w:t xml:space="preserve"> </w:t>
        </w:r>
        <w:r>
          <w:rPr>
            <w:rFonts w:ascii="Times New Roman"/>
            <w:sz w:val="20"/>
          </w:rPr>
          <w:t>including</w:t>
        </w:r>
        <w:r>
          <w:rPr>
            <w:rFonts w:ascii="Times New Roman"/>
            <w:spacing w:val="12"/>
            <w:sz w:val="20"/>
          </w:rPr>
          <w:t xml:space="preserve"> </w:t>
        </w:r>
        <w:r>
          <w:rPr>
            <w:rFonts w:ascii="Times New Roman"/>
            <w:sz w:val="20"/>
          </w:rPr>
          <w:t>cross-cutting</w:t>
        </w:r>
        <w:r>
          <w:rPr>
            <w:rFonts w:ascii="Times New Roman"/>
            <w:spacing w:val="12"/>
            <w:sz w:val="20"/>
          </w:rPr>
          <w:t xml:space="preserve"> </w:t>
        </w:r>
        <w:r>
          <w:rPr>
            <w:rFonts w:ascii="Times New Roman"/>
            <w:sz w:val="20"/>
          </w:rPr>
          <w:t>issues,</w:t>
        </w:r>
      </w:ins>
      <w:r>
        <w:rPr>
          <w:rFonts w:ascii="Times New Roman"/>
          <w:spacing w:val="16"/>
          <w:sz w:val="20"/>
          <w:rPrChange w:id="11457" w:author="Author" w:date="2015-07-30T15:37:00Z">
            <w:rPr>
              <w:color w:val="auto"/>
              <w:sz w:val="20"/>
            </w:rPr>
          </w:rPrChange>
        </w:rPr>
        <w:t xml:space="preserve"> </w:t>
      </w:r>
      <w:r>
        <w:rPr>
          <w:rFonts w:ascii="Times New Roman"/>
          <w:sz w:val="20"/>
          <w:rPrChange w:id="11458" w:author="Author" w:date="2015-07-30T15:37:00Z">
            <w:rPr>
              <w:color w:val="auto"/>
              <w:sz w:val="20"/>
            </w:rPr>
          </w:rPrChange>
        </w:rPr>
        <w:t>will</w:t>
      </w:r>
      <w:r>
        <w:rPr>
          <w:rFonts w:ascii="Times New Roman"/>
          <w:spacing w:val="13"/>
          <w:sz w:val="20"/>
          <w:rPrChange w:id="11459" w:author="Author" w:date="2015-07-30T15:37:00Z">
            <w:rPr>
              <w:color w:val="auto"/>
              <w:sz w:val="20"/>
            </w:rPr>
          </w:rPrChange>
        </w:rPr>
        <w:t xml:space="preserve"> </w:t>
      </w:r>
      <w:r>
        <w:rPr>
          <w:rFonts w:ascii="Times New Roman"/>
          <w:sz w:val="20"/>
          <w:rPrChange w:id="11460" w:author="Author" w:date="2015-07-30T15:37:00Z">
            <w:rPr>
              <w:color w:val="auto"/>
              <w:sz w:val="20"/>
            </w:rPr>
          </w:rPrChange>
        </w:rPr>
        <w:t>also</w:t>
      </w:r>
      <w:r>
        <w:rPr>
          <w:rFonts w:ascii="Times New Roman"/>
          <w:w w:val="99"/>
          <w:sz w:val="20"/>
          <w:rPrChange w:id="11461" w:author="Author" w:date="2015-07-30T15:37:00Z">
            <w:rPr>
              <w:color w:val="auto"/>
              <w:sz w:val="20"/>
            </w:rPr>
          </w:rPrChange>
        </w:rPr>
        <w:t xml:space="preserve"> </w:t>
      </w:r>
      <w:r>
        <w:rPr>
          <w:rFonts w:ascii="Times New Roman"/>
          <w:sz w:val="20"/>
          <w:rPrChange w:id="11462" w:author="Author" w:date="2015-07-30T15:37:00Z">
            <w:rPr>
              <w:color w:val="auto"/>
              <w:sz w:val="20"/>
            </w:rPr>
          </w:rPrChange>
        </w:rPr>
        <w:t>take place at the HLPF. These will be supported by reviews by the ECOSOC functional commissions and</w:t>
      </w:r>
      <w:r>
        <w:rPr>
          <w:rFonts w:ascii="Times New Roman"/>
          <w:spacing w:val="1"/>
          <w:sz w:val="20"/>
          <w:rPrChange w:id="11463" w:author="Author" w:date="2015-07-30T15:37:00Z">
            <w:rPr>
              <w:color w:val="auto"/>
              <w:sz w:val="20"/>
            </w:rPr>
          </w:rPrChange>
        </w:rPr>
        <w:t xml:space="preserve"> </w:t>
      </w:r>
      <w:r>
        <w:rPr>
          <w:rFonts w:ascii="Times New Roman"/>
          <w:sz w:val="20"/>
          <w:rPrChange w:id="11464" w:author="Author" w:date="2015-07-30T15:37:00Z">
            <w:rPr>
              <w:color w:val="auto"/>
              <w:sz w:val="20"/>
            </w:rPr>
          </w:rPrChange>
        </w:rPr>
        <w:t>other</w:t>
      </w:r>
      <w:r>
        <w:rPr>
          <w:rFonts w:ascii="Times New Roman"/>
          <w:w w:val="99"/>
          <w:sz w:val="20"/>
          <w:rPrChange w:id="11465" w:author="Author" w:date="2015-07-30T15:37:00Z">
            <w:rPr>
              <w:color w:val="auto"/>
              <w:sz w:val="20"/>
            </w:rPr>
          </w:rPrChange>
        </w:rPr>
        <w:t xml:space="preserve"> </w:t>
      </w:r>
      <w:r>
        <w:rPr>
          <w:rFonts w:ascii="Times New Roman"/>
          <w:sz w:val="20"/>
          <w:rPrChange w:id="11466" w:author="Author" w:date="2015-07-30T15:37:00Z">
            <w:rPr>
              <w:color w:val="auto"/>
              <w:sz w:val="20"/>
            </w:rPr>
          </w:rPrChange>
        </w:rPr>
        <w:t>inter-governmental</w:t>
      </w:r>
      <w:r>
        <w:rPr>
          <w:rFonts w:ascii="Times New Roman"/>
          <w:spacing w:val="26"/>
          <w:sz w:val="20"/>
          <w:rPrChange w:id="11467" w:author="Author" w:date="2015-07-30T15:37:00Z">
            <w:rPr>
              <w:color w:val="auto"/>
              <w:sz w:val="20"/>
            </w:rPr>
          </w:rPrChange>
        </w:rPr>
        <w:t xml:space="preserve"> </w:t>
      </w:r>
      <w:ins w:id="11468" w:author="Author" w:date="2015-07-30T15:37:00Z">
        <w:r>
          <w:rPr>
            <w:rFonts w:ascii="Times New Roman"/>
            <w:sz w:val="20"/>
          </w:rPr>
          <w:t>bodies</w:t>
        </w:r>
        <w:r>
          <w:rPr>
            <w:rFonts w:ascii="Times New Roman"/>
            <w:spacing w:val="25"/>
            <w:sz w:val="20"/>
          </w:rPr>
          <w:t xml:space="preserve"> </w:t>
        </w:r>
        <w:r>
          <w:rPr>
            <w:rFonts w:ascii="Times New Roman"/>
            <w:sz w:val="20"/>
          </w:rPr>
          <w:t>and</w:t>
        </w:r>
        <w:r>
          <w:rPr>
            <w:rFonts w:ascii="Times New Roman"/>
            <w:spacing w:val="27"/>
            <w:sz w:val="20"/>
          </w:rPr>
          <w:t xml:space="preserve"> </w:t>
        </w:r>
      </w:ins>
      <w:r>
        <w:rPr>
          <w:rFonts w:ascii="Times New Roman"/>
          <w:sz w:val="20"/>
          <w:rPrChange w:id="11469" w:author="Author" w:date="2015-07-30T15:37:00Z">
            <w:rPr>
              <w:color w:val="auto"/>
              <w:sz w:val="20"/>
            </w:rPr>
          </w:rPrChange>
        </w:rPr>
        <w:t>forums</w:t>
      </w:r>
      <w:r>
        <w:rPr>
          <w:rFonts w:ascii="Times New Roman"/>
          <w:spacing w:val="27"/>
          <w:sz w:val="20"/>
          <w:rPrChange w:id="11470" w:author="Author" w:date="2015-07-30T15:37:00Z">
            <w:rPr>
              <w:color w:val="auto"/>
              <w:sz w:val="20"/>
            </w:rPr>
          </w:rPrChange>
        </w:rPr>
        <w:t xml:space="preserve"> </w:t>
      </w:r>
      <w:r>
        <w:rPr>
          <w:rFonts w:ascii="Times New Roman"/>
          <w:sz w:val="20"/>
          <w:rPrChange w:id="11471" w:author="Author" w:date="2015-07-30T15:37:00Z">
            <w:rPr>
              <w:color w:val="auto"/>
              <w:sz w:val="20"/>
            </w:rPr>
          </w:rPrChange>
        </w:rPr>
        <w:t>which</w:t>
      </w:r>
      <w:r>
        <w:rPr>
          <w:rFonts w:ascii="Times New Roman"/>
          <w:spacing w:val="25"/>
          <w:sz w:val="20"/>
          <w:rPrChange w:id="11472" w:author="Author" w:date="2015-07-30T15:37:00Z">
            <w:rPr>
              <w:color w:val="auto"/>
              <w:sz w:val="20"/>
            </w:rPr>
          </w:rPrChange>
        </w:rPr>
        <w:t xml:space="preserve"> </w:t>
      </w:r>
      <w:r>
        <w:rPr>
          <w:rFonts w:ascii="Times New Roman"/>
          <w:sz w:val="20"/>
          <w:rPrChange w:id="11473" w:author="Author" w:date="2015-07-30T15:37:00Z">
            <w:rPr>
              <w:color w:val="auto"/>
              <w:sz w:val="20"/>
            </w:rPr>
          </w:rPrChange>
        </w:rPr>
        <w:t>should</w:t>
      </w:r>
      <w:r>
        <w:rPr>
          <w:rFonts w:ascii="Times New Roman"/>
          <w:spacing w:val="26"/>
          <w:sz w:val="20"/>
          <w:rPrChange w:id="11474" w:author="Author" w:date="2015-07-30T15:37:00Z">
            <w:rPr>
              <w:color w:val="auto"/>
              <w:sz w:val="20"/>
            </w:rPr>
          </w:rPrChange>
        </w:rPr>
        <w:t xml:space="preserve"> </w:t>
      </w:r>
      <w:r>
        <w:rPr>
          <w:rFonts w:ascii="Times New Roman"/>
          <w:sz w:val="20"/>
          <w:rPrChange w:id="11475" w:author="Author" w:date="2015-07-30T15:37:00Z">
            <w:rPr>
              <w:color w:val="auto"/>
              <w:sz w:val="20"/>
            </w:rPr>
          </w:rPrChange>
        </w:rPr>
        <w:t>reflect</w:t>
      </w:r>
      <w:r>
        <w:rPr>
          <w:rFonts w:ascii="Times New Roman"/>
          <w:spacing w:val="26"/>
          <w:sz w:val="20"/>
          <w:rPrChange w:id="11476" w:author="Author" w:date="2015-07-30T15:37:00Z">
            <w:rPr>
              <w:color w:val="auto"/>
              <w:sz w:val="20"/>
            </w:rPr>
          </w:rPrChange>
        </w:rPr>
        <w:t xml:space="preserve"> </w:t>
      </w:r>
      <w:r>
        <w:rPr>
          <w:rFonts w:ascii="Times New Roman"/>
          <w:sz w:val="20"/>
          <w:rPrChange w:id="11477" w:author="Author" w:date="2015-07-30T15:37:00Z">
            <w:rPr>
              <w:color w:val="auto"/>
              <w:sz w:val="20"/>
            </w:rPr>
          </w:rPrChange>
        </w:rPr>
        <w:t>the</w:t>
      </w:r>
      <w:r>
        <w:rPr>
          <w:rFonts w:ascii="Times New Roman"/>
          <w:spacing w:val="26"/>
          <w:sz w:val="20"/>
          <w:rPrChange w:id="11478" w:author="Author" w:date="2015-07-30T15:37:00Z">
            <w:rPr>
              <w:color w:val="auto"/>
              <w:sz w:val="20"/>
            </w:rPr>
          </w:rPrChange>
        </w:rPr>
        <w:t xml:space="preserve"> </w:t>
      </w:r>
      <w:r>
        <w:rPr>
          <w:rFonts w:ascii="Times New Roman"/>
          <w:sz w:val="20"/>
          <w:rPrChange w:id="11479" w:author="Author" w:date="2015-07-30T15:37:00Z">
            <w:rPr>
              <w:color w:val="auto"/>
              <w:sz w:val="20"/>
            </w:rPr>
          </w:rPrChange>
        </w:rPr>
        <w:t>integrated</w:t>
      </w:r>
      <w:r>
        <w:rPr>
          <w:rFonts w:ascii="Times New Roman"/>
          <w:spacing w:val="27"/>
          <w:sz w:val="20"/>
          <w:rPrChange w:id="11480" w:author="Author" w:date="2015-07-30T15:37:00Z">
            <w:rPr>
              <w:color w:val="auto"/>
              <w:sz w:val="20"/>
            </w:rPr>
          </w:rPrChange>
        </w:rPr>
        <w:t xml:space="preserve"> </w:t>
      </w:r>
      <w:r>
        <w:rPr>
          <w:rFonts w:ascii="Times New Roman"/>
          <w:sz w:val="20"/>
          <w:rPrChange w:id="11481" w:author="Author" w:date="2015-07-30T15:37:00Z">
            <w:rPr>
              <w:color w:val="auto"/>
              <w:sz w:val="20"/>
            </w:rPr>
          </w:rPrChange>
        </w:rPr>
        <w:t>nature</w:t>
      </w:r>
      <w:r>
        <w:rPr>
          <w:rFonts w:ascii="Times New Roman"/>
          <w:spacing w:val="26"/>
          <w:sz w:val="20"/>
          <w:rPrChange w:id="11482" w:author="Author" w:date="2015-07-30T15:37:00Z">
            <w:rPr>
              <w:color w:val="auto"/>
              <w:sz w:val="20"/>
            </w:rPr>
          </w:rPrChange>
        </w:rPr>
        <w:t xml:space="preserve"> </w:t>
      </w:r>
      <w:r>
        <w:rPr>
          <w:rFonts w:ascii="Times New Roman"/>
          <w:sz w:val="20"/>
          <w:rPrChange w:id="11483" w:author="Author" w:date="2015-07-30T15:37:00Z">
            <w:rPr>
              <w:color w:val="auto"/>
              <w:sz w:val="20"/>
            </w:rPr>
          </w:rPrChange>
        </w:rPr>
        <w:t>of</w:t>
      </w:r>
      <w:r>
        <w:rPr>
          <w:rFonts w:ascii="Times New Roman"/>
          <w:spacing w:val="24"/>
          <w:sz w:val="20"/>
          <w:rPrChange w:id="11484" w:author="Author" w:date="2015-07-30T15:37:00Z">
            <w:rPr>
              <w:color w:val="auto"/>
              <w:sz w:val="20"/>
            </w:rPr>
          </w:rPrChange>
        </w:rPr>
        <w:t xml:space="preserve"> </w:t>
      </w:r>
      <w:r>
        <w:rPr>
          <w:rFonts w:ascii="Times New Roman"/>
          <w:sz w:val="20"/>
          <w:rPrChange w:id="11485" w:author="Author" w:date="2015-07-30T15:37:00Z">
            <w:rPr>
              <w:color w:val="auto"/>
              <w:sz w:val="20"/>
            </w:rPr>
          </w:rPrChange>
        </w:rPr>
        <w:t>the</w:t>
      </w:r>
      <w:r>
        <w:rPr>
          <w:rFonts w:ascii="Times New Roman"/>
          <w:spacing w:val="26"/>
          <w:sz w:val="20"/>
          <w:rPrChange w:id="11486" w:author="Author" w:date="2015-07-30T15:37:00Z">
            <w:rPr>
              <w:color w:val="auto"/>
              <w:sz w:val="20"/>
            </w:rPr>
          </w:rPrChange>
        </w:rPr>
        <w:t xml:space="preserve"> </w:t>
      </w:r>
      <w:r>
        <w:rPr>
          <w:rFonts w:ascii="Times New Roman"/>
          <w:sz w:val="20"/>
          <w:rPrChange w:id="11487" w:author="Author" w:date="2015-07-30T15:37:00Z">
            <w:rPr>
              <w:color w:val="auto"/>
              <w:sz w:val="20"/>
            </w:rPr>
          </w:rPrChange>
        </w:rPr>
        <w:t>goals</w:t>
      </w:r>
      <w:r>
        <w:rPr>
          <w:rFonts w:ascii="Times New Roman"/>
          <w:spacing w:val="25"/>
          <w:sz w:val="20"/>
          <w:rPrChange w:id="11488" w:author="Author" w:date="2015-07-30T15:37:00Z">
            <w:rPr>
              <w:color w:val="auto"/>
              <w:sz w:val="20"/>
            </w:rPr>
          </w:rPrChange>
        </w:rPr>
        <w:t xml:space="preserve"> </w:t>
      </w:r>
      <w:r>
        <w:rPr>
          <w:rFonts w:ascii="Times New Roman"/>
          <w:sz w:val="20"/>
          <w:rPrChange w:id="11489" w:author="Author" w:date="2015-07-30T15:37:00Z">
            <w:rPr>
              <w:color w:val="auto"/>
              <w:sz w:val="20"/>
            </w:rPr>
          </w:rPrChange>
        </w:rPr>
        <w:t>as</w:t>
      </w:r>
      <w:r>
        <w:rPr>
          <w:rFonts w:ascii="Times New Roman"/>
          <w:spacing w:val="28"/>
          <w:sz w:val="20"/>
          <w:rPrChange w:id="11490" w:author="Author" w:date="2015-07-30T15:37:00Z">
            <w:rPr>
              <w:color w:val="auto"/>
              <w:sz w:val="20"/>
            </w:rPr>
          </w:rPrChange>
        </w:rPr>
        <w:t xml:space="preserve"> </w:t>
      </w:r>
      <w:r>
        <w:rPr>
          <w:rFonts w:ascii="Times New Roman"/>
          <w:sz w:val="20"/>
          <w:rPrChange w:id="11491" w:author="Author" w:date="2015-07-30T15:37:00Z">
            <w:rPr>
              <w:color w:val="auto"/>
              <w:sz w:val="20"/>
            </w:rPr>
          </w:rPrChange>
        </w:rPr>
        <w:t>well</w:t>
      </w:r>
      <w:r>
        <w:rPr>
          <w:rFonts w:ascii="Times New Roman"/>
          <w:spacing w:val="26"/>
          <w:sz w:val="20"/>
          <w:rPrChange w:id="11492" w:author="Author" w:date="2015-07-30T15:37:00Z">
            <w:rPr>
              <w:color w:val="auto"/>
              <w:sz w:val="20"/>
            </w:rPr>
          </w:rPrChange>
        </w:rPr>
        <w:t xml:space="preserve"> </w:t>
      </w:r>
      <w:r>
        <w:rPr>
          <w:rFonts w:ascii="Times New Roman"/>
          <w:sz w:val="20"/>
          <w:rPrChange w:id="11493" w:author="Author" w:date="2015-07-30T15:37:00Z">
            <w:rPr>
              <w:color w:val="auto"/>
              <w:sz w:val="20"/>
            </w:rPr>
          </w:rPrChange>
        </w:rPr>
        <w:t>as</w:t>
      </w:r>
      <w:r>
        <w:rPr>
          <w:rFonts w:ascii="Times New Roman"/>
          <w:spacing w:val="25"/>
          <w:sz w:val="20"/>
          <w:rPrChange w:id="11494" w:author="Author" w:date="2015-07-30T15:37:00Z">
            <w:rPr>
              <w:color w:val="auto"/>
              <w:sz w:val="20"/>
            </w:rPr>
          </w:rPrChange>
        </w:rPr>
        <w:t xml:space="preserve"> </w:t>
      </w:r>
      <w:r>
        <w:rPr>
          <w:rFonts w:ascii="Times New Roman"/>
          <w:sz w:val="20"/>
          <w:rPrChange w:id="11495" w:author="Author" w:date="2015-07-30T15:37:00Z">
            <w:rPr>
              <w:color w:val="auto"/>
              <w:sz w:val="20"/>
            </w:rPr>
          </w:rPrChange>
        </w:rPr>
        <w:t>the</w:t>
      </w:r>
      <w:r>
        <w:rPr>
          <w:rFonts w:ascii="Times New Roman"/>
          <w:w w:val="99"/>
          <w:sz w:val="20"/>
          <w:rPrChange w:id="11496" w:author="Author" w:date="2015-07-30T15:37:00Z">
            <w:rPr>
              <w:color w:val="auto"/>
              <w:sz w:val="20"/>
            </w:rPr>
          </w:rPrChange>
        </w:rPr>
        <w:t xml:space="preserve"> </w:t>
      </w:r>
      <w:r>
        <w:rPr>
          <w:rFonts w:ascii="Times New Roman"/>
          <w:sz w:val="20"/>
          <w:rPrChange w:id="11497" w:author="Author" w:date="2015-07-30T15:37:00Z">
            <w:rPr>
              <w:color w:val="auto"/>
              <w:sz w:val="20"/>
            </w:rPr>
          </w:rPrChange>
        </w:rPr>
        <w:t>interlinkages</w:t>
      </w:r>
      <w:r>
        <w:rPr>
          <w:rFonts w:ascii="Times New Roman"/>
          <w:spacing w:val="13"/>
          <w:sz w:val="20"/>
          <w:rPrChange w:id="11498" w:author="Author" w:date="2015-07-30T15:37:00Z">
            <w:rPr>
              <w:color w:val="auto"/>
              <w:sz w:val="20"/>
            </w:rPr>
          </w:rPrChange>
        </w:rPr>
        <w:t xml:space="preserve"> </w:t>
      </w:r>
      <w:r>
        <w:rPr>
          <w:rFonts w:ascii="Times New Roman"/>
          <w:sz w:val="20"/>
          <w:rPrChange w:id="11499" w:author="Author" w:date="2015-07-30T15:37:00Z">
            <w:rPr>
              <w:color w:val="auto"/>
              <w:sz w:val="20"/>
            </w:rPr>
          </w:rPrChange>
        </w:rPr>
        <w:t>between</w:t>
      </w:r>
      <w:r>
        <w:rPr>
          <w:rFonts w:ascii="Times New Roman"/>
          <w:spacing w:val="12"/>
          <w:sz w:val="20"/>
          <w:rPrChange w:id="11500" w:author="Author" w:date="2015-07-30T15:37:00Z">
            <w:rPr>
              <w:color w:val="auto"/>
              <w:sz w:val="20"/>
            </w:rPr>
          </w:rPrChange>
        </w:rPr>
        <w:t xml:space="preserve"> </w:t>
      </w:r>
      <w:r>
        <w:rPr>
          <w:rFonts w:ascii="Times New Roman"/>
          <w:sz w:val="20"/>
          <w:rPrChange w:id="11501" w:author="Author" w:date="2015-07-30T15:37:00Z">
            <w:rPr>
              <w:color w:val="auto"/>
              <w:sz w:val="20"/>
            </w:rPr>
          </w:rPrChange>
        </w:rPr>
        <w:t>them.</w:t>
      </w:r>
      <w:r>
        <w:rPr>
          <w:rFonts w:ascii="Times New Roman"/>
          <w:spacing w:val="16"/>
          <w:sz w:val="20"/>
          <w:rPrChange w:id="11502" w:author="Author" w:date="2015-07-30T15:37:00Z">
            <w:rPr>
              <w:color w:val="auto"/>
              <w:sz w:val="20"/>
            </w:rPr>
          </w:rPrChange>
        </w:rPr>
        <w:t xml:space="preserve"> </w:t>
      </w:r>
      <w:r>
        <w:rPr>
          <w:rFonts w:ascii="Times New Roman"/>
          <w:sz w:val="20"/>
          <w:rPrChange w:id="11503" w:author="Author" w:date="2015-07-30T15:37:00Z">
            <w:rPr>
              <w:color w:val="auto"/>
              <w:sz w:val="20"/>
            </w:rPr>
          </w:rPrChange>
        </w:rPr>
        <w:t>They</w:t>
      </w:r>
      <w:r>
        <w:rPr>
          <w:rFonts w:ascii="Times New Roman"/>
          <w:spacing w:val="16"/>
          <w:sz w:val="20"/>
          <w:rPrChange w:id="11504" w:author="Author" w:date="2015-07-30T15:37:00Z">
            <w:rPr>
              <w:color w:val="auto"/>
              <w:sz w:val="20"/>
            </w:rPr>
          </w:rPrChange>
        </w:rPr>
        <w:t xml:space="preserve"> </w:t>
      </w:r>
      <w:r>
        <w:rPr>
          <w:rFonts w:ascii="Times New Roman"/>
          <w:sz w:val="20"/>
          <w:rPrChange w:id="11505" w:author="Author" w:date="2015-07-30T15:37:00Z">
            <w:rPr>
              <w:color w:val="auto"/>
              <w:sz w:val="20"/>
            </w:rPr>
          </w:rPrChange>
        </w:rPr>
        <w:t>will</w:t>
      </w:r>
      <w:r>
        <w:rPr>
          <w:rFonts w:ascii="Times New Roman"/>
          <w:spacing w:val="13"/>
          <w:sz w:val="20"/>
          <w:rPrChange w:id="11506" w:author="Author" w:date="2015-07-30T15:37:00Z">
            <w:rPr>
              <w:color w:val="auto"/>
              <w:sz w:val="20"/>
            </w:rPr>
          </w:rPrChange>
        </w:rPr>
        <w:t xml:space="preserve"> </w:t>
      </w:r>
      <w:r>
        <w:rPr>
          <w:rFonts w:ascii="Times New Roman"/>
          <w:sz w:val="20"/>
          <w:rPrChange w:id="11507" w:author="Author" w:date="2015-07-30T15:37:00Z">
            <w:rPr>
              <w:color w:val="auto"/>
              <w:sz w:val="20"/>
            </w:rPr>
          </w:rPrChange>
        </w:rPr>
        <w:t>engage</w:t>
      </w:r>
      <w:r>
        <w:rPr>
          <w:rFonts w:ascii="Times New Roman"/>
          <w:spacing w:val="14"/>
          <w:sz w:val="20"/>
          <w:rPrChange w:id="11508" w:author="Author" w:date="2015-07-30T15:37:00Z">
            <w:rPr>
              <w:color w:val="auto"/>
              <w:sz w:val="20"/>
            </w:rPr>
          </w:rPrChange>
        </w:rPr>
        <w:t xml:space="preserve"> </w:t>
      </w:r>
      <w:r>
        <w:rPr>
          <w:rFonts w:ascii="Times New Roman"/>
          <w:sz w:val="20"/>
          <w:rPrChange w:id="11509" w:author="Author" w:date="2015-07-30T15:37:00Z">
            <w:rPr>
              <w:color w:val="auto"/>
              <w:sz w:val="20"/>
            </w:rPr>
          </w:rPrChange>
        </w:rPr>
        <w:t>all</w:t>
      </w:r>
      <w:r>
        <w:rPr>
          <w:rFonts w:ascii="Times New Roman"/>
          <w:spacing w:val="13"/>
          <w:sz w:val="20"/>
          <w:rPrChange w:id="11510" w:author="Author" w:date="2015-07-30T15:37:00Z">
            <w:rPr>
              <w:color w:val="auto"/>
              <w:sz w:val="20"/>
            </w:rPr>
          </w:rPrChange>
        </w:rPr>
        <w:t xml:space="preserve"> </w:t>
      </w:r>
      <w:r>
        <w:rPr>
          <w:rFonts w:ascii="Times New Roman"/>
          <w:sz w:val="20"/>
          <w:rPrChange w:id="11511" w:author="Author" w:date="2015-07-30T15:37:00Z">
            <w:rPr>
              <w:color w:val="auto"/>
              <w:sz w:val="20"/>
            </w:rPr>
          </w:rPrChange>
        </w:rPr>
        <w:t>relevant</w:t>
      </w:r>
      <w:r>
        <w:rPr>
          <w:rFonts w:ascii="Times New Roman"/>
          <w:spacing w:val="15"/>
          <w:sz w:val="20"/>
          <w:rPrChange w:id="11512" w:author="Author" w:date="2015-07-30T15:37:00Z">
            <w:rPr>
              <w:color w:val="auto"/>
              <w:sz w:val="20"/>
            </w:rPr>
          </w:rPrChange>
        </w:rPr>
        <w:t xml:space="preserve"> </w:t>
      </w:r>
      <w:r>
        <w:rPr>
          <w:rFonts w:ascii="Times New Roman"/>
          <w:sz w:val="20"/>
          <w:rPrChange w:id="11513" w:author="Author" w:date="2015-07-30T15:37:00Z">
            <w:rPr>
              <w:color w:val="auto"/>
              <w:sz w:val="20"/>
            </w:rPr>
          </w:rPrChange>
        </w:rPr>
        <w:t>stakeholders</w:t>
      </w:r>
      <w:del w:id="11514" w:author="Author" w:date="2015-07-30T15:37:00Z">
        <w:r w:rsidR="0039797F">
          <w:rPr>
            <w:sz w:val="20"/>
            <w:szCs w:val="20"/>
          </w:rPr>
          <w:delText>, including civil society and the private sector</w:delText>
        </w:r>
        <w:r w:rsidR="00730B71">
          <w:rPr>
            <w:sz w:val="20"/>
            <w:szCs w:val="20"/>
          </w:rPr>
          <w:delText>,</w:delText>
        </w:r>
      </w:del>
      <w:r>
        <w:rPr>
          <w:rFonts w:ascii="Times New Roman"/>
          <w:spacing w:val="13"/>
          <w:sz w:val="20"/>
          <w:rPrChange w:id="11515" w:author="Author" w:date="2015-07-30T15:37:00Z">
            <w:rPr>
              <w:color w:val="auto"/>
              <w:sz w:val="20"/>
            </w:rPr>
          </w:rPrChange>
        </w:rPr>
        <w:t xml:space="preserve"> </w:t>
      </w:r>
      <w:r>
        <w:rPr>
          <w:rFonts w:ascii="Times New Roman"/>
          <w:sz w:val="20"/>
          <w:rPrChange w:id="11516" w:author="Author" w:date="2015-07-30T15:37:00Z">
            <w:rPr>
              <w:color w:val="auto"/>
              <w:sz w:val="20"/>
            </w:rPr>
          </w:rPrChange>
        </w:rPr>
        <w:t>and,</w:t>
      </w:r>
      <w:r>
        <w:rPr>
          <w:rFonts w:ascii="Times New Roman"/>
          <w:spacing w:val="16"/>
          <w:sz w:val="20"/>
          <w:rPrChange w:id="11517" w:author="Author" w:date="2015-07-30T15:37:00Z">
            <w:rPr>
              <w:color w:val="auto"/>
              <w:sz w:val="20"/>
            </w:rPr>
          </w:rPrChange>
        </w:rPr>
        <w:t xml:space="preserve"> </w:t>
      </w:r>
      <w:r>
        <w:rPr>
          <w:rFonts w:ascii="Times New Roman"/>
          <w:sz w:val="20"/>
          <w:rPrChange w:id="11518" w:author="Author" w:date="2015-07-30T15:37:00Z">
            <w:rPr>
              <w:color w:val="auto"/>
              <w:sz w:val="20"/>
            </w:rPr>
          </w:rPrChange>
        </w:rPr>
        <w:t>where</w:t>
      </w:r>
      <w:r>
        <w:rPr>
          <w:rFonts w:ascii="Times New Roman"/>
          <w:spacing w:val="14"/>
          <w:sz w:val="20"/>
          <w:rPrChange w:id="11519" w:author="Author" w:date="2015-07-30T15:37:00Z">
            <w:rPr>
              <w:color w:val="auto"/>
              <w:sz w:val="20"/>
            </w:rPr>
          </w:rPrChange>
        </w:rPr>
        <w:t xml:space="preserve"> </w:t>
      </w:r>
      <w:r>
        <w:rPr>
          <w:rFonts w:ascii="Times New Roman"/>
          <w:sz w:val="20"/>
          <w:rPrChange w:id="11520" w:author="Author" w:date="2015-07-30T15:37:00Z">
            <w:rPr>
              <w:color w:val="auto"/>
              <w:sz w:val="20"/>
            </w:rPr>
          </w:rPrChange>
        </w:rPr>
        <w:t>possible,</w:t>
      </w:r>
      <w:r>
        <w:rPr>
          <w:rFonts w:ascii="Times New Roman"/>
          <w:spacing w:val="14"/>
          <w:sz w:val="20"/>
          <w:rPrChange w:id="11521" w:author="Author" w:date="2015-07-30T15:37:00Z">
            <w:rPr>
              <w:color w:val="auto"/>
              <w:sz w:val="20"/>
            </w:rPr>
          </w:rPrChange>
        </w:rPr>
        <w:t xml:space="preserve"> </w:t>
      </w:r>
      <w:r>
        <w:rPr>
          <w:rFonts w:ascii="Times New Roman"/>
          <w:sz w:val="20"/>
          <w:rPrChange w:id="11522" w:author="Author" w:date="2015-07-30T15:37:00Z">
            <w:rPr>
              <w:color w:val="auto"/>
              <w:sz w:val="20"/>
            </w:rPr>
          </w:rPrChange>
        </w:rPr>
        <w:t>feed</w:t>
      </w:r>
      <w:r>
        <w:rPr>
          <w:rFonts w:ascii="Times New Roman"/>
          <w:spacing w:val="14"/>
          <w:sz w:val="20"/>
          <w:rPrChange w:id="11523" w:author="Author" w:date="2015-07-30T15:37:00Z">
            <w:rPr>
              <w:color w:val="auto"/>
              <w:sz w:val="20"/>
            </w:rPr>
          </w:rPrChange>
        </w:rPr>
        <w:t xml:space="preserve"> </w:t>
      </w:r>
      <w:r>
        <w:rPr>
          <w:rFonts w:ascii="Times New Roman"/>
          <w:sz w:val="20"/>
          <w:rPrChange w:id="11524" w:author="Author" w:date="2015-07-30T15:37:00Z">
            <w:rPr>
              <w:color w:val="auto"/>
              <w:sz w:val="20"/>
            </w:rPr>
          </w:rPrChange>
        </w:rPr>
        <w:t>into,</w:t>
      </w:r>
      <w:r>
        <w:rPr>
          <w:rFonts w:ascii="Times New Roman"/>
          <w:spacing w:val="14"/>
          <w:sz w:val="20"/>
          <w:rPrChange w:id="11525" w:author="Author" w:date="2015-07-30T15:37:00Z">
            <w:rPr>
              <w:color w:val="auto"/>
              <w:sz w:val="20"/>
            </w:rPr>
          </w:rPrChange>
        </w:rPr>
        <w:t xml:space="preserve"> </w:t>
      </w:r>
      <w:r>
        <w:rPr>
          <w:rFonts w:ascii="Times New Roman"/>
          <w:sz w:val="20"/>
          <w:rPrChange w:id="11526" w:author="Author" w:date="2015-07-30T15:37:00Z">
            <w:rPr>
              <w:color w:val="auto"/>
              <w:sz w:val="20"/>
            </w:rPr>
          </w:rPrChange>
        </w:rPr>
        <w:t>and</w:t>
      </w:r>
      <w:r>
        <w:rPr>
          <w:rFonts w:ascii="Times New Roman"/>
          <w:spacing w:val="14"/>
          <w:sz w:val="20"/>
          <w:rPrChange w:id="11527" w:author="Author" w:date="2015-07-30T15:37:00Z">
            <w:rPr>
              <w:color w:val="auto"/>
              <w:sz w:val="20"/>
            </w:rPr>
          </w:rPrChange>
        </w:rPr>
        <w:t xml:space="preserve"> </w:t>
      </w:r>
      <w:r>
        <w:rPr>
          <w:rFonts w:ascii="Times New Roman"/>
          <w:sz w:val="20"/>
          <w:rPrChange w:id="11528" w:author="Author" w:date="2015-07-30T15:37:00Z">
            <w:rPr>
              <w:color w:val="auto"/>
              <w:sz w:val="20"/>
            </w:rPr>
          </w:rPrChange>
        </w:rPr>
        <w:t>be</w:t>
      </w:r>
      <w:r>
        <w:rPr>
          <w:rFonts w:ascii="Times New Roman"/>
          <w:w w:val="99"/>
          <w:sz w:val="20"/>
          <w:rPrChange w:id="11529" w:author="Author" w:date="2015-07-30T15:37:00Z">
            <w:rPr>
              <w:color w:val="auto"/>
              <w:sz w:val="20"/>
            </w:rPr>
          </w:rPrChange>
        </w:rPr>
        <w:t xml:space="preserve"> </w:t>
      </w:r>
      <w:r>
        <w:rPr>
          <w:rFonts w:ascii="Times New Roman"/>
          <w:sz w:val="20"/>
          <w:rPrChange w:id="11530" w:author="Author" w:date="2015-07-30T15:37:00Z">
            <w:rPr>
              <w:color w:val="auto"/>
              <w:sz w:val="20"/>
            </w:rPr>
          </w:rPrChange>
        </w:rPr>
        <w:t>aligned with, the cycle of the</w:t>
      </w:r>
      <w:r>
        <w:rPr>
          <w:rFonts w:ascii="Times New Roman"/>
          <w:spacing w:val="3"/>
          <w:sz w:val="20"/>
          <w:rPrChange w:id="11531" w:author="Author" w:date="2015-07-30T15:37:00Z">
            <w:rPr>
              <w:color w:val="auto"/>
              <w:sz w:val="20"/>
            </w:rPr>
          </w:rPrChange>
        </w:rPr>
        <w:t xml:space="preserve"> </w:t>
      </w:r>
      <w:r>
        <w:rPr>
          <w:rFonts w:ascii="Times New Roman"/>
          <w:sz w:val="20"/>
          <w:rPrChange w:id="11532" w:author="Author" w:date="2015-07-30T15:37:00Z">
            <w:rPr>
              <w:color w:val="auto"/>
              <w:sz w:val="20"/>
            </w:rPr>
          </w:rPrChange>
        </w:rPr>
        <w:t>HLPF.</w:t>
      </w:r>
      <w:del w:id="11533" w:author="Author" w:date="2015-07-30T15:37:00Z">
        <w:r w:rsidR="0039797F" w:rsidRPr="004B11A8">
          <w:rPr>
            <w:sz w:val="20"/>
            <w:szCs w:val="20"/>
          </w:rPr>
          <w:delText xml:space="preserve"> </w:delText>
        </w:r>
      </w:del>
    </w:p>
    <w:p w14:paraId="2AEE80FF" w14:textId="77777777" w:rsidR="00804791" w:rsidRDefault="00804791">
      <w:pPr>
        <w:spacing w:before="6"/>
        <w:rPr>
          <w:rFonts w:ascii="Times New Roman" w:hAnsi="Times New Roman"/>
          <w:sz w:val="21"/>
          <w:rPrChange w:id="11534" w:author="Author" w:date="2015-07-30T15:37:00Z">
            <w:rPr>
              <w:rFonts w:ascii="Times New Roman" w:hAnsi="Times New Roman"/>
              <w:sz w:val="20"/>
            </w:rPr>
          </w:rPrChange>
        </w:rPr>
        <w:pPrChange w:id="11535" w:author="Author" w:date="2015-07-30T15:37:00Z">
          <w:pPr>
            <w:pStyle w:val="ListParagraph"/>
          </w:pPr>
        </w:pPrChange>
      </w:pPr>
    </w:p>
    <w:p w14:paraId="1AD776B4" w14:textId="2FF5989B" w:rsidR="00804791" w:rsidRDefault="006514D0">
      <w:pPr>
        <w:pStyle w:val="ListParagraph"/>
        <w:numPr>
          <w:ilvl w:val="0"/>
          <w:numId w:val="35"/>
        </w:numPr>
        <w:tabs>
          <w:tab w:val="left" w:pos="461"/>
        </w:tabs>
        <w:spacing w:line="259" w:lineRule="auto"/>
        <w:ind w:right="117"/>
        <w:jc w:val="both"/>
        <w:rPr>
          <w:rFonts w:ascii="Times New Roman" w:eastAsia="Times New Roman" w:hAnsi="Times New Roman" w:cs="Times New Roman"/>
          <w:sz w:val="20"/>
          <w:szCs w:val="20"/>
        </w:rPr>
        <w:pPrChange w:id="11536" w:author="Author" w:date="2015-07-30T15:37:00Z">
          <w:pPr>
            <w:pStyle w:val="ListParagraph"/>
            <w:numPr>
              <w:numId w:val="36"/>
            </w:numPr>
            <w:ind w:left="360" w:hanging="360"/>
          </w:pPr>
        </w:pPrChange>
      </w:pPr>
      <w:r>
        <w:rPr>
          <w:rFonts w:ascii="Times New Roman"/>
          <w:sz w:val="20"/>
          <w:rPrChange w:id="11537" w:author="Author" w:date="2015-07-30T15:37:00Z">
            <w:rPr>
              <w:rFonts w:ascii="Times New Roman" w:hAnsi="Times New Roman"/>
              <w:sz w:val="20"/>
            </w:rPr>
          </w:rPrChange>
        </w:rPr>
        <w:t>We</w:t>
      </w:r>
      <w:r>
        <w:rPr>
          <w:rFonts w:ascii="Times New Roman"/>
          <w:spacing w:val="36"/>
          <w:sz w:val="20"/>
          <w:rPrChange w:id="11538" w:author="Author" w:date="2015-07-30T15:37:00Z">
            <w:rPr>
              <w:rFonts w:ascii="Times New Roman" w:hAnsi="Times New Roman"/>
              <w:sz w:val="20"/>
            </w:rPr>
          </w:rPrChange>
        </w:rPr>
        <w:t xml:space="preserve"> </w:t>
      </w:r>
      <w:r>
        <w:rPr>
          <w:rFonts w:ascii="Times New Roman"/>
          <w:sz w:val="20"/>
          <w:rPrChange w:id="11539" w:author="Author" w:date="2015-07-30T15:37:00Z">
            <w:rPr>
              <w:rFonts w:ascii="Times New Roman" w:hAnsi="Times New Roman"/>
              <w:sz w:val="20"/>
            </w:rPr>
          </w:rPrChange>
        </w:rPr>
        <w:t>welcome,</w:t>
      </w:r>
      <w:r>
        <w:rPr>
          <w:rFonts w:ascii="Times New Roman"/>
          <w:spacing w:val="36"/>
          <w:sz w:val="20"/>
          <w:rPrChange w:id="11540" w:author="Author" w:date="2015-07-30T15:37:00Z">
            <w:rPr>
              <w:rFonts w:ascii="Times New Roman" w:hAnsi="Times New Roman"/>
              <w:sz w:val="20"/>
            </w:rPr>
          </w:rPrChange>
        </w:rPr>
        <w:t xml:space="preserve"> </w:t>
      </w:r>
      <w:r>
        <w:rPr>
          <w:rFonts w:ascii="Times New Roman"/>
          <w:sz w:val="20"/>
          <w:rPrChange w:id="11541" w:author="Author" w:date="2015-07-30T15:37:00Z">
            <w:rPr>
              <w:rFonts w:ascii="Times New Roman" w:hAnsi="Times New Roman"/>
              <w:sz w:val="20"/>
            </w:rPr>
          </w:rPrChange>
        </w:rPr>
        <w:t>as</w:t>
      </w:r>
      <w:r>
        <w:rPr>
          <w:rFonts w:ascii="Times New Roman"/>
          <w:spacing w:val="35"/>
          <w:sz w:val="20"/>
          <w:rPrChange w:id="11542" w:author="Author" w:date="2015-07-30T15:37:00Z">
            <w:rPr>
              <w:rFonts w:ascii="Times New Roman" w:hAnsi="Times New Roman"/>
              <w:sz w:val="20"/>
            </w:rPr>
          </w:rPrChange>
        </w:rPr>
        <w:t xml:space="preserve"> </w:t>
      </w:r>
      <w:r>
        <w:rPr>
          <w:rFonts w:ascii="Times New Roman"/>
          <w:sz w:val="20"/>
          <w:rPrChange w:id="11543" w:author="Author" w:date="2015-07-30T15:37:00Z">
            <w:rPr>
              <w:rFonts w:ascii="Times New Roman" w:hAnsi="Times New Roman"/>
              <w:sz w:val="20"/>
            </w:rPr>
          </w:rPrChange>
        </w:rPr>
        <w:t>outlined</w:t>
      </w:r>
      <w:r>
        <w:rPr>
          <w:rFonts w:ascii="Times New Roman"/>
          <w:spacing w:val="37"/>
          <w:sz w:val="20"/>
          <w:rPrChange w:id="11544" w:author="Author" w:date="2015-07-30T15:37:00Z">
            <w:rPr>
              <w:rFonts w:ascii="Times New Roman" w:hAnsi="Times New Roman"/>
              <w:sz w:val="20"/>
            </w:rPr>
          </w:rPrChange>
        </w:rPr>
        <w:t xml:space="preserve"> </w:t>
      </w:r>
      <w:r>
        <w:rPr>
          <w:rFonts w:ascii="Times New Roman"/>
          <w:sz w:val="20"/>
          <w:rPrChange w:id="11545" w:author="Author" w:date="2015-07-30T15:37:00Z">
            <w:rPr>
              <w:rFonts w:ascii="Times New Roman" w:hAnsi="Times New Roman"/>
              <w:sz w:val="20"/>
            </w:rPr>
          </w:rPrChange>
        </w:rPr>
        <w:t>in</w:t>
      </w:r>
      <w:r>
        <w:rPr>
          <w:rFonts w:ascii="Times New Roman"/>
          <w:spacing w:val="36"/>
          <w:sz w:val="20"/>
          <w:rPrChange w:id="11546" w:author="Author" w:date="2015-07-30T15:37:00Z">
            <w:rPr>
              <w:rFonts w:ascii="Times New Roman" w:hAnsi="Times New Roman"/>
              <w:sz w:val="20"/>
            </w:rPr>
          </w:rPrChange>
        </w:rPr>
        <w:t xml:space="preserve"> </w:t>
      </w:r>
      <w:r>
        <w:rPr>
          <w:rFonts w:ascii="Times New Roman"/>
          <w:sz w:val="20"/>
          <w:rPrChange w:id="11547" w:author="Author" w:date="2015-07-30T15:37:00Z">
            <w:rPr>
              <w:rFonts w:ascii="Times New Roman" w:hAnsi="Times New Roman"/>
              <w:sz w:val="20"/>
            </w:rPr>
          </w:rPrChange>
        </w:rPr>
        <w:t>the</w:t>
      </w:r>
      <w:r>
        <w:rPr>
          <w:rFonts w:ascii="Times New Roman"/>
          <w:spacing w:val="36"/>
          <w:sz w:val="20"/>
          <w:rPrChange w:id="11548" w:author="Author" w:date="2015-07-30T15:37:00Z">
            <w:rPr>
              <w:rFonts w:ascii="Times New Roman" w:hAnsi="Times New Roman"/>
              <w:sz w:val="20"/>
            </w:rPr>
          </w:rPrChange>
        </w:rPr>
        <w:t xml:space="preserve"> </w:t>
      </w:r>
      <w:r>
        <w:rPr>
          <w:rFonts w:ascii="Times New Roman"/>
          <w:sz w:val="20"/>
          <w:rPrChange w:id="11549" w:author="Author" w:date="2015-07-30T15:37:00Z">
            <w:rPr>
              <w:rFonts w:ascii="Times New Roman" w:hAnsi="Times New Roman"/>
              <w:sz w:val="20"/>
            </w:rPr>
          </w:rPrChange>
        </w:rPr>
        <w:t>Addis</w:t>
      </w:r>
      <w:r>
        <w:rPr>
          <w:rFonts w:ascii="Times New Roman"/>
          <w:spacing w:val="37"/>
          <w:sz w:val="20"/>
          <w:rPrChange w:id="11550" w:author="Author" w:date="2015-07-30T15:37:00Z">
            <w:rPr>
              <w:rFonts w:ascii="Times New Roman" w:hAnsi="Times New Roman"/>
              <w:sz w:val="20"/>
            </w:rPr>
          </w:rPrChange>
        </w:rPr>
        <w:t xml:space="preserve"> </w:t>
      </w:r>
      <w:r>
        <w:rPr>
          <w:rFonts w:ascii="Times New Roman"/>
          <w:sz w:val="20"/>
          <w:rPrChange w:id="11551" w:author="Author" w:date="2015-07-30T15:37:00Z">
            <w:rPr>
              <w:rFonts w:ascii="Times New Roman" w:hAnsi="Times New Roman"/>
              <w:sz w:val="20"/>
            </w:rPr>
          </w:rPrChange>
        </w:rPr>
        <w:t>Ababa</w:t>
      </w:r>
      <w:r>
        <w:rPr>
          <w:rFonts w:ascii="Times New Roman"/>
          <w:spacing w:val="36"/>
          <w:sz w:val="20"/>
          <w:rPrChange w:id="11552" w:author="Author" w:date="2015-07-30T15:37:00Z">
            <w:rPr>
              <w:rFonts w:ascii="Times New Roman" w:hAnsi="Times New Roman"/>
              <w:sz w:val="20"/>
            </w:rPr>
          </w:rPrChange>
        </w:rPr>
        <w:t xml:space="preserve"> </w:t>
      </w:r>
      <w:r>
        <w:rPr>
          <w:rFonts w:ascii="Times New Roman"/>
          <w:sz w:val="20"/>
          <w:rPrChange w:id="11553" w:author="Author" w:date="2015-07-30T15:37:00Z">
            <w:rPr>
              <w:rFonts w:ascii="Times New Roman" w:hAnsi="Times New Roman"/>
              <w:sz w:val="20"/>
            </w:rPr>
          </w:rPrChange>
        </w:rPr>
        <w:t>Action</w:t>
      </w:r>
      <w:r>
        <w:rPr>
          <w:rFonts w:ascii="Times New Roman"/>
          <w:spacing w:val="36"/>
          <w:sz w:val="20"/>
          <w:rPrChange w:id="11554" w:author="Author" w:date="2015-07-30T15:37:00Z">
            <w:rPr>
              <w:rFonts w:ascii="Times New Roman" w:hAnsi="Times New Roman"/>
              <w:sz w:val="20"/>
            </w:rPr>
          </w:rPrChange>
        </w:rPr>
        <w:t xml:space="preserve"> </w:t>
      </w:r>
      <w:r>
        <w:rPr>
          <w:rFonts w:ascii="Times New Roman"/>
          <w:sz w:val="20"/>
          <w:rPrChange w:id="11555" w:author="Author" w:date="2015-07-30T15:37:00Z">
            <w:rPr>
              <w:rFonts w:ascii="Times New Roman" w:hAnsi="Times New Roman"/>
              <w:sz w:val="20"/>
            </w:rPr>
          </w:rPrChange>
        </w:rPr>
        <w:t>Agenda,</w:t>
      </w:r>
      <w:r>
        <w:rPr>
          <w:rFonts w:ascii="Times New Roman"/>
          <w:spacing w:val="36"/>
          <w:sz w:val="20"/>
          <w:rPrChange w:id="11556" w:author="Author" w:date="2015-07-30T15:37:00Z">
            <w:rPr>
              <w:rFonts w:ascii="Times New Roman" w:hAnsi="Times New Roman"/>
              <w:sz w:val="20"/>
            </w:rPr>
          </w:rPrChange>
        </w:rPr>
        <w:t xml:space="preserve"> </w:t>
      </w:r>
      <w:r>
        <w:rPr>
          <w:rFonts w:ascii="Times New Roman"/>
          <w:sz w:val="20"/>
          <w:rPrChange w:id="11557" w:author="Author" w:date="2015-07-30T15:37:00Z">
            <w:rPr>
              <w:rFonts w:ascii="Times New Roman" w:hAnsi="Times New Roman"/>
              <w:sz w:val="20"/>
            </w:rPr>
          </w:rPrChange>
        </w:rPr>
        <w:t>the</w:t>
      </w:r>
      <w:r>
        <w:rPr>
          <w:rFonts w:ascii="Times New Roman"/>
          <w:spacing w:val="36"/>
          <w:sz w:val="20"/>
          <w:rPrChange w:id="11558" w:author="Author" w:date="2015-07-30T15:37:00Z">
            <w:rPr>
              <w:rFonts w:ascii="Times New Roman" w:hAnsi="Times New Roman"/>
              <w:sz w:val="20"/>
            </w:rPr>
          </w:rPrChange>
        </w:rPr>
        <w:t xml:space="preserve"> </w:t>
      </w:r>
      <w:r>
        <w:rPr>
          <w:rFonts w:ascii="Times New Roman"/>
          <w:sz w:val="20"/>
          <w:rPrChange w:id="11559" w:author="Author" w:date="2015-07-30T15:37:00Z">
            <w:rPr>
              <w:rFonts w:ascii="Times New Roman" w:hAnsi="Times New Roman"/>
              <w:sz w:val="20"/>
            </w:rPr>
          </w:rPrChange>
        </w:rPr>
        <w:t>dedicated</w:t>
      </w:r>
      <w:r>
        <w:rPr>
          <w:rFonts w:ascii="Times New Roman"/>
          <w:spacing w:val="36"/>
          <w:sz w:val="20"/>
          <w:rPrChange w:id="11560" w:author="Author" w:date="2015-07-30T15:37:00Z">
            <w:rPr>
              <w:rFonts w:ascii="Times New Roman" w:hAnsi="Times New Roman"/>
              <w:sz w:val="20"/>
            </w:rPr>
          </w:rPrChange>
        </w:rPr>
        <w:t xml:space="preserve"> </w:t>
      </w:r>
      <w:r>
        <w:rPr>
          <w:rFonts w:ascii="Times New Roman"/>
          <w:sz w:val="20"/>
          <w:rPrChange w:id="11561" w:author="Author" w:date="2015-07-30T15:37:00Z">
            <w:rPr>
              <w:rFonts w:ascii="Times New Roman" w:hAnsi="Times New Roman"/>
              <w:sz w:val="20"/>
            </w:rPr>
          </w:rPrChange>
        </w:rPr>
        <w:t>follow-up</w:t>
      </w:r>
      <w:r>
        <w:rPr>
          <w:rFonts w:ascii="Times New Roman"/>
          <w:spacing w:val="36"/>
          <w:sz w:val="20"/>
          <w:rPrChange w:id="11562" w:author="Author" w:date="2015-07-30T15:37:00Z">
            <w:rPr>
              <w:rFonts w:ascii="Times New Roman" w:hAnsi="Times New Roman"/>
              <w:sz w:val="20"/>
            </w:rPr>
          </w:rPrChange>
        </w:rPr>
        <w:t xml:space="preserve"> </w:t>
      </w:r>
      <w:r>
        <w:rPr>
          <w:rFonts w:ascii="Times New Roman"/>
          <w:sz w:val="20"/>
          <w:rPrChange w:id="11563" w:author="Author" w:date="2015-07-30T15:37:00Z">
            <w:rPr>
              <w:rFonts w:ascii="Times New Roman" w:hAnsi="Times New Roman"/>
              <w:sz w:val="20"/>
            </w:rPr>
          </w:rPrChange>
        </w:rPr>
        <w:t>and</w:t>
      </w:r>
      <w:r>
        <w:rPr>
          <w:rFonts w:ascii="Times New Roman"/>
          <w:spacing w:val="36"/>
          <w:sz w:val="20"/>
          <w:rPrChange w:id="11564" w:author="Author" w:date="2015-07-30T15:37:00Z">
            <w:rPr>
              <w:rFonts w:ascii="Times New Roman" w:hAnsi="Times New Roman"/>
              <w:sz w:val="20"/>
            </w:rPr>
          </w:rPrChange>
        </w:rPr>
        <w:t xml:space="preserve"> </w:t>
      </w:r>
      <w:r>
        <w:rPr>
          <w:rFonts w:ascii="Times New Roman"/>
          <w:sz w:val="20"/>
          <w:rPrChange w:id="11565" w:author="Author" w:date="2015-07-30T15:37:00Z">
            <w:rPr>
              <w:rFonts w:ascii="Times New Roman" w:hAnsi="Times New Roman"/>
              <w:sz w:val="20"/>
            </w:rPr>
          </w:rPrChange>
        </w:rPr>
        <w:t>review</w:t>
      </w:r>
      <w:r>
        <w:rPr>
          <w:rFonts w:ascii="Times New Roman"/>
          <w:spacing w:val="33"/>
          <w:sz w:val="20"/>
          <w:rPrChange w:id="11566" w:author="Author" w:date="2015-07-30T15:37:00Z">
            <w:rPr>
              <w:rFonts w:ascii="Times New Roman" w:hAnsi="Times New Roman"/>
              <w:sz w:val="20"/>
            </w:rPr>
          </w:rPrChange>
        </w:rPr>
        <w:t xml:space="preserve"> </w:t>
      </w:r>
      <w:r>
        <w:rPr>
          <w:rFonts w:ascii="Times New Roman"/>
          <w:sz w:val="20"/>
          <w:rPrChange w:id="11567" w:author="Author" w:date="2015-07-30T15:37:00Z">
            <w:rPr>
              <w:rFonts w:ascii="Times New Roman" w:hAnsi="Times New Roman"/>
              <w:sz w:val="20"/>
            </w:rPr>
          </w:rPrChange>
        </w:rPr>
        <w:t>for</w:t>
      </w:r>
      <w:r>
        <w:rPr>
          <w:rFonts w:ascii="Times New Roman"/>
          <w:spacing w:val="36"/>
          <w:sz w:val="20"/>
          <w:rPrChange w:id="11568" w:author="Author" w:date="2015-07-30T15:37:00Z">
            <w:rPr>
              <w:rFonts w:ascii="Times New Roman" w:hAnsi="Times New Roman"/>
              <w:sz w:val="20"/>
            </w:rPr>
          </w:rPrChange>
        </w:rPr>
        <w:t xml:space="preserve"> </w:t>
      </w:r>
      <w:r>
        <w:rPr>
          <w:rFonts w:ascii="Times New Roman"/>
          <w:sz w:val="20"/>
          <w:rPrChange w:id="11569" w:author="Author" w:date="2015-07-30T15:37:00Z">
            <w:rPr>
              <w:rFonts w:ascii="Times New Roman" w:hAnsi="Times New Roman"/>
              <w:sz w:val="20"/>
            </w:rPr>
          </w:rPrChange>
        </w:rPr>
        <w:t>the</w:t>
      </w:r>
      <w:r>
        <w:rPr>
          <w:rFonts w:ascii="Times New Roman"/>
          <w:w w:val="99"/>
          <w:sz w:val="20"/>
          <w:rPrChange w:id="11570" w:author="Author" w:date="2015-07-30T15:37:00Z">
            <w:rPr>
              <w:rFonts w:ascii="Times New Roman" w:hAnsi="Times New Roman"/>
              <w:sz w:val="20"/>
            </w:rPr>
          </w:rPrChange>
        </w:rPr>
        <w:t xml:space="preserve"> </w:t>
      </w:r>
      <w:r>
        <w:rPr>
          <w:rFonts w:ascii="Times New Roman"/>
          <w:sz w:val="20"/>
          <w:rPrChange w:id="11571" w:author="Author" w:date="2015-07-30T15:37:00Z">
            <w:rPr>
              <w:rFonts w:ascii="Times New Roman" w:hAnsi="Times New Roman"/>
              <w:sz w:val="20"/>
            </w:rPr>
          </w:rPrChange>
        </w:rPr>
        <w:t>Financing</w:t>
      </w:r>
      <w:r>
        <w:rPr>
          <w:rFonts w:ascii="Times New Roman"/>
          <w:spacing w:val="46"/>
          <w:sz w:val="20"/>
          <w:rPrChange w:id="11572" w:author="Author" w:date="2015-07-30T15:37:00Z">
            <w:rPr>
              <w:rFonts w:ascii="Times New Roman" w:hAnsi="Times New Roman"/>
              <w:sz w:val="20"/>
            </w:rPr>
          </w:rPrChange>
        </w:rPr>
        <w:t xml:space="preserve"> </w:t>
      </w:r>
      <w:r>
        <w:rPr>
          <w:rFonts w:ascii="Times New Roman"/>
          <w:sz w:val="20"/>
          <w:rPrChange w:id="11573" w:author="Author" w:date="2015-07-30T15:37:00Z">
            <w:rPr>
              <w:rFonts w:ascii="Times New Roman" w:hAnsi="Times New Roman"/>
              <w:sz w:val="20"/>
            </w:rPr>
          </w:rPrChange>
        </w:rPr>
        <w:t>for</w:t>
      </w:r>
      <w:r>
        <w:rPr>
          <w:rFonts w:ascii="Times New Roman"/>
          <w:spacing w:val="45"/>
          <w:sz w:val="20"/>
          <w:rPrChange w:id="11574" w:author="Author" w:date="2015-07-30T15:37:00Z">
            <w:rPr>
              <w:rFonts w:ascii="Times New Roman" w:hAnsi="Times New Roman"/>
              <w:sz w:val="20"/>
            </w:rPr>
          </w:rPrChange>
        </w:rPr>
        <w:t xml:space="preserve"> </w:t>
      </w:r>
      <w:r>
        <w:rPr>
          <w:rFonts w:ascii="Times New Roman"/>
          <w:sz w:val="20"/>
          <w:rPrChange w:id="11575" w:author="Author" w:date="2015-07-30T15:37:00Z">
            <w:rPr>
              <w:rFonts w:ascii="Times New Roman" w:hAnsi="Times New Roman"/>
              <w:sz w:val="20"/>
            </w:rPr>
          </w:rPrChange>
        </w:rPr>
        <w:t>Development</w:t>
      </w:r>
      <w:r>
        <w:rPr>
          <w:rFonts w:ascii="Times New Roman"/>
          <w:spacing w:val="45"/>
          <w:sz w:val="20"/>
          <w:rPrChange w:id="11576" w:author="Author" w:date="2015-07-30T15:37:00Z">
            <w:rPr>
              <w:rFonts w:ascii="Times New Roman" w:hAnsi="Times New Roman"/>
              <w:sz w:val="20"/>
            </w:rPr>
          </w:rPrChange>
        </w:rPr>
        <w:t xml:space="preserve"> </w:t>
      </w:r>
      <w:r>
        <w:rPr>
          <w:rFonts w:ascii="Times New Roman"/>
          <w:sz w:val="20"/>
          <w:rPrChange w:id="11577" w:author="Author" w:date="2015-07-30T15:37:00Z">
            <w:rPr>
              <w:rFonts w:ascii="Times New Roman" w:hAnsi="Times New Roman"/>
              <w:sz w:val="20"/>
            </w:rPr>
          </w:rPrChange>
        </w:rPr>
        <w:t>outcomes</w:t>
      </w:r>
      <w:r>
        <w:rPr>
          <w:rFonts w:ascii="Times New Roman"/>
          <w:spacing w:val="44"/>
          <w:sz w:val="20"/>
          <w:rPrChange w:id="11578" w:author="Author" w:date="2015-07-30T15:37:00Z">
            <w:rPr>
              <w:rFonts w:ascii="Times New Roman" w:hAnsi="Times New Roman"/>
              <w:sz w:val="20"/>
            </w:rPr>
          </w:rPrChange>
        </w:rPr>
        <w:t xml:space="preserve"> </w:t>
      </w:r>
      <w:r>
        <w:rPr>
          <w:rFonts w:ascii="Times New Roman"/>
          <w:sz w:val="20"/>
          <w:rPrChange w:id="11579" w:author="Author" w:date="2015-07-30T15:37:00Z">
            <w:rPr>
              <w:rFonts w:ascii="Times New Roman" w:hAnsi="Times New Roman"/>
              <w:sz w:val="20"/>
            </w:rPr>
          </w:rPrChange>
        </w:rPr>
        <w:t>as</w:t>
      </w:r>
      <w:r>
        <w:rPr>
          <w:rFonts w:ascii="Times New Roman"/>
          <w:spacing w:val="47"/>
          <w:sz w:val="20"/>
          <w:rPrChange w:id="11580" w:author="Author" w:date="2015-07-30T15:37:00Z">
            <w:rPr>
              <w:rFonts w:ascii="Times New Roman" w:hAnsi="Times New Roman"/>
              <w:sz w:val="20"/>
            </w:rPr>
          </w:rPrChange>
        </w:rPr>
        <w:t xml:space="preserve"> </w:t>
      </w:r>
      <w:r>
        <w:rPr>
          <w:rFonts w:ascii="Times New Roman"/>
          <w:sz w:val="20"/>
          <w:rPrChange w:id="11581" w:author="Author" w:date="2015-07-30T15:37:00Z">
            <w:rPr>
              <w:rFonts w:ascii="Times New Roman" w:hAnsi="Times New Roman"/>
              <w:sz w:val="20"/>
            </w:rPr>
          </w:rPrChange>
        </w:rPr>
        <w:t>well</w:t>
      </w:r>
      <w:r>
        <w:rPr>
          <w:rFonts w:ascii="Times New Roman"/>
          <w:spacing w:val="45"/>
          <w:sz w:val="20"/>
          <w:rPrChange w:id="11582" w:author="Author" w:date="2015-07-30T15:37:00Z">
            <w:rPr>
              <w:rFonts w:ascii="Times New Roman" w:hAnsi="Times New Roman"/>
              <w:sz w:val="20"/>
            </w:rPr>
          </w:rPrChange>
        </w:rPr>
        <w:t xml:space="preserve"> </w:t>
      </w:r>
      <w:r>
        <w:rPr>
          <w:rFonts w:ascii="Times New Roman"/>
          <w:sz w:val="20"/>
          <w:rPrChange w:id="11583" w:author="Author" w:date="2015-07-30T15:37:00Z">
            <w:rPr>
              <w:rFonts w:ascii="Times New Roman" w:hAnsi="Times New Roman"/>
              <w:sz w:val="20"/>
            </w:rPr>
          </w:rPrChange>
        </w:rPr>
        <w:t>as</w:t>
      </w:r>
      <w:r>
        <w:rPr>
          <w:rFonts w:ascii="Times New Roman"/>
          <w:spacing w:val="44"/>
          <w:sz w:val="20"/>
          <w:rPrChange w:id="11584" w:author="Author" w:date="2015-07-30T15:37:00Z">
            <w:rPr>
              <w:rFonts w:ascii="Times New Roman" w:hAnsi="Times New Roman"/>
              <w:sz w:val="20"/>
            </w:rPr>
          </w:rPrChange>
        </w:rPr>
        <w:t xml:space="preserve"> </w:t>
      </w:r>
      <w:r>
        <w:rPr>
          <w:rFonts w:ascii="Times New Roman"/>
          <w:sz w:val="20"/>
          <w:rPrChange w:id="11585" w:author="Author" w:date="2015-07-30T15:37:00Z">
            <w:rPr>
              <w:rFonts w:ascii="Times New Roman" w:hAnsi="Times New Roman"/>
              <w:sz w:val="20"/>
            </w:rPr>
          </w:rPrChange>
        </w:rPr>
        <w:t>all</w:t>
      </w:r>
      <w:r>
        <w:rPr>
          <w:rFonts w:ascii="Times New Roman"/>
          <w:spacing w:val="45"/>
          <w:sz w:val="20"/>
          <w:rPrChange w:id="11586" w:author="Author" w:date="2015-07-30T15:37:00Z">
            <w:rPr>
              <w:rFonts w:ascii="Times New Roman" w:hAnsi="Times New Roman"/>
              <w:sz w:val="20"/>
            </w:rPr>
          </w:rPrChange>
        </w:rPr>
        <w:t xml:space="preserve"> </w:t>
      </w:r>
      <w:r>
        <w:rPr>
          <w:rFonts w:ascii="Times New Roman"/>
          <w:sz w:val="20"/>
          <w:rPrChange w:id="11587" w:author="Author" w:date="2015-07-30T15:37:00Z">
            <w:rPr>
              <w:rFonts w:ascii="Times New Roman" w:hAnsi="Times New Roman"/>
              <w:sz w:val="20"/>
            </w:rPr>
          </w:rPrChange>
        </w:rPr>
        <w:t>the</w:t>
      </w:r>
      <w:r>
        <w:rPr>
          <w:rFonts w:ascii="Times New Roman"/>
          <w:spacing w:val="47"/>
          <w:sz w:val="20"/>
          <w:rPrChange w:id="11588" w:author="Author" w:date="2015-07-30T15:37:00Z">
            <w:rPr>
              <w:rFonts w:ascii="Times New Roman" w:hAnsi="Times New Roman"/>
              <w:sz w:val="20"/>
            </w:rPr>
          </w:rPrChange>
        </w:rPr>
        <w:t xml:space="preserve"> </w:t>
      </w:r>
      <w:r>
        <w:rPr>
          <w:rFonts w:ascii="Times New Roman"/>
          <w:sz w:val="20"/>
          <w:rPrChange w:id="11589" w:author="Author" w:date="2015-07-30T15:37:00Z">
            <w:rPr>
              <w:rFonts w:ascii="Times New Roman" w:hAnsi="Times New Roman"/>
              <w:sz w:val="20"/>
            </w:rPr>
          </w:rPrChange>
        </w:rPr>
        <w:t>means</w:t>
      </w:r>
      <w:r>
        <w:rPr>
          <w:rFonts w:ascii="Times New Roman"/>
          <w:spacing w:val="44"/>
          <w:sz w:val="20"/>
          <w:rPrChange w:id="11590" w:author="Author" w:date="2015-07-30T15:37:00Z">
            <w:rPr>
              <w:rFonts w:ascii="Times New Roman" w:hAnsi="Times New Roman"/>
              <w:sz w:val="20"/>
            </w:rPr>
          </w:rPrChange>
        </w:rPr>
        <w:t xml:space="preserve"> </w:t>
      </w:r>
      <w:r>
        <w:rPr>
          <w:rFonts w:ascii="Times New Roman"/>
          <w:sz w:val="20"/>
          <w:rPrChange w:id="11591" w:author="Author" w:date="2015-07-30T15:37:00Z">
            <w:rPr>
              <w:rFonts w:ascii="Times New Roman" w:hAnsi="Times New Roman"/>
              <w:sz w:val="20"/>
            </w:rPr>
          </w:rPrChange>
        </w:rPr>
        <w:t>of</w:t>
      </w:r>
      <w:r>
        <w:rPr>
          <w:rFonts w:ascii="Times New Roman"/>
          <w:spacing w:val="43"/>
          <w:sz w:val="20"/>
          <w:rPrChange w:id="11592" w:author="Author" w:date="2015-07-30T15:37:00Z">
            <w:rPr>
              <w:rFonts w:ascii="Times New Roman" w:hAnsi="Times New Roman"/>
              <w:sz w:val="20"/>
            </w:rPr>
          </w:rPrChange>
        </w:rPr>
        <w:t xml:space="preserve"> </w:t>
      </w:r>
      <w:r>
        <w:rPr>
          <w:rFonts w:ascii="Times New Roman"/>
          <w:sz w:val="20"/>
          <w:rPrChange w:id="11593" w:author="Author" w:date="2015-07-30T15:37:00Z">
            <w:rPr>
              <w:rFonts w:ascii="Times New Roman" w:hAnsi="Times New Roman"/>
              <w:sz w:val="20"/>
            </w:rPr>
          </w:rPrChange>
        </w:rPr>
        <w:t>implementation</w:t>
      </w:r>
      <w:r>
        <w:rPr>
          <w:rFonts w:ascii="Times New Roman"/>
          <w:spacing w:val="44"/>
          <w:sz w:val="20"/>
          <w:rPrChange w:id="11594" w:author="Author" w:date="2015-07-30T15:37:00Z">
            <w:rPr>
              <w:rFonts w:ascii="Times New Roman" w:hAnsi="Times New Roman"/>
              <w:sz w:val="20"/>
            </w:rPr>
          </w:rPrChange>
        </w:rPr>
        <w:t xml:space="preserve"> </w:t>
      </w:r>
      <w:r>
        <w:rPr>
          <w:rFonts w:ascii="Times New Roman"/>
          <w:sz w:val="20"/>
          <w:rPrChange w:id="11595" w:author="Author" w:date="2015-07-30T15:37:00Z">
            <w:rPr>
              <w:rFonts w:ascii="Times New Roman" w:hAnsi="Times New Roman"/>
              <w:sz w:val="20"/>
            </w:rPr>
          </w:rPrChange>
        </w:rPr>
        <w:t>of</w:t>
      </w:r>
      <w:r>
        <w:rPr>
          <w:rFonts w:ascii="Times New Roman"/>
          <w:spacing w:val="43"/>
          <w:sz w:val="20"/>
          <w:rPrChange w:id="11596" w:author="Author" w:date="2015-07-30T15:37:00Z">
            <w:rPr>
              <w:rFonts w:ascii="Times New Roman" w:hAnsi="Times New Roman"/>
              <w:sz w:val="20"/>
            </w:rPr>
          </w:rPrChange>
        </w:rPr>
        <w:t xml:space="preserve"> </w:t>
      </w:r>
      <w:r>
        <w:rPr>
          <w:rFonts w:ascii="Times New Roman"/>
          <w:sz w:val="20"/>
          <w:rPrChange w:id="11597" w:author="Author" w:date="2015-07-30T15:37:00Z">
            <w:rPr>
              <w:rFonts w:ascii="Times New Roman" w:hAnsi="Times New Roman"/>
              <w:sz w:val="20"/>
            </w:rPr>
          </w:rPrChange>
        </w:rPr>
        <w:t>the</w:t>
      </w:r>
      <w:r>
        <w:rPr>
          <w:rFonts w:ascii="Times New Roman"/>
          <w:spacing w:val="45"/>
          <w:sz w:val="20"/>
          <w:rPrChange w:id="11598" w:author="Author" w:date="2015-07-30T15:37:00Z">
            <w:rPr>
              <w:rFonts w:ascii="Times New Roman" w:hAnsi="Times New Roman"/>
              <w:sz w:val="20"/>
            </w:rPr>
          </w:rPrChange>
        </w:rPr>
        <w:t xml:space="preserve"> </w:t>
      </w:r>
      <w:r>
        <w:rPr>
          <w:rFonts w:ascii="Times New Roman"/>
          <w:sz w:val="20"/>
          <w:rPrChange w:id="11599" w:author="Author" w:date="2015-07-30T15:37:00Z">
            <w:rPr>
              <w:rFonts w:ascii="Times New Roman" w:hAnsi="Times New Roman"/>
              <w:sz w:val="20"/>
            </w:rPr>
          </w:rPrChange>
        </w:rPr>
        <w:t>SDGs</w:t>
      </w:r>
      <w:del w:id="11600" w:author="Author" w:date="2015-07-30T15:37:00Z">
        <w:r w:rsidR="0039797F" w:rsidRPr="004B11A8">
          <w:rPr>
            <w:rFonts w:ascii="Times New Roman" w:hAnsi="Times New Roman"/>
            <w:sz w:val="20"/>
            <w:szCs w:val="20"/>
          </w:rPr>
          <w:delText>.</w:delText>
        </w:r>
      </w:del>
      <w:ins w:id="11601" w:author="Author" w:date="2015-07-30T15:37:00Z">
        <w:r>
          <w:rPr>
            <w:rFonts w:ascii="Times New Roman"/>
            <w:spacing w:val="46"/>
            <w:sz w:val="20"/>
          </w:rPr>
          <w:t xml:space="preserve"> </w:t>
        </w:r>
        <w:r>
          <w:rPr>
            <w:rFonts w:ascii="Times New Roman"/>
            <w:sz w:val="20"/>
          </w:rPr>
          <w:t>which</w:t>
        </w:r>
        <w:r>
          <w:rPr>
            <w:rFonts w:ascii="Times New Roman"/>
            <w:spacing w:val="44"/>
            <w:sz w:val="20"/>
          </w:rPr>
          <w:t xml:space="preserve"> </w:t>
        </w:r>
        <w:r>
          <w:rPr>
            <w:rFonts w:ascii="Times New Roman"/>
            <w:sz w:val="20"/>
          </w:rPr>
          <w:t>is</w:t>
        </w:r>
        <w:r>
          <w:rPr>
            <w:rFonts w:ascii="Times New Roman"/>
            <w:w w:val="99"/>
            <w:sz w:val="20"/>
          </w:rPr>
          <w:t xml:space="preserve"> </w:t>
        </w:r>
        <w:r>
          <w:rPr>
            <w:rFonts w:ascii="Times New Roman"/>
            <w:sz w:val="20"/>
          </w:rPr>
          <w:t>integrated with the follow-up and review framework of this Agenda.</w:t>
        </w:r>
      </w:ins>
      <w:r>
        <w:rPr>
          <w:rFonts w:ascii="Times New Roman"/>
          <w:sz w:val="20"/>
          <w:rPrChange w:id="11602" w:author="Author" w:date="2015-07-30T15:37:00Z">
            <w:rPr>
              <w:rFonts w:ascii="Times New Roman" w:hAnsi="Times New Roman"/>
              <w:sz w:val="20"/>
            </w:rPr>
          </w:rPrChange>
        </w:rPr>
        <w:t xml:space="preserve"> The intergovernmentally</w:t>
      </w:r>
      <w:r>
        <w:rPr>
          <w:rFonts w:ascii="Times New Roman"/>
          <w:spacing w:val="26"/>
          <w:sz w:val="20"/>
          <w:rPrChange w:id="11603" w:author="Author" w:date="2015-07-30T15:37:00Z">
            <w:rPr>
              <w:rFonts w:ascii="Times New Roman" w:hAnsi="Times New Roman"/>
              <w:sz w:val="20"/>
            </w:rPr>
          </w:rPrChange>
        </w:rPr>
        <w:t xml:space="preserve"> </w:t>
      </w:r>
      <w:r>
        <w:rPr>
          <w:rFonts w:ascii="Times New Roman"/>
          <w:sz w:val="20"/>
          <w:rPrChange w:id="11604" w:author="Author" w:date="2015-07-30T15:37:00Z">
            <w:rPr>
              <w:rFonts w:ascii="Times New Roman" w:hAnsi="Times New Roman"/>
              <w:sz w:val="20"/>
            </w:rPr>
          </w:rPrChange>
        </w:rPr>
        <w:t>agreed</w:t>
      </w:r>
      <w:r>
        <w:rPr>
          <w:rFonts w:ascii="Times New Roman"/>
          <w:w w:val="99"/>
          <w:sz w:val="20"/>
          <w:rPrChange w:id="11605" w:author="Author" w:date="2015-07-30T15:37:00Z">
            <w:rPr>
              <w:rFonts w:ascii="Times New Roman" w:hAnsi="Times New Roman"/>
              <w:sz w:val="20"/>
            </w:rPr>
          </w:rPrChange>
        </w:rPr>
        <w:t xml:space="preserve"> </w:t>
      </w:r>
      <w:r>
        <w:rPr>
          <w:rFonts w:ascii="Times New Roman"/>
          <w:sz w:val="20"/>
          <w:rPrChange w:id="11606" w:author="Author" w:date="2015-07-30T15:37:00Z">
            <w:rPr>
              <w:rFonts w:ascii="Times New Roman" w:hAnsi="Times New Roman"/>
              <w:sz w:val="20"/>
            </w:rPr>
          </w:rPrChange>
        </w:rPr>
        <w:t>conclusions</w:t>
      </w:r>
      <w:r>
        <w:rPr>
          <w:rFonts w:ascii="Times New Roman"/>
          <w:spacing w:val="18"/>
          <w:sz w:val="20"/>
          <w:rPrChange w:id="11607" w:author="Author" w:date="2015-07-30T15:37:00Z">
            <w:rPr>
              <w:rFonts w:ascii="Times New Roman" w:hAnsi="Times New Roman"/>
              <w:sz w:val="20"/>
            </w:rPr>
          </w:rPrChange>
        </w:rPr>
        <w:t xml:space="preserve"> </w:t>
      </w:r>
      <w:r>
        <w:rPr>
          <w:rFonts w:ascii="Times New Roman"/>
          <w:sz w:val="20"/>
          <w:rPrChange w:id="11608" w:author="Author" w:date="2015-07-30T15:37:00Z">
            <w:rPr>
              <w:rFonts w:ascii="Times New Roman" w:hAnsi="Times New Roman"/>
              <w:sz w:val="20"/>
            </w:rPr>
          </w:rPrChange>
        </w:rPr>
        <w:t>and</w:t>
      </w:r>
      <w:r>
        <w:rPr>
          <w:rFonts w:ascii="Times New Roman"/>
          <w:spacing w:val="19"/>
          <w:sz w:val="20"/>
          <w:rPrChange w:id="11609" w:author="Author" w:date="2015-07-30T15:37:00Z">
            <w:rPr>
              <w:rFonts w:ascii="Times New Roman" w:hAnsi="Times New Roman"/>
              <w:sz w:val="20"/>
            </w:rPr>
          </w:rPrChange>
        </w:rPr>
        <w:t xml:space="preserve"> </w:t>
      </w:r>
      <w:r>
        <w:rPr>
          <w:rFonts w:ascii="Times New Roman"/>
          <w:sz w:val="20"/>
          <w:rPrChange w:id="11610" w:author="Author" w:date="2015-07-30T15:37:00Z">
            <w:rPr>
              <w:rFonts w:ascii="Times New Roman" w:hAnsi="Times New Roman"/>
              <w:sz w:val="20"/>
            </w:rPr>
          </w:rPrChange>
        </w:rPr>
        <w:t>recommendations</w:t>
      </w:r>
      <w:r>
        <w:rPr>
          <w:rFonts w:ascii="Times New Roman"/>
          <w:spacing w:val="18"/>
          <w:sz w:val="20"/>
          <w:rPrChange w:id="11611" w:author="Author" w:date="2015-07-30T15:37:00Z">
            <w:rPr>
              <w:rFonts w:ascii="Times New Roman" w:hAnsi="Times New Roman"/>
              <w:sz w:val="20"/>
            </w:rPr>
          </w:rPrChange>
        </w:rPr>
        <w:t xml:space="preserve"> </w:t>
      </w:r>
      <w:r>
        <w:rPr>
          <w:rFonts w:ascii="Times New Roman"/>
          <w:sz w:val="20"/>
          <w:rPrChange w:id="11612" w:author="Author" w:date="2015-07-30T15:37:00Z">
            <w:rPr>
              <w:rFonts w:ascii="Times New Roman" w:hAnsi="Times New Roman"/>
              <w:sz w:val="20"/>
            </w:rPr>
          </w:rPrChange>
        </w:rPr>
        <w:t>of</w:t>
      </w:r>
      <w:r>
        <w:rPr>
          <w:rFonts w:ascii="Times New Roman"/>
          <w:spacing w:val="17"/>
          <w:sz w:val="20"/>
          <w:rPrChange w:id="11613" w:author="Author" w:date="2015-07-30T15:37:00Z">
            <w:rPr>
              <w:rFonts w:ascii="Times New Roman" w:hAnsi="Times New Roman"/>
              <w:sz w:val="20"/>
            </w:rPr>
          </w:rPrChange>
        </w:rPr>
        <w:t xml:space="preserve"> </w:t>
      </w:r>
      <w:r>
        <w:rPr>
          <w:rFonts w:ascii="Times New Roman"/>
          <w:sz w:val="20"/>
          <w:rPrChange w:id="11614" w:author="Author" w:date="2015-07-30T15:37:00Z">
            <w:rPr>
              <w:rFonts w:ascii="Times New Roman" w:hAnsi="Times New Roman"/>
              <w:sz w:val="20"/>
            </w:rPr>
          </w:rPrChange>
        </w:rPr>
        <w:t>the</w:t>
      </w:r>
      <w:r>
        <w:rPr>
          <w:rFonts w:ascii="Times New Roman"/>
          <w:spacing w:val="19"/>
          <w:sz w:val="20"/>
          <w:rPrChange w:id="11615" w:author="Author" w:date="2015-07-30T15:37:00Z">
            <w:rPr>
              <w:rFonts w:ascii="Times New Roman" w:hAnsi="Times New Roman"/>
              <w:sz w:val="20"/>
            </w:rPr>
          </w:rPrChange>
        </w:rPr>
        <w:t xml:space="preserve"> </w:t>
      </w:r>
      <w:r>
        <w:rPr>
          <w:rFonts w:ascii="Times New Roman"/>
          <w:sz w:val="20"/>
          <w:rPrChange w:id="11616" w:author="Author" w:date="2015-07-30T15:37:00Z">
            <w:rPr>
              <w:rFonts w:ascii="Times New Roman" w:hAnsi="Times New Roman"/>
              <w:sz w:val="20"/>
            </w:rPr>
          </w:rPrChange>
        </w:rPr>
        <w:t>annual</w:t>
      </w:r>
      <w:r>
        <w:rPr>
          <w:rFonts w:ascii="Times New Roman"/>
          <w:spacing w:val="18"/>
          <w:sz w:val="20"/>
          <w:rPrChange w:id="11617" w:author="Author" w:date="2015-07-30T15:37:00Z">
            <w:rPr>
              <w:rFonts w:ascii="Times New Roman" w:hAnsi="Times New Roman"/>
              <w:sz w:val="20"/>
            </w:rPr>
          </w:rPrChange>
        </w:rPr>
        <w:t xml:space="preserve"> </w:t>
      </w:r>
      <w:r>
        <w:rPr>
          <w:rFonts w:ascii="Times New Roman"/>
          <w:sz w:val="20"/>
          <w:rPrChange w:id="11618" w:author="Author" w:date="2015-07-30T15:37:00Z">
            <w:rPr>
              <w:rFonts w:ascii="Times New Roman" w:hAnsi="Times New Roman"/>
              <w:sz w:val="20"/>
            </w:rPr>
          </w:rPrChange>
        </w:rPr>
        <w:t>ECOSOC</w:t>
      </w:r>
      <w:r>
        <w:rPr>
          <w:rFonts w:ascii="Times New Roman"/>
          <w:spacing w:val="20"/>
          <w:sz w:val="20"/>
          <w:rPrChange w:id="11619" w:author="Author" w:date="2015-07-30T15:37:00Z">
            <w:rPr>
              <w:rFonts w:ascii="Times New Roman" w:hAnsi="Times New Roman"/>
              <w:sz w:val="20"/>
            </w:rPr>
          </w:rPrChange>
        </w:rPr>
        <w:t xml:space="preserve"> </w:t>
      </w:r>
      <w:r>
        <w:rPr>
          <w:rFonts w:ascii="Times New Roman"/>
          <w:sz w:val="20"/>
          <w:rPrChange w:id="11620" w:author="Author" w:date="2015-07-30T15:37:00Z">
            <w:rPr>
              <w:rFonts w:ascii="Times New Roman" w:hAnsi="Times New Roman"/>
              <w:sz w:val="20"/>
            </w:rPr>
          </w:rPrChange>
        </w:rPr>
        <w:t>Forum</w:t>
      </w:r>
      <w:r>
        <w:rPr>
          <w:rFonts w:ascii="Times New Roman"/>
          <w:spacing w:val="17"/>
          <w:sz w:val="20"/>
          <w:rPrChange w:id="11621" w:author="Author" w:date="2015-07-30T15:37:00Z">
            <w:rPr>
              <w:rFonts w:ascii="Times New Roman" w:hAnsi="Times New Roman"/>
              <w:sz w:val="20"/>
            </w:rPr>
          </w:rPrChange>
        </w:rPr>
        <w:t xml:space="preserve"> </w:t>
      </w:r>
      <w:r>
        <w:rPr>
          <w:rFonts w:ascii="Times New Roman"/>
          <w:sz w:val="20"/>
          <w:rPrChange w:id="11622" w:author="Author" w:date="2015-07-30T15:37:00Z">
            <w:rPr>
              <w:rFonts w:ascii="Times New Roman" w:hAnsi="Times New Roman"/>
              <w:sz w:val="20"/>
            </w:rPr>
          </w:rPrChange>
        </w:rPr>
        <w:t>on</w:t>
      </w:r>
      <w:r>
        <w:rPr>
          <w:rFonts w:ascii="Times New Roman"/>
          <w:spacing w:val="17"/>
          <w:sz w:val="20"/>
          <w:rPrChange w:id="11623" w:author="Author" w:date="2015-07-30T15:37:00Z">
            <w:rPr>
              <w:rFonts w:ascii="Times New Roman" w:hAnsi="Times New Roman"/>
              <w:sz w:val="20"/>
            </w:rPr>
          </w:rPrChange>
        </w:rPr>
        <w:t xml:space="preserve"> </w:t>
      </w:r>
      <w:r>
        <w:rPr>
          <w:rFonts w:ascii="Times New Roman"/>
          <w:sz w:val="20"/>
          <w:rPrChange w:id="11624" w:author="Author" w:date="2015-07-30T15:37:00Z">
            <w:rPr>
              <w:rFonts w:ascii="Times New Roman" w:hAnsi="Times New Roman"/>
              <w:sz w:val="20"/>
            </w:rPr>
          </w:rPrChange>
        </w:rPr>
        <w:t>Financing</w:t>
      </w:r>
      <w:r>
        <w:rPr>
          <w:rFonts w:ascii="Times New Roman"/>
          <w:spacing w:val="19"/>
          <w:sz w:val="20"/>
          <w:rPrChange w:id="11625" w:author="Author" w:date="2015-07-30T15:37:00Z">
            <w:rPr>
              <w:rFonts w:ascii="Times New Roman" w:hAnsi="Times New Roman"/>
              <w:sz w:val="20"/>
            </w:rPr>
          </w:rPrChange>
        </w:rPr>
        <w:t xml:space="preserve"> </w:t>
      </w:r>
      <w:r>
        <w:rPr>
          <w:rFonts w:ascii="Times New Roman"/>
          <w:sz w:val="20"/>
          <w:rPrChange w:id="11626" w:author="Author" w:date="2015-07-30T15:37:00Z">
            <w:rPr>
              <w:rFonts w:ascii="Times New Roman" w:hAnsi="Times New Roman"/>
              <w:sz w:val="20"/>
            </w:rPr>
          </w:rPrChange>
        </w:rPr>
        <w:t>for</w:t>
      </w:r>
      <w:r>
        <w:rPr>
          <w:rFonts w:ascii="Times New Roman"/>
          <w:spacing w:val="19"/>
          <w:sz w:val="20"/>
          <w:rPrChange w:id="11627" w:author="Author" w:date="2015-07-30T15:37:00Z">
            <w:rPr>
              <w:rFonts w:ascii="Times New Roman" w:hAnsi="Times New Roman"/>
              <w:sz w:val="20"/>
            </w:rPr>
          </w:rPrChange>
        </w:rPr>
        <w:t xml:space="preserve"> </w:t>
      </w:r>
      <w:r>
        <w:rPr>
          <w:rFonts w:ascii="Times New Roman"/>
          <w:sz w:val="20"/>
          <w:rPrChange w:id="11628" w:author="Author" w:date="2015-07-30T15:37:00Z">
            <w:rPr>
              <w:rFonts w:ascii="Times New Roman" w:hAnsi="Times New Roman"/>
              <w:sz w:val="20"/>
            </w:rPr>
          </w:rPrChange>
        </w:rPr>
        <w:t>Development</w:t>
      </w:r>
      <w:r>
        <w:rPr>
          <w:rFonts w:ascii="Times New Roman"/>
          <w:spacing w:val="21"/>
          <w:sz w:val="20"/>
          <w:rPrChange w:id="11629" w:author="Author" w:date="2015-07-30T15:37:00Z">
            <w:rPr>
              <w:rFonts w:ascii="Times New Roman" w:hAnsi="Times New Roman"/>
              <w:sz w:val="20"/>
            </w:rPr>
          </w:rPrChange>
        </w:rPr>
        <w:t xml:space="preserve"> </w:t>
      </w:r>
      <w:r>
        <w:rPr>
          <w:rFonts w:ascii="Times New Roman"/>
          <w:sz w:val="20"/>
          <w:rPrChange w:id="11630" w:author="Author" w:date="2015-07-30T15:37:00Z">
            <w:rPr>
              <w:rFonts w:ascii="Times New Roman" w:hAnsi="Times New Roman"/>
              <w:sz w:val="20"/>
            </w:rPr>
          </w:rPrChange>
        </w:rPr>
        <w:t>will</w:t>
      </w:r>
      <w:r>
        <w:rPr>
          <w:rFonts w:ascii="Times New Roman"/>
          <w:spacing w:val="18"/>
          <w:sz w:val="20"/>
          <w:rPrChange w:id="11631" w:author="Author" w:date="2015-07-30T15:37:00Z">
            <w:rPr>
              <w:rFonts w:ascii="Times New Roman" w:hAnsi="Times New Roman"/>
              <w:sz w:val="20"/>
            </w:rPr>
          </w:rPrChange>
        </w:rPr>
        <w:t xml:space="preserve"> </w:t>
      </w:r>
      <w:r>
        <w:rPr>
          <w:rFonts w:ascii="Times New Roman"/>
          <w:sz w:val="20"/>
          <w:rPrChange w:id="11632" w:author="Author" w:date="2015-07-30T15:37:00Z">
            <w:rPr>
              <w:rFonts w:ascii="Times New Roman" w:hAnsi="Times New Roman"/>
              <w:sz w:val="20"/>
            </w:rPr>
          </w:rPrChange>
        </w:rPr>
        <w:t>be</w:t>
      </w:r>
      <w:r>
        <w:rPr>
          <w:rFonts w:ascii="Times New Roman"/>
          <w:spacing w:val="19"/>
          <w:sz w:val="20"/>
          <w:rPrChange w:id="11633" w:author="Author" w:date="2015-07-30T15:37:00Z">
            <w:rPr>
              <w:rFonts w:ascii="Times New Roman" w:hAnsi="Times New Roman"/>
              <w:sz w:val="20"/>
            </w:rPr>
          </w:rPrChange>
        </w:rPr>
        <w:t xml:space="preserve"> </w:t>
      </w:r>
      <w:r>
        <w:rPr>
          <w:rFonts w:ascii="Times New Roman"/>
          <w:sz w:val="20"/>
          <w:rPrChange w:id="11634" w:author="Author" w:date="2015-07-30T15:37:00Z">
            <w:rPr>
              <w:rFonts w:ascii="Times New Roman" w:hAnsi="Times New Roman"/>
              <w:sz w:val="20"/>
            </w:rPr>
          </w:rPrChange>
        </w:rPr>
        <w:t>fed</w:t>
      </w:r>
      <w:r>
        <w:rPr>
          <w:rFonts w:ascii="Times New Roman"/>
          <w:w w:val="99"/>
          <w:sz w:val="20"/>
          <w:rPrChange w:id="11635" w:author="Author" w:date="2015-07-30T15:37:00Z">
            <w:rPr>
              <w:rFonts w:ascii="Times New Roman" w:hAnsi="Times New Roman"/>
              <w:sz w:val="20"/>
            </w:rPr>
          </w:rPrChange>
        </w:rPr>
        <w:t xml:space="preserve"> </w:t>
      </w:r>
      <w:r>
        <w:rPr>
          <w:rFonts w:ascii="Times New Roman"/>
          <w:sz w:val="20"/>
          <w:rPrChange w:id="11636" w:author="Author" w:date="2015-07-30T15:37:00Z">
            <w:rPr>
              <w:rFonts w:ascii="Times New Roman" w:hAnsi="Times New Roman"/>
              <w:sz w:val="20"/>
            </w:rPr>
          </w:rPrChange>
        </w:rPr>
        <w:t xml:space="preserve">into the overall </w:t>
      </w:r>
      <w:del w:id="11637" w:author="Author" w:date="2015-07-30T15:37:00Z">
        <w:r w:rsidR="0039797F" w:rsidRPr="004B11A8">
          <w:rPr>
            <w:rFonts w:ascii="Times New Roman" w:eastAsia="Arial" w:hAnsi="Times New Roman"/>
            <w:sz w:val="20"/>
            <w:szCs w:val="20"/>
          </w:rPr>
          <w:delText xml:space="preserve">integrated </w:delText>
        </w:r>
      </w:del>
      <w:r>
        <w:rPr>
          <w:rFonts w:ascii="Times New Roman"/>
          <w:sz w:val="20"/>
          <w:rPrChange w:id="11638" w:author="Author" w:date="2015-07-30T15:37:00Z">
            <w:rPr>
              <w:rFonts w:ascii="Times New Roman" w:hAnsi="Times New Roman"/>
              <w:sz w:val="20"/>
            </w:rPr>
          </w:rPrChange>
        </w:rPr>
        <w:t>follow-up and review of the implementation of this Agenda in the</w:t>
      </w:r>
      <w:r>
        <w:rPr>
          <w:rFonts w:ascii="Times New Roman"/>
          <w:spacing w:val="-15"/>
          <w:sz w:val="20"/>
          <w:rPrChange w:id="11639" w:author="Author" w:date="2015-07-30T15:37:00Z">
            <w:rPr>
              <w:rFonts w:ascii="Times New Roman" w:hAnsi="Times New Roman"/>
              <w:sz w:val="20"/>
            </w:rPr>
          </w:rPrChange>
        </w:rPr>
        <w:t xml:space="preserve"> </w:t>
      </w:r>
      <w:r>
        <w:rPr>
          <w:rFonts w:ascii="Times New Roman"/>
          <w:sz w:val="20"/>
          <w:rPrChange w:id="11640" w:author="Author" w:date="2015-07-30T15:37:00Z">
            <w:rPr>
              <w:rFonts w:ascii="Times New Roman" w:hAnsi="Times New Roman"/>
              <w:sz w:val="20"/>
            </w:rPr>
          </w:rPrChange>
        </w:rPr>
        <w:t>HLPF.</w:t>
      </w:r>
    </w:p>
    <w:p w14:paraId="56F1967B" w14:textId="77777777" w:rsidR="00804791" w:rsidRDefault="00804791">
      <w:pPr>
        <w:spacing w:before="8"/>
        <w:rPr>
          <w:rFonts w:ascii="Times New Roman" w:hAnsi="Times New Roman"/>
          <w:sz w:val="21"/>
          <w:rPrChange w:id="11641" w:author="Author" w:date="2015-07-30T15:37:00Z">
            <w:rPr>
              <w:rFonts w:ascii="Times New Roman" w:hAnsi="Times New Roman"/>
              <w:sz w:val="20"/>
            </w:rPr>
          </w:rPrChange>
        </w:rPr>
        <w:pPrChange w:id="11642" w:author="Author" w:date="2015-07-30T15:37:00Z">
          <w:pPr>
            <w:pStyle w:val="ListParagraph"/>
          </w:pPr>
        </w:pPrChange>
      </w:pPr>
    </w:p>
    <w:p w14:paraId="0D26C447" w14:textId="77777777" w:rsidR="00804791" w:rsidRDefault="006514D0">
      <w:pPr>
        <w:pStyle w:val="ListParagraph"/>
        <w:numPr>
          <w:ilvl w:val="0"/>
          <w:numId w:val="35"/>
        </w:numPr>
        <w:tabs>
          <w:tab w:val="left" w:pos="461"/>
        </w:tabs>
        <w:spacing w:line="259" w:lineRule="auto"/>
        <w:ind w:right="118"/>
        <w:jc w:val="both"/>
        <w:rPr>
          <w:rFonts w:ascii="Times New Roman" w:eastAsia="Times New Roman" w:hAnsi="Times New Roman" w:cs="Times New Roman"/>
          <w:sz w:val="20"/>
          <w:szCs w:val="20"/>
        </w:rPr>
        <w:pPrChange w:id="11643" w:author="Author" w:date="2015-07-30T15:37:00Z">
          <w:pPr>
            <w:pStyle w:val="ListParagraph"/>
            <w:numPr>
              <w:numId w:val="36"/>
            </w:numPr>
            <w:ind w:left="360" w:hanging="360"/>
          </w:pPr>
        </w:pPrChange>
      </w:pPr>
      <w:r>
        <w:rPr>
          <w:rFonts w:ascii="Times New Roman"/>
          <w:sz w:val="20"/>
          <w:rPrChange w:id="11644" w:author="Author" w:date="2015-07-30T15:37:00Z">
            <w:rPr>
              <w:rFonts w:ascii="Times New Roman" w:hAnsi="Times New Roman"/>
              <w:sz w:val="20"/>
            </w:rPr>
          </w:rPrChange>
        </w:rPr>
        <w:t>Meeting every four years under the auspices of the General Assembly, the HLPF will provide</w:t>
      </w:r>
      <w:r>
        <w:rPr>
          <w:rFonts w:ascii="Times New Roman"/>
          <w:spacing w:val="14"/>
          <w:sz w:val="20"/>
          <w:rPrChange w:id="11645" w:author="Author" w:date="2015-07-30T15:37:00Z">
            <w:rPr>
              <w:rFonts w:ascii="Times New Roman" w:hAnsi="Times New Roman"/>
              <w:sz w:val="20"/>
            </w:rPr>
          </w:rPrChange>
        </w:rPr>
        <w:t xml:space="preserve"> </w:t>
      </w:r>
      <w:r>
        <w:rPr>
          <w:rFonts w:ascii="Times New Roman"/>
          <w:sz w:val="20"/>
          <w:rPrChange w:id="11646" w:author="Author" w:date="2015-07-30T15:37:00Z">
            <w:rPr>
              <w:rFonts w:ascii="Times New Roman" w:hAnsi="Times New Roman"/>
              <w:sz w:val="20"/>
            </w:rPr>
          </w:rPrChange>
        </w:rPr>
        <w:t>high-level</w:t>
      </w:r>
      <w:r>
        <w:rPr>
          <w:rFonts w:ascii="Times New Roman"/>
          <w:w w:val="99"/>
          <w:sz w:val="20"/>
          <w:rPrChange w:id="11647" w:author="Author" w:date="2015-07-30T15:37:00Z">
            <w:rPr>
              <w:rFonts w:ascii="Times New Roman" w:hAnsi="Times New Roman"/>
              <w:sz w:val="20"/>
            </w:rPr>
          </w:rPrChange>
        </w:rPr>
        <w:t xml:space="preserve"> </w:t>
      </w:r>
      <w:r>
        <w:rPr>
          <w:rFonts w:ascii="Times New Roman"/>
          <w:sz w:val="20"/>
          <w:rPrChange w:id="11648" w:author="Author" w:date="2015-07-30T15:37:00Z">
            <w:rPr>
              <w:rFonts w:ascii="Times New Roman" w:hAnsi="Times New Roman"/>
              <w:sz w:val="20"/>
            </w:rPr>
          </w:rPrChange>
        </w:rPr>
        <w:t>political guidance on the Agenda and its implementation, identify progress and emerging challenges</w:t>
      </w:r>
      <w:r>
        <w:rPr>
          <w:rFonts w:ascii="Times New Roman"/>
          <w:spacing w:val="11"/>
          <w:sz w:val="20"/>
          <w:rPrChange w:id="11649" w:author="Author" w:date="2015-07-30T15:37:00Z">
            <w:rPr>
              <w:rFonts w:ascii="Times New Roman" w:hAnsi="Times New Roman"/>
              <w:sz w:val="20"/>
            </w:rPr>
          </w:rPrChange>
        </w:rPr>
        <w:t xml:space="preserve"> </w:t>
      </w:r>
      <w:r>
        <w:rPr>
          <w:rFonts w:ascii="Times New Roman"/>
          <w:sz w:val="20"/>
          <w:rPrChange w:id="11650" w:author="Author" w:date="2015-07-30T15:37:00Z">
            <w:rPr>
              <w:rFonts w:ascii="Times New Roman" w:hAnsi="Times New Roman"/>
              <w:sz w:val="20"/>
            </w:rPr>
          </w:rPrChange>
        </w:rPr>
        <w:t>and</w:t>
      </w:r>
      <w:r>
        <w:rPr>
          <w:rFonts w:ascii="Times New Roman"/>
          <w:w w:val="99"/>
          <w:sz w:val="20"/>
          <w:rPrChange w:id="11651" w:author="Author" w:date="2015-07-30T15:37:00Z">
            <w:rPr>
              <w:rFonts w:ascii="Times New Roman" w:hAnsi="Times New Roman"/>
              <w:sz w:val="20"/>
            </w:rPr>
          </w:rPrChange>
        </w:rPr>
        <w:t xml:space="preserve"> </w:t>
      </w:r>
      <w:r>
        <w:rPr>
          <w:rFonts w:ascii="Times New Roman"/>
          <w:sz w:val="20"/>
          <w:rPrChange w:id="11652" w:author="Author" w:date="2015-07-30T15:37:00Z">
            <w:rPr>
              <w:rFonts w:ascii="Times New Roman" w:hAnsi="Times New Roman"/>
              <w:sz w:val="20"/>
            </w:rPr>
          </w:rPrChange>
        </w:rPr>
        <w:t>mobilize</w:t>
      </w:r>
      <w:r>
        <w:rPr>
          <w:rFonts w:ascii="Times New Roman"/>
          <w:spacing w:val="41"/>
          <w:sz w:val="20"/>
          <w:rPrChange w:id="11653" w:author="Author" w:date="2015-07-30T15:37:00Z">
            <w:rPr>
              <w:rFonts w:ascii="Times New Roman" w:hAnsi="Times New Roman"/>
              <w:sz w:val="20"/>
            </w:rPr>
          </w:rPrChange>
        </w:rPr>
        <w:t xml:space="preserve"> </w:t>
      </w:r>
      <w:r>
        <w:rPr>
          <w:rFonts w:ascii="Times New Roman"/>
          <w:sz w:val="20"/>
          <w:rPrChange w:id="11654" w:author="Author" w:date="2015-07-30T15:37:00Z">
            <w:rPr>
              <w:rFonts w:ascii="Times New Roman" w:hAnsi="Times New Roman"/>
              <w:sz w:val="20"/>
            </w:rPr>
          </w:rPrChange>
        </w:rPr>
        <w:t>further</w:t>
      </w:r>
      <w:r>
        <w:rPr>
          <w:rFonts w:ascii="Times New Roman"/>
          <w:spacing w:val="41"/>
          <w:sz w:val="20"/>
          <w:rPrChange w:id="11655" w:author="Author" w:date="2015-07-30T15:37:00Z">
            <w:rPr>
              <w:rFonts w:ascii="Times New Roman" w:hAnsi="Times New Roman"/>
              <w:sz w:val="20"/>
            </w:rPr>
          </w:rPrChange>
        </w:rPr>
        <w:t xml:space="preserve"> </w:t>
      </w:r>
      <w:r>
        <w:rPr>
          <w:rFonts w:ascii="Times New Roman"/>
          <w:sz w:val="20"/>
          <w:rPrChange w:id="11656" w:author="Author" w:date="2015-07-30T15:37:00Z">
            <w:rPr>
              <w:rFonts w:ascii="Times New Roman" w:hAnsi="Times New Roman"/>
              <w:sz w:val="20"/>
            </w:rPr>
          </w:rPrChange>
        </w:rPr>
        <w:t>actions</w:t>
      </w:r>
      <w:r>
        <w:rPr>
          <w:rFonts w:ascii="Times New Roman"/>
          <w:spacing w:val="40"/>
          <w:sz w:val="20"/>
          <w:rPrChange w:id="11657" w:author="Author" w:date="2015-07-30T15:37:00Z">
            <w:rPr>
              <w:rFonts w:ascii="Times New Roman" w:hAnsi="Times New Roman"/>
              <w:sz w:val="20"/>
            </w:rPr>
          </w:rPrChange>
        </w:rPr>
        <w:t xml:space="preserve"> </w:t>
      </w:r>
      <w:r>
        <w:rPr>
          <w:rFonts w:ascii="Times New Roman"/>
          <w:sz w:val="20"/>
          <w:rPrChange w:id="11658" w:author="Author" w:date="2015-07-30T15:37:00Z">
            <w:rPr>
              <w:rFonts w:ascii="Times New Roman" w:hAnsi="Times New Roman"/>
              <w:sz w:val="20"/>
            </w:rPr>
          </w:rPrChange>
        </w:rPr>
        <w:t>to</w:t>
      </w:r>
      <w:r>
        <w:rPr>
          <w:rFonts w:ascii="Times New Roman"/>
          <w:spacing w:val="41"/>
          <w:sz w:val="20"/>
          <w:rPrChange w:id="11659" w:author="Author" w:date="2015-07-30T15:37:00Z">
            <w:rPr>
              <w:rFonts w:ascii="Times New Roman" w:hAnsi="Times New Roman"/>
              <w:sz w:val="20"/>
            </w:rPr>
          </w:rPrChange>
        </w:rPr>
        <w:t xml:space="preserve"> </w:t>
      </w:r>
      <w:r>
        <w:rPr>
          <w:rFonts w:ascii="Times New Roman"/>
          <w:sz w:val="20"/>
          <w:rPrChange w:id="11660" w:author="Author" w:date="2015-07-30T15:37:00Z">
            <w:rPr>
              <w:rFonts w:ascii="Times New Roman" w:hAnsi="Times New Roman"/>
              <w:sz w:val="20"/>
            </w:rPr>
          </w:rPrChange>
        </w:rPr>
        <w:t>accelerate</w:t>
      </w:r>
      <w:r>
        <w:rPr>
          <w:rFonts w:ascii="Times New Roman"/>
          <w:spacing w:val="41"/>
          <w:sz w:val="20"/>
          <w:rPrChange w:id="11661" w:author="Author" w:date="2015-07-30T15:37:00Z">
            <w:rPr>
              <w:rFonts w:ascii="Times New Roman" w:hAnsi="Times New Roman"/>
              <w:sz w:val="20"/>
            </w:rPr>
          </w:rPrChange>
        </w:rPr>
        <w:t xml:space="preserve"> </w:t>
      </w:r>
      <w:r>
        <w:rPr>
          <w:rFonts w:ascii="Times New Roman"/>
          <w:sz w:val="20"/>
          <w:rPrChange w:id="11662" w:author="Author" w:date="2015-07-30T15:37:00Z">
            <w:rPr>
              <w:rFonts w:ascii="Times New Roman" w:hAnsi="Times New Roman"/>
              <w:sz w:val="20"/>
            </w:rPr>
          </w:rPrChange>
        </w:rPr>
        <w:t>implementation.</w:t>
      </w:r>
      <w:r>
        <w:rPr>
          <w:rFonts w:ascii="Times New Roman"/>
          <w:spacing w:val="41"/>
          <w:sz w:val="20"/>
          <w:rPrChange w:id="11663" w:author="Author" w:date="2015-07-30T15:37:00Z">
            <w:rPr>
              <w:rFonts w:ascii="Times New Roman" w:hAnsi="Times New Roman"/>
              <w:sz w:val="20"/>
            </w:rPr>
          </w:rPrChange>
        </w:rPr>
        <w:t xml:space="preserve"> </w:t>
      </w:r>
      <w:r>
        <w:rPr>
          <w:rFonts w:ascii="Times New Roman"/>
          <w:sz w:val="20"/>
          <w:rPrChange w:id="11664" w:author="Author" w:date="2015-07-30T15:37:00Z">
            <w:rPr>
              <w:rFonts w:ascii="Times New Roman" w:hAnsi="Times New Roman"/>
              <w:sz w:val="20"/>
            </w:rPr>
          </w:rPrChange>
        </w:rPr>
        <w:t>The</w:t>
      </w:r>
      <w:r>
        <w:rPr>
          <w:rFonts w:ascii="Times New Roman"/>
          <w:spacing w:val="41"/>
          <w:sz w:val="20"/>
          <w:rPrChange w:id="11665" w:author="Author" w:date="2015-07-30T15:37:00Z">
            <w:rPr>
              <w:rFonts w:ascii="Times New Roman" w:hAnsi="Times New Roman"/>
              <w:sz w:val="20"/>
            </w:rPr>
          </w:rPrChange>
        </w:rPr>
        <w:t xml:space="preserve"> </w:t>
      </w:r>
      <w:r>
        <w:rPr>
          <w:rFonts w:ascii="Times New Roman"/>
          <w:sz w:val="20"/>
          <w:rPrChange w:id="11666" w:author="Author" w:date="2015-07-30T15:37:00Z">
            <w:rPr>
              <w:rFonts w:ascii="Times New Roman" w:hAnsi="Times New Roman"/>
              <w:sz w:val="20"/>
            </w:rPr>
          </w:rPrChange>
        </w:rPr>
        <w:t>next</w:t>
      </w:r>
      <w:r>
        <w:rPr>
          <w:rFonts w:ascii="Times New Roman"/>
          <w:spacing w:val="41"/>
          <w:sz w:val="20"/>
          <w:rPrChange w:id="11667" w:author="Author" w:date="2015-07-30T15:37:00Z">
            <w:rPr>
              <w:rFonts w:ascii="Times New Roman" w:hAnsi="Times New Roman"/>
              <w:sz w:val="20"/>
            </w:rPr>
          </w:rPrChange>
        </w:rPr>
        <w:t xml:space="preserve"> </w:t>
      </w:r>
      <w:r>
        <w:rPr>
          <w:rFonts w:ascii="Times New Roman"/>
          <w:sz w:val="20"/>
          <w:rPrChange w:id="11668" w:author="Author" w:date="2015-07-30T15:37:00Z">
            <w:rPr>
              <w:rFonts w:ascii="Times New Roman" w:hAnsi="Times New Roman"/>
              <w:sz w:val="20"/>
            </w:rPr>
          </w:rPrChange>
        </w:rPr>
        <w:t>HLPF,</w:t>
      </w:r>
      <w:r>
        <w:rPr>
          <w:rFonts w:ascii="Times New Roman"/>
          <w:spacing w:val="41"/>
          <w:sz w:val="20"/>
          <w:rPrChange w:id="11669" w:author="Author" w:date="2015-07-30T15:37:00Z">
            <w:rPr>
              <w:rFonts w:ascii="Times New Roman" w:hAnsi="Times New Roman"/>
              <w:sz w:val="20"/>
            </w:rPr>
          </w:rPrChange>
        </w:rPr>
        <w:t xml:space="preserve"> </w:t>
      </w:r>
      <w:r>
        <w:rPr>
          <w:rFonts w:ascii="Times New Roman"/>
          <w:sz w:val="20"/>
          <w:rPrChange w:id="11670" w:author="Author" w:date="2015-07-30T15:37:00Z">
            <w:rPr>
              <w:rFonts w:ascii="Times New Roman" w:hAnsi="Times New Roman"/>
              <w:sz w:val="20"/>
            </w:rPr>
          </w:rPrChange>
        </w:rPr>
        <w:t>under</w:t>
      </w:r>
      <w:r>
        <w:rPr>
          <w:rFonts w:ascii="Times New Roman"/>
          <w:spacing w:val="41"/>
          <w:sz w:val="20"/>
          <w:rPrChange w:id="11671" w:author="Author" w:date="2015-07-30T15:37:00Z">
            <w:rPr>
              <w:rFonts w:ascii="Times New Roman" w:hAnsi="Times New Roman"/>
              <w:sz w:val="20"/>
            </w:rPr>
          </w:rPrChange>
        </w:rPr>
        <w:t xml:space="preserve"> </w:t>
      </w:r>
      <w:r>
        <w:rPr>
          <w:rFonts w:ascii="Times New Roman"/>
          <w:sz w:val="20"/>
          <w:rPrChange w:id="11672" w:author="Author" w:date="2015-07-30T15:37:00Z">
            <w:rPr>
              <w:rFonts w:ascii="Times New Roman" w:hAnsi="Times New Roman"/>
              <w:sz w:val="20"/>
            </w:rPr>
          </w:rPrChange>
        </w:rPr>
        <w:t>the</w:t>
      </w:r>
      <w:r>
        <w:rPr>
          <w:rFonts w:ascii="Times New Roman"/>
          <w:spacing w:val="41"/>
          <w:sz w:val="20"/>
          <w:rPrChange w:id="11673" w:author="Author" w:date="2015-07-30T15:37:00Z">
            <w:rPr>
              <w:rFonts w:ascii="Times New Roman" w:hAnsi="Times New Roman"/>
              <w:sz w:val="20"/>
            </w:rPr>
          </w:rPrChange>
        </w:rPr>
        <w:t xml:space="preserve"> </w:t>
      </w:r>
      <w:r>
        <w:rPr>
          <w:rFonts w:ascii="Times New Roman"/>
          <w:sz w:val="20"/>
          <w:rPrChange w:id="11674" w:author="Author" w:date="2015-07-30T15:37:00Z">
            <w:rPr>
              <w:rFonts w:ascii="Times New Roman" w:hAnsi="Times New Roman"/>
              <w:sz w:val="20"/>
            </w:rPr>
          </w:rPrChange>
        </w:rPr>
        <w:t>auspices</w:t>
      </w:r>
      <w:r>
        <w:rPr>
          <w:rFonts w:ascii="Times New Roman"/>
          <w:spacing w:val="41"/>
          <w:sz w:val="20"/>
          <w:rPrChange w:id="11675" w:author="Author" w:date="2015-07-30T15:37:00Z">
            <w:rPr>
              <w:rFonts w:ascii="Times New Roman" w:hAnsi="Times New Roman"/>
              <w:sz w:val="20"/>
            </w:rPr>
          </w:rPrChange>
        </w:rPr>
        <w:t xml:space="preserve"> </w:t>
      </w:r>
      <w:r>
        <w:rPr>
          <w:rFonts w:ascii="Times New Roman"/>
          <w:sz w:val="20"/>
          <w:rPrChange w:id="11676" w:author="Author" w:date="2015-07-30T15:37:00Z">
            <w:rPr>
              <w:rFonts w:ascii="Times New Roman" w:hAnsi="Times New Roman"/>
              <w:sz w:val="20"/>
            </w:rPr>
          </w:rPrChange>
        </w:rPr>
        <w:t>of</w:t>
      </w:r>
      <w:r>
        <w:rPr>
          <w:rFonts w:ascii="Times New Roman"/>
          <w:spacing w:val="39"/>
          <w:sz w:val="20"/>
          <w:rPrChange w:id="11677" w:author="Author" w:date="2015-07-30T15:37:00Z">
            <w:rPr>
              <w:rFonts w:ascii="Times New Roman" w:hAnsi="Times New Roman"/>
              <w:sz w:val="20"/>
            </w:rPr>
          </w:rPrChange>
        </w:rPr>
        <w:t xml:space="preserve"> </w:t>
      </w:r>
      <w:r>
        <w:rPr>
          <w:rFonts w:ascii="Times New Roman"/>
          <w:sz w:val="20"/>
          <w:rPrChange w:id="11678" w:author="Author" w:date="2015-07-30T15:37:00Z">
            <w:rPr>
              <w:rFonts w:ascii="Times New Roman" w:hAnsi="Times New Roman"/>
              <w:sz w:val="20"/>
            </w:rPr>
          </w:rPrChange>
        </w:rPr>
        <w:t>the</w:t>
      </w:r>
      <w:r>
        <w:rPr>
          <w:rFonts w:ascii="Times New Roman"/>
          <w:spacing w:val="41"/>
          <w:sz w:val="20"/>
          <w:rPrChange w:id="11679" w:author="Author" w:date="2015-07-30T15:37:00Z">
            <w:rPr>
              <w:rFonts w:ascii="Times New Roman" w:hAnsi="Times New Roman"/>
              <w:sz w:val="20"/>
            </w:rPr>
          </w:rPrChange>
        </w:rPr>
        <w:t xml:space="preserve"> </w:t>
      </w:r>
      <w:r>
        <w:rPr>
          <w:rFonts w:ascii="Times New Roman"/>
          <w:sz w:val="20"/>
          <w:rPrChange w:id="11680" w:author="Author" w:date="2015-07-30T15:37:00Z">
            <w:rPr>
              <w:rFonts w:ascii="Times New Roman" w:hAnsi="Times New Roman"/>
              <w:sz w:val="20"/>
            </w:rPr>
          </w:rPrChange>
        </w:rPr>
        <w:t>General</w:t>
      </w:r>
      <w:r>
        <w:rPr>
          <w:rFonts w:ascii="Times New Roman"/>
          <w:w w:val="99"/>
          <w:sz w:val="20"/>
          <w:rPrChange w:id="11681" w:author="Author" w:date="2015-07-30T15:37:00Z">
            <w:rPr>
              <w:rFonts w:ascii="Times New Roman" w:hAnsi="Times New Roman"/>
              <w:sz w:val="20"/>
            </w:rPr>
          </w:rPrChange>
        </w:rPr>
        <w:t xml:space="preserve"> </w:t>
      </w:r>
      <w:r>
        <w:rPr>
          <w:rFonts w:ascii="Times New Roman"/>
          <w:sz w:val="20"/>
          <w:rPrChange w:id="11682" w:author="Author" w:date="2015-07-30T15:37:00Z">
            <w:rPr>
              <w:rFonts w:ascii="Times New Roman" w:hAnsi="Times New Roman"/>
              <w:sz w:val="20"/>
            </w:rPr>
          </w:rPrChange>
        </w:rPr>
        <w:t>Assembly,</w:t>
      </w:r>
      <w:r>
        <w:rPr>
          <w:rFonts w:ascii="Times New Roman"/>
          <w:spacing w:val="11"/>
          <w:sz w:val="20"/>
          <w:rPrChange w:id="11683" w:author="Author" w:date="2015-07-30T15:37:00Z">
            <w:rPr>
              <w:rFonts w:ascii="Times New Roman" w:hAnsi="Times New Roman"/>
              <w:sz w:val="20"/>
            </w:rPr>
          </w:rPrChange>
        </w:rPr>
        <w:t xml:space="preserve"> </w:t>
      </w:r>
      <w:r>
        <w:rPr>
          <w:rFonts w:ascii="Times New Roman"/>
          <w:sz w:val="20"/>
          <w:rPrChange w:id="11684" w:author="Author" w:date="2015-07-30T15:37:00Z">
            <w:rPr>
              <w:rFonts w:ascii="Times New Roman" w:hAnsi="Times New Roman"/>
              <w:sz w:val="20"/>
            </w:rPr>
          </w:rPrChange>
        </w:rPr>
        <w:t>will</w:t>
      </w:r>
      <w:r>
        <w:rPr>
          <w:rFonts w:ascii="Times New Roman"/>
          <w:spacing w:val="8"/>
          <w:sz w:val="20"/>
          <w:rPrChange w:id="11685" w:author="Author" w:date="2015-07-30T15:37:00Z">
            <w:rPr>
              <w:rFonts w:ascii="Times New Roman" w:hAnsi="Times New Roman"/>
              <w:sz w:val="20"/>
            </w:rPr>
          </w:rPrChange>
        </w:rPr>
        <w:t xml:space="preserve"> </w:t>
      </w:r>
      <w:r>
        <w:rPr>
          <w:rFonts w:ascii="Times New Roman"/>
          <w:sz w:val="20"/>
          <w:rPrChange w:id="11686" w:author="Author" w:date="2015-07-30T15:37:00Z">
            <w:rPr>
              <w:rFonts w:ascii="Times New Roman" w:hAnsi="Times New Roman"/>
              <w:sz w:val="20"/>
            </w:rPr>
          </w:rPrChange>
        </w:rPr>
        <w:t>take</w:t>
      </w:r>
      <w:r>
        <w:rPr>
          <w:rFonts w:ascii="Times New Roman"/>
          <w:spacing w:val="9"/>
          <w:sz w:val="20"/>
          <w:rPrChange w:id="11687" w:author="Author" w:date="2015-07-30T15:37:00Z">
            <w:rPr>
              <w:rFonts w:ascii="Times New Roman" w:hAnsi="Times New Roman"/>
              <w:sz w:val="20"/>
            </w:rPr>
          </w:rPrChange>
        </w:rPr>
        <w:t xml:space="preserve"> </w:t>
      </w:r>
      <w:r>
        <w:rPr>
          <w:rFonts w:ascii="Times New Roman"/>
          <w:sz w:val="20"/>
          <w:rPrChange w:id="11688" w:author="Author" w:date="2015-07-30T15:37:00Z">
            <w:rPr>
              <w:rFonts w:ascii="Times New Roman" w:hAnsi="Times New Roman"/>
              <w:sz w:val="20"/>
            </w:rPr>
          </w:rPrChange>
        </w:rPr>
        <w:t>place</w:t>
      </w:r>
      <w:r>
        <w:rPr>
          <w:rFonts w:ascii="Times New Roman"/>
          <w:spacing w:val="9"/>
          <w:sz w:val="20"/>
          <w:rPrChange w:id="11689" w:author="Author" w:date="2015-07-30T15:37:00Z">
            <w:rPr>
              <w:rFonts w:ascii="Times New Roman" w:hAnsi="Times New Roman"/>
              <w:sz w:val="20"/>
            </w:rPr>
          </w:rPrChange>
        </w:rPr>
        <w:t xml:space="preserve"> </w:t>
      </w:r>
      <w:r>
        <w:rPr>
          <w:rFonts w:ascii="Times New Roman"/>
          <w:sz w:val="20"/>
          <w:rPrChange w:id="11690" w:author="Author" w:date="2015-07-30T15:37:00Z">
            <w:rPr>
              <w:rFonts w:ascii="Times New Roman" w:hAnsi="Times New Roman"/>
              <w:sz w:val="20"/>
            </w:rPr>
          </w:rPrChange>
        </w:rPr>
        <w:t>in</w:t>
      </w:r>
      <w:r>
        <w:rPr>
          <w:rFonts w:ascii="Times New Roman"/>
          <w:spacing w:val="10"/>
          <w:sz w:val="20"/>
          <w:rPrChange w:id="11691" w:author="Author" w:date="2015-07-30T15:37:00Z">
            <w:rPr>
              <w:rFonts w:ascii="Times New Roman" w:hAnsi="Times New Roman"/>
              <w:sz w:val="20"/>
            </w:rPr>
          </w:rPrChange>
        </w:rPr>
        <w:t xml:space="preserve"> </w:t>
      </w:r>
      <w:r>
        <w:rPr>
          <w:rFonts w:ascii="Times New Roman"/>
          <w:sz w:val="20"/>
          <w:rPrChange w:id="11692" w:author="Author" w:date="2015-07-30T15:37:00Z">
            <w:rPr>
              <w:rFonts w:ascii="Times New Roman" w:hAnsi="Times New Roman"/>
              <w:sz w:val="20"/>
            </w:rPr>
          </w:rPrChange>
        </w:rPr>
        <w:t>2019,</w:t>
      </w:r>
      <w:r>
        <w:rPr>
          <w:rFonts w:ascii="Times New Roman"/>
          <w:spacing w:val="9"/>
          <w:sz w:val="20"/>
          <w:rPrChange w:id="11693" w:author="Author" w:date="2015-07-30T15:37:00Z">
            <w:rPr>
              <w:rFonts w:ascii="Times New Roman" w:hAnsi="Times New Roman"/>
              <w:sz w:val="20"/>
            </w:rPr>
          </w:rPrChange>
        </w:rPr>
        <w:t xml:space="preserve"> </w:t>
      </w:r>
      <w:r>
        <w:rPr>
          <w:rFonts w:ascii="Times New Roman"/>
          <w:sz w:val="20"/>
          <w:rPrChange w:id="11694" w:author="Author" w:date="2015-07-30T15:37:00Z">
            <w:rPr>
              <w:rFonts w:ascii="Times New Roman" w:hAnsi="Times New Roman"/>
              <w:sz w:val="20"/>
            </w:rPr>
          </w:rPrChange>
        </w:rPr>
        <w:t>with</w:t>
      </w:r>
      <w:r>
        <w:rPr>
          <w:rFonts w:ascii="Times New Roman"/>
          <w:spacing w:val="7"/>
          <w:sz w:val="20"/>
          <w:rPrChange w:id="11695" w:author="Author" w:date="2015-07-30T15:37:00Z">
            <w:rPr>
              <w:rFonts w:ascii="Times New Roman" w:hAnsi="Times New Roman"/>
              <w:sz w:val="20"/>
            </w:rPr>
          </w:rPrChange>
        </w:rPr>
        <w:t xml:space="preserve"> </w:t>
      </w:r>
      <w:r>
        <w:rPr>
          <w:rFonts w:ascii="Times New Roman"/>
          <w:sz w:val="20"/>
          <w:rPrChange w:id="11696" w:author="Author" w:date="2015-07-30T15:37:00Z">
            <w:rPr>
              <w:rFonts w:ascii="Times New Roman" w:hAnsi="Times New Roman"/>
              <w:sz w:val="20"/>
            </w:rPr>
          </w:rPrChange>
        </w:rPr>
        <w:t>the</w:t>
      </w:r>
      <w:r>
        <w:rPr>
          <w:rFonts w:ascii="Times New Roman"/>
          <w:spacing w:val="9"/>
          <w:sz w:val="20"/>
          <w:rPrChange w:id="11697" w:author="Author" w:date="2015-07-30T15:37:00Z">
            <w:rPr>
              <w:rFonts w:ascii="Times New Roman" w:hAnsi="Times New Roman"/>
              <w:sz w:val="20"/>
            </w:rPr>
          </w:rPrChange>
        </w:rPr>
        <w:t xml:space="preserve"> </w:t>
      </w:r>
      <w:r>
        <w:rPr>
          <w:rFonts w:ascii="Times New Roman"/>
          <w:sz w:val="20"/>
          <w:rPrChange w:id="11698" w:author="Author" w:date="2015-07-30T15:37:00Z">
            <w:rPr>
              <w:rFonts w:ascii="Times New Roman" w:hAnsi="Times New Roman"/>
              <w:sz w:val="20"/>
            </w:rPr>
          </w:rPrChange>
        </w:rPr>
        <w:t>cycle</w:t>
      </w:r>
      <w:r>
        <w:rPr>
          <w:rFonts w:ascii="Times New Roman"/>
          <w:spacing w:val="9"/>
          <w:sz w:val="20"/>
          <w:rPrChange w:id="11699" w:author="Author" w:date="2015-07-30T15:37:00Z">
            <w:rPr>
              <w:rFonts w:ascii="Times New Roman" w:hAnsi="Times New Roman"/>
              <w:sz w:val="20"/>
            </w:rPr>
          </w:rPrChange>
        </w:rPr>
        <w:t xml:space="preserve"> </w:t>
      </w:r>
      <w:r>
        <w:rPr>
          <w:rFonts w:ascii="Times New Roman"/>
          <w:sz w:val="20"/>
          <w:rPrChange w:id="11700" w:author="Author" w:date="2015-07-30T15:37:00Z">
            <w:rPr>
              <w:rFonts w:ascii="Times New Roman" w:hAnsi="Times New Roman"/>
              <w:sz w:val="20"/>
            </w:rPr>
          </w:rPrChange>
        </w:rPr>
        <w:t>of</w:t>
      </w:r>
      <w:r>
        <w:rPr>
          <w:rFonts w:ascii="Times New Roman"/>
          <w:spacing w:val="9"/>
          <w:sz w:val="20"/>
          <w:rPrChange w:id="11701" w:author="Author" w:date="2015-07-30T15:37:00Z">
            <w:rPr>
              <w:rFonts w:ascii="Times New Roman" w:hAnsi="Times New Roman"/>
              <w:sz w:val="20"/>
            </w:rPr>
          </w:rPrChange>
        </w:rPr>
        <w:t xml:space="preserve"> </w:t>
      </w:r>
      <w:r>
        <w:rPr>
          <w:rFonts w:ascii="Times New Roman"/>
          <w:sz w:val="20"/>
          <w:rPrChange w:id="11702" w:author="Author" w:date="2015-07-30T15:37:00Z">
            <w:rPr>
              <w:rFonts w:ascii="Times New Roman" w:hAnsi="Times New Roman"/>
              <w:sz w:val="20"/>
            </w:rPr>
          </w:rPrChange>
        </w:rPr>
        <w:t>meetings</w:t>
      </w:r>
      <w:r>
        <w:rPr>
          <w:rFonts w:ascii="Times New Roman"/>
          <w:spacing w:val="8"/>
          <w:sz w:val="20"/>
          <w:rPrChange w:id="11703" w:author="Author" w:date="2015-07-30T15:37:00Z">
            <w:rPr>
              <w:rFonts w:ascii="Times New Roman" w:hAnsi="Times New Roman"/>
              <w:sz w:val="20"/>
            </w:rPr>
          </w:rPrChange>
        </w:rPr>
        <w:t xml:space="preserve"> </w:t>
      </w:r>
      <w:r>
        <w:rPr>
          <w:rFonts w:ascii="Times New Roman"/>
          <w:sz w:val="20"/>
          <w:rPrChange w:id="11704" w:author="Author" w:date="2015-07-30T15:37:00Z">
            <w:rPr>
              <w:rFonts w:ascii="Times New Roman" w:hAnsi="Times New Roman"/>
              <w:sz w:val="20"/>
            </w:rPr>
          </w:rPrChange>
        </w:rPr>
        <w:t>thus</w:t>
      </w:r>
      <w:r>
        <w:rPr>
          <w:rFonts w:ascii="Times New Roman"/>
          <w:spacing w:val="8"/>
          <w:sz w:val="20"/>
          <w:rPrChange w:id="11705" w:author="Author" w:date="2015-07-30T15:37:00Z">
            <w:rPr>
              <w:rFonts w:ascii="Times New Roman" w:hAnsi="Times New Roman"/>
              <w:sz w:val="20"/>
            </w:rPr>
          </w:rPrChange>
        </w:rPr>
        <w:t xml:space="preserve"> </w:t>
      </w:r>
      <w:r>
        <w:rPr>
          <w:rFonts w:ascii="Times New Roman"/>
          <w:sz w:val="20"/>
          <w:rPrChange w:id="11706" w:author="Author" w:date="2015-07-30T15:37:00Z">
            <w:rPr>
              <w:rFonts w:ascii="Times New Roman" w:hAnsi="Times New Roman"/>
              <w:sz w:val="20"/>
            </w:rPr>
          </w:rPrChange>
        </w:rPr>
        <w:t>reset,</w:t>
      </w:r>
      <w:r>
        <w:rPr>
          <w:rFonts w:ascii="Times New Roman"/>
          <w:spacing w:val="9"/>
          <w:sz w:val="20"/>
          <w:rPrChange w:id="11707" w:author="Author" w:date="2015-07-30T15:37:00Z">
            <w:rPr>
              <w:rFonts w:ascii="Times New Roman" w:hAnsi="Times New Roman"/>
              <w:sz w:val="20"/>
            </w:rPr>
          </w:rPrChange>
        </w:rPr>
        <w:t xml:space="preserve"> </w:t>
      </w:r>
      <w:r>
        <w:rPr>
          <w:rFonts w:ascii="Times New Roman"/>
          <w:sz w:val="20"/>
          <w:rPrChange w:id="11708" w:author="Author" w:date="2015-07-30T15:37:00Z">
            <w:rPr>
              <w:rFonts w:ascii="Times New Roman" w:hAnsi="Times New Roman"/>
              <w:sz w:val="20"/>
            </w:rPr>
          </w:rPrChange>
        </w:rPr>
        <w:t>in</w:t>
      </w:r>
      <w:r>
        <w:rPr>
          <w:rFonts w:ascii="Times New Roman"/>
          <w:spacing w:val="7"/>
          <w:sz w:val="20"/>
          <w:rPrChange w:id="11709" w:author="Author" w:date="2015-07-30T15:37:00Z">
            <w:rPr>
              <w:rFonts w:ascii="Times New Roman" w:hAnsi="Times New Roman"/>
              <w:sz w:val="20"/>
            </w:rPr>
          </w:rPrChange>
        </w:rPr>
        <w:t xml:space="preserve"> </w:t>
      </w:r>
      <w:r>
        <w:rPr>
          <w:rFonts w:ascii="Times New Roman"/>
          <w:sz w:val="20"/>
          <w:rPrChange w:id="11710" w:author="Author" w:date="2015-07-30T15:37:00Z">
            <w:rPr>
              <w:rFonts w:ascii="Times New Roman" w:hAnsi="Times New Roman"/>
              <w:sz w:val="20"/>
            </w:rPr>
          </w:rPrChange>
        </w:rPr>
        <w:t>order</w:t>
      </w:r>
      <w:r>
        <w:rPr>
          <w:rFonts w:ascii="Times New Roman"/>
          <w:spacing w:val="10"/>
          <w:sz w:val="20"/>
          <w:rPrChange w:id="11711" w:author="Author" w:date="2015-07-30T15:37:00Z">
            <w:rPr>
              <w:rFonts w:ascii="Times New Roman" w:hAnsi="Times New Roman"/>
              <w:sz w:val="20"/>
            </w:rPr>
          </w:rPrChange>
        </w:rPr>
        <w:t xml:space="preserve"> </w:t>
      </w:r>
      <w:r>
        <w:rPr>
          <w:rFonts w:ascii="Times New Roman"/>
          <w:sz w:val="20"/>
          <w:rPrChange w:id="11712" w:author="Author" w:date="2015-07-30T15:37:00Z">
            <w:rPr>
              <w:rFonts w:ascii="Times New Roman" w:hAnsi="Times New Roman"/>
              <w:sz w:val="20"/>
            </w:rPr>
          </w:rPrChange>
        </w:rPr>
        <w:t>to</w:t>
      </w:r>
      <w:r>
        <w:rPr>
          <w:rFonts w:ascii="Times New Roman"/>
          <w:spacing w:val="12"/>
          <w:sz w:val="20"/>
          <w:rPrChange w:id="11713" w:author="Author" w:date="2015-07-30T15:37:00Z">
            <w:rPr>
              <w:rFonts w:ascii="Times New Roman" w:hAnsi="Times New Roman"/>
              <w:sz w:val="20"/>
            </w:rPr>
          </w:rPrChange>
        </w:rPr>
        <w:t xml:space="preserve"> </w:t>
      </w:r>
      <w:r>
        <w:rPr>
          <w:rFonts w:ascii="Times New Roman"/>
          <w:sz w:val="20"/>
          <w:rPrChange w:id="11714" w:author="Author" w:date="2015-07-30T15:37:00Z">
            <w:rPr>
              <w:rFonts w:ascii="Times New Roman" w:hAnsi="Times New Roman"/>
              <w:sz w:val="20"/>
            </w:rPr>
          </w:rPrChange>
        </w:rPr>
        <w:t>maximize</w:t>
      </w:r>
      <w:r>
        <w:rPr>
          <w:rFonts w:ascii="Times New Roman"/>
          <w:spacing w:val="9"/>
          <w:sz w:val="20"/>
          <w:rPrChange w:id="11715" w:author="Author" w:date="2015-07-30T15:37:00Z">
            <w:rPr>
              <w:rFonts w:ascii="Times New Roman" w:hAnsi="Times New Roman"/>
              <w:sz w:val="20"/>
            </w:rPr>
          </w:rPrChange>
        </w:rPr>
        <w:t xml:space="preserve"> </w:t>
      </w:r>
      <w:r>
        <w:rPr>
          <w:rFonts w:ascii="Times New Roman"/>
          <w:sz w:val="20"/>
          <w:rPrChange w:id="11716" w:author="Author" w:date="2015-07-30T15:37:00Z">
            <w:rPr>
              <w:rFonts w:ascii="Times New Roman" w:hAnsi="Times New Roman"/>
              <w:sz w:val="20"/>
            </w:rPr>
          </w:rPrChange>
        </w:rPr>
        <w:t>coherence</w:t>
      </w:r>
      <w:r>
        <w:rPr>
          <w:rFonts w:ascii="Times New Roman"/>
          <w:spacing w:val="14"/>
          <w:sz w:val="20"/>
          <w:rPrChange w:id="11717" w:author="Author" w:date="2015-07-30T15:37:00Z">
            <w:rPr>
              <w:rFonts w:ascii="Times New Roman" w:hAnsi="Times New Roman"/>
              <w:sz w:val="20"/>
            </w:rPr>
          </w:rPrChange>
        </w:rPr>
        <w:t xml:space="preserve"> </w:t>
      </w:r>
      <w:r>
        <w:rPr>
          <w:rFonts w:ascii="Times New Roman"/>
          <w:sz w:val="20"/>
          <w:rPrChange w:id="11718" w:author="Author" w:date="2015-07-30T15:37:00Z">
            <w:rPr>
              <w:rFonts w:ascii="Times New Roman" w:hAnsi="Times New Roman"/>
              <w:sz w:val="20"/>
            </w:rPr>
          </w:rPrChange>
        </w:rPr>
        <w:t>with</w:t>
      </w:r>
      <w:r>
        <w:rPr>
          <w:rFonts w:ascii="Times New Roman"/>
          <w:w w:val="99"/>
          <w:sz w:val="20"/>
          <w:rPrChange w:id="11719" w:author="Author" w:date="2015-07-30T15:37:00Z">
            <w:rPr>
              <w:rFonts w:ascii="Times New Roman" w:hAnsi="Times New Roman"/>
              <w:sz w:val="20"/>
            </w:rPr>
          </w:rPrChange>
        </w:rPr>
        <w:t xml:space="preserve"> </w:t>
      </w:r>
      <w:r>
        <w:rPr>
          <w:rFonts w:ascii="Times New Roman"/>
          <w:sz w:val="20"/>
          <w:rPrChange w:id="11720" w:author="Author" w:date="2015-07-30T15:37:00Z">
            <w:rPr>
              <w:rFonts w:ascii="Times New Roman" w:hAnsi="Times New Roman"/>
              <w:sz w:val="20"/>
            </w:rPr>
          </w:rPrChange>
        </w:rPr>
        <w:t>the Quadrennial Comprehensive Policy Review</w:t>
      </w:r>
      <w:r>
        <w:rPr>
          <w:rFonts w:ascii="Times New Roman"/>
          <w:spacing w:val="-6"/>
          <w:sz w:val="20"/>
          <w:rPrChange w:id="11721" w:author="Author" w:date="2015-07-30T15:37:00Z">
            <w:rPr>
              <w:rFonts w:ascii="Times New Roman" w:hAnsi="Times New Roman"/>
              <w:sz w:val="20"/>
            </w:rPr>
          </w:rPrChange>
        </w:rPr>
        <w:t xml:space="preserve"> </w:t>
      </w:r>
      <w:r>
        <w:rPr>
          <w:rFonts w:ascii="Times New Roman"/>
          <w:sz w:val="20"/>
          <w:rPrChange w:id="11722" w:author="Author" w:date="2015-07-30T15:37:00Z">
            <w:rPr>
              <w:rFonts w:ascii="Times New Roman" w:hAnsi="Times New Roman"/>
              <w:sz w:val="20"/>
            </w:rPr>
          </w:rPrChange>
        </w:rPr>
        <w:t>process.</w:t>
      </w:r>
    </w:p>
    <w:p w14:paraId="2344983C" w14:textId="77777777" w:rsidR="00804791" w:rsidRDefault="00804791">
      <w:pPr>
        <w:spacing w:before="5"/>
        <w:rPr>
          <w:rFonts w:ascii="Times New Roman" w:hAnsi="Times New Roman"/>
          <w:sz w:val="21"/>
          <w:rPrChange w:id="11723" w:author="Author" w:date="2015-07-30T15:37:00Z">
            <w:rPr>
              <w:rFonts w:ascii="Times New Roman" w:hAnsi="Times New Roman"/>
              <w:sz w:val="20"/>
            </w:rPr>
          </w:rPrChange>
        </w:rPr>
        <w:pPrChange w:id="11724" w:author="Author" w:date="2015-07-30T15:37:00Z">
          <w:pPr>
            <w:pStyle w:val="ListParagraph"/>
            <w:ind w:left="360"/>
          </w:pPr>
        </w:pPrChange>
      </w:pPr>
    </w:p>
    <w:p w14:paraId="1990F15E" w14:textId="7BEC49AC" w:rsidR="00804791" w:rsidRDefault="006514D0">
      <w:pPr>
        <w:pStyle w:val="ListParagraph"/>
        <w:numPr>
          <w:ilvl w:val="0"/>
          <w:numId w:val="35"/>
        </w:numPr>
        <w:tabs>
          <w:tab w:val="left" w:pos="461"/>
        </w:tabs>
        <w:ind w:right="114"/>
        <w:jc w:val="both"/>
        <w:rPr>
          <w:rFonts w:ascii="Times New Roman" w:eastAsia="Times New Roman" w:hAnsi="Times New Roman" w:cs="Times New Roman"/>
          <w:sz w:val="20"/>
          <w:szCs w:val="20"/>
        </w:rPr>
        <w:pPrChange w:id="11725" w:author="Author" w:date="2015-07-30T15:37:00Z">
          <w:pPr>
            <w:pStyle w:val="ListParagraph"/>
            <w:numPr>
              <w:numId w:val="36"/>
            </w:numPr>
            <w:spacing w:after="0" w:line="240" w:lineRule="auto"/>
            <w:ind w:left="360" w:hanging="360"/>
          </w:pPr>
        </w:pPrChange>
      </w:pPr>
      <w:r>
        <w:rPr>
          <w:rFonts w:ascii="Times New Roman"/>
          <w:sz w:val="20"/>
          <w:rPrChange w:id="11726" w:author="Author" w:date="2015-07-30T15:37:00Z">
            <w:rPr>
              <w:rFonts w:ascii="Times New Roman" w:hAnsi="Times New Roman"/>
              <w:sz w:val="20"/>
            </w:rPr>
          </w:rPrChange>
        </w:rPr>
        <w:t>We</w:t>
      </w:r>
      <w:r>
        <w:rPr>
          <w:rFonts w:ascii="Times New Roman"/>
          <w:spacing w:val="33"/>
          <w:sz w:val="20"/>
          <w:rPrChange w:id="11727" w:author="Author" w:date="2015-07-30T15:37:00Z">
            <w:rPr>
              <w:rFonts w:ascii="Times New Roman" w:hAnsi="Times New Roman"/>
              <w:sz w:val="20"/>
            </w:rPr>
          </w:rPrChange>
        </w:rPr>
        <w:t xml:space="preserve"> </w:t>
      </w:r>
      <w:r>
        <w:rPr>
          <w:rFonts w:ascii="Times New Roman"/>
          <w:sz w:val="20"/>
          <w:rPrChange w:id="11728" w:author="Author" w:date="2015-07-30T15:37:00Z">
            <w:rPr>
              <w:rFonts w:ascii="Times New Roman" w:hAnsi="Times New Roman"/>
              <w:sz w:val="20"/>
            </w:rPr>
          </w:rPrChange>
        </w:rPr>
        <w:t>also</w:t>
      </w:r>
      <w:r>
        <w:rPr>
          <w:rFonts w:ascii="Times New Roman"/>
          <w:spacing w:val="33"/>
          <w:sz w:val="20"/>
          <w:rPrChange w:id="11729" w:author="Author" w:date="2015-07-30T15:37:00Z">
            <w:rPr>
              <w:rFonts w:ascii="Times New Roman" w:hAnsi="Times New Roman"/>
              <w:sz w:val="20"/>
            </w:rPr>
          </w:rPrChange>
        </w:rPr>
        <w:t xml:space="preserve"> </w:t>
      </w:r>
      <w:r>
        <w:rPr>
          <w:rFonts w:ascii="Times New Roman"/>
          <w:sz w:val="20"/>
          <w:rPrChange w:id="11730" w:author="Author" w:date="2015-07-30T15:37:00Z">
            <w:rPr>
              <w:rFonts w:ascii="Times New Roman" w:hAnsi="Times New Roman"/>
              <w:sz w:val="20"/>
            </w:rPr>
          </w:rPrChange>
        </w:rPr>
        <w:t>stress</w:t>
      </w:r>
      <w:r>
        <w:rPr>
          <w:rFonts w:ascii="Times New Roman"/>
          <w:spacing w:val="32"/>
          <w:sz w:val="20"/>
          <w:rPrChange w:id="11731" w:author="Author" w:date="2015-07-30T15:37:00Z">
            <w:rPr>
              <w:rFonts w:ascii="Times New Roman" w:hAnsi="Times New Roman"/>
              <w:sz w:val="20"/>
            </w:rPr>
          </w:rPrChange>
        </w:rPr>
        <w:t xml:space="preserve"> </w:t>
      </w:r>
      <w:r>
        <w:rPr>
          <w:rFonts w:ascii="Times New Roman"/>
          <w:sz w:val="20"/>
          <w:rPrChange w:id="11732" w:author="Author" w:date="2015-07-30T15:37:00Z">
            <w:rPr>
              <w:rFonts w:ascii="Times New Roman" w:hAnsi="Times New Roman"/>
              <w:sz w:val="20"/>
            </w:rPr>
          </w:rPrChange>
        </w:rPr>
        <w:t>the</w:t>
      </w:r>
      <w:r>
        <w:rPr>
          <w:rFonts w:ascii="Times New Roman"/>
          <w:spacing w:val="33"/>
          <w:sz w:val="20"/>
          <w:rPrChange w:id="11733" w:author="Author" w:date="2015-07-30T15:37:00Z">
            <w:rPr>
              <w:rFonts w:ascii="Times New Roman" w:hAnsi="Times New Roman"/>
              <w:sz w:val="20"/>
            </w:rPr>
          </w:rPrChange>
        </w:rPr>
        <w:t xml:space="preserve"> </w:t>
      </w:r>
      <w:r>
        <w:rPr>
          <w:rFonts w:ascii="Times New Roman"/>
          <w:sz w:val="20"/>
          <w:rPrChange w:id="11734" w:author="Author" w:date="2015-07-30T15:37:00Z">
            <w:rPr>
              <w:rFonts w:ascii="Times New Roman" w:hAnsi="Times New Roman"/>
              <w:sz w:val="20"/>
            </w:rPr>
          </w:rPrChange>
        </w:rPr>
        <w:t>importance</w:t>
      </w:r>
      <w:r>
        <w:rPr>
          <w:rFonts w:ascii="Times New Roman"/>
          <w:spacing w:val="33"/>
          <w:sz w:val="20"/>
          <w:rPrChange w:id="11735" w:author="Author" w:date="2015-07-30T15:37:00Z">
            <w:rPr>
              <w:rFonts w:ascii="Times New Roman" w:hAnsi="Times New Roman"/>
              <w:sz w:val="20"/>
            </w:rPr>
          </w:rPrChange>
        </w:rPr>
        <w:t xml:space="preserve"> </w:t>
      </w:r>
      <w:r>
        <w:rPr>
          <w:rFonts w:ascii="Times New Roman"/>
          <w:sz w:val="20"/>
          <w:rPrChange w:id="11736" w:author="Author" w:date="2015-07-30T15:37:00Z">
            <w:rPr>
              <w:rFonts w:ascii="Times New Roman" w:hAnsi="Times New Roman"/>
              <w:sz w:val="20"/>
            </w:rPr>
          </w:rPrChange>
        </w:rPr>
        <w:t>of</w:t>
      </w:r>
      <w:r>
        <w:rPr>
          <w:rFonts w:ascii="Times New Roman"/>
          <w:spacing w:val="31"/>
          <w:sz w:val="20"/>
          <w:rPrChange w:id="11737" w:author="Author" w:date="2015-07-30T15:37:00Z">
            <w:rPr>
              <w:rFonts w:ascii="Times New Roman" w:hAnsi="Times New Roman"/>
              <w:sz w:val="20"/>
            </w:rPr>
          </w:rPrChange>
        </w:rPr>
        <w:t xml:space="preserve"> </w:t>
      </w:r>
      <w:r>
        <w:rPr>
          <w:rFonts w:ascii="Times New Roman"/>
          <w:sz w:val="20"/>
          <w:rPrChange w:id="11738" w:author="Author" w:date="2015-07-30T15:37:00Z">
            <w:rPr>
              <w:rFonts w:ascii="Times New Roman" w:hAnsi="Times New Roman"/>
              <w:sz w:val="20"/>
            </w:rPr>
          </w:rPrChange>
        </w:rPr>
        <w:t>system-wide</w:t>
      </w:r>
      <w:r>
        <w:rPr>
          <w:rFonts w:ascii="Times New Roman"/>
          <w:spacing w:val="33"/>
          <w:sz w:val="20"/>
          <w:rPrChange w:id="11739" w:author="Author" w:date="2015-07-30T15:37:00Z">
            <w:rPr>
              <w:rFonts w:ascii="Times New Roman" w:hAnsi="Times New Roman"/>
              <w:sz w:val="20"/>
            </w:rPr>
          </w:rPrChange>
        </w:rPr>
        <w:t xml:space="preserve"> </w:t>
      </w:r>
      <w:r>
        <w:rPr>
          <w:rFonts w:ascii="Times New Roman"/>
          <w:sz w:val="20"/>
          <w:rPrChange w:id="11740" w:author="Author" w:date="2015-07-30T15:37:00Z">
            <w:rPr>
              <w:rFonts w:ascii="Times New Roman" w:hAnsi="Times New Roman"/>
              <w:sz w:val="20"/>
            </w:rPr>
          </w:rPrChange>
        </w:rPr>
        <w:t>strategic</w:t>
      </w:r>
      <w:r>
        <w:rPr>
          <w:rFonts w:ascii="Times New Roman"/>
          <w:spacing w:val="33"/>
          <w:sz w:val="20"/>
          <w:rPrChange w:id="11741" w:author="Author" w:date="2015-07-30T15:37:00Z">
            <w:rPr>
              <w:rFonts w:ascii="Times New Roman" w:hAnsi="Times New Roman"/>
              <w:sz w:val="20"/>
            </w:rPr>
          </w:rPrChange>
        </w:rPr>
        <w:t xml:space="preserve"> </w:t>
      </w:r>
      <w:r>
        <w:rPr>
          <w:rFonts w:ascii="Times New Roman"/>
          <w:sz w:val="20"/>
          <w:rPrChange w:id="11742" w:author="Author" w:date="2015-07-30T15:37:00Z">
            <w:rPr>
              <w:rFonts w:ascii="Times New Roman" w:hAnsi="Times New Roman"/>
              <w:sz w:val="20"/>
            </w:rPr>
          </w:rPrChange>
        </w:rPr>
        <w:t>planning,</w:t>
      </w:r>
      <w:r>
        <w:rPr>
          <w:rFonts w:ascii="Times New Roman"/>
          <w:spacing w:val="33"/>
          <w:sz w:val="20"/>
          <w:rPrChange w:id="11743" w:author="Author" w:date="2015-07-30T15:37:00Z">
            <w:rPr>
              <w:rFonts w:ascii="Times New Roman" w:hAnsi="Times New Roman"/>
              <w:sz w:val="20"/>
            </w:rPr>
          </w:rPrChange>
        </w:rPr>
        <w:t xml:space="preserve"> </w:t>
      </w:r>
      <w:r>
        <w:rPr>
          <w:rFonts w:ascii="Times New Roman"/>
          <w:sz w:val="20"/>
          <w:rPrChange w:id="11744" w:author="Author" w:date="2015-07-30T15:37:00Z">
            <w:rPr>
              <w:rFonts w:ascii="Times New Roman" w:hAnsi="Times New Roman"/>
              <w:sz w:val="20"/>
            </w:rPr>
          </w:rPrChange>
        </w:rPr>
        <w:t>implementation</w:t>
      </w:r>
      <w:r>
        <w:rPr>
          <w:rFonts w:ascii="Times New Roman"/>
          <w:spacing w:val="32"/>
          <w:sz w:val="20"/>
          <w:rPrChange w:id="11745" w:author="Author" w:date="2015-07-30T15:37:00Z">
            <w:rPr>
              <w:rFonts w:ascii="Times New Roman" w:hAnsi="Times New Roman"/>
              <w:sz w:val="20"/>
            </w:rPr>
          </w:rPrChange>
        </w:rPr>
        <w:t xml:space="preserve"> </w:t>
      </w:r>
      <w:r>
        <w:rPr>
          <w:rFonts w:ascii="Times New Roman"/>
          <w:sz w:val="20"/>
          <w:rPrChange w:id="11746" w:author="Author" w:date="2015-07-30T15:37:00Z">
            <w:rPr>
              <w:rFonts w:ascii="Times New Roman" w:hAnsi="Times New Roman"/>
              <w:sz w:val="20"/>
            </w:rPr>
          </w:rPrChange>
        </w:rPr>
        <w:t>and</w:t>
      </w:r>
      <w:r>
        <w:rPr>
          <w:rFonts w:ascii="Times New Roman"/>
          <w:spacing w:val="34"/>
          <w:sz w:val="20"/>
          <w:rPrChange w:id="11747" w:author="Author" w:date="2015-07-30T15:37:00Z">
            <w:rPr>
              <w:rFonts w:ascii="Times New Roman" w:hAnsi="Times New Roman"/>
              <w:sz w:val="20"/>
            </w:rPr>
          </w:rPrChange>
        </w:rPr>
        <w:t xml:space="preserve"> </w:t>
      </w:r>
      <w:r>
        <w:rPr>
          <w:rFonts w:ascii="Times New Roman"/>
          <w:sz w:val="20"/>
          <w:rPrChange w:id="11748" w:author="Author" w:date="2015-07-30T15:37:00Z">
            <w:rPr>
              <w:rFonts w:ascii="Times New Roman" w:hAnsi="Times New Roman"/>
              <w:sz w:val="20"/>
            </w:rPr>
          </w:rPrChange>
        </w:rPr>
        <w:t>reporting</w:t>
      </w:r>
      <w:r>
        <w:rPr>
          <w:rFonts w:ascii="Times New Roman"/>
          <w:spacing w:val="32"/>
          <w:sz w:val="20"/>
          <w:rPrChange w:id="11749" w:author="Author" w:date="2015-07-30T15:37:00Z">
            <w:rPr>
              <w:rFonts w:ascii="Times New Roman" w:hAnsi="Times New Roman"/>
              <w:sz w:val="20"/>
            </w:rPr>
          </w:rPrChange>
        </w:rPr>
        <w:t xml:space="preserve"> </w:t>
      </w:r>
      <w:r>
        <w:rPr>
          <w:rFonts w:ascii="Times New Roman"/>
          <w:sz w:val="20"/>
          <w:rPrChange w:id="11750" w:author="Author" w:date="2015-07-30T15:37:00Z">
            <w:rPr>
              <w:rFonts w:ascii="Times New Roman" w:hAnsi="Times New Roman"/>
              <w:sz w:val="20"/>
            </w:rPr>
          </w:rPrChange>
        </w:rPr>
        <w:t>in</w:t>
      </w:r>
      <w:r>
        <w:rPr>
          <w:rFonts w:ascii="Times New Roman"/>
          <w:spacing w:val="31"/>
          <w:sz w:val="20"/>
          <w:rPrChange w:id="11751" w:author="Author" w:date="2015-07-30T15:37:00Z">
            <w:rPr>
              <w:rFonts w:ascii="Times New Roman" w:hAnsi="Times New Roman"/>
              <w:sz w:val="20"/>
            </w:rPr>
          </w:rPrChange>
        </w:rPr>
        <w:t xml:space="preserve"> </w:t>
      </w:r>
      <w:r>
        <w:rPr>
          <w:rFonts w:ascii="Times New Roman"/>
          <w:sz w:val="20"/>
          <w:rPrChange w:id="11752" w:author="Author" w:date="2015-07-30T15:37:00Z">
            <w:rPr>
              <w:rFonts w:ascii="Times New Roman" w:hAnsi="Times New Roman"/>
              <w:sz w:val="20"/>
            </w:rPr>
          </w:rPrChange>
        </w:rPr>
        <w:t>order</w:t>
      </w:r>
      <w:r>
        <w:rPr>
          <w:rFonts w:ascii="Times New Roman"/>
          <w:spacing w:val="40"/>
          <w:sz w:val="20"/>
          <w:rPrChange w:id="11753" w:author="Author" w:date="2015-07-30T15:37:00Z">
            <w:rPr>
              <w:rFonts w:ascii="Times New Roman" w:hAnsi="Times New Roman"/>
              <w:sz w:val="20"/>
            </w:rPr>
          </w:rPrChange>
        </w:rPr>
        <w:t xml:space="preserve"> </w:t>
      </w:r>
      <w:r>
        <w:rPr>
          <w:rFonts w:ascii="Times New Roman"/>
          <w:sz w:val="20"/>
          <w:rPrChange w:id="11754" w:author="Author" w:date="2015-07-30T15:37:00Z">
            <w:rPr>
              <w:rFonts w:ascii="Times New Roman" w:hAnsi="Times New Roman"/>
              <w:sz w:val="20"/>
            </w:rPr>
          </w:rPrChange>
        </w:rPr>
        <w:t>to</w:t>
      </w:r>
      <w:r>
        <w:rPr>
          <w:rFonts w:ascii="Times New Roman"/>
          <w:w w:val="99"/>
          <w:sz w:val="20"/>
          <w:rPrChange w:id="11755" w:author="Author" w:date="2015-07-30T15:37:00Z">
            <w:rPr>
              <w:rFonts w:ascii="Times New Roman" w:hAnsi="Times New Roman"/>
              <w:sz w:val="20"/>
            </w:rPr>
          </w:rPrChange>
        </w:rPr>
        <w:t xml:space="preserve"> </w:t>
      </w:r>
      <w:r>
        <w:rPr>
          <w:rFonts w:ascii="Times New Roman"/>
          <w:sz w:val="20"/>
          <w:rPrChange w:id="11756" w:author="Author" w:date="2015-07-30T15:37:00Z">
            <w:rPr>
              <w:rFonts w:ascii="Times New Roman" w:hAnsi="Times New Roman"/>
              <w:sz w:val="20"/>
            </w:rPr>
          </w:rPrChange>
        </w:rPr>
        <w:t xml:space="preserve">ensure coherent and integrated </w:t>
      </w:r>
      <w:ins w:id="11757" w:author="Author" w:date="2015-07-30T15:37:00Z">
        <w:r>
          <w:rPr>
            <w:rFonts w:ascii="Times New Roman"/>
            <w:sz w:val="20"/>
          </w:rPr>
          <w:t xml:space="preserve">support to </w:t>
        </w:r>
      </w:ins>
      <w:r>
        <w:rPr>
          <w:rFonts w:ascii="Times New Roman"/>
          <w:sz w:val="20"/>
          <w:rPrChange w:id="11758" w:author="Author" w:date="2015-07-30T15:37:00Z">
            <w:rPr>
              <w:rFonts w:ascii="Times New Roman" w:hAnsi="Times New Roman"/>
              <w:sz w:val="20"/>
            </w:rPr>
          </w:rPrChange>
        </w:rPr>
        <w:t>implementation of the new Agenda by the UN development</w:t>
      </w:r>
      <w:r>
        <w:rPr>
          <w:rFonts w:ascii="Times New Roman"/>
          <w:spacing w:val="5"/>
          <w:sz w:val="20"/>
          <w:rPrChange w:id="11759" w:author="Author" w:date="2015-07-30T15:37:00Z">
            <w:rPr>
              <w:rFonts w:ascii="Times New Roman" w:hAnsi="Times New Roman"/>
              <w:sz w:val="20"/>
            </w:rPr>
          </w:rPrChange>
        </w:rPr>
        <w:t xml:space="preserve"> </w:t>
      </w:r>
      <w:r>
        <w:rPr>
          <w:rFonts w:ascii="Times New Roman"/>
          <w:sz w:val="20"/>
          <w:rPrChange w:id="11760" w:author="Author" w:date="2015-07-30T15:37:00Z">
            <w:rPr>
              <w:rFonts w:ascii="Times New Roman" w:hAnsi="Times New Roman"/>
              <w:sz w:val="20"/>
            </w:rPr>
          </w:rPrChange>
        </w:rPr>
        <w:t>system.</w:t>
      </w:r>
      <w:r>
        <w:rPr>
          <w:rFonts w:ascii="Times New Roman"/>
          <w:w w:val="99"/>
          <w:sz w:val="20"/>
          <w:rPrChange w:id="11761" w:author="Author" w:date="2015-07-30T15:37:00Z">
            <w:rPr>
              <w:rFonts w:ascii="Times New Roman" w:hAnsi="Times New Roman"/>
              <w:sz w:val="20"/>
            </w:rPr>
          </w:rPrChange>
        </w:rPr>
        <w:t xml:space="preserve"> </w:t>
      </w:r>
      <w:r>
        <w:rPr>
          <w:rFonts w:ascii="Times New Roman"/>
          <w:sz w:val="20"/>
          <w:rPrChange w:id="11762" w:author="Author" w:date="2015-07-30T15:37:00Z">
            <w:rPr>
              <w:rFonts w:ascii="Times New Roman" w:hAnsi="Times New Roman"/>
              <w:sz w:val="20"/>
            </w:rPr>
          </w:rPrChange>
        </w:rPr>
        <w:t>The</w:t>
      </w:r>
      <w:r>
        <w:rPr>
          <w:rFonts w:ascii="Times New Roman"/>
          <w:spacing w:val="20"/>
          <w:sz w:val="20"/>
          <w:rPrChange w:id="11763" w:author="Author" w:date="2015-07-30T15:37:00Z">
            <w:rPr>
              <w:rFonts w:ascii="Times New Roman" w:hAnsi="Times New Roman"/>
              <w:sz w:val="20"/>
            </w:rPr>
          </w:rPrChange>
        </w:rPr>
        <w:t xml:space="preserve"> </w:t>
      </w:r>
      <w:r>
        <w:rPr>
          <w:rFonts w:ascii="Times New Roman"/>
          <w:sz w:val="20"/>
          <w:rPrChange w:id="11764" w:author="Author" w:date="2015-07-30T15:37:00Z">
            <w:rPr>
              <w:rFonts w:ascii="Times New Roman" w:hAnsi="Times New Roman"/>
              <w:sz w:val="20"/>
            </w:rPr>
          </w:rPrChange>
        </w:rPr>
        <w:t>relevant</w:t>
      </w:r>
      <w:r>
        <w:rPr>
          <w:rFonts w:ascii="Times New Roman"/>
          <w:spacing w:val="22"/>
          <w:sz w:val="20"/>
          <w:rPrChange w:id="11765" w:author="Author" w:date="2015-07-30T15:37:00Z">
            <w:rPr>
              <w:rFonts w:ascii="Times New Roman" w:hAnsi="Times New Roman"/>
              <w:sz w:val="20"/>
            </w:rPr>
          </w:rPrChange>
        </w:rPr>
        <w:t xml:space="preserve"> </w:t>
      </w:r>
      <w:r>
        <w:rPr>
          <w:rFonts w:ascii="Times New Roman"/>
          <w:sz w:val="20"/>
          <w:rPrChange w:id="11766" w:author="Author" w:date="2015-07-30T15:37:00Z">
            <w:rPr>
              <w:rFonts w:ascii="Times New Roman" w:hAnsi="Times New Roman"/>
              <w:sz w:val="20"/>
            </w:rPr>
          </w:rPrChange>
        </w:rPr>
        <w:t>governing</w:t>
      </w:r>
      <w:r>
        <w:rPr>
          <w:rFonts w:ascii="Times New Roman"/>
          <w:spacing w:val="18"/>
          <w:sz w:val="20"/>
          <w:rPrChange w:id="11767" w:author="Author" w:date="2015-07-30T15:37:00Z">
            <w:rPr>
              <w:rFonts w:ascii="Times New Roman" w:hAnsi="Times New Roman"/>
              <w:sz w:val="20"/>
            </w:rPr>
          </w:rPrChange>
        </w:rPr>
        <w:t xml:space="preserve"> </w:t>
      </w:r>
      <w:r>
        <w:rPr>
          <w:rFonts w:ascii="Times New Roman"/>
          <w:sz w:val="20"/>
          <w:rPrChange w:id="11768" w:author="Author" w:date="2015-07-30T15:37:00Z">
            <w:rPr>
              <w:rFonts w:ascii="Times New Roman" w:hAnsi="Times New Roman"/>
              <w:sz w:val="20"/>
            </w:rPr>
          </w:rPrChange>
        </w:rPr>
        <w:t>bodies</w:t>
      </w:r>
      <w:r>
        <w:rPr>
          <w:rFonts w:ascii="Times New Roman"/>
          <w:spacing w:val="19"/>
          <w:sz w:val="20"/>
          <w:rPrChange w:id="11769" w:author="Author" w:date="2015-07-30T15:37:00Z">
            <w:rPr>
              <w:rFonts w:ascii="Times New Roman" w:hAnsi="Times New Roman"/>
              <w:sz w:val="20"/>
            </w:rPr>
          </w:rPrChange>
        </w:rPr>
        <w:t xml:space="preserve"> </w:t>
      </w:r>
      <w:r>
        <w:rPr>
          <w:rFonts w:ascii="Times New Roman"/>
          <w:sz w:val="20"/>
          <w:rPrChange w:id="11770" w:author="Author" w:date="2015-07-30T15:37:00Z">
            <w:rPr>
              <w:rFonts w:ascii="Times New Roman" w:hAnsi="Times New Roman"/>
              <w:sz w:val="20"/>
            </w:rPr>
          </w:rPrChange>
        </w:rPr>
        <w:t>should</w:t>
      </w:r>
      <w:r>
        <w:rPr>
          <w:rFonts w:ascii="Times New Roman"/>
          <w:spacing w:val="20"/>
          <w:sz w:val="20"/>
          <w:rPrChange w:id="11771" w:author="Author" w:date="2015-07-30T15:37:00Z">
            <w:rPr>
              <w:rFonts w:ascii="Times New Roman" w:hAnsi="Times New Roman"/>
              <w:sz w:val="20"/>
            </w:rPr>
          </w:rPrChange>
        </w:rPr>
        <w:t xml:space="preserve"> </w:t>
      </w:r>
      <w:r>
        <w:rPr>
          <w:rFonts w:ascii="Times New Roman"/>
          <w:sz w:val="20"/>
          <w:rPrChange w:id="11772" w:author="Author" w:date="2015-07-30T15:37:00Z">
            <w:rPr>
              <w:rFonts w:ascii="Times New Roman" w:hAnsi="Times New Roman"/>
              <w:sz w:val="20"/>
            </w:rPr>
          </w:rPrChange>
        </w:rPr>
        <w:t>take</w:t>
      </w:r>
      <w:r>
        <w:rPr>
          <w:rFonts w:ascii="Times New Roman"/>
          <w:spacing w:val="20"/>
          <w:sz w:val="20"/>
          <w:rPrChange w:id="11773" w:author="Author" w:date="2015-07-30T15:37:00Z">
            <w:rPr>
              <w:rFonts w:ascii="Times New Roman" w:hAnsi="Times New Roman"/>
              <w:sz w:val="20"/>
            </w:rPr>
          </w:rPrChange>
        </w:rPr>
        <w:t xml:space="preserve"> </w:t>
      </w:r>
      <w:r>
        <w:rPr>
          <w:rFonts w:ascii="Times New Roman"/>
          <w:sz w:val="20"/>
          <w:rPrChange w:id="11774" w:author="Author" w:date="2015-07-30T15:37:00Z">
            <w:rPr>
              <w:rFonts w:ascii="Times New Roman" w:hAnsi="Times New Roman"/>
              <w:sz w:val="20"/>
            </w:rPr>
          </w:rPrChange>
        </w:rPr>
        <w:t>action</w:t>
      </w:r>
      <w:r>
        <w:rPr>
          <w:rFonts w:ascii="Times New Roman"/>
          <w:spacing w:val="18"/>
          <w:sz w:val="20"/>
          <w:rPrChange w:id="11775" w:author="Author" w:date="2015-07-30T15:37:00Z">
            <w:rPr>
              <w:rFonts w:ascii="Times New Roman" w:hAnsi="Times New Roman"/>
              <w:sz w:val="20"/>
            </w:rPr>
          </w:rPrChange>
        </w:rPr>
        <w:t xml:space="preserve"> </w:t>
      </w:r>
      <w:r>
        <w:rPr>
          <w:rFonts w:ascii="Times New Roman"/>
          <w:sz w:val="20"/>
          <w:rPrChange w:id="11776" w:author="Author" w:date="2015-07-30T15:37:00Z">
            <w:rPr>
              <w:rFonts w:ascii="Times New Roman" w:hAnsi="Times New Roman"/>
              <w:sz w:val="20"/>
            </w:rPr>
          </w:rPrChange>
        </w:rPr>
        <w:t>to</w:t>
      </w:r>
      <w:r>
        <w:rPr>
          <w:rFonts w:ascii="Times New Roman"/>
          <w:spacing w:val="20"/>
          <w:sz w:val="20"/>
          <w:rPrChange w:id="11777" w:author="Author" w:date="2015-07-30T15:37:00Z">
            <w:rPr>
              <w:rFonts w:ascii="Times New Roman" w:hAnsi="Times New Roman"/>
              <w:sz w:val="20"/>
            </w:rPr>
          </w:rPrChange>
        </w:rPr>
        <w:t xml:space="preserve"> </w:t>
      </w:r>
      <w:r>
        <w:rPr>
          <w:rFonts w:ascii="Times New Roman"/>
          <w:sz w:val="20"/>
          <w:rPrChange w:id="11778" w:author="Author" w:date="2015-07-30T15:37:00Z">
            <w:rPr>
              <w:rFonts w:ascii="Times New Roman" w:hAnsi="Times New Roman"/>
              <w:sz w:val="20"/>
            </w:rPr>
          </w:rPrChange>
        </w:rPr>
        <w:t>review</w:t>
      </w:r>
      <w:r>
        <w:rPr>
          <w:rFonts w:ascii="Times New Roman"/>
          <w:spacing w:val="19"/>
          <w:sz w:val="20"/>
          <w:rPrChange w:id="11779" w:author="Author" w:date="2015-07-30T15:37:00Z">
            <w:rPr>
              <w:rFonts w:ascii="Times New Roman" w:hAnsi="Times New Roman"/>
              <w:sz w:val="20"/>
            </w:rPr>
          </w:rPrChange>
        </w:rPr>
        <w:t xml:space="preserve"> </w:t>
      </w:r>
      <w:r>
        <w:rPr>
          <w:rFonts w:ascii="Times New Roman"/>
          <w:sz w:val="20"/>
          <w:rPrChange w:id="11780" w:author="Author" w:date="2015-07-30T15:37:00Z">
            <w:rPr>
              <w:rFonts w:ascii="Times New Roman" w:hAnsi="Times New Roman"/>
              <w:sz w:val="20"/>
            </w:rPr>
          </w:rPrChange>
        </w:rPr>
        <w:t>such</w:t>
      </w:r>
      <w:r>
        <w:rPr>
          <w:rFonts w:ascii="Times New Roman"/>
          <w:spacing w:val="20"/>
          <w:sz w:val="20"/>
          <w:rPrChange w:id="11781" w:author="Author" w:date="2015-07-30T15:37:00Z">
            <w:rPr>
              <w:rFonts w:ascii="Times New Roman" w:hAnsi="Times New Roman"/>
              <w:sz w:val="20"/>
            </w:rPr>
          </w:rPrChange>
        </w:rPr>
        <w:t xml:space="preserve"> </w:t>
      </w:r>
      <w:ins w:id="11782" w:author="Author" w:date="2015-07-30T15:37:00Z">
        <w:r>
          <w:rPr>
            <w:rFonts w:ascii="Times New Roman"/>
            <w:sz w:val="20"/>
          </w:rPr>
          <w:t>support</w:t>
        </w:r>
        <w:r>
          <w:rPr>
            <w:rFonts w:ascii="Times New Roman"/>
            <w:spacing w:val="19"/>
            <w:sz w:val="20"/>
          </w:rPr>
          <w:t xml:space="preserve"> </w:t>
        </w:r>
        <w:r>
          <w:rPr>
            <w:rFonts w:ascii="Times New Roman"/>
            <w:sz w:val="20"/>
          </w:rPr>
          <w:t>to</w:t>
        </w:r>
        <w:r>
          <w:rPr>
            <w:rFonts w:ascii="Times New Roman"/>
            <w:spacing w:val="20"/>
            <w:sz w:val="20"/>
          </w:rPr>
          <w:t xml:space="preserve"> </w:t>
        </w:r>
      </w:ins>
      <w:r>
        <w:rPr>
          <w:rFonts w:ascii="Times New Roman"/>
          <w:sz w:val="20"/>
          <w:rPrChange w:id="11783" w:author="Author" w:date="2015-07-30T15:37:00Z">
            <w:rPr>
              <w:rFonts w:ascii="Times New Roman" w:hAnsi="Times New Roman"/>
              <w:sz w:val="20"/>
            </w:rPr>
          </w:rPrChange>
        </w:rPr>
        <w:t>implementation</w:t>
      </w:r>
      <w:r>
        <w:rPr>
          <w:rFonts w:ascii="Times New Roman"/>
          <w:spacing w:val="18"/>
          <w:sz w:val="20"/>
          <w:rPrChange w:id="11784" w:author="Author" w:date="2015-07-30T15:37:00Z">
            <w:rPr>
              <w:rFonts w:ascii="Times New Roman" w:hAnsi="Times New Roman"/>
              <w:sz w:val="20"/>
            </w:rPr>
          </w:rPrChange>
        </w:rPr>
        <w:t xml:space="preserve"> </w:t>
      </w:r>
      <w:r>
        <w:rPr>
          <w:rFonts w:ascii="Times New Roman"/>
          <w:sz w:val="20"/>
          <w:rPrChange w:id="11785" w:author="Author" w:date="2015-07-30T15:37:00Z">
            <w:rPr>
              <w:rFonts w:ascii="Times New Roman" w:hAnsi="Times New Roman"/>
              <w:sz w:val="20"/>
            </w:rPr>
          </w:rPrChange>
        </w:rPr>
        <w:t>and</w:t>
      </w:r>
      <w:r>
        <w:rPr>
          <w:rFonts w:ascii="Times New Roman"/>
          <w:spacing w:val="20"/>
          <w:sz w:val="20"/>
          <w:rPrChange w:id="11786" w:author="Author" w:date="2015-07-30T15:37:00Z">
            <w:rPr>
              <w:rFonts w:ascii="Times New Roman" w:hAnsi="Times New Roman"/>
              <w:sz w:val="20"/>
            </w:rPr>
          </w:rPrChange>
        </w:rPr>
        <w:t xml:space="preserve"> </w:t>
      </w:r>
      <w:r>
        <w:rPr>
          <w:rFonts w:ascii="Times New Roman"/>
          <w:sz w:val="20"/>
          <w:rPrChange w:id="11787" w:author="Author" w:date="2015-07-30T15:37:00Z">
            <w:rPr>
              <w:rFonts w:ascii="Times New Roman" w:hAnsi="Times New Roman"/>
              <w:sz w:val="20"/>
            </w:rPr>
          </w:rPrChange>
        </w:rPr>
        <w:t>to</w:t>
      </w:r>
      <w:r>
        <w:rPr>
          <w:rFonts w:ascii="Times New Roman"/>
          <w:spacing w:val="20"/>
          <w:sz w:val="20"/>
          <w:rPrChange w:id="11788" w:author="Author" w:date="2015-07-30T15:37:00Z">
            <w:rPr>
              <w:rFonts w:ascii="Times New Roman" w:hAnsi="Times New Roman"/>
              <w:sz w:val="20"/>
            </w:rPr>
          </w:rPrChange>
        </w:rPr>
        <w:t xml:space="preserve"> </w:t>
      </w:r>
      <w:r>
        <w:rPr>
          <w:rFonts w:ascii="Times New Roman"/>
          <w:sz w:val="20"/>
          <w:rPrChange w:id="11789" w:author="Author" w:date="2015-07-30T15:37:00Z">
            <w:rPr>
              <w:rFonts w:ascii="Times New Roman" w:hAnsi="Times New Roman"/>
              <w:sz w:val="20"/>
            </w:rPr>
          </w:rPrChange>
        </w:rPr>
        <w:t>report</w:t>
      </w:r>
      <w:r>
        <w:rPr>
          <w:rFonts w:ascii="Times New Roman"/>
          <w:spacing w:val="19"/>
          <w:sz w:val="20"/>
          <w:rPrChange w:id="11790" w:author="Author" w:date="2015-07-30T15:37:00Z">
            <w:rPr>
              <w:rFonts w:ascii="Times New Roman" w:hAnsi="Times New Roman"/>
              <w:sz w:val="20"/>
            </w:rPr>
          </w:rPrChange>
        </w:rPr>
        <w:t xml:space="preserve"> </w:t>
      </w:r>
      <w:r>
        <w:rPr>
          <w:rFonts w:ascii="Times New Roman"/>
          <w:sz w:val="20"/>
          <w:rPrChange w:id="11791" w:author="Author" w:date="2015-07-30T15:37:00Z">
            <w:rPr>
              <w:rFonts w:ascii="Times New Roman" w:hAnsi="Times New Roman"/>
              <w:sz w:val="20"/>
            </w:rPr>
          </w:rPrChange>
        </w:rPr>
        <w:t>on</w:t>
      </w:r>
      <w:r>
        <w:rPr>
          <w:rFonts w:ascii="Times New Roman"/>
          <w:w w:val="99"/>
          <w:sz w:val="20"/>
          <w:rPrChange w:id="11792" w:author="Author" w:date="2015-07-30T15:37:00Z">
            <w:rPr>
              <w:rFonts w:ascii="Times New Roman" w:hAnsi="Times New Roman"/>
              <w:sz w:val="20"/>
            </w:rPr>
          </w:rPrChange>
        </w:rPr>
        <w:t xml:space="preserve"> </w:t>
      </w:r>
      <w:r>
        <w:rPr>
          <w:rFonts w:ascii="Times New Roman"/>
          <w:sz w:val="20"/>
          <w:rPrChange w:id="11793" w:author="Author" w:date="2015-07-30T15:37:00Z">
            <w:rPr>
              <w:rFonts w:ascii="Times New Roman" w:hAnsi="Times New Roman"/>
              <w:sz w:val="20"/>
            </w:rPr>
          </w:rPrChange>
        </w:rPr>
        <w:t>progress and obstacles.</w:t>
      </w:r>
      <w:del w:id="11794" w:author="Author" w:date="2015-07-30T15:37:00Z">
        <w:r w:rsidR="0039797F">
          <w:rPr>
            <w:rFonts w:ascii="Times New Roman" w:eastAsia="Arial Unicode MS" w:hAnsi="Times New Roman"/>
            <w:sz w:val="20"/>
            <w:szCs w:val="20"/>
          </w:rPr>
          <w:delText xml:space="preserve"> This reporting should be included in the SDG Progress Report.</w:delText>
        </w:r>
      </w:del>
      <w:r>
        <w:rPr>
          <w:rFonts w:ascii="Times New Roman"/>
          <w:sz w:val="20"/>
          <w:rPrChange w:id="11795" w:author="Author" w:date="2015-07-30T15:37:00Z">
            <w:rPr>
              <w:rFonts w:ascii="Times New Roman" w:hAnsi="Times New Roman"/>
              <w:sz w:val="20"/>
            </w:rPr>
          </w:rPrChange>
        </w:rPr>
        <w:t xml:space="preserve"> We welcome the ongoing ECOSOC Dialogues on the longer term positioning of the</w:t>
      </w:r>
      <w:r>
        <w:rPr>
          <w:rFonts w:ascii="Times New Roman"/>
          <w:spacing w:val="-9"/>
          <w:sz w:val="20"/>
          <w:rPrChange w:id="11796" w:author="Author" w:date="2015-07-30T15:37:00Z">
            <w:rPr>
              <w:rFonts w:ascii="Times New Roman" w:hAnsi="Times New Roman"/>
              <w:sz w:val="20"/>
            </w:rPr>
          </w:rPrChange>
        </w:rPr>
        <w:t xml:space="preserve"> </w:t>
      </w:r>
      <w:r>
        <w:rPr>
          <w:rFonts w:ascii="Times New Roman"/>
          <w:sz w:val="20"/>
          <w:rPrChange w:id="11797" w:author="Author" w:date="2015-07-30T15:37:00Z">
            <w:rPr>
              <w:rFonts w:ascii="Times New Roman" w:hAnsi="Times New Roman"/>
              <w:sz w:val="20"/>
            </w:rPr>
          </w:rPrChange>
        </w:rPr>
        <w:t>UN</w:t>
      </w:r>
      <w:r>
        <w:rPr>
          <w:rFonts w:ascii="Times New Roman"/>
          <w:spacing w:val="-1"/>
          <w:w w:val="99"/>
          <w:sz w:val="20"/>
          <w:rPrChange w:id="11798" w:author="Author" w:date="2015-07-30T15:37:00Z">
            <w:rPr>
              <w:rFonts w:ascii="Times New Roman" w:hAnsi="Times New Roman"/>
              <w:sz w:val="20"/>
            </w:rPr>
          </w:rPrChange>
        </w:rPr>
        <w:t xml:space="preserve"> </w:t>
      </w:r>
      <w:r>
        <w:rPr>
          <w:rFonts w:ascii="Times New Roman"/>
          <w:sz w:val="20"/>
          <w:rPrChange w:id="11799" w:author="Author" w:date="2015-07-30T15:37:00Z">
            <w:rPr>
              <w:rFonts w:ascii="Times New Roman" w:hAnsi="Times New Roman"/>
              <w:sz w:val="20"/>
            </w:rPr>
          </w:rPrChange>
        </w:rPr>
        <w:t>development system and look forward to taking action on these issues</w:t>
      </w:r>
      <w:ins w:id="11800" w:author="Author" w:date="2015-07-30T15:37:00Z">
        <w:r>
          <w:rPr>
            <w:rFonts w:ascii="Times New Roman"/>
            <w:sz w:val="20"/>
          </w:rPr>
          <w:t>, as</w:t>
        </w:r>
        <w:r>
          <w:rPr>
            <w:rFonts w:ascii="Times New Roman"/>
            <w:spacing w:val="-5"/>
            <w:sz w:val="20"/>
          </w:rPr>
          <w:t xml:space="preserve"> </w:t>
        </w:r>
        <w:r>
          <w:rPr>
            <w:rFonts w:ascii="Times New Roman"/>
            <w:sz w:val="20"/>
          </w:rPr>
          <w:t>appropriate</w:t>
        </w:r>
      </w:ins>
      <w:r>
        <w:rPr>
          <w:rFonts w:ascii="Times New Roman"/>
          <w:sz w:val="20"/>
          <w:rPrChange w:id="11801" w:author="Author" w:date="2015-07-30T15:37:00Z">
            <w:rPr>
              <w:rFonts w:ascii="Times New Roman" w:hAnsi="Times New Roman"/>
              <w:sz w:val="20"/>
            </w:rPr>
          </w:rPrChange>
        </w:rPr>
        <w:t>.</w:t>
      </w:r>
    </w:p>
    <w:p w14:paraId="68886622" w14:textId="77777777" w:rsidR="00804791" w:rsidRDefault="00804791">
      <w:pPr>
        <w:spacing w:before="7"/>
        <w:rPr>
          <w:rFonts w:ascii="Times New Roman" w:hAnsi="Times New Roman"/>
          <w:sz w:val="21"/>
          <w:rPrChange w:id="11802" w:author="Author" w:date="2015-07-30T15:37:00Z">
            <w:rPr>
              <w:rFonts w:ascii="Times New Roman" w:hAnsi="Times New Roman"/>
              <w:sz w:val="20"/>
            </w:rPr>
          </w:rPrChange>
        </w:rPr>
        <w:pPrChange w:id="11803" w:author="Author" w:date="2015-07-30T15:37:00Z">
          <w:pPr>
            <w:pStyle w:val="ListParagraph"/>
          </w:pPr>
        </w:pPrChange>
      </w:pPr>
    </w:p>
    <w:p w14:paraId="53C30F07" w14:textId="77777777" w:rsidR="00804791" w:rsidRDefault="006514D0">
      <w:pPr>
        <w:pStyle w:val="ListParagraph"/>
        <w:numPr>
          <w:ilvl w:val="0"/>
          <w:numId w:val="35"/>
        </w:numPr>
        <w:tabs>
          <w:tab w:val="left" w:pos="461"/>
        </w:tabs>
        <w:spacing w:line="259" w:lineRule="auto"/>
        <w:ind w:right="118"/>
        <w:jc w:val="both"/>
        <w:rPr>
          <w:rFonts w:ascii="Times New Roman" w:eastAsia="Times New Roman" w:hAnsi="Times New Roman" w:cs="Times New Roman"/>
          <w:sz w:val="20"/>
          <w:szCs w:val="20"/>
        </w:rPr>
        <w:pPrChange w:id="11804" w:author="Author" w:date="2015-07-30T15:37:00Z">
          <w:pPr>
            <w:pStyle w:val="ListParagraph"/>
            <w:numPr>
              <w:numId w:val="36"/>
            </w:numPr>
            <w:ind w:left="360" w:hanging="360"/>
          </w:pPr>
        </w:pPrChange>
      </w:pPr>
      <w:r>
        <w:rPr>
          <w:rFonts w:ascii="Times New Roman"/>
          <w:sz w:val="20"/>
          <w:rPrChange w:id="11805" w:author="Author" w:date="2015-07-30T15:37:00Z">
            <w:rPr>
              <w:rFonts w:ascii="Times New Roman" w:hAnsi="Times New Roman"/>
              <w:sz w:val="20"/>
            </w:rPr>
          </w:rPrChange>
        </w:rPr>
        <w:t>The HLPF will support participation in follow-up and review processes by the major groups and other</w:t>
      </w:r>
      <w:r>
        <w:rPr>
          <w:rFonts w:ascii="Times New Roman"/>
          <w:spacing w:val="2"/>
          <w:sz w:val="20"/>
          <w:rPrChange w:id="11806" w:author="Author" w:date="2015-07-30T15:37:00Z">
            <w:rPr>
              <w:rFonts w:ascii="Times New Roman" w:hAnsi="Times New Roman"/>
              <w:sz w:val="20"/>
            </w:rPr>
          </w:rPrChange>
        </w:rPr>
        <w:t xml:space="preserve"> </w:t>
      </w:r>
      <w:r>
        <w:rPr>
          <w:rFonts w:ascii="Times New Roman"/>
          <w:sz w:val="20"/>
          <w:rPrChange w:id="11807" w:author="Author" w:date="2015-07-30T15:37:00Z">
            <w:rPr>
              <w:rFonts w:ascii="Times New Roman" w:hAnsi="Times New Roman"/>
              <w:sz w:val="20"/>
            </w:rPr>
          </w:rPrChange>
        </w:rPr>
        <w:t>relevant</w:t>
      </w:r>
      <w:r>
        <w:rPr>
          <w:rFonts w:ascii="Times New Roman"/>
          <w:w w:val="99"/>
          <w:sz w:val="20"/>
          <w:rPrChange w:id="11808" w:author="Author" w:date="2015-07-30T15:37:00Z">
            <w:rPr>
              <w:rFonts w:ascii="Times New Roman" w:hAnsi="Times New Roman"/>
              <w:sz w:val="20"/>
            </w:rPr>
          </w:rPrChange>
        </w:rPr>
        <w:t xml:space="preserve"> </w:t>
      </w:r>
      <w:r>
        <w:rPr>
          <w:rFonts w:ascii="Times New Roman"/>
          <w:sz w:val="20"/>
          <w:rPrChange w:id="11809" w:author="Author" w:date="2015-07-30T15:37:00Z">
            <w:rPr>
              <w:rFonts w:ascii="Times New Roman" w:hAnsi="Times New Roman"/>
              <w:sz w:val="20"/>
            </w:rPr>
          </w:rPrChange>
        </w:rPr>
        <w:t>stakeholders</w:t>
      </w:r>
      <w:r>
        <w:rPr>
          <w:rFonts w:ascii="Times New Roman"/>
          <w:spacing w:val="33"/>
          <w:sz w:val="20"/>
          <w:rPrChange w:id="11810" w:author="Author" w:date="2015-07-30T15:37:00Z">
            <w:rPr>
              <w:rFonts w:ascii="Times New Roman" w:hAnsi="Times New Roman"/>
              <w:sz w:val="20"/>
            </w:rPr>
          </w:rPrChange>
        </w:rPr>
        <w:t xml:space="preserve"> </w:t>
      </w:r>
      <w:r>
        <w:rPr>
          <w:rFonts w:ascii="Times New Roman"/>
          <w:sz w:val="20"/>
          <w:rPrChange w:id="11811" w:author="Author" w:date="2015-07-30T15:37:00Z">
            <w:rPr>
              <w:rFonts w:ascii="Times New Roman" w:hAnsi="Times New Roman"/>
              <w:sz w:val="20"/>
            </w:rPr>
          </w:rPrChange>
        </w:rPr>
        <w:t>in</w:t>
      </w:r>
      <w:r>
        <w:rPr>
          <w:rFonts w:ascii="Times New Roman"/>
          <w:spacing w:val="33"/>
          <w:sz w:val="20"/>
          <w:rPrChange w:id="11812" w:author="Author" w:date="2015-07-30T15:37:00Z">
            <w:rPr>
              <w:rFonts w:ascii="Times New Roman" w:hAnsi="Times New Roman"/>
              <w:sz w:val="20"/>
            </w:rPr>
          </w:rPrChange>
        </w:rPr>
        <w:t xml:space="preserve"> </w:t>
      </w:r>
      <w:r>
        <w:rPr>
          <w:rFonts w:ascii="Times New Roman"/>
          <w:sz w:val="20"/>
          <w:rPrChange w:id="11813" w:author="Author" w:date="2015-07-30T15:37:00Z">
            <w:rPr>
              <w:rFonts w:ascii="Times New Roman" w:hAnsi="Times New Roman"/>
              <w:sz w:val="20"/>
            </w:rPr>
          </w:rPrChange>
        </w:rPr>
        <w:t>line</w:t>
      </w:r>
      <w:r>
        <w:rPr>
          <w:rFonts w:ascii="Times New Roman"/>
          <w:spacing w:val="39"/>
          <w:sz w:val="20"/>
          <w:rPrChange w:id="11814" w:author="Author" w:date="2015-07-30T15:37:00Z">
            <w:rPr>
              <w:rFonts w:ascii="Times New Roman" w:hAnsi="Times New Roman"/>
              <w:sz w:val="20"/>
            </w:rPr>
          </w:rPrChange>
        </w:rPr>
        <w:t xml:space="preserve"> </w:t>
      </w:r>
      <w:r>
        <w:rPr>
          <w:rFonts w:ascii="Times New Roman"/>
          <w:sz w:val="20"/>
          <w:rPrChange w:id="11815" w:author="Author" w:date="2015-07-30T15:37:00Z">
            <w:rPr>
              <w:rFonts w:ascii="Times New Roman" w:hAnsi="Times New Roman"/>
              <w:sz w:val="20"/>
            </w:rPr>
          </w:rPrChange>
        </w:rPr>
        <w:t>with</w:t>
      </w:r>
      <w:r>
        <w:rPr>
          <w:rFonts w:ascii="Times New Roman"/>
          <w:spacing w:val="35"/>
          <w:sz w:val="20"/>
          <w:rPrChange w:id="11816" w:author="Author" w:date="2015-07-30T15:37:00Z">
            <w:rPr>
              <w:rFonts w:ascii="Times New Roman" w:hAnsi="Times New Roman"/>
              <w:sz w:val="20"/>
            </w:rPr>
          </w:rPrChange>
        </w:rPr>
        <w:t xml:space="preserve"> </w:t>
      </w:r>
      <w:r>
        <w:rPr>
          <w:rFonts w:ascii="Times New Roman"/>
          <w:sz w:val="20"/>
          <w:rPrChange w:id="11817" w:author="Author" w:date="2015-07-30T15:37:00Z">
            <w:rPr>
              <w:rFonts w:ascii="Times New Roman" w:hAnsi="Times New Roman"/>
              <w:sz w:val="20"/>
            </w:rPr>
          </w:rPrChange>
        </w:rPr>
        <w:t>Resolution</w:t>
      </w:r>
      <w:r>
        <w:rPr>
          <w:rFonts w:ascii="Times New Roman"/>
          <w:spacing w:val="33"/>
          <w:sz w:val="20"/>
          <w:rPrChange w:id="11818" w:author="Author" w:date="2015-07-30T15:37:00Z">
            <w:rPr>
              <w:rFonts w:ascii="Times New Roman" w:hAnsi="Times New Roman"/>
              <w:sz w:val="20"/>
            </w:rPr>
          </w:rPrChange>
        </w:rPr>
        <w:t xml:space="preserve"> </w:t>
      </w:r>
      <w:r>
        <w:rPr>
          <w:rFonts w:ascii="Times New Roman"/>
          <w:sz w:val="20"/>
          <w:rPrChange w:id="11819" w:author="Author" w:date="2015-07-30T15:37:00Z">
            <w:rPr>
              <w:rFonts w:ascii="Times New Roman" w:hAnsi="Times New Roman"/>
              <w:sz w:val="20"/>
            </w:rPr>
          </w:rPrChange>
        </w:rPr>
        <w:t>67/290.</w:t>
      </w:r>
      <w:r>
        <w:rPr>
          <w:rFonts w:ascii="Times New Roman"/>
          <w:spacing w:val="34"/>
          <w:sz w:val="20"/>
          <w:rPrChange w:id="11820" w:author="Author" w:date="2015-07-30T15:37:00Z">
            <w:rPr>
              <w:rFonts w:ascii="Times New Roman" w:hAnsi="Times New Roman"/>
              <w:sz w:val="20"/>
            </w:rPr>
          </w:rPrChange>
        </w:rPr>
        <w:t xml:space="preserve"> </w:t>
      </w:r>
      <w:r>
        <w:rPr>
          <w:rFonts w:ascii="Times New Roman"/>
          <w:sz w:val="20"/>
          <w:rPrChange w:id="11821" w:author="Author" w:date="2015-07-30T15:37:00Z">
            <w:rPr>
              <w:rFonts w:ascii="Times New Roman" w:hAnsi="Times New Roman"/>
              <w:sz w:val="20"/>
            </w:rPr>
          </w:rPrChange>
        </w:rPr>
        <w:t>We</w:t>
      </w:r>
      <w:r>
        <w:rPr>
          <w:rFonts w:ascii="Times New Roman"/>
          <w:spacing w:val="34"/>
          <w:sz w:val="20"/>
          <w:rPrChange w:id="11822" w:author="Author" w:date="2015-07-30T15:37:00Z">
            <w:rPr>
              <w:rFonts w:ascii="Times New Roman" w:hAnsi="Times New Roman"/>
              <w:sz w:val="20"/>
            </w:rPr>
          </w:rPrChange>
        </w:rPr>
        <w:t xml:space="preserve"> </w:t>
      </w:r>
      <w:r>
        <w:rPr>
          <w:rFonts w:ascii="Times New Roman"/>
          <w:sz w:val="20"/>
          <w:rPrChange w:id="11823" w:author="Author" w:date="2015-07-30T15:37:00Z">
            <w:rPr>
              <w:rFonts w:ascii="Times New Roman" w:hAnsi="Times New Roman"/>
              <w:sz w:val="20"/>
            </w:rPr>
          </w:rPrChange>
        </w:rPr>
        <w:t>call</w:t>
      </w:r>
      <w:r>
        <w:rPr>
          <w:rFonts w:ascii="Times New Roman"/>
          <w:spacing w:val="33"/>
          <w:sz w:val="20"/>
          <w:rPrChange w:id="11824" w:author="Author" w:date="2015-07-30T15:37:00Z">
            <w:rPr>
              <w:rFonts w:ascii="Times New Roman" w:hAnsi="Times New Roman"/>
              <w:sz w:val="20"/>
            </w:rPr>
          </w:rPrChange>
        </w:rPr>
        <w:t xml:space="preserve"> </w:t>
      </w:r>
      <w:r>
        <w:rPr>
          <w:rFonts w:ascii="Times New Roman"/>
          <w:sz w:val="20"/>
          <w:rPrChange w:id="11825" w:author="Author" w:date="2015-07-30T15:37:00Z">
            <w:rPr>
              <w:rFonts w:ascii="Times New Roman" w:hAnsi="Times New Roman"/>
              <w:sz w:val="20"/>
            </w:rPr>
          </w:rPrChange>
        </w:rPr>
        <w:t>on</w:t>
      </w:r>
      <w:r>
        <w:rPr>
          <w:rFonts w:ascii="Times New Roman"/>
          <w:spacing w:val="35"/>
          <w:sz w:val="20"/>
          <w:rPrChange w:id="11826" w:author="Author" w:date="2015-07-30T15:37:00Z">
            <w:rPr>
              <w:rFonts w:ascii="Times New Roman" w:hAnsi="Times New Roman"/>
              <w:sz w:val="20"/>
            </w:rPr>
          </w:rPrChange>
        </w:rPr>
        <w:t xml:space="preserve"> </w:t>
      </w:r>
      <w:r>
        <w:rPr>
          <w:rFonts w:ascii="Times New Roman"/>
          <w:sz w:val="20"/>
          <w:rPrChange w:id="11827" w:author="Author" w:date="2015-07-30T15:37:00Z">
            <w:rPr>
              <w:rFonts w:ascii="Times New Roman" w:hAnsi="Times New Roman"/>
              <w:sz w:val="20"/>
            </w:rPr>
          </w:rPrChange>
        </w:rPr>
        <w:t>these</w:t>
      </w:r>
      <w:r>
        <w:rPr>
          <w:rFonts w:ascii="Times New Roman"/>
          <w:spacing w:val="36"/>
          <w:sz w:val="20"/>
          <w:rPrChange w:id="11828" w:author="Author" w:date="2015-07-30T15:37:00Z">
            <w:rPr>
              <w:rFonts w:ascii="Times New Roman" w:hAnsi="Times New Roman"/>
              <w:sz w:val="20"/>
            </w:rPr>
          </w:rPrChange>
        </w:rPr>
        <w:t xml:space="preserve"> </w:t>
      </w:r>
      <w:r>
        <w:rPr>
          <w:rFonts w:ascii="Times New Roman"/>
          <w:sz w:val="20"/>
          <w:rPrChange w:id="11829" w:author="Author" w:date="2015-07-30T15:37:00Z">
            <w:rPr>
              <w:rFonts w:ascii="Times New Roman" w:hAnsi="Times New Roman"/>
              <w:sz w:val="20"/>
            </w:rPr>
          </w:rPrChange>
        </w:rPr>
        <w:t>actors</w:t>
      </w:r>
      <w:r>
        <w:rPr>
          <w:rFonts w:ascii="Times New Roman"/>
          <w:spacing w:val="33"/>
          <w:sz w:val="20"/>
          <w:rPrChange w:id="11830" w:author="Author" w:date="2015-07-30T15:37:00Z">
            <w:rPr>
              <w:rFonts w:ascii="Times New Roman" w:hAnsi="Times New Roman"/>
              <w:sz w:val="20"/>
            </w:rPr>
          </w:rPrChange>
        </w:rPr>
        <w:t xml:space="preserve"> </w:t>
      </w:r>
      <w:r>
        <w:rPr>
          <w:rFonts w:ascii="Times New Roman"/>
          <w:sz w:val="20"/>
          <w:rPrChange w:id="11831" w:author="Author" w:date="2015-07-30T15:37:00Z">
            <w:rPr>
              <w:rFonts w:ascii="Times New Roman" w:hAnsi="Times New Roman"/>
              <w:sz w:val="20"/>
            </w:rPr>
          </w:rPrChange>
        </w:rPr>
        <w:t>to</w:t>
      </w:r>
      <w:r>
        <w:rPr>
          <w:rFonts w:ascii="Times New Roman"/>
          <w:spacing w:val="35"/>
          <w:sz w:val="20"/>
          <w:rPrChange w:id="11832" w:author="Author" w:date="2015-07-30T15:37:00Z">
            <w:rPr>
              <w:rFonts w:ascii="Times New Roman" w:hAnsi="Times New Roman"/>
              <w:sz w:val="20"/>
            </w:rPr>
          </w:rPrChange>
        </w:rPr>
        <w:t xml:space="preserve"> </w:t>
      </w:r>
      <w:r>
        <w:rPr>
          <w:rFonts w:ascii="Times New Roman"/>
          <w:sz w:val="20"/>
          <w:rPrChange w:id="11833" w:author="Author" w:date="2015-07-30T15:37:00Z">
            <w:rPr>
              <w:rFonts w:ascii="Times New Roman" w:hAnsi="Times New Roman"/>
              <w:sz w:val="20"/>
            </w:rPr>
          </w:rPrChange>
        </w:rPr>
        <w:t>report</w:t>
      </w:r>
      <w:r>
        <w:rPr>
          <w:rFonts w:ascii="Times New Roman"/>
          <w:spacing w:val="34"/>
          <w:sz w:val="20"/>
          <w:rPrChange w:id="11834" w:author="Author" w:date="2015-07-30T15:37:00Z">
            <w:rPr>
              <w:rFonts w:ascii="Times New Roman" w:hAnsi="Times New Roman"/>
              <w:sz w:val="20"/>
            </w:rPr>
          </w:rPrChange>
        </w:rPr>
        <w:t xml:space="preserve"> </w:t>
      </w:r>
      <w:r>
        <w:rPr>
          <w:rFonts w:ascii="Times New Roman"/>
          <w:sz w:val="20"/>
          <w:rPrChange w:id="11835" w:author="Author" w:date="2015-07-30T15:37:00Z">
            <w:rPr>
              <w:rFonts w:ascii="Times New Roman" w:hAnsi="Times New Roman"/>
              <w:sz w:val="20"/>
            </w:rPr>
          </w:rPrChange>
        </w:rPr>
        <w:t>on</w:t>
      </w:r>
      <w:r>
        <w:rPr>
          <w:rFonts w:ascii="Times New Roman"/>
          <w:spacing w:val="35"/>
          <w:sz w:val="20"/>
          <w:rPrChange w:id="11836" w:author="Author" w:date="2015-07-30T15:37:00Z">
            <w:rPr>
              <w:rFonts w:ascii="Times New Roman" w:hAnsi="Times New Roman"/>
              <w:sz w:val="20"/>
            </w:rPr>
          </w:rPrChange>
        </w:rPr>
        <w:t xml:space="preserve"> </w:t>
      </w:r>
      <w:r>
        <w:rPr>
          <w:rFonts w:ascii="Times New Roman"/>
          <w:sz w:val="20"/>
          <w:rPrChange w:id="11837" w:author="Author" w:date="2015-07-30T15:37:00Z">
            <w:rPr>
              <w:rFonts w:ascii="Times New Roman" w:hAnsi="Times New Roman"/>
              <w:sz w:val="20"/>
            </w:rPr>
          </w:rPrChange>
        </w:rPr>
        <w:t>their</w:t>
      </w:r>
      <w:r>
        <w:rPr>
          <w:rFonts w:ascii="Times New Roman"/>
          <w:spacing w:val="34"/>
          <w:sz w:val="20"/>
          <w:rPrChange w:id="11838" w:author="Author" w:date="2015-07-30T15:37:00Z">
            <w:rPr>
              <w:rFonts w:ascii="Times New Roman" w:hAnsi="Times New Roman"/>
              <w:sz w:val="20"/>
            </w:rPr>
          </w:rPrChange>
        </w:rPr>
        <w:t xml:space="preserve"> </w:t>
      </w:r>
      <w:r>
        <w:rPr>
          <w:rFonts w:ascii="Times New Roman"/>
          <w:sz w:val="20"/>
          <w:rPrChange w:id="11839" w:author="Author" w:date="2015-07-30T15:37:00Z">
            <w:rPr>
              <w:rFonts w:ascii="Times New Roman" w:hAnsi="Times New Roman"/>
              <w:sz w:val="20"/>
            </w:rPr>
          </w:rPrChange>
        </w:rPr>
        <w:t>contribution</w:t>
      </w:r>
      <w:r>
        <w:rPr>
          <w:rFonts w:ascii="Times New Roman"/>
          <w:spacing w:val="33"/>
          <w:sz w:val="20"/>
          <w:rPrChange w:id="11840" w:author="Author" w:date="2015-07-30T15:37:00Z">
            <w:rPr>
              <w:rFonts w:ascii="Times New Roman" w:hAnsi="Times New Roman"/>
              <w:sz w:val="20"/>
            </w:rPr>
          </w:rPrChange>
        </w:rPr>
        <w:t xml:space="preserve"> </w:t>
      </w:r>
      <w:r>
        <w:rPr>
          <w:rFonts w:ascii="Times New Roman"/>
          <w:sz w:val="20"/>
          <w:rPrChange w:id="11841" w:author="Author" w:date="2015-07-30T15:37:00Z">
            <w:rPr>
              <w:rFonts w:ascii="Times New Roman" w:hAnsi="Times New Roman"/>
              <w:sz w:val="20"/>
            </w:rPr>
          </w:rPrChange>
        </w:rPr>
        <w:t>to</w:t>
      </w:r>
      <w:r>
        <w:rPr>
          <w:rFonts w:ascii="Times New Roman"/>
          <w:spacing w:val="35"/>
          <w:sz w:val="20"/>
          <w:rPrChange w:id="11842" w:author="Author" w:date="2015-07-30T15:37:00Z">
            <w:rPr>
              <w:rFonts w:ascii="Times New Roman" w:hAnsi="Times New Roman"/>
              <w:sz w:val="20"/>
            </w:rPr>
          </w:rPrChange>
        </w:rPr>
        <w:t xml:space="preserve"> </w:t>
      </w:r>
      <w:r>
        <w:rPr>
          <w:rFonts w:ascii="Times New Roman"/>
          <w:sz w:val="20"/>
          <w:rPrChange w:id="11843" w:author="Author" w:date="2015-07-30T15:37:00Z">
            <w:rPr>
              <w:rFonts w:ascii="Times New Roman" w:hAnsi="Times New Roman"/>
              <w:sz w:val="20"/>
            </w:rPr>
          </w:rPrChange>
        </w:rPr>
        <w:t>the</w:t>
      </w:r>
      <w:r>
        <w:rPr>
          <w:rFonts w:ascii="Times New Roman"/>
          <w:w w:val="99"/>
          <w:sz w:val="20"/>
          <w:rPrChange w:id="11844" w:author="Author" w:date="2015-07-30T15:37:00Z">
            <w:rPr>
              <w:rFonts w:ascii="Times New Roman" w:hAnsi="Times New Roman"/>
              <w:sz w:val="20"/>
            </w:rPr>
          </w:rPrChange>
        </w:rPr>
        <w:t xml:space="preserve"> </w:t>
      </w:r>
      <w:r>
        <w:rPr>
          <w:rFonts w:ascii="Times New Roman"/>
          <w:sz w:val="20"/>
          <w:rPrChange w:id="11845" w:author="Author" w:date="2015-07-30T15:37:00Z">
            <w:rPr>
              <w:rFonts w:ascii="Times New Roman" w:hAnsi="Times New Roman"/>
              <w:sz w:val="20"/>
            </w:rPr>
          </w:rPrChange>
        </w:rPr>
        <w:t>implementation of the</w:t>
      </w:r>
      <w:r>
        <w:rPr>
          <w:rFonts w:ascii="Times New Roman"/>
          <w:spacing w:val="-1"/>
          <w:sz w:val="20"/>
          <w:rPrChange w:id="11846" w:author="Author" w:date="2015-07-30T15:37:00Z">
            <w:rPr>
              <w:rFonts w:ascii="Times New Roman" w:hAnsi="Times New Roman"/>
              <w:sz w:val="20"/>
            </w:rPr>
          </w:rPrChange>
        </w:rPr>
        <w:t xml:space="preserve"> </w:t>
      </w:r>
      <w:r>
        <w:rPr>
          <w:rFonts w:ascii="Times New Roman"/>
          <w:sz w:val="20"/>
          <w:rPrChange w:id="11847" w:author="Author" w:date="2015-07-30T15:37:00Z">
            <w:rPr>
              <w:rFonts w:ascii="Times New Roman" w:hAnsi="Times New Roman"/>
              <w:sz w:val="20"/>
            </w:rPr>
          </w:rPrChange>
        </w:rPr>
        <w:t>Agenda.</w:t>
      </w:r>
    </w:p>
    <w:p w14:paraId="7D244FDD" w14:textId="77777777" w:rsidR="00804791" w:rsidRDefault="00804791">
      <w:pPr>
        <w:spacing w:before="4"/>
        <w:rPr>
          <w:rFonts w:ascii="Times New Roman" w:eastAsia="Times New Roman" w:hAnsi="Times New Roman" w:cs="Times New Roman"/>
          <w:sz w:val="20"/>
          <w:szCs w:val="20"/>
        </w:rPr>
        <w:pPrChange w:id="11848" w:author="Author" w:date="2015-07-30T15:37:00Z">
          <w:pPr>
            <w:pStyle w:val="ListParagraph"/>
            <w:spacing w:after="0" w:line="240" w:lineRule="auto"/>
            <w:ind w:left="360"/>
          </w:pPr>
        </w:pPrChange>
      </w:pPr>
    </w:p>
    <w:p w14:paraId="7518C6B2" w14:textId="39B478ED" w:rsidR="00804791" w:rsidRDefault="0089129C">
      <w:pPr>
        <w:pStyle w:val="ListParagraph"/>
        <w:numPr>
          <w:ilvl w:val="0"/>
          <w:numId w:val="35"/>
        </w:numPr>
        <w:tabs>
          <w:tab w:val="left" w:pos="461"/>
        </w:tabs>
        <w:spacing w:line="235" w:lineRule="auto"/>
        <w:ind w:right="118"/>
        <w:jc w:val="both"/>
        <w:rPr>
          <w:rFonts w:ascii="Times New Roman" w:eastAsia="Times New Roman" w:hAnsi="Times New Roman" w:cs="Times New Roman"/>
          <w:sz w:val="20"/>
          <w:szCs w:val="20"/>
        </w:rPr>
        <w:pPrChange w:id="11849" w:author="Author" w:date="2015-07-30T15:37:00Z">
          <w:pPr>
            <w:pStyle w:val="ListParagraph"/>
            <w:numPr>
              <w:numId w:val="36"/>
            </w:numPr>
            <w:spacing w:after="0" w:line="240" w:lineRule="auto"/>
            <w:ind w:left="360" w:hanging="360"/>
          </w:pPr>
        </w:pPrChange>
      </w:pPr>
      <w:ins w:id="11850" w:author="Author" w:date="2015-07-30T15:37:00Z">
        <w:r>
          <w:rPr>
            <w:noProof/>
          </w:rPr>
          <mc:AlternateContent>
            <mc:Choice Requires="wpg">
              <w:drawing>
                <wp:anchor distT="0" distB="0" distL="114300" distR="114300" simplePos="0" relativeHeight="503296496" behindDoc="1" locked="0" layoutInCell="1" allowOverlap="1" wp14:editId="172320F8">
                  <wp:simplePos x="0" y="0"/>
                  <wp:positionH relativeFrom="page">
                    <wp:posOffset>4315460</wp:posOffset>
                  </wp:positionH>
                  <wp:positionV relativeFrom="paragraph">
                    <wp:posOffset>233680</wp:posOffset>
                  </wp:positionV>
                  <wp:extent cx="52070" cy="1270"/>
                  <wp:effectExtent l="10160" t="5080" r="4445" b="12700"/>
                  <wp:wrapNone/>
                  <wp:docPr id="1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70" cy="1270"/>
                            <a:chOff x="6796" y="368"/>
                            <a:chExt cx="82" cy="2"/>
                          </a:xfrm>
                        </wpg:grpSpPr>
                        <wps:wsp>
                          <wps:cNvPr id="11" name="Freeform 3"/>
                          <wps:cNvSpPr>
                            <a:spLocks/>
                          </wps:cNvSpPr>
                          <wps:spPr bwMode="auto">
                            <a:xfrm>
                              <a:off x="6796" y="368"/>
                              <a:ext cx="82" cy="2"/>
                            </a:xfrm>
                            <a:custGeom>
                              <a:avLst/>
                              <a:gdLst>
                                <a:gd name="T0" fmla="+- 0 6796 6796"/>
                                <a:gd name="T1" fmla="*/ T0 w 82"/>
                                <a:gd name="T2" fmla="+- 0 6877 6796"/>
                                <a:gd name="T3" fmla="*/ T2 w 82"/>
                              </a:gdLst>
                              <a:ahLst/>
                              <a:cxnLst>
                                <a:cxn ang="0">
                                  <a:pos x="T1" y="0"/>
                                </a:cxn>
                                <a:cxn ang="0">
                                  <a:pos x="T3" y="0"/>
                                </a:cxn>
                              </a:cxnLst>
                              <a:rect l="0" t="0" r="r" b="b"/>
                              <a:pathLst>
                                <a:path w="82">
                                  <a:moveTo>
                                    <a:pt x="0" y="0"/>
                                  </a:moveTo>
                                  <a:lnTo>
                                    <a:pt x="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84F900" id="Group 2" o:spid="_x0000_s1026" style="position:absolute;margin-left:339.8pt;margin-top:18.4pt;width:4.1pt;height:.1pt;z-index:-19984;mso-position-horizontal-relative:page" coordorigin="6796,368" coordsize="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">
                  <v:shape id="Freeform 3" o:spid="_x0000_s1027" style="position:absolute;left:6796;top:368;width:82;height:2;visibility:visible;mso-wrap-style:square;v-text-anchor:top" coordsize="8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mk38AA&#10;AADbAAAADwAAAGRycy9kb3ducmV2LnhtbERPzWrCQBC+C32HZQq96UYPRVJXCYIgSA9qHmDITpO0&#10;2dklOybx7buC4G0+vt/Z7CbXqYH62Ho2sFxkoIgrb1uuDZTXw3wNKgqyxc4zGbhThN32bbbB3PqR&#10;zzRcpFYphGOOBhqRkGsdq4YcxoUPxIn78b1DSbCvte1xTOGu06ss+9QOW04NDQbaN1T9XW7OQJDi&#10;cO2OoRhl+F2d9rfy+zyVxny8T8UXKKFJXuKn+2jT/CU8fkkH6O0/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omk38AAAADbAAAADwAAAAAAAAAAAAAAAACYAgAAZHJzL2Rvd25y&#10;ZXYueG1sUEsFBgAAAAAEAAQA9QAAAIUDAAAAAA==&#10;" path="m,l81,e" filled="f" strokeweight=".48pt">
                    <v:path arrowok="t" o:connecttype="custom" o:connectlocs="0,0;81,0" o:connectangles="0,0"/>
                  </v:shape>
                  <w10:wrap anchorx="page"/>
                </v:group>
              </w:pict>
            </mc:Fallback>
          </mc:AlternateContent>
        </w:r>
      </w:ins>
      <w:r w:rsidR="006514D0">
        <w:rPr>
          <w:rFonts w:ascii="Times New Roman"/>
          <w:sz w:val="20"/>
          <w:rPrChange w:id="11851" w:author="Author" w:date="2015-07-30T15:37:00Z">
            <w:rPr>
              <w:rFonts w:ascii="Times New Roman" w:hAnsi="Times New Roman"/>
              <w:sz w:val="20"/>
            </w:rPr>
          </w:rPrChange>
        </w:rPr>
        <w:t>We request the Secretary General</w:t>
      </w:r>
      <w:ins w:id="11852" w:author="Author" w:date="2015-07-30T15:37:00Z">
        <w:r w:rsidR="006514D0">
          <w:rPr>
            <w:rFonts w:ascii="Times New Roman"/>
            <w:sz w:val="20"/>
          </w:rPr>
          <w:t>, in consultation with Member States,</w:t>
        </w:r>
      </w:ins>
      <w:r w:rsidR="006514D0">
        <w:rPr>
          <w:rFonts w:ascii="Times New Roman"/>
          <w:sz w:val="20"/>
          <w:rPrChange w:id="11853" w:author="Author" w:date="2015-07-30T15:37:00Z">
            <w:rPr>
              <w:rFonts w:ascii="Times New Roman" w:hAnsi="Times New Roman"/>
              <w:sz w:val="20"/>
            </w:rPr>
          </w:rPrChange>
        </w:rPr>
        <w:t xml:space="preserve"> to prepare a report, for consideration</w:t>
      </w:r>
      <w:r w:rsidR="006514D0">
        <w:rPr>
          <w:rFonts w:ascii="Times New Roman"/>
          <w:spacing w:val="1"/>
          <w:sz w:val="20"/>
          <w:rPrChange w:id="11854" w:author="Author" w:date="2015-07-30T15:37:00Z">
            <w:rPr>
              <w:rFonts w:ascii="Times New Roman" w:hAnsi="Times New Roman"/>
              <w:sz w:val="20"/>
            </w:rPr>
          </w:rPrChange>
        </w:rPr>
        <w:t xml:space="preserve"> </w:t>
      </w:r>
      <w:del w:id="11855" w:author="Author" w:date="2015-07-30T15:37:00Z">
        <w:r w:rsidR="0039797F" w:rsidRPr="004B11A8">
          <w:rPr>
            <w:rFonts w:ascii="Times New Roman" w:hAnsi="Times New Roman"/>
            <w:sz w:val="20"/>
            <w:szCs w:val="20"/>
          </w:rPr>
          <w:delText>by</w:delText>
        </w:r>
      </w:del>
      <w:ins w:id="11856" w:author="Author" w:date="2015-07-30T15:37:00Z">
        <w:r w:rsidR="006514D0">
          <w:rPr>
            <w:rFonts w:ascii="Times New Roman"/>
            <w:sz w:val="20"/>
          </w:rPr>
          <w:t>at</w:t>
        </w:r>
        <w:r w:rsidR="006514D0">
          <w:rPr>
            <w:rFonts w:ascii="Times New Roman"/>
            <w:w w:val="99"/>
            <w:sz w:val="20"/>
          </w:rPr>
          <w:t xml:space="preserve"> </w:t>
        </w:r>
        <w:r w:rsidR="006514D0">
          <w:rPr>
            <w:rFonts w:ascii="Times New Roman"/>
            <w:sz w:val="20"/>
          </w:rPr>
          <w:t>the</w:t>
        </w:r>
        <w:r w:rsidR="006514D0">
          <w:rPr>
            <w:rFonts w:ascii="Times New Roman"/>
            <w:spacing w:val="28"/>
            <w:sz w:val="20"/>
          </w:rPr>
          <w:t xml:space="preserve"> </w:t>
        </w:r>
        <w:r w:rsidR="006514D0">
          <w:rPr>
            <w:rFonts w:ascii="Times New Roman"/>
            <w:sz w:val="20"/>
          </w:rPr>
          <w:t>70</w:t>
        </w:r>
        <w:r w:rsidR="006514D0">
          <w:rPr>
            <w:rFonts w:ascii="Times New Roman"/>
            <w:position w:val="9"/>
            <w:sz w:val="13"/>
          </w:rPr>
          <w:t>th</w:t>
        </w:r>
        <w:r w:rsidR="006514D0">
          <w:rPr>
            <w:rFonts w:ascii="Times New Roman"/>
            <w:spacing w:val="13"/>
            <w:position w:val="9"/>
            <w:sz w:val="13"/>
          </w:rPr>
          <w:t xml:space="preserve"> </w:t>
        </w:r>
        <w:r w:rsidR="006514D0">
          <w:rPr>
            <w:rFonts w:ascii="Times New Roman"/>
            <w:sz w:val="20"/>
          </w:rPr>
          <w:t>session</w:t>
        </w:r>
        <w:r w:rsidR="006514D0">
          <w:rPr>
            <w:rFonts w:ascii="Times New Roman"/>
            <w:spacing w:val="27"/>
            <w:sz w:val="20"/>
          </w:rPr>
          <w:t xml:space="preserve"> </w:t>
        </w:r>
        <w:r w:rsidR="006514D0">
          <w:rPr>
            <w:rFonts w:ascii="Times New Roman"/>
            <w:sz w:val="20"/>
          </w:rPr>
          <w:t>of</w:t>
        </w:r>
        <w:r w:rsidR="006514D0">
          <w:rPr>
            <w:rFonts w:ascii="Times New Roman"/>
            <w:spacing w:val="26"/>
            <w:sz w:val="20"/>
          </w:rPr>
          <w:t xml:space="preserve"> </w:t>
        </w:r>
        <w:r w:rsidR="006514D0">
          <w:rPr>
            <w:rFonts w:ascii="Times New Roman"/>
            <w:sz w:val="20"/>
          </w:rPr>
          <w:t>the</w:t>
        </w:r>
        <w:r w:rsidR="006514D0">
          <w:rPr>
            <w:rFonts w:ascii="Times New Roman"/>
            <w:spacing w:val="28"/>
            <w:sz w:val="20"/>
          </w:rPr>
          <w:t xml:space="preserve"> </w:t>
        </w:r>
        <w:r w:rsidR="006514D0">
          <w:rPr>
            <w:rFonts w:ascii="Times New Roman"/>
            <w:sz w:val="20"/>
          </w:rPr>
          <w:t>General</w:t>
        </w:r>
        <w:r w:rsidR="006514D0">
          <w:rPr>
            <w:rFonts w:ascii="Times New Roman"/>
            <w:spacing w:val="28"/>
            <w:sz w:val="20"/>
          </w:rPr>
          <w:t xml:space="preserve"> </w:t>
        </w:r>
        <w:r w:rsidR="006514D0">
          <w:rPr>
            <w:rFonts w:ascii="Times New Roman"/>
            <w:sz w:val="20"/>
          </w:rPr>
          <w:t>Assembly</w:t>
        </w:r>
        <w:r w:rsidR="006514D0">
          <w:rPr>
            <w:rFonts w:ascii="Times New Roman"/>
            <w:spacing w:val="27"/>
            <w:sz w:val="20"/>
          </w:rPr>
          <w:t xml:space="preserve"> </w:t>
        </w:r>
        <w:r w:rsidR="006514D0">
          <w:rPr>
            <w:rFonts w:ascii="Times New Roman"/>
            <w:sz w:val="20"/>
          </w:rPr>
          <w:t>in</w:t>
        </w:r>
        <w:r w:rsidR="006514D0">
          <w:rPr>
            <w:rFonts w:ascii="Times New Roman"/>
            <w:spacing w:val="27"/>
            <w:sz w:val="20"/>
          </w:rPr>
          <w:t xml:space="preserve"> </w:t>
        </w:r>
        <w:r w:rsidR="006514D0">
          <w:rPr>
            <w:rFonts w:ascii="Times New Roman"/>
            <w:sz w:val="20"/>
          </w:rPr>
          <w:t>preparation</w:t>
        </w:r>
        <w:r w:rsidR="006514D0">
          <w:rPr>
            <w:rFonts w:ascii="Times New Roman"/>
            <w:spacing w:val="27"/>
            <w:sz w:val="20"/>
          </w:rPr>
          <w:t xml:space="preserve"> </w:t>
        </w:r>
        <w:r w:rsidR="006514D0">
          <w:rPr>
            <w:rFonts w:ascii="Times New Roman"/>
            <w:sz w:val="20"/>
          </w:rPr>
          <w:t>for</w:t>
        </w:r>
      </w:ins>
      <w:r w:rsidR="006514D0">
        <w:rPr>
          <w:rFonts w:ascii="Times New Roman"/>
          <w:spacing w:val="34"/>
          <w:sz w:val="20"/>
          <w:rPrChange w:id="11857" w:author="Author" w:date="2015-07-30T15:37:00Z">
            <w:rPr>
              <w:rFonts w:ascii="Times New Roman" w:hAnsi="Times New Roman"/>
              <w:sz w:val="20"/>
            </w:rPr>
          </w:rPrChange>
        </w:rPr>
        <w:t xml:space="preserve"> </w:t>
      </w:r>
      <w:r w:rsidR="006514D0">
        <w:rPr>
          <w:rFonts w:ascii="Times New Roman"/>
          <w:sz w:val="20"/>
          <w:rPrChange w:id="11858" w:author="Author" w:date="2015-07-30T15:37:00Z">
            <w:rPr>
              <w:rFonts w:ascii="Times New Roman" w:hAnsi="Times New Roman"/>
              <w:sz w:val="20"/>
            </w:rPr>
          </w:rPrChange>
        </w:rPr>
        <w:t>the</w:t>
      </w:r>
      <w:r w:rsidR="006514D0">
        <w:rPr>
          <w:rFonts w:ascii="Times New Roman"/>
          <w:spacing w:val="28"/>
          <w:sz w:val="20"/>
          <w:rPrChange w:id="11859" w:author="Author" w:date="2015-07-30T15:37:00Z">
            <w:rPr>
              <w:rFonts w:ascii="Times New Roman" w:hAnsi="Times New Roman"/>
              <w:sz w:val="20"/>
            </w:rPr>
          </w:rPrChange>
        </w:rPr>
        <w:t xml:space="preserve"> </w:t>
      </w:r>
      <w:r w:rsidR="006514D0">
        <w:rPr>
          <w:rFonts w:ascii="Times New Roman"/>
          <w:sz w:val="20"/>
          <w:rPrChange w:id="11860" w:author="Author" w:date="2015-07-30T15:37:00Z">
            <w:rPr>
              <w:rFonts w:ascii="Times New Roman" w:hAnsi="Times New Roman"/>
              <w:sz w:val="20"/>
            </w:rPr>
          </w:rPrChange>
        </w:rPr>
        <w:t>2016</w:t>
      </w:r>
      <w:r w:rsidR="006514D0">
        <w:rPr>
          <w:rFonts w:ascii="Times New Roman"/>
          <w:spacing w:val="29"/>
          <w:sz w:val="20"/>
          <w:rPrChange w:id="11861" w:author="Author" w:date="2015-07-30T15:37:00Z">
            <w:rPr>
              <w:rFonts w:ascii="Times New Roman" w:hAnsi="Times New Roman"/>
              <w:sz w:val="20"/>
            </w:rPr>
          </w:rPrChange>
        </w:rPr>
        <w:t xml:space="preserve"> </w:t>
      </w:r>
      <w:r w:rsidR="006514D0">
        <w:rPr>
          <w:rFonts w:ascii="Times New Roman"/>
          <w:sz w:val="20"/>
          <w:rPrChange w:id="11862" w:author="Author" w:date="2015-07-30T15:37:00Z">
            <w:rPr>
              <w:rFonts w:ascii="Times New Roman" w:hAnsi="Times New Roman"/>
              <w:sz w:val="20"/>
            </w:rPr>
          </w:rPrChange>
        </w:rPr>
        <w:t>meeting</w:t>
      </w:r>
      <w:r w:rsidR="006514D0">
        <w:rPr>
          <w:rFonts w:ascii="Times New Roman"/>
          <w:spacing w:val="27"/>
          <w:sz w:val="20"/>
          <w:rPrChange w:id="11863" w:author="Author" w:date="2015-07-30T15:37:00Z">
            <w:rPr>
              <w:rFonts w:ascii="Times New Roman" w:hAnsi="Times New Roman"/>
              <w:sz w:val="20"/>
            </w:rPr>
          </w:rPrChange>
        </w:rPr>
        <w:t xml:space="preserve"> </w:t>
      </w:r>
      <w:r w:rsidR="006514D0">
        <w:rPr>
          <w:rFonts w:ascii="Times New Roman"/>
          <w:sz w:val="20"/>
          <w:rPrChange w:id="11864" w:author="Author" w:date="2015-07-30T15:37:00Z">
            <w:rPr>
              <w:rFonts w:ascii="Times New Roman" w:hAnsi="Times New Roman"/>
              <w:sz w:val="20"/>
            </w:rPr>
          </w:rPrChange>
        </w:rPr>
        <w:t>of</w:t>
      </w:r>
      <w:r w:rsidR="006514D0">
        <w:rPr>
          <w:rFonts w:ascii="Times New Roman"/>
          <w:spacing w:val="26"/>
          <w:sz w:val="20"/>
          <w:rPrChange w:id="11865" w:author="Author" w:date="2015-07-30T15:37:00Z">
            <w:rPr>
              <w:rFonts w:ascii="Times New Roman" w:hAnsi="Times New Roman"/>
              <w:sz w:val="20"/>
            </w:rPr>
          </w:rPrChange>
        </w:rPr>
        <w:t xml:space="preserve"> </w:t>
      </w:r>
      <w:r w:rsidR="006514D0">
        <w:rPr>
          <w:rFonts w:ascii="Times New Roman"/>
          <w:sz w:val="20"/>
          <w:rPrChange w:id="11866" w:author="Author" w:date="2015-07-30T15:37:00Z">
            <w:rPr>
              <w:rFonts w:ascii="Times New Roman" w:hAnsi="Times New Roman"/>
              <w:sz w:val="20"/>
            </w:rPr>
          </w:rPrChange>
        </w:rPr>
        <w:t>the</w:t>
      </w:r>
      <w:r w:rsidR="006514D0">
        <w:rPr>
          <w:rFonts w:ascii="Times New Roman"/>
          <w:spacing w:val="31"/>
          <w:sz w:val="20"/>
          <w:rPrChange w:id="11867" w:author="Author" w:date="2015-07-30T15:37:00Z">
            <w:rPr>
              <w:rFonts w:ascii="Times New Roman" w:hAnsi="Times New Roman"/>
              <w:sz w:val="20"/>
            </w:rPr>
          </w:rPrChange>
        </w:rPr>
        <w:t xml:space="preserve"> </w:t>
      </w:r>
      <w:r w:rsidR="006514D0">
        <w:rPr>
          <w:rFonts w:ascii="Times New Roman"/>
          <w:sz w:val="20"/>
          <w:rPrChange w:id="11868" w:author="Author" w:date="2015-07-30T15:37:00Z">
            <w:rPr>
              <w:rFonts w:ascii="Times New Roman" w:hAnsi="Times New Roman"/>
              <w:sz w:val="20"/>
            </w:rPr>
          </w:rPrChange>
        </w:rPr>
        <w:t>HLPF,</w:t>
      </w:r>
      <w:r w:rsidR="006514D0">
        <w:rPr>
          <w:rFonts w:ascii="Times New Roman"/>
          <w:spacing w:val="31"/>
          <w:sz w:val="20"/>
          <w:rPrChange w:id="11869" w:author="Author" w:date="2015-07-30T15:37:00Z">
            <w:rPr>
              <w:rFonts w:ascii="Times New Roman" w:hAnsi="Times New Roman"/>
              <w:sz w:val="20"/>
            </w:rPr>
          </w:rPrChange>
        </w:rPr>
        <w:t xml:space="preserve"> </w:t>
      </w:r>
      <w:r w:rsidR="006514D0">
        <w:rPr>
          <w:rFonts w:ascii="Times New Roman"/>
          <w:sz w:val="20"/>
          <w:rPrChange w:id="11870" w:author="Author" w:date="2015-07-30T15:37:00Z">
            <w:rPr>
              <w:rFonts w:ascii="Times New Roman" w:hAnsi="Times New Roman"/>
              <w:sz w:val="20"/>
            </w:rPr>
          </w:rPrChange>
        </w:rPr>
        <w:t>which</w:t>
      </w:r>
      <w:r w:rsidR="006514D0">
        <w:rPr>
          <w:rFonts w:ascii="Times New Roman"/>
          <w:spacing w:val="27"/>
          <w:sz w:val="20"/>
          <w:rPrChange w:id="11871" w:author="Author" w:date="2015-07-30T15:37:00Z">
            <w:rPr>
              <w:rFonts w:ascii="Times New Roman" w:hAnsi="Times New Roman"/>
              <w:sz w:val="20"/>
            </w:rPr>
          </w:rPrChange>
        </w:rPr>
        <w:t xml:space="preserve"> </w:t>
      </w:r>
      <w:r w:rsidR="006514D0">
        <w:rPr>
          <w:rFonts w:ascii="Times New Roman"/>
          <w:sz w:val="20"/>
          <w:rPrChange w:id="11872" w:author="Author" w:date="2015-07-30T15:37:00Z">
            <w:rPr>
              <w:rFonts w:ascii="Times New Roman" w:hAnsi="Times New Roman"/>
              <w:sz w:val="20"/>
            </w:rPr>
          </w:rPrChange>
        </w:rPr>
        <w:t>outlines</w:t>
      </w:r>
      <w:r w:rsidR="006514D0">
        <w:rPr>
          <w:rFonts w:ascii="Times New Roman"/>
          <w:w w:val="99"/>
          <w:sz w:val="20"/>
          <w:rPrChange w:id="11873" w:author="Author" w:date="2015-07-30T15:37:00Z">
            <w:rPr>
              <w:rFonts w:ascii="Times New Roman" w:hAnsi="Times New Roman"/>
              <w:sz w:val="20"/>
            </w:rPr>
          </w:rPrChange>
        </w:rPr>
        <w:t xml:space="preserve"> </w:t>
      </w:r>
      <w:r w:rsidR="006514D0">
        <w:rPr>
          <w:rFonts w:ascii="Times New Roman"/>
          <w:sz w:val="20"/>
          <w:rPrChange w:id="11874" w:author="Author" w:date="2015-07-30T15:37:00Z">
            <w:rPr>
              <w:rFonts w:ascii="Times New Roman" w:hAnsi="Times New Roman"/>
              <w:sz w:val="20"/>
            </w:rPr>
          </w:rPrChange>
        </w:rPr>
        <w:t xml:space="preserve">critical milestones towards coherent </w:t>
      </w:r>
      <w:del w:id="11875" w:author="Author" w:date="2015-07-30T15:37:00Z">
        <w:r w:rsidR="0039797F" w:rsidRPr="004B11A8">
          <w:rPr>
            <w:rFonts w:ascii="Times New Roman" w:hAnsi="Times New Roman"/>
            <w:sz w:val="20"/>
            <w:szCs w:val="20"/>
          </w:rPr>
          <w:delText xml:space="preserve">and </w:delText>
        </w:r>
      </w:del>
      <w:r w:rsidR="006514D0">
        <w:rPr>
          <w:rFonts w:ascii="Times New Roman"/>
          <w:sz w:val="20"/>
          <w:rPrChange w:id="11876" w:author="Author" w:date="2015-07-30T15:37:00Z">
            <w:rPr>
              <w:rFonts w:ascii="Times New Roman" w:hAnsi="Times New Roman"/>
              <w:sz w:val="20"/>
            </w:rPr>
          </w:rPrChange>
        </w:rPr>
        <w:t>efficient</w:t>
      </w:r>
      <w:ins w:id="11877" w:author="Author" w:date="2015-07-30T15:37:00Z">
        <w:r w:rsidR="006514D0">
          <w:rPr>
            <w:rFonts w:ascii="Times New Roman"/>
            <w:sz w:val="20"/>
          </w:rPr>
          <w:t>, and inclusive</w:t>
        </w:r>
      </w:ins>
      <w:r w:rsidR="006514D0">
        <w:rPr>
          <w:rFonts w:ascii="Times New Roman"/>
          <w:sz w:val="20"/>
          <w:rPrChange w:id="11878" w:author="Author" w:date="2015-07-30T15:37:00Z">
            <w:rPr>
              <w:rFonts w:ascii="Times New Roman" w:hAnsi="Times New Roman"/>
              <w:sz w:val="20"/>
            </w:rPr>
          </w:rPrChange>
        </w:rPr>
        <w:t xml:space="preserve"> follow-up and review at the global level. This</w:t>
      </w:r>
      <w:r w:rsidR="006514D0">
        <w:rPr>
          <w:rFonts w:ascii="Times New Roman"/>
          <w:spacing w:val="-21"/>
          <w:sz w:val="20"/>
          <w:rPrChange w:id="11879" w:author="Author" w:date="2015-07-30T15:37:00Z">
            <w:rPr>
              <w:rFonts w:ascii="Times New Roman" w:hAnsi="Times New Roman"/>
              <w:sz w:val="20"/>
            </w:rPr>
          </w:rPrChange>
        </w:rPr>
        <w:t xml:space="preserve"> </w:t>
      </w:r>
      <w:r w:rsidR="006514D0">
        <w:rPr>
          <w:rFonts w:ascii="Times New Roman"/>
          <w:sz w:val="20"/>
          <w:rPrChange w:id="11880" w:author="Author" w:date="2015-07-30T15:37:00Z">
            <w:rPr>
              <w:rFonts w:ascii="Times New Roman" w:hAnsi="Times New Roman"/>
              <w:sz w:val="20"/>
            </w:rPr>
          </w:rPrChange>
        </w:rPr>
        <w:t>report</w:t>
      </w:r>
      <w:r w:rsidR="006514D0">
        <w:rPr>
          <w:rFonts w:ascii="Times New Roman"/>
          <w:w w:val="99"/>
          <w:sz w:val="20"/>
          <w:rPrChange w:id="11881" w:author="Author" w:date="2015-07-30T15:37:00Z">
            <w:rPr>
              <w:rFonts w:ascii="Times New Roman" w:hAnsi="Times New Roman"/>
              <w:sz w:val="20"/>
            </w:rPr>
          </w:rPrChange>
        </w:rPr>
        <w:t xml:space="preserve"> </w:t>
      </w:r>
      <w:r w:rsidR="006514D0">
        <w:rPr>
          <w:rFonts w:ascii="Times New Roman"/>
          <w:sz w:val="20"/>
          <w:rPrChange w:id="11882" w:author="Author" w:date="2015-07-30T15:37:00Z">
            <w:rPr>
              <w:rFonts w:ascii="Times New Roman" w:hAnsi="Times New Roman"/>
              <w:sz w:val="20"/>
            </w:rPr>
          </w:rPrChange>
        </w:rPr>
        <w:t>should</w:t>
      </w:r>
      <w:r w:rsidR="006514D0">
        <w:rPr>
          <w:rFonts w:ascii="Times New Roman"/>
          <w:spacing w:val="36"/>
          <w:sz w:val="20"/>
          <w:rPrChange w:id="11883" w:author="Author" w:date="2015-07-30T15:37:00Z">
            <w:rPr>
              <w:rFonts w:ascii="Times New Roman" w:hAnsi="Times New Roman"/>
              <w:sz w:val="20"/>
            </w:rPr>
          </w:rPrChange>
        </w:rPr>
        <w:t xml:space="preserve"> </w:t>
      </w:r>
      <w:r w:rsidR="006514D0">
        <w:rPr>
          <w:rFonts w:ascii="Times New Roman"/>
          <w:sz w:val="20"/>
          <w:rPrChange w:id="11884" w:author="Author" w:date="2015-07-30T15:37:00Z">
            <w:rPr>
              <w:rFonts w:ascii="Times New Roman" w:hAnsi="Times New Roman"/>
              <w:sz w:val="20"/>
            </w:rPr>
          </w:rPrChange>
        </w:rPr>
        <w:t>include</w:t>
      </w:r>
      <w:r w:rsidR="006514D0">
        <w:rPr>
          <w:rFonts w:ascii="Times New Roman"/>
          <w:spacing w:val="36"/>
          <w:sz w:val="20"/>
          <w:rPrChange w:id="11885" w:author="Author" w:date="2015-07-30T15:37:00Z">
            <w:rPr>
              <w:rFonts w:ascii="Times New Roman" w:hAnsi="Times New Roman"/>
              <w:sz w:val="20"/>
            </w:rPr>
          </w:rPrChange>
        </w:rPr>
        <w:t xml:space="preserve"> </w:t>
      </w:r>
      <w:r w:rsidR="006514D0">
        <w:rPr>
          <w:rFonts w:ascii="Times New Roman"/>
          <w:sz w:val="20"/>
          <w:rPrChange w:id="11886" w:author="Author" w:date="2015-07-30T15:37:00Z">
            <w:rPr>
              <w:rFonts w:ascii="Times New Roman" w:hAnsi="Times New Roman"/>
              <w:sz w:val="20"/>
            </w:rPr>
          </w:rPrChange>
        </w:rPr>
        <w:t>a</w:t>
      </w:r>
      <w:r w:rsidR="006514D0">
        <w:rPr>
          <w:rFonts w:ascii="Times New Roman"/>
          <w:spacing w:val="36"/>
          <w:sz w:val="20"/>
          <w:rPrChange w:id="11887" w:author="Author" w:date="2015-07-30T15:37:00Z">
            <w:rPr>
              <w:rFonts w:ascii="Times New Roman" w:hAnsi="Times New Roman"/>
              <w:sz w:val="20"/>
            </w:rPr>
          </w:rPrChange>
        </w:rPr>
        <w:t xml:space="preserve"> </w:t>
      </w:r>
      <w:r w:rsidR="006514D0">
        <w:rPr>
          <w:rFonts w:ascii="Times New Roman"/>
          <w:sz w:val="20"/>
          <w:rPrChange w:id="11888" w:author="Author" w:date="2015-07-30T15:37:00Z">
            <w:rPr>
              <w:rFonts w:ascii="Times New Roman" w:hAnsi="Times New Roman"/>
              <w:sz w:val="20"/>
            </w:rPr>
          </w:rPrChange>
        </w:rPr>
        <w:t>proposal</w:t>
      </w:r>
      <w:r w:rsidR="006514D0">
        <w:rPr>
          <w:rFonts w:ascii="Times New Roman"/>
          <w:spacing w:val="35"/>
          <w:sz w:val="20"/>
          <w:rPrChange w:id="11889" w:author="Author" w:date="2015-07-30T15:37:00Z">
            <w:rPr>
              <w:rFonts w:ascii="Times New Roman" w:hAnsi="Times New Roman"/>
              <w:sz w:val="20"/>
            </w:rPr>
          </w:rPrChange>
        </w:rPr>
        <w:t xml:space="preserve"> </w:t>
      </w:r>
      <w:r w:rsidR="006514D0">
        <w:rPr>
          <w:rFonts w:ascii="Times New Roman"/>
          <w:sz w:val="20"/>
          <w:rPrChange w:id="11890" w:author="Author" w:date="2015-07-30T15:37:00Z">
            <w:rPr>
              <w:rFonts w:ascii="Times New Roman" w:hAnsi="Times New Roman"/>
              <w:sz w:val="20"/>
            </w:rPr>
          </w:rPrChange>
        </w:rPr>
        <w:t>on</w:t>
      </w:r>
      <w:r w:rsidR="006514D0">
        <w:rPr>
          <w:rFonts w:ascii="Times New Roman"/>
          <w:spacing w:val="34"/>
          <w:sz w:val="20"/>
          <w:rPrChange w:id="11891" w:author="Author" w:date="2015-07-30T15:37:00Z">
            <w:rPr>
              <w:rFonts w:ascii="Times New Roman" w:hAnsi="Times New Roman"/>
              <w:sz w:val="20"/>
            </w:rPr>
          </w:rPrChange>
        </w:rPr>
        <w:t xml:space="preserve"> </w:t>
      </w:r>
      <w:r w:rsidR="006514D0">
        <w:rPr>
          <w:rFonts w:ascii="Times New Roman"/>
          <w:sz w:val="20"/>
          <w:rPrChange w:id="11892" w:author="Author" w:date="2015-07-30T15:37:00Z">
            <w:rPr>
              <w:rFonts w:ascii="Times New Roman" w:hAnsi="Times New Roman"/>
              <w:sz w:val="20"/>
            </w:rPr>
          </w:rPrChange>
        </w:rPr>
        <w:t>the</w:t>
      </w:r>
      <w:r w:rsidR="006514D0">
        <w:rPr>
          <w:rFonts w:ascii="Times New Roman"/>
          <w:spacing w:val="36"/>
          <w:sz w:val="20"/>
          <w:rPrChange w:id="11893" w:author="Author" w:date="2015-07-30T15:37:00Z">
            <w:rPr>
              <w:rFonts w:ascii="Times New Roman" w:hAnsi="Times New Roman"/>
              <w:sz w:val="20"/>
            </w:rPr>
          </w:rPrChange>
        </w:rPr>
        <w:t xml:space="preserve"> </w:t>
      </w:r>
      <w:r w:rsidR="006514D0">
        <w:rPr>
          <w:rFonts w:ascii="Times New Roman"/>
          <w:sz w:val="20"/>
          <w:rPrChange w:id="11894" w:author="Author" w:date="2015-07-30T15:37:00Z">
            <w:rPr>
              <w:rFonts w:ascii="Times New Roman" w:hAnsi="Times New Roman"/>
              <w:sz w:val="20"/>
            </w:rPr>
          </w:rPrChange>
        </w:rPr>
        <w:t>organizational</w:t>
      </w:r>
      <w:r w:rsidR="006514D0">
        <w:rPr>
          <w:rFonts w:ascii="Times New Roman"/>
          <w:spacing w:val="35"/>
          <w:sz w:val="20"/>
          <w:rPrChange w:id="11895" w:author="Author" w:date="2015-07-30T15:37:00Z">
            <w:rPr>
              <w:rFonts w:ascii="Times New Roman" w:hAnsi="Times New Roman"/>
              <w:sz w:val="20"/>
            </w:rPr>
          </w:rPrChange>
        </w:rPr>
        <w:t xml:space="preserve"> </w:t>
      </w:r>
      <w:r w:rsidR="006514D0">
        <w:rPr>
          <w:rFonts w:ascii="Times New Roman"/>
          <w:sz w:val="20"/>
          <w:rPrChange w:id="11896" w:author="Author" w:date="2015-07-30T15:37:00Z">
            <w:rPr>
              <w:rFonts w:ascii="Times New Roman" w:hAnsi="Times New Roman"/>
              <w:sz w:val="20"/>
            </w:rPr>
          </w:rPrChange>
        </w:rPr>
        <w:t>arrangements</w:t>
      </w:r>
      <w:r w:rsidR="006514D0">
        <w:rPr>
          <w:rFonts w:ascii="Times New Roman"/>
          <w:spacing w:val="37"/>
          <w:sz w:val="20"/>
          <w:rPrChange w:id="11897" w:author="Author" w:date="2015-07-30T15:37:00Z">
            <w:rPr>
              <w:rFonts w:ascii="Times New Roman" w:hAnsi="Times New Roman"/>
              <w:sz w:val="20"/>
            </w:rPr>
          </w:rPrChange>
        </w:rPr>
        <w:t xml:space="preserve"> </w:t>
      </w:r>
      <w:r w:rsidR="006514D0">
        <w:rPr>
          <w:rFonts w:ascii="Times New Roman"/>
          <w:sz w:val="20"/>
          <w:rPrChange w:id="11898" w:author="Author" w:date="2015-07-30T15:37:00Z">
            <w:rPr>
              <w:rFonts w:ascii="Times New Roman" w:hAnsi="Times New Roman"/>
              <w:sz w:val="20"/>
            </w:rPr>
          </w:rPrChange>
        </w:rPr>
        <w:t>for</w:t>
      </w:r>
      <w:r w:rsidR="006514D0">
        <w:rPr>
          <w:rFonts w:ascii="Times New Roman"/>
          <w:spacing w:val="36"/>
          <w:sz w:val="20"/>
          <w:rPrChange w:id="11899" w:author="Author" w:date="2015-07-30T15:37:00Z">
            <w:rPr>
              <w:rFonts w:ascii="Times New Roman" w:hAnsi="Times New Roman"/>
              <w:sz w:val="20"/>
            </w:rPr>
          </w:rPrChange>
        </w:rPr>
        <w:t xml:space="preserve"> </w:t>
      </w:r>
      <w:r w:rsidR="006514D0">
        <w:rPr>
          <w:rFonts w:ascii="Times New Roman"/>
          <w:sz w:val="20"/>
          <w:rPrChange w:id="11900" w:author="Author" w:date="2015-07-30T15:37:00Z">
            <w:rPr>
              <w:rFonts w:ascii="Times New Roman" w:hAnsi="Times New Roman"/>
              <w:sz w:val="20"/>
            </w:rPr>
          </w:rPrChange>
        </w:rPr>
        <w:t>state-led</w:t>
      </w:r>
      <w:r w:rsidR="006514D0">
        <w:rPr>
          <w:rFonts w:ascii="Times New Roman"/>
          <w:spacing w:val="36"/>
          <w:sz w:val="20"/>
          <w:rPrChange w:id="11901" w:author="Author" w:date="2015-07-30T15:37:00Z">
            <w:rPr>
              <w:rFonts w:ascii="Times New Roman" w:hAnsi="Times New Roman"/>
              <w:sz w:val="20"/>
            </w:rPr>
          </w:rPrChange>
        </w:rPr>
        <w:t xml:space="preserve"> </w:t>
      </w:r>
      <w:r w:rsidR="006514D0">
        <w:rPr>
          <w:rFonts w:ascii="Times New Roman"/>
          <w:sz w:val="20"/>
          <w:rPrChange w:id="11902" w:author="Author" w:date="2015-07-30T15:37:00Z">
            <w:rPr>
              <w:rFonts w:ascii="Times New Roman" w:hAnsi="Times New Roman"/>
              <w:sz w:val="20"/>
            </w:rPr>
          </w:rPrChange>
        </w:rPr>
        <w:t>reviews</w:t>
      </w:r>
      <w:r w:rsidR="006514D0">
        <w:rPr>
          <w:rFonts w:ascii="Times New Roman"/>
          <w:spacing w:val="35"/>
          <w:sz w:val="20"/>
          <w:rPrChange w:id="11903" w:author="Author" w:date="2015-07-30T15:37:00Z">
            <w:rPr>
              <w:rFonts w:ascii="Times New Roman" w:hAnsi="Times New Roman"/>
              <w:sz w:val="20"/>
            </w:rPr>
          </w:rPrChange>
        </w:rPr>
        <w:t xml:space="preserve"> </w:t>
      </w:r>
      <w:r w:rsidR="006514D0">
        <w:rPr>
          <w:rFonts w:ascii="Times New Roman"/>
          <w:sz w:val="20"/>
          <w:rPrChange w:id="11904" w:author="Author" w:date="2015-07-30T15:37:00Z">
            <w:rPr>
              <w:rFonts w:ascii="Times New Roman" w:hAnsi="Times New Roman"/>
              <w:sz w:val="20"/>
            </w:rPr>
          </w:rPrChange>
        </w:rPr>
        <w:t>at</w:t>
      </w:r>
      <w:r w:rsidR="006514D0">
        <w:rPr>
          <w:rFonts w:ascii="Times New Roman"/>
          <w:spacing w:val="38"/>
          <w:sz w:val="20"/>
          <w:rPrChange w:id="11905" w:author="Author" w:date="2015-07-30T15:37:00Z">
            <w:rPr>
              <w:rFonts w:ascii="Times New Roman" w:hAnsi="Times New Roman"/>
              <w:sz w:val="20"/>
            </w:rPr>
          </w:rPrChange>
        </w:rPr>
        <w:t xml:space="preserve"> </w:t>
      </w:r>
      <w:r w:rsidR="006514D0">
        <w:rPr>
          <w:rFonts w:ascii="Times New Roman"/>
          <w:sz w:val="20"/>
          <w:rPrChange w:id="11906" w:author="Author" w:date="2015-07-30T15:37:00Z">
            <w:rPr>
              <w:rFonts w:ascii="Times New Roman" w:hAnsi="Times New Roman"/>
              <w:sz w:val="20"/>
            </w:rPr>
          </w:rPrChange>
        </w:rPr>
        <w:t>the</w:t>
      </w:r>
      <w:r w:rsidR="006514D0">
        <w:rPr>
          <w:rFonts w:ascii="Times New Roman"/>
          <w:spacing w:val="36"/>
          <w:sz w:val="20"/>
          <w:rPrChange w:id="11907" w:author="Author" w:date="2015-07-30T15:37:00Z">
            <w:rPr>
              <w:rFonts w:ascii="Times New Roman" w:hAnsi="Times New Roman"/>
              <w:sz w:val="20"/>
            </w:rPr>
          </w:rPrChange>
        </w:rPr>
        <w:t xml:space="preserve"> </w:t>
      </w:r>
      <w:r w:rsidR="006514D0">
        <w:rPr>
          <w:rFonts w:ascii="Times New Roman"/>
          <w:sz w:val="20"/>
          <w:rPrChange w:id="11908" w:author="Author" w:date="2015-07-30T15:37:00Z">
            <w:rPr>
              <w:rFonts w:ascii="Times New Roman" w:hAnsi="Times New Roman"/>
              <w:sz w:val="20"/>
            </w:rPr>
          </w:rPrChange>
        </w:rPr>
        <w:t>HLPF</w:t>
      </w:r>
      <w:r w:rsidR="006514D0">
        <w:rPr>
          <w:rFonts w:ascii="Times New Roman"/>
          <w:spacing w:val="35"/>
          <w:sz w:val="20"/>
          <w:rPrChange w:id="11909" w:author="Author" w:date="2015-07-30T15:37:00Z">
            <w:rPr>
              <w:rFonts w:ascii="Times New Roman" w:hAnsi="Times New Roman"/>
              <w:sz w:val="20"/>
            </w:rPr>
          </w:rPrChange>
        </w:rPr>
        <w:t xml:space="preserve"> </w:t>
      </w:r>
      <w:r w:rsidR="006514D0">
        <w:rPr>
          <w:rFonts w:ascii="Times New Roman"/>
          <w:sz w:val="20"/>
          <w:rPrChange w:id="11910" w:author="Author" w:date="2015-07-30T15:37:00Z">
            <w:rPr>
              <w:rFonts w:ascii="Times New Roman" w:hAnsi="Times New Roman"/>
              <w:sz w:val="20"/>
            </w:rPr>
          </w:rPrChange>
        </w:rPr>
        <w:t>under</w:t>
      </w:r>
      <w:r w:rsidR="006514D0">
        <w:rPr>
          <w:rFonts w:ascii="Times New Roman"/>
          <w:spacing w:val="36"/>
          <w:sz w:val="20"/>
          <w:rPrChange w:id="11911" w:author="Author" w:date="2015-07-30T15:37:00Z">
            <w:rPr>
              <w:rFonts w:ascii="Times New Roman" w:hAnsi="Times New Roman"/>
              <w:sz w:val="20"/>
            </w:rPr>
          </w:rPrChange>
        </w:rPr>
        <w:t xml:space="preserve"> </w:t>
      </w:r>
      <w:r w:rsidR="006514D0">
        <w:rPr>
          <w:rFonts w:ascii="Times New Roman"/>
          <w:sz w:val="20"/>
          <w:rPrChange w:id="11912" w:author="Author" w:date="2015-07-30T15:37:00Z">
            <w:rPr>
              <w:rFonts w:ascii="Times New Roman" w:hAnsi="Times New Roman"/>
              <w:sz w:val="20"/>
            </w:rPr>
          </w:rPrChange>
        </w:rPr>
        <w:t>the</w:t>
      </w:r>
      <w:r w:rsidR="006514D0">
        <w:rPr>
          <w:rFonts w:ascii="Times New Roman"/>
          <w:w w:val="99"/>
          <w:sz w:val="20"/>
          <w:rPrChange w:id="11913" w:author="Author" w:date="2015-07-30T15:37:00Z">
            <w:rPr>
              <w:rFonts w:ascii="Times New Roman" w:hAnsi="Times New Roman"/>
              <w:sz w:val="20"/>
            </w:rPr>
          </w:rPrChange>
        </w:rPr>
        <w:t xml:space="preserve"> </w:t>
      </w:r>
      <w:r w:rsidR="006514D0">
        <w:rPr>
          <w:rFonts w:ascii="Times New Roman"/>
          <w:sz w:val="20"/>
          <w:rPrChange w:id="11914" w:author="Author" w:date="2015-07-30T15:37:00Z">
            <w:rPr>
              <w:rFonts w:ascii="Times New Roman" w:hAnsi="Times New Roman"/>
              <w:sz w:val="20"/>
            </w:rPr>
          </w:rPrChange>
        </w:rPr>
        <w:t xml:space="preserve">auspices of ECOSOC, including recommendations on </w:t>
      </w:r>
      <w:del w:id="11915" w:author="Author" w:date="2015-07-30T15:37:00Z">
        <w:r w:rsidR="0039797F" w:rsidRPr="004B11A8">
          <w:rPr>
            <w:rFonts w:ascii="Times New Roman" w:hAnsi="Times New Roman"/>
            <w:sz w:val="20"/>
            <w:szCs w:val="20"/>
          </w:rPr>
          <w:delText>a</w:delText>
        </w:r>
        <w:r w:rsidR="0039797F">
          <w:rPr>
            <w:rFonts w:ascii="Times New Roman" w:hAnsi="Times New Roman"/>
            <w:sz w:val="20"/>
            <w:szCs w:val="20"/>
          </w:rPr>
          <w:delText xml:space="preserve"> </w:delText>
        </w:r>
      </w:del>
      <w:r w:rsidR="006514D0">
        <w:rPr>
          <w:rFonts w:ascii="Times New Roman"/>
          <w:sz w:val="20"/>
          <w:rPrChange w:id="11916" w:author="Author" w:date="2015-07-30T15:37:00Z">
            <w:rPr>
              <w:rFonts w:ascii="Times New Roman" w:hAnsi="Times New Roman"/>
              <w:sz w:val="20"/>
            </w:rPr>
          </w:rPrChange>
        </w:rPr>
        <w:t xml:space="preserve">voluntary common reporting </w:t>
      </w:r>
      <w:del w:id="11917" w:author="Author" w:date="2015-07-30T15:37:00Z">
        <w:r w:rsidR="0039797F" w:rsidRPr="004B11A8">
          <w:rPr>
            <w:rFonts w:ascii="Times New Roman" w:hAnsi="Times New Roman"/>
            <w:sz w:val="20"/>
            <w:szCs w:val="20"/>
          </w:rPr>
          <w:delText>format</w:delText>
        </w:r>
      </w:del>
      <w:ins w:id="11918" w:author="Author" w:date="2015-07-30T15:37:00Z">
        <w:r w:rsidR="006514D0">
          <w:rPr>
            <w:rFonts w:ascii="Times New Roman"/>
            <w:sz w:val="20"/>
          </w:rPr>
          <w:t>guidelines</w:t>
        </w:r>
      </w:ins>
      <w:r w:rsidR="006514D0">
        <w:rPr>
          <w:rFonts w:ascii="Times New Roman"/>
          <w:sz w:val="20"/>
          <w:rPrChange w:id="11919" w:author="Author" w:date="2015-07-30T15:37:00Z">
            <w:rPr>
              <w:rFonts w:ascii="Times New Roman" w:hAnsi="Times New Roman"/>
              <w:sz w:val="20"/>
            </w:rPr>
          </w:rPrChange>
        </w:rPr>
        <w:t>. It should</w:t>
      </w:r>
      <w:r w:rsidR="006514D0">
        <w:rPr>
          <w:rFonts w:ascii="Times New Roman"/>
          <w:spacing w:val="8"/>
          <w:sz w:val="20"/>
          <w:rPrChange w:id="11920" w:author="Author" w:date="2015-07-30T15:37:00Z">
            <w:rPr>
              <w:rFonts w:ascii="Times New Roman" w:hAnsi="Times New Roman"/>
              <w:sz w:val="20"/>
            </w:rPr>
          </w:rPrChange>
        </w:rPr>
        <w:t xml:space="preserve"> </w:t>
      </w:r>
      <w:r w:rsidR="006514D0">
        <w:rPr>
          <w:rFonts w:ascii="Times New Roman"/>
          <w:sz w:val="20"/>
          <w:rPrChange w:id="11921" w:author="Author" w:date="2015-07-30T15:37:00Z">
            <w:rPr>
              <w:rFonts w:ascii="Times New Roman" w:hAnsi="Times New Roman"/>
              <w:sz w:val="20"/>
            </w:rPr>
          </w:rPrChange>
        </w:rPr>
        <w:t>clarify</w:t>
      </w:r>
      <w:r w:rsidR="006514D0">
        <w:rPr>
          <w:rFonts w:ascii="Times New Roman"/>
          <w:w w:val="99"/>
          <w:sz w:val="20"/>
          <w:rPrChange w:id="11922" w:author="Author" w:date="2015-07-30T15:37:00Z">
            <w:rPr>
              <w:rFonts w:ascii="Times New Roman" w:hAnsi="Times New Roman"/>
              <w:sz w:val="20"/>
            </w:rPr>
          </w:rPrChange>
        </w:rPr>
        <w:t xml:space="preserve"> </w:t>
      </w:r>
      <w:r w:rsidR="006514D0">
        <w:rPr>
          <w:rFonts w:ascii="Times New Roman"/>
          <w:sz w:val="20"/>
          <w:rPrChange w:id="11923" w:author="Author" w:date="2015-07-30T15:37:00Z">
            <w:rPr>
              <w:rFonts w:ascii="Times New Roman" w:hAnsi="Times New Roman"/>
              <w:sz w:val="20"/>
            </w:rPr>
          </w:rPrChange>
        </w:rPr>
        <w:t>institutional responsibilities and provide guidance on annual themes</w:t>
      </w:r>
      <w:del w:id="11924" w:author="Author" w:date="2015-07-30T15:37:00Z">
        <w:r w:rsidR="0039797F" w:rsidRPr="004B11A8">
          <w:rPr>
            <w:rFonts w:ascii="Times New Roman" w:hAnsi="Times New Roman"/>
            <w:sz w:val="20"/>
            <w:szCs w:val="20"/>
          </w:rPr>
          <w:delText xml:space="preserve"> and</w:delText>
        </w:r>
      </w:del>
      <w:ins w:id="11925" w:author="Author" w:date="2015-07-30T15:37:00Z">
        <w:r w:rsidR="006514D0">
          <w:rPr>
            <w:rFonts w:ascii="Times New Roman"/>
            <w:sz w:val="20"/>
          </w:rPr>
          <w:t>,</w:t>
        </w:r>
      </w:ins>
      <w:r w:rsidR="006514D0">
        <w:rPr>
          <w:rFonts w:ascii="Times New Roman"/>
          <w:sz w:val="20"/>
          <w:rPrChange w:id="11926" w:author="Author" w:date="2015-07-30T15:37:00Z">
            <w:rPr>
              <w:rFonts w:ascii="Times New Roman" w:hAnsi="Times New Roman"/>
              <w:sz w:val="20"/>
            </w:rPr>
          </w:rPrChange>
        </w:rPr>
        <w:t xml:space="preserve"> on a sequence of thematic</w:t>
      </w:r>
      <w:ins w:id="11927" w:author="Author" w:date="2015-07-30T15:37:00Z">
        <w:r w:rsidR="006514D0">
          <w:rPr>
            <w:rFonts w:ascii="Times New Roman"/>
            <w:sz w:val="20"/>
          </w:rPr>
          <w:t xml:space="preserve"> reviews, and</w:t>
        </w:r>
        <w:r w:rsidR="006514D0">
          <w:rPr>
            <w:rFonts w:ascii="Times New Roman"/>
            <w:spacing w:val="39"/>
            <w:sz w:val="20"/>
          </w:rPr>
          <w:t xml:space="preserve"> </w:t>
        </w:r>
        <w:r w:rsidR="006514D0">
          <w:rPr>
            <w:rFonts w:ascii="Times New Roman"/>
            <w:sz w:val="20"/>
          </w:rPr>
          <w:t>on</w:t>
        </w:r>
        <w:r w:rsidR="006514D0">
          <w:rPr>
            <w:rFonts w:ascii="Times New Roman"/>
            <w:w w:val="99"/>
            <w:sz w:val="20"/>
          </w:rPr>
          <w:t xml:space="preserve"> </w:t>
        </w:r>
        <w:r w:rsidR="006514D0">
          <w:rPr>
            <w:rFonts w:ascii="Times New Roman"/>
            <w:sz w:val="20"/>
          </w:rPr>
          <w:t>options for periodic</w:t>
        </w:r>
      </w:ins>
      <w:r w:rsidR="006514D0">
        <w:rPr>
          <w:rFonts w:ascii="Times New Roman"/>
          <w:sz w:val="20"/>
          <w:rPrChange w:id="11928" w:author="Author" w:date="2015-07-30T15:37:00Z">
            <w:rPr>
              <w:rFonts w:ascii="Times New Roman" w:hAnsi="Times New Roman"/>
              <w:sz w:val="20"/>
            </w:rPr>
          </w:rPrChange>
        </w:rPr>
        <w:t xml:space="preserve"> reviews for the</w:t>
      </w:r>
      <w:r w:rsidR="006514D0">
        <w:rPr>
          <w:rFonts w:ascii="Times New Roman"/>
          <w:spacing w:val="-1"/>
          <w:sz w:val="20"/>
          <w:rPrChange w:id="11929" w:author="Author" w:date="2015-07-30T15:37:00Z">
            <w:rPr>
              <w:rFonts w:ascii="Times New Roman" w:hAnsi="Times New Roman"/>
              <w:sz w:val="20"/>
            </w:rPr>
          </w:rPrChange>
        </w:rPr>
        <w:t xml:space="preserve"> </w:t>
      </w:r>
      <w:r w:rsidR="006514D0">
        <w:rPr>
          <w:rFonts w:ascii="Times New Roman"/>
          <w:sz w:val="20"/>
          <w:rPrChange w:id="11930" w:author="Author" w:date="2015-07-30T15:37:00Z">
            <w:rPr>
              <w:rFonts w:ascii="Times New Roman" w:hAnsi="Times New Roman"/>
              <w:sz w:val="20"/>
            </w:rPr>
          </w:rPrChange>
        </w:rPr>
        <w:t>HLPF.</w:t>
      </w:r>
    </w:p>
    <w:p w14:paraId="528B8CC7" w14:textId="77777777" w:rsidR="00804791" w:rsidRDefault="00804791">
      <w:pPr>
        <w:spacing w:before="7"/>
        <w:rPr>
          <w:rFonts w:ascii="Times New Roman" w:hAnsi="Times New Roman"/>
          <w:sz w:val="21"/>
          <w:rPrChange w:id="11931" w:author="Author" w:date="2015-07-30T15:37:00Z">
            <w:rPr>
              <w:rFonts w:ascii="Times New Roman" w:hAnsi="Times New Roman"/>
              <w:sz w:val="20"/>
            </w:rPr>
          </w:rPrChange>
        </w:rPr>
        <w:pPrChange w:id="11932" w:author="Author" w:date="2015-07-30T15:37:00Z">
          <w:pPr>
            <w:pStyle w:val="ListParagraph"/>
          </w:pPr>
        </w:pPrChange>
      </w:pPr>
    </w:p>
    <w:p w14:paraId="447A4A19" w14:textId="77777777" w:rsidR="0039797F" w:rsidRPr="004B11A8" w:rsidRDefault="0039797F" w:rsidP="0039797F">
      <w:pPr>
        <w:pStyle w:val="ListParagraph"/>
        <w:widowControl/>
        <w:numPr>
          <w:ilvl w:val="0"/>
          <w:numId w:val="36"/>
        </w:numPr>
        <w:contextualSpacing/>
        <w:rPr>
          <w:del w:id="11933" w:author="Author" w:date="2015-07-30T15:37:00Z"/>
          <w:rFonts w:ascii="Times New Roman" w:hAnsi="Times New Roman"/>
          <w:sz w:val="20"/>
          <w:szCs w:val="20"/>
        </w:rPr>
      </w:pPr>
      <w:del w:id="11934" w:author="Author" w:date="2015-07-30T15:37:00Z">
        <w:r>
          <w:rPr>
            <w:rFonts w:ascii="Times New Roman" w:hAnsi="Times New Roman"/>
            <w:sz w:val="20"/>
            <w:szCs w:val="20"/>
          </w:rPr>
          <w:delText>To ensure the full realization of the Agenda, we call on the General Assembly, ECOSOC and their subsidiary bodies, as well as on the specialized agencies to take all necessary measure</w:delText>
        </w:r>
        <w:r w:rsidR="00730B71">
          <w:rPr>
            <w:rFonts w:ascii="Times New Roman" w:hAnsi="Times New Roman"/>
            <w:sz w:val="20"/>
            <w:szCs w:val="20"/>
          </w:rPr>
          <w:delText>s</w:delText>
        </w:r>
        <w:r>
          <w:rPr>
            <w:rFonts w:ascii="Times New Roman" w:hAnsi="Times New Roman"/>
            <w:sz w:val="20"/>
            <w:szCs w:val="20"/>
          </w:rPr>
          <w:delText xml:space="preserve"> for the effective, comprehensive and timely implementation, follow-up and review of the Agenda.</w:delText>
        </w:r>
      </w:del>
    </w:p>
    <w:p w14:paraId="227988DC" w14:textId="77777777" w:rsidR="0039797F" w:rsidRPr="004B11A8" w:rsidRDefault="0039797F" w:rsidP="0039797F">
      <w:pPr>
        <w:pStyle w:val="ListParagraph"/>
        <w:rPr>
          <w:del w:id="11935" w:author="Author" w:date="2015-07-30T15:37:00Z"/>
          <w:rFonts w:ascii="Times New Roman" w:hAnsi="Times New Roman"/>
          <w:sz w:val="20"/>
          <w:szCs w:val="20"/>
        </w:rPr>
      </w:pPr>
    </w:p>
    <w:p w14:paraId="2B84295A" w14:textId="77777777" w:rsidR="0039797F" w:rsidRPr="004B11A8" w:rsidRDefault="006514D0" w:rsidP="0039797F">
      <w:pPr>
        <w:pStyle w:val="ListParagraph"/>
        <w:widowControl/>
        <w:numPr>
          <w:ilvl w:val="0"/>
          <w:numId w:val="36"/>
        </w:numPr>
        <w:contextualSpacing/>
        <w:rPr>
          <w:del w:id="11936" w:author="Author" w:date="2015-07-30T15:37:00Z"/>
          <w:rFonts w:ascii="Times New Roman" w:hAnsi="Times New Roman"/>
          <w:sz w:val="20"/>
          <w:szCs w:val="20"/>
        </w:rPr>
      </w:pPr>
      <w:r>
        <w:rPr>
          <w:rFonts w:ascii="Times New Roman"/>
          <w:sz w:val="20"/>
          <w:rPrChange w:id="11937" w:author="Author" w:date="2015-07-30T15:37:00Z">
            <w:rPr>
              <w:rFonts w:ascii="Times New Roman" w:hAnsi="Times New Roman"/>
              <w:sz w:val="20"/>
            </w:rPr>
          </w:rPrChange>
        </w:rPr>
        <w:t>We</w:t>
      </w:r>
      <w:r>
        <w:rPr>
          <w:rFonts w:ascii="Times New Roman"/>
          <w:spacing w:val="9"/>
          <w:sz w:val="20"/>
          <w:rPrChange w:id="11938" w:author="Author" w:date="2015-07-30T15:37:00Z">
            <w:rPr>
              <w:rFonts w:ascii="Times New Roman" w:hAnsi="Times New Roman"/>
              <w:sz w:val="20"/>
            </w:rPr>
          </w:rPrChange>
        </w:rPr>
        <w:t xml:space="preserve"> </w:t>
      </w:r>
      <w:r>
        <w:rPr>
          <w:rFonts w:ascii="Times New Roman"/>
          <w:sz w:val="20"/>
          <w:rPrChange w:id="11939" w:author="Author" w:date="2015-07-30T15:37:00Z">
            <w:rPr>
              <w:rFonts w:ascii="Times New Roman" w:hAnsi="Times New Roman"/>
              <w:sz w:val="20"/>
            </w:rPr>
          </w:rPrChange>
        </w:rPr>
        <w:t>reaffirm</w:t>
      </w:r>
      <w:r>
        <w:rPr>
          <w:rFonts w:ascii="Times New Roman"/>
          <w:spacing w:val="7"/>
          <w:sz w:val="20"/>
          <w:rPrChange w:id="11940" w:author="Author" w:date="2015-07-30T15:37:00Z">
            <w:rPr>
              <w:rFonts w:ascii="Times New Roman" w:hAnsi="Times New Roman"/>
              <w:sz w:val="20"/>
            </w:rPr>
          </w:rPrChange>
        </w:rPr>
        <w:t xml:space="preserve"> </w:t>
      </w:r>
      <w:r>
        <w:rPr>
          <w:rFonts w:ascii="Times New Roman"/>
          <w:sz w:val="20"/>
          <w:rPrChange w:id="11941" w:author="Author" w:date="2015-07-30T15:37:00Z">
            <w:rPr>
              <w:rFonts w:ascii="Times New Roman" w:hAnsi="Times New Roman"/>
              <w:sz w:val="20"/>
            </w:rPr>
          </w:rPrChange>
        </w:rPr>
        <w:t>our</w:t>
      </w:r>
      <w:r>
        <w:rPr>
          <w:rFonts w:ascii="Times New Roman"/>
          <w:spacing w:val="12"/>
          <w:sz w:val="20"/>
          <w:rPrChange w:id="11942" w:author="Author" w:date="2015-07-30T15:37:00Z">
            <w:rPr>
              <w:rFonts w:ascii="Times New Roman" w:hAnsi="Times New Roman"/>
              <w:sz w:val="20"/>
            </w:rPr>
          </w:rPrChange>
        </w:rPr>
        <w:t xml:space="preserve"> </w:t>
      </w:r>
      <w:r>
        <w:rPr>
          <w:rFonts w:ascii="Times New Roman"/>
          <w:sz w:val="20"/>
          <w:rPrChange w:id="11943" w:author="Author" w:date="2015-07-30T15:37:00Z">
            <w:rPr>
              <w:rFonts w:ascii="Times New Roman" w:hAnsi="Times New Roman"/>
              <w:sz w:val="20"/>
            </w:rPr>
          </w:rPrChange>
        </w:rPr>
        <w:t>unwavering</w:t>
      </w:r>
      <w:r>
        <w:rPr>
          <w:rFonts w:ascii="Times New Roman"/>
          <w:spacing w:val="10"/>
          <w:sz w:val="20"/>
          <w:rPrChange w:id="11944" w:author="Author" w:date="2015-07-30T15:37:00Z">
            <w:rPr>
              <w:rFonts w:ascii="Times New Roman" w:hAnsi="Times New Roman"/>
              <w:sz w:val="20"/>
            </w:rPr>
          </w:rPrChange>
        </w:rPr>
        <w:t xml:space="preserve"> </w:t>
      </w:r>
      <w:r>
        <w:rPr>
          <w:rFonts w:ascii="Times New Roman"/>
          <w:sz w:val="20"/>
          <w:rPrChange w:id="11945" w:author="Author" w:date="2015-07-30T15:37:00Z">
            <w:rPr>
              <w:rFonts w:ascii="Times New Roman" w:hAnsi="Times New Roman"/>
              <w:sz w:val="20"/>
            </w:rPr>
          </w:rPrChange>
        </w:rPr>
        <w:t>commitment</w:t>
      </w:r>
      <w:r>
        <w:rPr>
          <w:rFonts w:ascii="Times New Roman"/>
          <w:spacing w:val="11"/>
          <w:sz w:val="20"/>
          <w:rPrChange w:id="11946" w:author="Author" w:date="2015-07-30T15:37:00Z">
            <w:rPr>
              <w:rFonts w:ascii="Times New Roman" w:hAnsi="Times New Roman"/>
              <w:sz w:val="20"/>
            </w:rPr>
          </w:rPrChange>
        </w:rPr>
        <w:t xml:space="preserve"> </w:t>
      </w:r>
      <w:r>
        <w:rPr>
          <w:rFonts w:ascii="Times New Roman"/>
          <w:sz w:val="20"/>
          <w:rPrChange w:id="11947" w:author="Author" w:date="2015-07-30T15:37:00Z">
            <w:rPr>
              <w:rFonts w:ascii="Times New Roman" w:hAnsi="Times New Roman"/>
              <w:sz w:val="20"/>
            </w:rPr>
          </w:rPrChange>
        </w:rPr>
        <w:t>to</w:t>
      </w:r>
      <w:r>
        <w:rPr>
          <w:rFonts w:ascii="Times New Roman"/>
          <w:spacing w:val="9"/>
          <w:sz w:val="20"/>
          <w:rPrChange w:id="11948" w:author="Author" w:date="2015-07-30T15:37:00Z">
            <w:rPr>
              <w:rFonts w:ascii="Times New Roman" w:hAnsi="Times New Roman"/>
              <w:sz w:val="20"/>
            </w:rPr>
          </w:rPrChange>
        </w:rPr>
        <w:t xml:space="preserve"> </w:t>
      </w:r>
      <w:r>
        <w:rPr>
          <w:rFonts w:ascii="Times New Roman"/>
          <w:sz w:val="20"/>
          <w:rPrChange w:id="11949" w:author="Author" w:date="2015-07-30T15:37:00Z">
            <w:rPr>
              <w:rFonts w:ascii="Times New Roman" w:hAnsi="Times New Roman"/>
              <w:sz w:val="20"/>
            </w:rPr>
          </w:rPrChange>
        </w:rPr>
        <w:t>achieving</w:t>
      </w:r>
      <w:r>
        <w:rPr>
          <w:rFonts w:ascii="Times New Roman"/>
          <w:spacing w:val="10"/>
          <w:sz w:val="20"/>
          <w:rPrChange w:id="11950" w:author="Author" w:date="2015-07-30T15:37:00Z">
            <w:rPr>
              <w:rFonts w:ascii="Times New Roman" w:hAnsi="Times New Roman"/>
              <w:sz w:val="20"/>
            </w:rPr>
          </w:rPrChange>
        </w:rPr>
        <w:t xml:space="preserve"> </w:t>
      </w:r>
      <w:r>
        <w:rPr>
          <w:rFonts w:ascii="Times New Roman"/>
          <w:sz w:val="20"/>
          <w:rPrChange w:id="11951" w:author="Author" w:date="2015-07-30T15:37:00Z">
            <w:rPr>
              <w:rFonts w:ascii="Times New Roman" w:hAnsi="Times New Roman"/>
              <w:sz w:val="20"/>
            </w:rPr>
          </w:rPrChange>
        </w:rPr>
        <w:t>this</w:t>
      </w:r>
      <w:r>
        <w:rPr>
          <w:rFonts w:ascii="Times New Roman"/>
          <w:spacing w:val="10"/>
          <w:sz w:val="20"/>
          <w:rPrChange w:id="11952" w:author="Author" w:date="2015-07-30T15:37:00Z">
            <w:rPr>
              <w:rFonts w:ascii="Times New Roman" w:hAnsi="Times New Roman"/>
              <w:sz w:val="20"/>
            </w:rPr>
          </w:rPrChange>
        </w:rPr>
        <w:t xml:space="preserve"> </w:t>
      </w:r>
      <w:r>
        <w:rPr>
          <w:rFonts w:ascii="Times New Roman"/>
          <w:sz w:val="20"/>
          <w:rPrChange w:id="11953" w:author="Author" w:date="2015-07-30T15:37:00Z">
            <w:rPr>
              <w:rFonts w:ascii="Times New Roman" w:hAnsi="Times New Roman"/>
              <w:sz w:val="20"/>
            </w:rPr>
          </w:rPrChange>
        </w:rPr>
        <w:t>Agenda</w:t>
      </w:r>
      <w:r>
        <w:rPr>
          <w:rFonts w:ascii="Times New Roman"/>
          <w:spacing w:val="9"/>
          <w:sz w:val="20"/>
          <w:rPrChange w:id="11954" w:author="Author" w:date="2015-07-30T15:37:00Z">
            <w:rPr>
              <w:rFonts w:ascii="Times New Roman" w:hAnsi="Times New Roman"/>
              <w:sz w:val="20"/>
            </w:rPr>
          </w:rPrChange>
        </w:rPr>
        <w:t xml:space="preserve"> </w:t>
      </w:r>
      <w:r>
        <w:rPr>
          <w:rFonts w:ascii="Times New Roman"/>
          <w:sz w:val="20"/>
          <w:rPrChange w:id="11955" w:author="Author" w:date="2015-07-30T15:37:00Z">
            <w:rPr>
              <w:rFonts w:ascii="Times New Roman" w:hAnsi="Times New Roman"/>
              <w:sz w:val="20"/>
            </w:rPr>
          </w:rPrChange>
        </w:rPr>
        <w:t>and</w:t>
      </w:r>
      <w:r>
        <w:rPr>
          <w:rFonts w:ascii="Times New Roman"/>
          <w:spacing w:val="12"/>
          <w:sz w:val="20"/>
          <w:rPrChange w:id="11956" w:author="Author" w:date="2015-07-30T15:37:00Z">
            <w:rPr>
              <w:rFonts w:ascii="Times New Roman" w:hAnsi="Times New Roman"/>
              <w:sz w:val="20"/>
            </w:rPr>
          </w:rPrChange>
        </w:rPr>
        <w:t xml:space="preserve"> </w:t>
      </w:r>
      <w:r>
        <w:rPr>
          <w:rFonts w:ascii="Times New Roman"/>
          <w:sz w:val="20"/>
          <w:rPrChange w:id="11957" w:author="Author" w:date="2015-07-30T15:37:00Z">
            <w:rPr>
              <w:rFonts w:ascii="Times New Roman" w:hAnsi="Times New Roman"/>
              <w:sz w:val="20"/>
            </w:rPr>
          </w:rPrChange>
        </w:rPr>
        <w:t>utilising</w:t>
      </w:r>
      <w:r>
        <w:rPr>
          <w:rFonts w:ascii="Times New Roman"/>
          <w:spacing w:val="10"/>
          <w:sz w:val="20"/>
          <w:rPrChange w:id="11958" w:author="Author" w:date="2015-07-30T15:37:00Z">
            <w:rPr>
              <w:rFonts w:ascii="Times New Roman" w:hAnsi="Times New Roman"/>
              <w:sz w:val="20"/>
            </w:rPr>
          </w:rPrChange>
        </w:rPr>
        <w:t xml:space="preserve"> </w:t>
      </w:r>
      <w:r>
        <w:rPr>
          <w:rFonts w:ascii="Times New Roman"/>
          <w:sz w:val="20"/>
          <w:rPrChange w:id="11959" w:author="Author" w:date="2015-07-30T15:37:00Z">
            <w:rPr>
              <w:rFonts w:ascii="Times New Roman" w:hAnsi="Times New Roman"/>
              <w:sz w:val="20"/>
            </w:rPr>
          </w:rPrChange>
        </w:rPr>
        <w:t>it</w:t>
      </w:r>
      <w:r>
        <w:rPr>
          <w:rFonts w:ascii="Times New Roman"/>
          <w:spacing w:val="8"/>
          <w:sz w:val="20"/>
          <w:rPrChange w:id="11960" w:author="Author" w:date="2015-07-30T15:37:00Z">
            <w:rPr>
              <w:rFonts w:ascii="Times New Roman" w:hAnsi="Times New Roman"/>
              <w:sz w:val="20"/>
            </w:rPr>
          </w:rPrChange>
        </w:rPr>
        <w:t xml:space="preserve"> </w:t>
      </w:r>
      <w:r>
        <w:rPr>
          <w:rFonts w:ascii="Times New Roman"/>
          <w:sz w:val="20"/>
          <w:rPrChange w:id="11961" w:author="Author" w:date="2015-07-30T15:37:00Z">
            <w:rPr>
              <w:rFonts w:ascii="Times New Roman" w:hAnsi="Times New Roman"/>
              <w:sz w:val="20"/>
            </w:rPr>
          </w:rPrChange>
        </w:rPr>
        <w:t>to</w:t>
      </w:r>
      <w:r>
        <w:rPr>
          <w:rFonts w:ascii="Times New Roman"/>
          <w:spacing w:val="9"/>
          <w:sz w:val="20"/>
          <w:rPrChange w:id="11962" w:author="Author" w:date="2015-07-30T15:37:00Z">
            <w:rPr>
              <w:rFonts w:ascii="Times New Roman" w:hAnsi="Times New Roman"/>
              <w:sz w:val="20"/>
            </w:rPr>
          </w:rPrChange>
        </w:rPr>
        <w:t xml:space="preserve"> </w:t>
      </w:r>
      <w:r>
        <w:rPr>
          <w:rFonts w:ascii="Times New Roman"/>
          <w:sz w:val="20"/>
          <w:rPrChange w:id="11963" w:author="Author" w:date="2015-07-30T15:37:00Z">
            <w:rPr>
              <w:rFonts w:ascii="Times New Roman" w:hAnsi="Times New Roman"/>
              <w:sz w:val="20"/>
            </w:rPr>
          </w:rPrChange>
        </w:rPr>
        <w:t>the</w:t>
      </w:r>
      <w:r>
        <w:rPr>
          <w:rFonts w:ascii="Times New Roman"/>
          <w:spacing w:val="11"/>
          <w:sz w:val="20"/>
          <w:rPrChange w:id="11964" w:author="Author" w:date="2015-07-30T15:37:00Z">
            <w:rPr>
              <w:rFonts w:ascii="Times New Roman" w:hAnsi="Times New Roman"/>
              <w:sz w:val="20"/>
            </w:rPr>
          </w:rPrChange>
        </w:rPr>
        <w:t xml:space="preserve"> </w:t>
      </w:r>
      <w:r>
        <w:rPr>
          <w:rFonts w:ascii="Times New Roman"/>
          <w:sz w:val="20"/>
          <w:rPrChange w:id="11965" w:author="Author" w:date="2015-07-30T15:37:00Z">
            <w:rPr>
              <w:rFonts w:ascii="Times New Roman" w:hAnsi="Times New Roman"/>
              <w:sz w:val="20"/>
            </w:rPr>
          </w:rPrChange>
        </w:rPr>
        <w:t>full</w:t>
      </w:r>
      <w:r>
        <w:rPr>
          <w:rFonts w:ascii="Times New Roman"/>
          <w:spacing w:val="8"/>
          <w:sz w:val="20"/>
          <w:rPrChange w:id="11966" w:author="Author" w:date="2015-07-30T15:37:00Z">
            <w:rPr>
              <w:rFonts w:ascii="Times New Roman" w:hAnsi="Times New Roman"/>
              <w:sz w:val="20"/>
            </w:rPr>
          </w:rPrChange>
        </w:rPr>
        <w:t xml:space="preserve"> </w:t>
      </w:r>
      <w:r>
        <w:rPr>
          <w:rFonts w:ascii="Times New Roman"/>
          <w:sz w:val="20"/>
          <w:rPrChange w:id="11967" w:author="Author" w:date="2015-07-30T15:37:00Z">
            <w:rPr>
              <w:rFonts w:ascii="Times New Roman" w:hAnsi="Times New Roman"/>
              <w:sz w:val="20"/>
            </w:rPr>
          </w:rPrChange>
        </w:rPr>
        <w:t>to</w:t>
      </w:r>
      <w:r>
        <w:rPr>
          <w:rFonts w:ascii="Times New Roman"/>
          <w:spacing w:val="9"/>
          <w:sz w:val="20"/>
          <w:rPrChange w:id="11968" w:author="Author" w:date="2015-07-30T15:37:00Z">
            <w:rPr>
              <w:rFonts w:ascii="Times New Roman" w:hAnsi="Times New Roman"/>
              <w:sz w:val="20"/>
            </w:rPr>
          </w:rPrChange>
        </w:rPr>
        <w:t xml:space="preserve"> </w:t>
      </w:r>
      <w:r>
        <w:rPr>
          <w:rFonts w:ascii="Times New Roman"/>
          <w:sz w:val="20"/>
          <w:rPrChange w:id="11969" w:author="Author" w:date="2015-07-30T15:37:00Z">
            <w:rPr>
              <w:rFonts w:ascii="Times New Roman" w:hAnsi="Times New Roman"/>
              <w:sz w:val="20"/>
            </w:rPr>
          </w:rPrChange>
        </w:rPr>
        <w:t>transform</w:t>
      </w:r>
      <w:r>
        <w:rPr>
          <w:rFonts w:ascii="Times New Roman"/>
          <w:spacing w:val="5"/>
          <w:sz w:val="20"/>
          <w:rPrChange w:id="11970" w:author="Author" w:date="2015-07-30T15:37:00Z">
            <w:rPr>
              <w:rFonts w:ascii="Times New Roman" w:hAnsi="Times New Roman"/>
              <w:sz w:val="20"/>
            </w:rPr>
          </w:rPrChange>
        </w:rPr>
        <w:t xml:space="preserve"> </w:t>
      </w:r>
      <w:r>
        <w:rPr>
          <w:rFonts w:ascii="Times New Roman"/>
          <w:sz w:val="20"/>
          <w:rPrChange w:id="11971" w:author="Author" w:date="2015-07-30T15:37:00Z">
            <w:rPr>
              <w:rFonts w:ascii="Times New Roman" w:hAnsi="Times New Roman"/>
              <w:sz w:val="20"/>
            </w:rPr>
          </w:rPrChange>
        </w:rPr>
        <w:t>our</w:t>
      </w:r>
      <w:r>
        <w:rPr>
          <w:rFonts w:ascii="Times New Roman"/>
          <w:w w:val="99"/>
          <w:sz w:val="20"/>
          <w:rPrChange w:id="11972" w:author="Author" w:date="2015-07-30T15:37:00Z">
            <w:rPr>
              <w:rFonts w:ascii="Times New Roman" w:hAnsi="Times New Roman"/>
              <w:sz w:val="20"/>
            </w:rPr>
          </w:rPrChange>
        </w:rPr>
        <w:t xml:space="preserve"> </w:t>
      </w:r>
      <w:r>
        <w:rPr>
          <w:rFonts w:ascii="Times New Roman"/>
          <w:sz w:val="20"/>
          <w:rPrChange w:id="11973" w:author="Author" w:date="2015-07-30T15:37:00Z">
            <w:rPr>
              <w:rFonts w:ascii="Times New Roman" w:hAnsi="Times New Roman"/>
              <w:sz w:val="20"/>
            </w:rPr>
          </w:rPrChange>
        </w:rPr>
        <w:t>world for the better by</w:t>
      </w:r>
      <w:r>
        <w:rPr>
          <w:rFonts w:ascii="Times New Roman"/>
          <w:spacing w:val="-3"/>
          <w:sz w:val="20"/>
          <w:rPrChange w:id="11974" w:author="Author" w:date="2015-07-30T15:37:00Z">
            <w:rPr>
              <w:rFonts w:ascii="Times New Roman" w:hAnsi="Times New Roman"/>
              <w:sz w:val="20"/>
            </w:rPr>
          </w:rPrChange>
        </w:rPr>
        <w:t xml:space="preserve"> </w:t>
      </w:r>
      <w:r>
        <w:rPr>
          <w:rFonts w:ascii="Times New Roman"/>
          <w:sz w:val="20"/>
          <w:rPrChange w:id="11975" w:author="Author" w:date="2015-07-30T15:37:00Z">
            <w:rPr>
              <w:rFonts w:ascii="Times New Roman" w:hAnsi="Times New Roman"/>
              <w:sz w:val="20"/>
            </w:rPr>
          </w:rPrChange>
        </w:rPr>
        <w:t>2030.</w:t>
      </w:r>
      <w:del w:id="11976" w:author="Author" w:date="2015-07-30T15:37:00Z">
        <w:r w:rsidR="0039797F" w:rsidRPr="004B11A8">
          <w:rPr>
            <w:rFonts w:ascii="Times New Roman" w:hAnsi="Times New Roman"/>
            <w:sz w:val="20"/>
            <w:szCs w:val="20"/>
          </w:rPr>
          <w:delText xml:space="preserve"> </w:delText>
        </w:r>
      </w:del>
    </w:p>
    <w:p w14:paraId="08333BD6" w14:textId="77777777" w:rsidR="00B93DD0" w:rsidRDefault="00B93DD0">
      <w:pPr>
        <w:rPr>
          <w:del w:id="11977" w:author="Author" w:date="2015-07-30T15:37:00Z"/>
          <w:rFonts w:ascii="Times New Roman" w:hAnsi="Times New Roman" w:cs="Times New Roman"/>
          <w:sz w:val="20"/>
          <w:szCs w:val="20"/>
        </w:rPr>
      </w:pPr>
    </w:p>
    <w:p w14:paraId="308B47ED" w14:textId="77777777" w:rsidR="00B93DD0" w:rsidRDefault="00B93DD0">
      <w:pPr>
        <w:rPr>
          <w:del w:id="11978" w:author="Author" w:date="2015-07-30T15:37:00Z"/>
          <w:rFonts w:ascii="Times New Roman" w:hAnsi="Times New Roman" w:cs="Times New Roman"/>
          <w:sz w:val="20"/>
          <w:szCs w:val="20"/>
        </w:rPr>
      </w:pPr>
    </w:p>
    <w:p w14:paraId="6A531800" w14:textId="77777777" w:rsidR="00B93DD0" w:rsidRDefault="00B93DD0">
      <w:pPr>
        <w:rPr>
          <w:del w:id="11979" w:author="Author" w:date="2015-07-30T15:37:00Z"/>
          <w:rFonts w:ascii="Times New Roman" w:hAnsi="Times New Roman" w:cs="Times New Roman"/>
          <w:sz w:val="20"/>
          <w:szCs w:val="20"/>
        </w:rPr>
      </w:pPr>
    </w:p>
    <w:p w14:paraId="10CCAE17" w14:textId="77777777" w:rsidR="00B93DD0" w:rsidRDefault="00B93DD0">
      <w:pPr>
        <w:rPr>
          <w:del w:id="11980" w:author="Author" w:date="2015-07-30T15:37:00Z"/>
          <w:rFonts w:ascii="Times New Roman" w:hAnsi="Times New Roman" w:cs="Times New Roman"/>
          <w:sz w:val="20"/>
          <w:szCs w:val="20"/>
        </w:rPr>
      </w:pPr>
    </w:p>
    <w:p w14:paraId="173F6606" w14:textId="77777777" w:rsidR="00B93DD0" w:rsidRDefault="00B93DD0">
      <w:pPr>
        <w:rPr>
          <w:del w:id="11981" w:author="Author" w:date="2015-07-30T15:37:00Z"/>
          <w:rFonts w:ascii="Times New Roman" w:hAnsi="Times New Roman" w:cs="Times New Roman"/>
          <w:sz w:val="20"/>
          <w:szCs w:val="20"/>
        </w:rPr>
      </w:pPr>
    </w:p>
    <w:p w14:paraId="7639BA76" w14:textId="77777777" w:rsidR="00B93DD0" w:rsidRDefault="00B93DD0">
      <w:pPr>
        <w:rPr>
          <w:del w:id="11982" w:author="Author" w:date="2015-07-30T15:37:00Z"/>
          <w:rFonts w:ascii="Times New Roman" w:hAnsi="Times New Roman" w:cs="Times New Roman"/>
          <w:sz w:val="20"/>
          <w:szCs w:val="20"/>
        </w:rPr>
      </w:pPr>
    </w:p>
    <w:p w14:paraId="1FB3293F" w14:textId="77777777" w:rsidR="00B93DD0" w:rsidRDefault="00B93DD0">
      <w:pPr>
        <w:rPr>
          <w:del w:id="11983" w:author="Author" w:date="2015-07-30T15:37:00Z"/>
          <w:rFonts w:ascii="Times New Roman" w:hAnsi="Times New Roman" w:cs="Times New Roman"/>
          <w:sz w:val="20"/>
          <w:szCs w:val="20"/>
        </w:rPr>
      </w:pPr>
    </w:p>
    <w:p w14:paraId="37420A6A" w14:textId="77777777" w:rsidR="00B93DD0" w:rsidRDefault="00B93DD0">
      <w:pPr>
        <w:rPr>
          <w:del w:id="11984" w:author="Author" w:date="2015-07-30T15:37:00Z"/>
          <w:rFonts w:ascii="Times New Roman" w:hAnsi="Times New Roman" w:cs="Times New Roman"/>
          <w:sz w:val="20"/>
          <w:szCs w:val="20"/>
        </w:rPr>
      </w:pPr>
    </w:p>
    <w:p w14:paraId="7B9644A5" w14:textId="77777777" w:rsidR="00B93DD0" w:rsidRDefault="00B93DD0">
      <w:pPr>
        <w:rPr>
          <w:del w:id="11985" w:author="Author" w:date="2015-07-30T15:37:00Z"/>
          <w:rFonts w:ascii="Times New Roman" w:hAnsi="Times New Roman" w:cs="Times New Roman"/>
          <w:sz w:val="20"/>
          <w:szCs w:val="20"/>
        </w:rPr>
      </w:pPr>
    </w:p>
    <w:p w14:paraId="4ED45A5D" w14:textId="77777777" w:rsidR="0039797F" w:rsidRDefault="0039797F">
      <w:pPr>
        <w:rPr>
          <w:del w:id="11986" w:author="Author" w:date="2015-07-30T15:37:00Z"/>
          <w:rFonts w:ascii="Times New Roman" w:hAnsi="Times New Roman" w:cs="Times New Roman"/>
          <w:sz w:val="20"/>
          <w:szCs w:val="20"/>
        </w:rPr>
      </w:pPr>
      <w:del w:id="11987" w:author="Author" w:date="2015-07-30T15:37:00Z">
        <w:r>
          <w:rPr>
            <w:rFonts w:ascii="Times New Roman" w:hAnsi="Times New Roman" w:cs="Times New Roman"/>
            <w:sz w:val="20"/>
            <w:szCs w:val="20"/>
          </w:rPr>
          <w:br w:type="page"/>
        </w:r>
      </w:del>
    </w:p>
    <w:p w14:paraId="439B7555" w14:textId="77777777" w:rsidR="00B93DD0" w:rsidRPr="00FC150E" w:rsidRDefault="00B93DD0" w:rsidP="00B93DD0">
      <w:pPr>
        <w:autoSpaceDE w:val="0"/>
        <w:autoSpaceDN w:val="0"/>
        <w:adjustRightInd w:val="0"/>
        <w:ind w:right="-22"/>
        <w:jc w:val="both"/>
        <w:rPr>
          <w:del w:id="11988" w:author="Author" w:date="2015-07-30T15:37:00Z"/>
          <w:rFonts w:ascii="Times New Roman" w:hAnsi="Times New Roman"/>
          <w:b/>
          <w:sz w:val="20"/>
          <w:szCs w:val="24"/>
        </w:rPr>
      </w:pPr>
      <w:del w:id="11989" w:author="Author" w:date="2015-07-30T15:37:00Z">
        <w:r w:rsidRPr="00FC150E">
          <w:rPr>
            <w:rFonts w:ascii="Times New Roman" w:hAnsi="Times New Roman" w:cs="Times New Roman"/>
            <w:b/>
            <w:sz w:val="24"/>
            <w:szCs w:val="28"/>
          </w:rPr>
          <w:delText>Annex 1: Proposed Target revisions</w:delText>
        </w:r>
      </w:del>
    </w:p>
    <w:p w14:paraId="3DF105A9" w14:textId="77777777" w:rsidR="0093068D" w:rsidRDefault="0093068D" w:rsidP="00B93DD0">
      <w:pPr>
        <w:rPr>
          <w:del w:id="11990" w:author="Author" w:date="2015-07-30T15:37:00Z"/>
          <w:rFonts w:asciiTheme="majorHAnsi" w:eastAsiaTheme="majorEastAsia" w:hAnsiTheme="majorHAnsi" w:cstheme="majorBidi"/>
          <w:b/>
          <w:bCs/>
          <w:color w:val="4F81BD" w:themeColor="accent1"/>
          <w:sz w:val="26"/>
          <w:szCs w:val="26"/>
        </w:rPr>
      </w:pPr>
      <w:bookmarkStart w:id="11991" w:name="_Toc401589065"/>
      <w:bookmarkStart w:id="11992" w:name="_Toc401589064"/>
      <w:bookmarkStart w:id="11993" w:name="_Toc405988509"/>
    </w:p>
    <w:p w14:paraId="6272FEAE" w14:textId="77777777" w:rsidR="00B93DD0" w:rsidRDefault="00B93DD0" w:rsidP="00B93DD0">
      <w:pPr>
        <w:rPr>
          <w:del w:id="11994" w:author="Author" w:date="2015-07-30T15:37:00Z"/>
          <w:rFonts w:asciiTheme="majorHAnsi" w:eastAsiaTheme="majorEastAsia" w:hAnsiTheme="majorHAnsi" w:cstheme="majorBidi"/>
          <w:b/>
          <w:bCs/>
          <w:color w:val="4F81BD" w:themeColor="accent1"/>
          <w:sz w:val="26"/>
          <w:szCs w:val="26"/>
        </w:rPr>
      </w:pPr>
      <w:del w:id="11995" w:author="Author" w:date="2015-07-30T15:37:00Z">
        <w:r w:rsidRPr="00DA408C">
          <w:rPr>
            <w:rFonts w:asciiTheme="majorHAnsi" w:eastAsiaTheme="majorEastAsia" w:hAnsiTheme="majorHAnsi" w:cstheme="majorBidi"/>
            <w:b/>
            <w:bCs/>
            <w:color w:val="4F81BD" w:themeColor="accent1"/>
            <w:sz w:val="26"/>
            <w:szCs w:val="26"/>
          </w:rPr>
          <w:delText>Targets 1 to 1</w:delText>
        </w:r>
        <w:r w:rsidR="002A592A">
          <w:rPr>
            <w:rFonts w:asciiTheme="majorHAnsi" w:eastAsiaTheme="majorEastAsia" w:hAnsiTheme="majorHAnsi" w:cstheme="majorBidi"/>
            <w:b/>
            <w:bCs/>
            <w:color w:val="4F81BD" w:themeColor="accent1"/>
            <w:sz w:val="26"/>
            <w:szCs w:val="26"/>
          </w:rPr>
          <w:delText>1</w:delText>
        </w:r>
        <w:r w:rsidRPr="00DA408C">
          <w:rPr>
            <w:rFonts w:asciiTheme="majorHAnsi" w:eastAsiaTheme="majorEastAsia" w:hAnsiTheme="majorHAnsi" w:cstheme="majorBidi"/>
            <w:b/>
            <w:bCs/>
            <w:color w:val="4F81BD" w:themeColor="accent1"/>
            <w:sz w:val="26"/>
            <w:szCs w:val="26"/>
          </w:rPr>
          <w:delText>: X’s, numerical values</w:delText>
        </w:r>
        <w:r>
          <w:rPr>
            <w:rFonts w:asciiTheme="majorHAnsi" w:eastAsiaTheme="majorEastAsia" w:hAnsiTheme="majorHAnsi" w:cstheme="majorBidi"/>
            <w:b/>
            <w:bCs/>
            <w:color w:val="4F81BD" w:themeColor="accent1"/>
            <w:sz w:val="26"/>
            <w:szCs w:val="26"/>
          </w:rPr>
          <w:delText>, specificity</w:delText>
        </w:r>
      </w:del>
    </w:p>
    <w:p w14:paraId="70A154B1" w14:textId="77777777" w:rsidR="00B93DD0" w:rsidRPr="0094619C" w:rsidRDefault="00B93DD0" w:rsidP="00B93DD0">
      <w:pPr>
        <w:rPr>
          <w:del w:id="11996" w:author="Author" w:date="2015-07-30T15:37:00Z"/>
          <w:rFonts w:ascii="Times New Roman" w:hAnsi="Times New Roman" w:cs="Times New Roman"/>
          <w:b/>
        </w:rPr>
      </w:pPr>
      <w:del w:id="11997" w:author="Author" w:date="2015-07-30T15:37:00Z">
        <w:r>
          <w:rPr>
            <w:rFonts w:ascii="Times New Roman" w:hAnsi="Times New Roman" w:cs="Times New Roman"/>
            <w:b/>
          </w:rPr>
          <w:delText>GOAL</w:delText>
        </w:r>
        <w:r w:rsidRPr="0094619C">
          <w:rPr>
            <w:rFonts w:ascii="Times New Roman" w:hAnsi="Times New Roman" w:cs="Times New Roman"/>
            <w:b/>
          </w:rPr>
          <w:delText xml:space="preserve"> 1. End poverty in all its forms everywhere </w:delText>
        </w:r>
      </w:del>
    </w:p>
    <w:tbl>
      <w:tblPr>
        <w:tblStyle w:val="TableGrid"/>
        <w:tblW w:w="0" w:type="auto"/>
        <w:tblLook w:val="04A0" w:firstRow="1" w:lastRow="0" w:firstColumn="1" w:lastColumn="0" w:noHBand="0" w:noVBand="1"/>
      </w:tblPr>
      <w:tblGrid>
        <w:gridCol w:w="540"/>
        <w:gridCol w:w="3411"/>
        <w:gridCol w:w="28"/>
        <w:gridCol w:w="4947"/>
      </w:tblGrid>
      <w:tr w:rsidR="00B93DD0" w:rsidRPr="004856A1" w14:paraId="71C7EDD7" w14:textId="77777777" w:rsidTr="00EA08A8">
        <w:trPr>
          <w:trHeight w:val="341"/>
          <w:del w:id="11998" w:author="Author" w:date="2015-07-30T15:37:00Z"/>
        </w:trPr>
        <w:tc>
          <w:tcPr>
            <w:tcW w:w="397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783AF153" w14:textId="77777777" w:rsidR="00B93DD0" w:rsidRPr="004856A1" w:rsidRDefault="00B93DD0" w:rsidP="00EA08A8">
            <w:pPr>
              <w:jc w:val="center"/>
              <w:rPr>
                <w:del w:id="11999" w:author="Author" w:date="2015-07-30T15:37:00Z"/>
                <w:b/>
                <w:color w:val="0D0D0D" w:themeColor="text1" w:themeTint="F2"/>
                <w:szCs w:val="20"/>
              </w:rPr>
            </w:pPr>
            <w:del w:id="12000" w:author="Author" w:date="2015-07-30T15:37:00Z">
              <w:r w:rsidRPr="004856A1">
                <w:rPr>
                  <w:b/>
                  <w:color w:val="0D0D0D" w:themeColor="text1" w:themeTint="F2"/>
                  <w:szCs w:val="20"/>
                </w:rPr>
                <w:delText>SDGs</w:delText>
              </w:r>
            </w:del>
          </w:p>
        </w:tc>
        <w:tc>
          <w:tcPr>
            <w:tcW w:w="49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0848F411" w14:textId="77777777" w:rsidR="00B93DD0" w:rsidRPr="0037103B" w:rsidRDefault="00B93DD0" w:rsidP="00EA08A8">
            <w:pPr>
              <w:jc w:val="center"/>
              <w:rPr>
                <w:del w:id="12001" w:author="Author" w:date="2015-07-30T15:37:00Z"/>
                <w:rFonts w:eastAsiaTheme="majorEastAsia" w:cstheme="majorBidi"/>
                <w:b/>
                <w:bCs/>
                <w:szCs w:val="20"/>
              </w:rPr>
            </w:pPr>
            <w:del w:id="12002" w:author="Author" w:date="2015-07-30T15:37:00Z">
              <w:r w:rsidRPr="0037103B">
                <w:rPr>
                  <w:rFonts w:eastAsiaTheme="majorEastAsia" w:cstheme="majorBidi"/>
                  <w:b/>
                  <w:bCs/>
                  <w:szCs w:val="20"/>
                </w:rPr>
                <w:delText>Proposed Revision</w:delText>
              </w:r>
            </w:del>
          </w:p>
        </w:tc>
      </w:tr>
      <w:tr w:rsidR="00B93DD0" w:rsidRPr="004856A1" w14:paraId="437C9927" w14:textId="77777777" w:rsidTr="00EA08A8">
        <w:trPr>
          <w:trHeight w:val="1160"/>
          <w:del w:id="12003" w:author="Author" w:date="2015-07-30T15:37:00Z"/>
        </w:trPr>
        <w:tc>
          <w:tcPr>
            <w:tcW w:w="5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1DFC3DC1" w14:textId="77777777" w:rsidR="00B93DD0" w:rsidRPr="004856A1" w:rsidRDefault="00B93DD0" w:rsidP="00EA08A8">
            <w:pPr>
              <w:rPr>
                <w:del w:id="12004" w:author="Author" w:date="2015-07-30T15:37:00Z"/>
                <w:rFonts w:eastAsia="Times New Roman" w:cs="Times New Roman"/>
                <w:color w:val="0D0D0D" w:themeColor="text1" w:themeTint="F2"/>
                <w:szCs w:val="20"/>
              </w:rPr>
            </w:pPr>
            <w:del w:id="12005" w:author="Author" w:date="2015-07-30T15:37:00Z">
              <w:r w:rsidRPr="00AC5E84">
                <w:rPr>
                  <w:rFonts w:ascii="Calibri" w:hAnsi="Calibri" w:cs="Calibri"/>
                  <w:color w:val="000000"/>
                  <w:lang w:val="en-IE"/>
                </w:rPr>
                <w:delText>1.5</w:delText>
              </w:r>
            </w:del>
          </w:p>
        </w:tc>
        <w:tc>
          <w:tcPr>
            <w:tcW w:w="34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70D9D746" w14:textId="77777777" w:rsidR="00B93DD0" w:rsidRPr="000C632D" w:rsidRDefault="00B93DD0" w:rsidP="00EA08A8">
            <w:pPr>
              <w:rPr>
                <w:del w:id="12006" w:author="Author" w:date="2015-07-30T15:37:00Z"/>
                <w:rFonts w:eastAsia="Times New Roman" w:cs="Arial"/>
                <w:b/>
                <w:color w:val="0D0D0D" w:themeColor="text1" w:themeTint="F2"/>
                <w:szCs w:val="20"/>
              </w:rPr>
            </w:pPr>
            <w:del w:id="12007" w:author="Author" w:date="2015-07-30T15:37:00Z">
              <w:r w:rsidRPr="00AC5E84">
                <w:rPr>
                  <w:rFonts w:ascii="Calibri" w:hAnsi="Calibri" w:cs="Calibri"/>
                  <w:color w:val="000000"/>
                  <w:lang w:val="en-IE"/>
                </w:rPr>
                <w:delText>By 2030, build the resilience of the poor and those in vulnerable situations and reduce their exposure and vulnerability to climate-related extreme events and other economic, social and environmental shocks and disasters</w:delText>
              </w:r>
            </w:del>
          </w:p>
        </w:tc>
        <w:tc>
          <w:tcPr>
            <w:tcW w:w="497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7024812D" w14:textId="77777777" w:rsidR="00B93DD0" w:rsidRPr="0028629B" w:rsidRDefault="00B93DD0" w:rsidP="00EA08A8">
            <w:pPr>
              <w:rPr>
                <w:del w:id="12008" w:author="Author" w:date="2015-07-30T15:37:00Z"/>
                <w:rFonts w:eastAsiaTheme="majorEastAsia" w:cstheme="majorBidi"/>
                <w:bCs/>
                <w:szCs w:val="20"/>
              </w:rPr>
            </w:pPr>
            <w:del w:id="12009" w:author="Author" w:date="2015-07-30T15:37:00Z">
              <w:r w:rsidRPr="00AC5E84">
                <w:rPr>
                  <w:rFonts w:ascii="Calibri" w:hAnsi="Calibri" w:cs="Calibri"/>
                  <w:color w:val="000000"/>
                  <w:lang w:val="en-IE"/>
                </w:rPr>
                <w:delText xml:space="preserve">By 2030, build the resilience of the poor and those in vulnerable situations, </w:delText>
              </w:r>
              <w:r w:rsidRPr="00AC5E84">
                <w:rPr>
                  <w:rFonts w:ascii="Calibri" w:hAnsi="Calibri" w:cs="Calibri"/>
                  <w:bCs/>
                  <w:iCs/>
                  <w:color w:val="000000"/>
                  <w:lang w:val="en-IE"/>
                </w:rPr>
                <w:delText xml:space="preserve">including through assistance to those affected by complex humanitarian emergencies, </w:delText>
              </w:r>
              <w:r w:rsidRPr="00AC5E84">
                <w:rPr>
                  <w:rFonts w:ascii="Calibri" w:hAnsi="Calibri" w:cs="Calibri"/>
                  <w:color w:val="000000"/>
                  <w:lang w:val="en-IE"/>
                </w:rPr>
                <w:delText>and reduce their exposure and vulnerability to climate-related extreme events and other economic, social and environmental shocks and disasters</w:delText>
              </w:r>
            </w:del>
          </w:p>
        </w:tc>
      </w:tr>
    </w:tbl>
    <w:p w14:paraId="1E0C461C" w14:textId="77777777" w:rsidR="00B93DD0" w:rsidRPr="00DA408C" w:rsidRDefault="00B93DD0" w:rsidP="00B93DD0">
      <w:pPr>
        <w:rPr>
          <w:del w:id="12010" w:author="Author" w:date="2015-07-30T15:37:00Z"/>
          <w:rFonts w:asciiTheme="majorHAnsi" w:eastAsiaTheme="majorEastAsia" w:hAnsiTheme="majorHAnsi" w:cstheme="majorBidi"/>
          <w:b/>
          <w:bCs/>
          <w:color w:val="4F81BD" w:themeColor="accent1"/>
          <w:sz w:val="26"/>
          <w:szCs w:val="26"/>
        </w:rPr>
      </w:pPr>
    </w:p>
    <w:p w14:paraId="57EA6AF3" w14:textId="77777777" w:rsidR="00B93DD0" w:rsidRPr="00DA408C" w:rsidRDefault="00B93DD0" w:rsidP="00B93DD0">
      <w:pPr>
        <w:pStyle w:val="Heading2"/>
        <w:spacing w:before="360" w:line="360" w:lineRule="auto"/>
        <w:rPr>
          <w:del w:id="12011" w:author="Author" w:date="2015-07-30T15:37:00Z"/>
          <w:sz w:val="22"/>
        </w:rPr>
      </w:pPr>
      <w:del w:id="12012" w:author="Author" w:date="2015-07-30T15:37:00Z">
        <w:r w:rsidRPr="00DA408C">
          <w:rPr>
            <w:sz w:val="22"/>
          </w:rPr>
          <w:delText xml:space="preserve">GOAL 3. Ensure healthy lives and promote well-being for all at all ages  </w:delText>
        </w:r>
      </w:del>
    </w:p>
    <w:tbl>
      <w:tblPr>
        <w:tblStyle w:val="TableGrid"/>
        <w:tblW w:w="0" w:type="auto"/>
        <w:tblLook w:val="04A0" w:firstRow="1" w:lastRow="0" w:firstColumn="1" w:lastColumn="0" w:noHBand="0" w:noVBand="1"/>
      </w:tblPr>
      <w:tblGrid>
        <w:gridCol w:w="540"/>
        <w:gridCol w:w="3411"/>
        <w:gridCol w:w="28"/>
        <w:gridCol w:w="4947"/>
      </w:tblGrid>
      <w:tr w:rsidR="00B93DD0" w:rsidRPr="004856A1" w14:paraId="5AA1FCE7" w14:textId="77777777" w:rsidTr="00EA08A8">
        <w:trPr>
          <w:trHeight w:val="341"/>
          <w:del w:id="12013" w:author="Author" w:date="2015-07-30T15:37:00Z"/>
        </w:trPr>
        <w:tc>
          <w:tcPr>
            <w:tcW w:w="3979" w:type="dxa"/>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5715D0C1" w14:textId="77777777" w:rsidR="00B93DD0" w:rsidRPr="004856A1" w:rsidRDefault="00B93DD0" w:rsidP="00EA08A8">
            <w:pPr>
              <w:jc w:val="center"/>
              <w:rPr>
                <w:del w:id="12014" w:author="Author" w:date="2015-07-30T15:37:00Z"/>
                <w:b/>
                <w:color w:val="0D0D0D" w:themeColor="text1" w:themeTint="F2"/>
                <w:szCs w:val="20"/>
              </w:rPr>
            </w:pPr>
            <w:del w:id="12015" w:author="Author" w:date="2015-07-30T15:37:00Z">
              <w:r w:rsidRPr="004856A1">
                <w:rPr>
                  <w:b/>
                  <w:color w:val="0D0D0D" w:themeColor="text1" w:themeTint="F2"/>
                  <w:szCs w:val="20"/>
                </w:rPr>
                <w:delText>SDGs</w:delText>
              </w:r>
            </w:del>
          </w:p>
        </w:tc>
        <w:tc>
          <w:tcPr>
            <w:tcW w:w="494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7AF66C34" w14:textId="77777777" w:rsidR="00B93DD0" w:rsidRPr="0037103B" w:rsidRDefault="00B93DD0" w:rsidP="00EA08A8">
            <w:pPr>
              <w:jc w:val="center"/>
              <w:rPr>
                <w:del w:id="12016" w:author="Author" w:date="2015-07-30T15:37:00Z"/>
                <w:rFonts w:eastAsiaTheme="majorEastAsia" w:cstheme="majorBidi"/>
                <w:b/>
                <w:bCs/>
                <w:szCs w:val="20"/>
              </w:rPr>
            </w:pPr>
            <w:del w:id="12017" w:author="Author" w:date="2015-07-30T15:37:00Z">
              <w:r w:rsidRPr="0037103B">
                <w:rPr>
                  <w:rFonts w:eastAsiaTheme="majorEastAsia" w:cstheme="majorBidi"/>
                  <w:b/>
                  <w:bCs/>
                  <w:szCs w:val="20"/>
                </w:rPr>
                <w:delText>Proposed Revision</w:delText>
              </w:r>
            </w:del>
          </w:p>
        </w:tc>
      </w:tr>
      <w:tr w:rsidR="00B93DD0" w:rsidRPr="004856A1" w14:paraId="7C50A74F" w14:textId="77777777" w:rsidTr="00EA08A8">
        <w:trPr>
          <w:trHeight w:val="1160"/>
          <w:del w:id="12018" w:author="Author" w:date="2015-07-30T15:37:00Z"/>
        </w:trPr>
        <w:tc>
          <w:tcPr>
            <w:tcW w:w="54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1370070F" w14:textId="77777777" w:rsidR="00B93DD0" w:rsidRPr="004856A1" w:rsidRDefault="00B93DD0" w:rsidP="00EA08A8">
            <w:pPr>
              <w:rPr>
                <w:del w:id="12019" w:author="Author" w:date="2015-07-30T15:37:00Z"/>
                <w:rFonts w:eastAsia="Times New Roman" w:cs="Times New Roman"/>
                <w:color w:val="0D0D0D" w:themeColor="text1" w:themeTint="F2"/>
                <w:szCs w:val="20"/>
              </w:rPr>
            </w:pPr>
            <w:del w:id="12020" w:author="Author" w:date="2015-07-30T15:37:00Z">
              <w:r w:rsidRPr="004856A1">
                <w:rPr>
                  <w:rFonts w:eastAsia="Times New Roman" w:cs="Times New Roman"/>
                  <w:color w:val="0D0D0D" w:themeColor="text1" w:themeTint="F2"/>
                  <w:szCs w:val="20"/>
                </w:rPr>
                <w:delText>3.2</w:delText>
              </w:r>
            </w:del>
          </w:p>
        </w:tc>
        <w:tc>
          <w:tcPr>
            <w:tcW w:w="341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4BCB7575" w14:textId="77777777" w:rsidR="00B93DD0" w:rsidRPr="000C632D" w:rsidRDefault="00B93DD0" w:rsidP="00EA08A8">
            <w:pPr>
              <w:rPr>
                <w:del w:id="12021" w:author="Author" w:date="2015-07-30T15:37:00Z"/>
                <w:rFonts w:eastAsia="Times New Roman" w:cs="Arial"/>
                <w:b/>
                <w:color w:val="0D0D0D" w:themeColor="text1" w:themeTint="F2"/>
                <w:szCs w:val="20"/>
              </w:rPr>
            </w:pPr>
            <w:del w:id="12022" w:author="Author" w:date="2015-07-30T15:37:00Z">
              <w:r w:rsidRPr="004856A1">
                <w:rPr>
                  <w:rFonts w:eastAsia="Times New Roman" w:cs="Arial"/>
                  <w:color w:val="0D0D0D" w:themeColor="text1" w:themeTint="F2"/>
                  <w:szCs w:val="20"/>
                </w:rPr>
                <w:delText>By 2030, end preventable deaths of newborns and children under 5 years of age</w:delText>
              </w:r>
            </w:del>
          </w:p>
        </w:tc>
        <w:tc>
          <w:tcPr>
            <w:tcW w:w="4975"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5765ED62" w14:textId="77777777" w:rsidR="00B93DD0" w:rsidRPr="0028629B" w:rsidRDefault="00B93DD0" w:rsidP="00EA08A8">
            <w:pPr>
              <w:rPr>
                <w:del w:id="12023" w:author="Author" w:date="2015-07-30T15:37:00Z"/>
                <w:rFonts w:eastAsiaTheme="majorEastAsia" w:cstheme="majorBidi"/>
                <w:bCs/>
                <w:szCs w:val="20"/>
              </w:rPr>
            </w:pPr>
            <w:bookmarkStart w:id="12024" w:name="OLE_LINK5"/>
            <w:del w:id="12025" w:author="Author" w:date="2015-07-30T15:37:00Z">
              <w:r w:rsidRPr="0028629B">
                <w:rPr>
                  <w:rFonts w:eastAsiaTheme="majorEastAsia" w:cstheme="majorBidi"/>
                  <w:bCs/>
                  <w:szCs w:val="20"/>
                </w:rPr>
                <w:delText>By 2030, end preventable deaths of newborns and children under 5 years of age, with all countries aiming to reduce neonatal mortality to at least as low as 12 per 1,000 live births and under-5 mortality to at least as low as 25 per 1,000 live births</w:delText>
              </w:r>
              <w:bookmarkEnd w:id="12024"/>
            </w:del>
          </w:p>
        </w:tc>
      </w:tr>
    </w:tbl>
    <w:p w14:paraId="3D2F7251" w14:textId="77777777" w:rsidR="00B93DD0" w:rsidRPr="00DA408C" w:rsidRDefault="00B93DD0" w:rsidP="00B93DD0">
      <w:pPr>
        <w:pStyle w:val="Heading2"/>
        <w:spacing w:before="360" w:line="360" w:lineRule="auto"/>
        <w:rPr>
          <w:del w:id="12026" w:author="Author" w:date="2015-07-30T15:37:00Z"/>
          <w:sz w:val="22"/>
        </w:rPr>
      </w:pPr>
      <w:del w:id="12027" w:author="Author" w:date="2015-07-30T15:37:00Z">
        <w:r>
          <w:rPr>
            <w:sz w:val="22"/>
          </w:rPr>
          <w:delText>GOAL</w:delText>
        </w:r>
        <w:r w:rsidRPr="00DA408C">
          <w:rPr>
            <w:sz w:val="22"/>
          </w:rPr>
          <w:delText xml:space="preserve"> 4. Ensure inclusive and equitable quality education and promote life-long learning opportunities for all</w:delText>
        </w:r>
      </w:del>
    </w:p>
    <w:tbl>
      <w:tblPr>
        <w:tblStyle w:val="TableGrid"/>
        <w:tblW w:w="0" w:type="auto"/>
        <w:tblLook w:val="04A0" w:firstRow="1" w:lastRow="0" w:firstColumn="1" w:lastColumn="0" w:noHBand="0" w:noVBand="1"/>
      </w:tblPr>
      <w:tblGrid>
        <w:gridCol w:w="499"/>
        <w:gridCol w:w="3584"/>
        <w:gridCol w:w="4843"/>
      </w:tblGrid>
      <w:tr w:rsidR="00B93DD0" w:rsidRPr="00EF2AF9" w14:paraId="4B417CD4" w14:textId="77777777" w:rsidTr="00EA08A8">
        <w:trPr>
          <w:trHeight w:val="341"/>
          <w:del w:id="12028" w:author="Author" w:date="2015-07-30T15:37:00Z"/>
        </w:trPr>
        <w:tc>
          <w:tcPr>
            <w:tcW w:w="408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60416790" w14:textId="77777777" w:rsidR="00B93DD0" w:rsidRPr="00EF2AF9" w:rsidRDefault="00B93DD0" w:rsidP="00EA08A8">
            <w:pPr>
              <w:keepNext/>
              <w:jc w:val="center"/>
              <w:rPr>
                <w:del w:id="12029" w:author="Author" w:date="2015-07-30T15:37:00Z"/>
                <w:b/>
                <w:color w:val="0D0D0D" w:themeColor="text1" w:themeTint="F2"/>
                <w:szCs w:val="20"/>
              </w:rPr>
            </w:pPr>
            <w:del w:id="12030" w:author="Author" w:date="2015-07-30T15:37:00Z">
              <w:r w:rsidRPr="00EF2AF9">
                <w:rPr>
                  <w:b/>
                  <w:color w:val="0D0D0D" w:themeColor="text1" w:themeTint="F2"/>
                  <w:szCs w:val="20"/>
                </w:rPr>
                <w:delText>SDGs</w:delText>
              </w:r>
            </w:del>
          </w:p>
        </w:tc>
        <w:tc>
          <w:tcPr>
            <w:tcW w:w="4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482EECDC" w14:textId="77777777" w:rsidR="00B93DD0" w:rsidRPr="006832CB" w:rsidRDefault="00B93DD0" w:rsidP="00EA08A8">
            <w:pPr>
              <w:keepNext/>
              <w:jc w:val="center"/>
              <w:rPr>
                <w:del w:id="12031" w:author="Author" w:date="2015-07-30T15:37:00Z"/>
                <w:rFonts w:eastAsiaTheme="majorEastAsia" w:cstheme="majorBidi"/>
                <w:b/>
                <w:bCs/>
                <w:szCs w:val="20"/>
              </w:rPr>
            </w:pPr>
            <w:del w:id="12032" w:author="Author" w:date="2015-07-30T15:37:00Z">
              <w:r w:rsidRPr="006832CB">
                <w:rPr>
                  <w:rFonts w:eastAsiaTheme="majorEastAsia" w:cstheme="majorBidi"/>
                  <w:b/>
                  <w:bCs/>
                  <w:szCs w:val="20"/>
                </w:rPr>
                <w:delText>Proposed Revision</w:delText>
              </w:r>
            </w:del>
          </w:p>
        </w:tc>
      </w:tr>
      <w:tr w:rsidR="00B93DD0" w:rsidRPr="00866AE0" w14:paraId="206A55AE" w14:textId="77777777" w:rsidTr="00EA08A8">
        <w:trPr>
          <w:del w:id="12033" w:author="Author" w:date="2015-07-30T15:37:00Z"/>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2A5EA0BE" w14:textId="77777777" w:rsidR="00B93DD0" w:rsidRPr="00484874" w:rsidRDefault="00B93DD0" w:rsidP="00EA08A8">
            <w:pPr>
              <w:keepNext/>
              <w:rPr>
                <w:del w:id="12034" w:author="Author" w:date="2015-07-30T15:37:00Z"/>
                <w:rFonts w:eastAsia="Times New Roman" w:cs="Arial"/>
                <w:color w:val="0D0D0D" w:themeColor="text1" w:themeTint="F2"/>
                <w:szCs w:val="20"/>
              </w:rPr>
            </w:pPr>
            <w:del w:id="12035" w:author="Author" w:date="2015-07-30T15:37:00Z">
              <w:r w:rsidRPr="00484874">
                <w:rPr>
                  <w:rFonts w:eastAsia="Times New Roman" w:cs="Arial"/>
                  <w:color w:val="0D0D0D" w:themeColor="text1" w:themeTint="F2"/>
                  <w:szCs w:val="20"/>
                </w:rPr>
                <w:delText>4.4</w:delText>
              </w:r>
            </w:del>
          </w:p>
        </w:tc>
        <w:tc>
          <w:tcPr>
            <w:tcW w:w="35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0B4956B1" w14:textId="77777777" w:rsidR="00B93DD0" w:rsidRPr="0028629B" w:rsidRDefault="00B93DD0" w:rsidP="00EA08A8">
            <w:pPr>
              <w:keepNext/>
              <w:rPr>
                <w:del w:id="12036" w:author="Author" w:date="2015-07-30T15:37:00Z"/>
                <w:rFonts w:eastAsia="Times New Roman" w:cs="Arial"/>
                <w:color w:val="0D0D0D" w:themeColor="text1" w:themeTint="F2"/>
                <w:szCs w:val="20"/>
              </w:rPr>
            </w:pPr>
            <w:del w:id="12037" w:author="Author" w:date="2015-07-30T15:37:00Z">
              <w:r w:rsidRPr="0028629B">
                <w:rPr>
                  <w:rFonts w:eastAsia="Times New Roman" w:cs="Arial"/>
                  <w:color w:val="0D0D0D" w:themeColor="text1" w:themeTint="F2"/>
                  <w:szCs w:val="20"/>
                </w:rPr>
                <w:delText>By 2030, increase by [x] per cent the number of youth and adults who have relevant skills, including technical and vocational skills, for employment, decent jobs and entrepreneurship</w:delText>
              </w:r>
            </w:del>
          </w:p>
          <w:p w14:paraId="178F8A96" w14:textId="77777777" w:rsidR="00B93DD0" w:rsidRPr="0028629B" w:rsidRDefault="00B93DD0" w:rsidP="00EA08A8">
            <w:pPr>
              <w:keepNext/>
              <w:rPr>
                <w:del w:id="12038" w:author="Author" w:date="2015-07-30T15:37:00Z"/>
                <w:rFonts w:eastAsia="Times New Roman" w:cs="Arial"/>
                <w:color w:val="0D0D0D" w:themeColor="text1" w:themeTint="F2"/>
                <w:szCs w:val="20"/>
              </w:rPr>
            </w:pPr>
          </w:p>
        </w:tc>
        <w:tc>
          <w:tcPr>
            <w:tcW w:w="4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78C45E80" w14:textId="77777777" w:rsidR="00B93DD0" w:rsidRPr="0028629B" w:rsidRDefault="00B93DD0" w:rsidP="00EA08A8">
            <w:pPr>
              <w:keepNext/>
              <w:rPr>
                <w:del w:id="12039" w:author="Author" w:date="2015-07-30T15:37:00Z"/>
                <w:rFonts w:eastAsia="Calibri" w:cs="Times New Roman"/>
                <w:color w:val="7F7F7F" w:themeColor="text1" w:themeTint="80"/>
                <w:szCs w:val="20"/>
                <w:lang w:eastAsia="en-GB"/>
              </w:rPr>
            </w:pPr>
            <w:del w:id="12040" w:author="Author" w:date="2015-07-30T15:37:00Z">
              <w:r w:rsidRPr="0028629B">
                <w:rPr>
                  <w:rFonts w:eastAsia="Times New Roman" w:cs="Arial"/>
                  <w:color w:val="0D0D0D" w:themeColor="text1" w:themeTint="F2"/>
                  <w:szCs w:val="20"/>
                </w:rPr>
                <w:delText>By 2030, ensure that all youth and adults have relevant skills, including technical and vocational skills, for employment, decent work and entrepreneurship</w:delText>
              </w:r>
            </w:del>
          </w:p>
        </w:tc>
      </w:tr>
      <w:tr w:rsidR="00B93DD0" w:rsidRPr="00EF2AF9" w14:paraId="05E2D174" w14:textId="77777777" w:rsidTr="00EA08A8">
        <w:trPr>
          <w:trHeight w:val="1025"/>
          <w:del w:id="12041" w:author="Author" w:date="2015-07-30T15:37:00Z"/>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2A65AD62" w14:textId="77777777" w:rsidR="00B93DD0" w:rsidRPr="00EF2AF9" w:rsidRDefault="00B93DD0" w:rsidP="00EA08A8">
            <w:pPr>
              <w:rPr>
                <w:del w:id="12042" w:author="Author" w:date="2015-07-30T15:37:00Z"/>
                <w:rFonts w:eastAsia="Times New Roman" w:cs="Times New Roman"/>
                <w:color w:val="0D0D0D" w:themeColor="text1" w:themeTint="F2"/>
                <w:szCs w:val="20"/>
              </w:rPr>
            </w:pPr>
            <w:del w:id="12043" w:author="Author" w:date="2015-07-30T15:37:00Z">
              <w:r w:rsidRPr="00EF2AF9">
                <w:rPr>
                  <w:rFonts w:eastAsia="Times New Roman" w:cs="Times New Roman"/>
                  <w:color w:val="0D0D0D" w:themeColor="text1" w:themeTint="F2"/>
                  <w:szCs w:val="20"/>
                </w:rPr>
                <w:delText>4.6</w:delText>
              </w:r>
            </w:del>
          </w:p>
        </w:tc>
        <w:tc>
          <w:tcPr>
            <w:tcW w:w="35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19B952C9" w14:textId="77777777" w:rsidR="00B93DD0" w:rsidRPr="0028629B" w:rsidRDefault="00B93DD0" w:rsidP="00EA08A8">
            <w:pPr>
              <w:rPr>
                <w:del w:id="12044" w:author="Author" w:date="2015-07-30T15:37:00Z"/>
                <w:rFonts w:eastAsia="Calibri" w:cs="Times New Roman"/>
                <w:szCs w:val="20"/>
                <w:lang w:eastAsia="en-GB"/>
              </w:rPr>
            </w:pPr>
            <w:del w:id="12045" w:author="Author" w:date="2015-07-30T15:37:00Z">
              <w:r w:rsidRPr="0028629B">
                <w:rPr>
                  <w:rFonts w:eastAsia="Calibri" w:cs="Times New Roman"/>
                  <w:szCs w:val="20"/>
                  <w:lang w:eastAsia="en-GB"/>
                </w:rPr>
                <w:delText>By 2030, ensure that all youth and at least [x] per cent of adults, both men and women, achieve literacy and numeracy</w:delText>
              </w:r>
            </w:del>
          </w:p>
        </w:tc>
        <w:tc>
          <w:tcPr>
            <w:tcW w:w="4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75A995C0" w14:textId="77777777" w:rsidR="00B93DD0" w:rsidRPr="0028629B" w:rsidRDefault="00B93DD0" w:rsidP="00EA08A8">
            <w:pPr>
              <w:rPr>
                <w:del w:id="12046" w:author="Author" w:date="2015-07-30T15:37:00Z"/>
                <w:rFonts w:eastAsiaTheme="majorEastAsia" w:cstheme="majorBidi"/>
                <w:bCs/>
                <w:szCs w:val="20"/>
              </w:rPr>
            </w:pPr>
            <w:bookmarkStart w:id="12047" w:name="OLE_LINK6"/>
            <w:del w:id="12048" w:author="Author" w:date="2015-07-30T15:37:00Z">
              <w:r w:rsidRPr="0028629B">
                <w:rPr>
                  <w:rFonts w:eastAsiaTheme="majorEastAsia" w:cstheme="majorBidi"/>
                  <w:bCs/>
                  <w:szCs w:val="20"/>
                </w:rPr>
                <w:delText>By 2030, ensure that all youth and adults, both men and women, reach a proficiency level in literacy and numeracy sufficient to fully participate in society</w:delText>
              </w:r>
              <w:bookmarkEnd w:id="12047"/>
            </w:del>
          </w:p>
        </w:tc>
      </w:tr>
      <w:tr w:rsidR="00B93DD0" w:rsidRPr="00A91FB8" w14:paraId="353CD29E" w14:textId="77777777" w:rsidTr="00EA08A8">
        <w:trPr>
          <w:del w:id="12049" w:author="Author" w:date="2015-07-30T15:37:00Z"/>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6989F56D" w14:textId="77777777" w:rsidR="00B93DD0" w:rsidRPr="000C6BFE" w:rsidRDefault="00B93DD0" w:rsidP="00EA08A8">
            <w:pPr>
              <w:rPr>
                <w:del w:id="12050" w:author="Author" w:date="2015-07-30T15:37:00Z"/>
                <w:rFonts w:eastAsia="Calibri" w:cs="Times New Roman"/>
                <w:szCs w:val="20"/>
                <w:lang w:eastAsia="en-GB"/>
              </w:rPr>
            </w:pPr>
            <w:del w:id="12051" w:author="Author" w:date="2015-07-30T15:37:00Z">
              <w:r w:rsidRPr="000C6BFE">
                <w:rPr>
                  <w:rFonts w:eastAsia="Calibri" w:cs="Times New Roman"/>
                  <w:szCs w:val="20"/>
                  <w:lang w:eastAsia="en-GB"/>
                </w:rPr>
                <w:delText>4.b</w:delText>
              </w:r>
            </w:del>
          </w:p>
        </w:tc>
        <w:tc>
          <w:tcPr>
            <w:tcW w:w="35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6C994FD4" w14:textId="77777777" w:rsidR="00B93DD0" w:rsidRPr="0028629B" w:rsidRDefault="00B93DD0" w:rsidP="00EA08A8">
            <w:pPr>
              <w:rPr>
                <w:del w:id="12052" w:author="Author" w:date="2015-07-30T15:37:00Z"/>
                <w:rFonts w:eastAsia="Calibri" w:cs="Times New Roman"/>
                <w:szCs w:val="20"/>
                <w:lang w:eastAsia="en-GB"/>
              </w:rPr>
            </w:pPr>
            <w:del w:id="12053" w:author="Author" w:date="2015-07-30T15:37:00Z">
              <w:r w:rsidRPr="0028629B">
                <w:rPr>
                  <w:rFonts w:eastAsia="Calibri" w:cs="Times New Roman"/>
                  <w:szCs w:val="20"/>
                  <w:lang w:eastAsia="en-GB"/>
                </w:rPr>
                <w:delText>By 2020, expand by [x] per cent globally the number of scholarships available to developing countries, in particular least developed countries, small island developing States and African countries, for enrolment in higher education, including vocational training and information and communications technology, technical, engineering and scientific programmes, in developed countries and other developing countries</w:delText>
              </w:r>
            </w:del>
          </w:p>
        </w:tc>
        <w:tc>
          <w:tcPr>
            <w:tcW w:w="4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5098742C" w14:textId="77777777" w:rsidR="00B93DD0" w:rsidRPr="0028629B" w:rsidRDefault="00B93DD0" w:rsidP="00EA08A8">
            <w:pPr>
              <w:rPr>
                <w:del w:id="12054" w:author="Author" w:date="2015-07-30T15:37:00Z"/>
                <w:rFonts w:eastAsia="Calibri" w:cs="Times New Roman"/>
                <w:szCs w:val="20"/>
                <w:lang w:eastAsia="en-GB"/>
              </w:rPr>
            </w:pPr>
            <w:del w:id="12055" w:author="Author" w:date="2015-07-30T15:37:00Z">
              <w:r w:rsidRPr="0028629B">
                <w:rPr>
                  <w:rFonts w:eastAsia="Calibri" w:cs="Times New Roman"/>
                  <w:szCs w:val="20"/>
                  <w:lang w:eastAsia="en-GB"/>
                </w:rPr>
                <w:delText>By 2030, substantially increase support for scholarships available to developing countries, in particular least developed countries, small island developing States and African countries, for enrolment in higher education, including vocational training and information and communications technology, technical, engineering and scientific programmes, in developed countries and other developing countries</w:delText>
              </w:r>
            </w:del>
          </w:p>
          <w:p w14:paraId="03AD9514" w14:textId="77777777" w:rsidR="00B93DD0" w:rsidRPr="0028629B" w:rsidRDefault="00B93DD0" w:rsidP="00EA08A8">
            <w:pPr>
              <w:rPr>
                <w:del w:id="12056" w:author="Author" w:date="2015-07-30T15:37:00Z"/>
                <w:rFonts w:eastAsiaTheme="majorEastAsia" w:cstheme="majorBidi"/>
                <w:bCs/>
                <w:color w:val="7F7F7F" w:themeColor="text1" w:themeTint="80"/>
                <w:szCs w:val="20"/>
              </w:rPr>
            </w:pPr>
          </w:p>
        </w:tc>
      </w:tr>
      <w:tr w:rsidR="00B93DD0" w:rsidRPr="007D3E72" w14:paraId="19DE6C17" w14:textId="77777777" w:rsidTr="00EA08A8">
        <w:trPr>
          <w:trHeight w:val="58"/>
          <w:del w:id="12057" w:author="Author" w:date="2015-07-30T15:37:00Z"/>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7968D3A2" w14:textId="77777777" w:rsidR="00B93DD0" w:rsidRPr="00EF2AF9" w:rsidRDefault="00B93DD0" w:rsidP="00EA08A8">
            <w:pPr>
              <w:rPr>
                <w:del w:id="12058" w:author="Author" w:date="2015-07-30T15:37:00Z"/>
                <w:rFonts w:eastAsia="Times New Roman" w:cs="Times New Roman"/>
                <w:color w:val="0D0D0D" w:themeColor="text1" w:themeTint="F2"/>
                <w:szCs w:val="20"/>
              </w:rPr>
            </w:pPr>
            <w:del w:id="12059" w:author="Author" w:date="2015-07-30T15:37:00Z">
              <w:r w:rsidRPr="00EF2AF9">
                <w:rPr>
                  <w:rFonts w:eastAsia="Times New Roman" w:cs="Times New Roman"/>
                  <w:color w:val="0D0D0D" w:themeColor="text1" w:themeTint="F2"/>
                  <w:szCs w:val="20"/>
                </w:rPr>
                <w:delText>4.c</w:delText>
              </w:r>
            </w:del>
          </w:p>
        </w:tc>
        <w:tc>
          <w:tcPr>
            <w:tcW w:w="358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458BDEB2" w14:textId="77777777" w:rsidR="00B93DD0" w:rsidRPr="0028629B" w:rsidRDefault="00B93DD0" w:rsidP="00EA08A8">
            <w:pPr>
              <w:rPr>
                <w:del w:id="12060" w:author="Author" w:date="2015-07-30T15:37:00Z"/>
                <w:rFonts w:eastAsia="Calibri" w:cs="Times New Roman"/>
                <w:szCs w:val="20"/>
                <w:lang w:eastAsia="en-GB"/>
              </w:rPr>
            </w:pPr>
            <w:del w:id="12061" w:author="Author" w:date="2015-07-30T15:37:00Z">
              <w:r w:rsidRPr="0028629B">
                <w:rPr>
                  <w:rFonts w:eastAsia="Calibri" w:cs="Times New Roman"/>
                  <w:szCs w:val="20"/>
                  <w:lang w:eastAsia="en-GB"/>
                </w:rPr>
                <w:delText xml:space="preserve">By 2030, increase by [x] per cent the supply of qualified teachers, including through international cooperation for teacher training in developing countries, especially least developed countries and small island developing States </w:delText>
              </w:r>
            </w:del>
          </w:p>
          <w:p w14:paraId="21EB1B6C" w14:textId="77777777" w:rsidR="00B93DD0" w:rsidRPr="0028629B" w:rsidRDefault="00B93DD0" w:rsidP="00EA08A8">
            <w:pPr>
              <w:rPr>
                <w:del w:id="12062" w:author="Author" w:date="2015-07-30T15:37:00Z"/>
                <w:rFonts w:eastAsia="Times New Roman" w:cs="Arial"/>
                <w:color w:val="0D0D0D" w:themeColor="text1" w:themeTint="F2"/>
                <w:szCs w:val="20"/>
              </w:rPr>
            </w:pPr>
          </w:p>
        </w:tc>
        <w:tc>
          <w:tcPr>
            <w:tcW w:w="4843"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5387C005" w14:textId="77777777" w:rsidR="00B93DD0" w:rsidRPr="0028629B" w:rsidRDefault="00B93DD0" w:rsidP="00EA08A8">
            <w:pPr>
              <w:rPr>
                <w:del w:id="12063" w:author="Author" w:date="2015-07-30T15:37:00Z"/>
                <w:rFonts w:eastAsiaTheme="majorEastAsia" w:cstheme="majorBidi"/>
                <w:bCs/>
                <w:szCs w:val="20"/>
              </w:rPr>
            </w:pPr>
            <w:del w:id="12064" w:author="Author" w:date="2015-07-30T15:37:00Z">
              <w:r w:rsidRPr="0028629B">
                <w:rPr>
                  <w:rFonts w:eastAsiaTheme="majorEastAsia" w:cstheme="majorBidi"/>
                  <w:bCs/>
                  <w:szCs w:val="20"/>
                </w:rPr>
                <w:delText xml:space="preserve">By 2030, all learners are taught by qualified teachers, including through international cooperation </w:delText>
              </w:r>
              <w:r w:rsidRPr="0028629B">
                <w:rPr>
                  <w:rFonts w:eastAsia="Calibri" w:cs="Times New Roman"/>
                  <w:szCs w:val="20"/>
                  <w:lang w:eastAsia="en-GB"/>
                </w:rPr>
                <w:delText>for teacher training in developing countries, especially least developed countries and small island developing States</w:delText>
              </w:r>
            </w:del>
          </w:p>
        </w:tc>
      </w:tr>
    </w:tbl>
    <w:p w14:paraId="04E573E5" w14:textId="77777777" w:rsidR="00B93DD0" w:rsidRPr="00DA408C" w:rsidRDefault="00B93DD0" w:rsidP="00B93DD0">
      <w:pPr>
        <w:pStyle w:val="Heading2"/>
        <w:spacing w:before="360" w:line="360" w:lineRule="auto"/>
        <w:rPr>
          <w:del w:id="12065" w:author="Author" w:date="2015-07-30T15:37:00Z"/>
          <w:sz w:val="22"/>
        </w:rPr>
      </w:pPr>
      <w:del w:id="12066" w:author="Author" w:date="2015-07-30T15:37:00Z">
        <w:r w:rsidRPr="00DA408C">
          <w:rPr>
            <w:sz w:val="22"/>
          </w:rPr>
          <w:delText>GOAL 6 Ensure availability and sustainable management of water and sanitation for all</w:delText>
        </w:r>
      </w:del>
    </w:p>
    <w:tbl>
      <w:tblPr>
        <w:tblStyle w:val="TableGrid"/>
        <w:tblW w:w="8931" w:type="dxa"/>
        <w:tblInd w:w="-5" w:type="dxa"/>
        <w:tblLook w:val="04A0" w:firstRow="1" w:lastRow="0" w:firstColumn="1" w:lastColumn="0" w:noHBand="0" w:noVBand="1"/>
      </w:tblPr>
      <w:tblGrid>
        <w:gridCol w:w="495"/>
        <w:gridCol w:w="3574"/>
        <w:gridCol w:w="4862"/>
      </w:tblGrid>
      <w:tr w:rsidR="00B93DD0" w14:paraId="5C7D0DC7" w14:textId="77777777" w:rsidTr="00EA08A8">
        <w:trPr>
          <w:trHeight w:val="575"/>
          <w:del w:id="12067" w:author="Author" w:date="2015-07-30T15:37:00Z"/>
        </w:trPr>
        <w:tc>
          <w:tcPr>
            <w:tcW w:w="4069" w:type="dxa"/>
            <w:gridSpan w:val="2"/>
            <w:tcBorders>
              <w:top w:val="nil"/>
              <w:left w:val="nil"/>
              <w:bottom w:val="nil"/>
              <w:right w:val="nil"/>
            </w:tcBorders>
            <w:shd w:val="clear" w:color="auto" w:fill="DBE5F1" w:themeFill="accent1" w:themeFillTint="33"/>
          </w:tcPr>
          <w:p w14:paraId="719BBAE1" w14:textId="77777777" w:rsidR="00B93DD0" w:rsidRPr="00EF2AF9" w:rsidRDefault="00B93DD0" w:rsidP="00EA08A8">
            <w:pPr>
              <w:keepNext/>
              <w:jc w:val="center"/>
              <w:rPr>
                <w:del w:id="12068" w:author="Author" w:date="2015-07-30T15:37:00Z"/>
                <w:b/>
                <w:color w:val="0D0D0D" w:themeColor="text1" w:themeTint="F2"/>
                <w:szCs w:val="20"/>
              </w:rPr>
            </w:pPr>
            <w:del w:id="12069" w:author="Author" w:date="2015-07-30T15:37:00Z">
              <w:r w:rsidRPr="00EF2AF9">
                <w:rPr>
                  <w:b/>
                  <w:color w:val="0D0D0D" w:themeColor="text1" w:themeTint="F2"/>
                  <w:szCs w:val="20"/>
                </w:rPr>
                <w:delText>SDGs</w:delText>
              </w:r>
            </w:del>
          </w:p>
        </w:tc>
        <w:tc>
          <w:tcPr>
            <w:tcW w:w="4862" w:type="dxa"/>
            <w:tcBorders>
              <w:top w:val="single" w:sz="4" w:space="0" w:color="FFFFFF" w:themeColor="background1"/>
              <w:left w:val="nil"/>
              <w:bottom w:val="single" w:sz="4" w:space="0" w:color="FFFFFF" w:themeColor="background1"/>
              <w:right w:val="single" w:sz="4" w:space="0" w:color="FFFFFF" w:themeColor="background1"/>
            </w:tcBorders>
            <w:shd w:val="clear" w:color="auto" w:fill="DBE5F1" w:themeFill="accent1" w:themeFillTint="33"/>
          </w:tcPr>
          <w:p w14:paraId="7E5D4DC2" w14:textId="77777777" w:rsidR="00B93DD0" w:rsidRPr="006832CB" w:rsidRDefault="00B93DD0" w:rsidP="00EA08A8">
            <w:pPr>
              <w:keepNext/>
              <w:jc w:val="center"/>
              <w:rPr>
                <w:del w:id="12070" w:author="Author" w:date="2015-07-30T15:37:00Z"/>
                <w:rFonts w:eastAsiaTheme="majorEastAsia" w:cstheme="majorBidi"/>
                <w:b/>
                <w:bCs/>
                <w:szCs w:val="20"/>
              </w:rPr>
            </w:pPr>
            <w:del w:id="12071" w:author="Author" w:date="2015-07-30T15:37:00Z">
              <w:r w:rsidRPr="006832CB">
                <w:rPr>
                  <w:rFonts w:eastAsiaTheme="majorEastAsia" w:cstheme="majorBidi"/>
                  <w:b/>
                  <w:bCs/>
                  <w:szCs w:val="20"/>
                </w:rPr>
                <w:delText>Proposed Revision</w:delText>
              </w:r>
            </w:del>
          </w:p>
        </w:tc>
      </w:tr>
      <w:tr w:rsidR="00B93DD0" w14:paraId="61CA95B5" w14:textId="77777777" w:rsidTr="00EA08A8">
        <w:trPr>
          <w:trHeight w:val="1672"/>
          <w:del w:id="12072" w:author="Author" w:date="2015-07-30T15:37:00Z"/>
        </w:trPr>
        <w:tc>
          <w:tcPr>
            <w:tcW w:w="495" w:type="dxa"/>
            <w:tcBorders>
              <w:top w:val="nil"/>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44866056" w14:textId="77777777" w:rsidR="00B93DD0" w:rsidRPr="00EF2AF9" w:rsidRDefault="00B93DD0" w:rsidP="00EA08A8">
            <w:pPr>
              <w:keepNext/>
              <w:rPr>
                <w:del w:id="12073" w:author="Author" w:date="2015-07-30T15:37:00Z"/>
                <w:rFonts w:eastAsia="Times New Roman" w:cs="Arial"/>
                <w:szCs w:val="20"/>
              </w:rPr>
            </w:pPr>
            <w:del w:id="12074" w:author="Author" w:date="2015-07-30T15:37:00Z">
              <w:r>
                <w:rPr>
                  <w:rFonts w:eastAsia="Times New Roman" w:cs="Arial"/>
                  <w:szCs w:val="20"/>
                </w:rPr>
                <w:delText>6.3</w:delText>
              </w:r>
            </w:del>
          </w:p>
        </w:tc>
        <w:tc>
          <w:tcPr>
            <w:tcW w:w="3574" w:type="dxa"/>
            <w:tcBorders>
              <w:top w:val="nil"/>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722AA34C" w14:textId="77777777" w:rsidR="00B93DD0" w:rsidRPr="00EF2AF9" w:rsidRDefault="00B93DD0" w:rsidP="00EA08A8">
            <w:pPr>
              <w:keepNext/>
              <w:rPr>
                <w:del w:id="12075" w:author="Author" w:date="2015-07-30T15:37:00Z"/>
                <w:rFonts w:eastAsia="Times New Roman" w:cs="Arial"/>
                <w:szCs w:val="20"/>
              </w:rPr>
            </w:pPr>
            <w:del w:id="12076" w:author="Author" w:date="2015-07-30T15:37:00Z">
              <w:r w:rsidRPr="00EF2AF9">
                <w:rPr>
                  <w:rFonts w:eastAsia="Times New Roman" w:cs="Arial"/>
                  <w:szCs w:val="20"/>
                </w:rPr>
                <w:delText>By 2030, improve water quality by reducing pollution, eliminating dumping and minimizing release of hazardous chemicals and materials, halving the proportion of untreated wastewater and increasing recycling and safe reuse by [x] per cent globally</w:delText>
              </w:r>
            </w:del>
          </w:p>
        </w:tc>
        <w:tc>
          <w:tcPr>
            <w:tcW w:w="48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68C79591" w14:textId="77777777" w:rsidR="00B93DD0" w:rsidRPr="0028629B" w:rsidRDefault="00B93DD0" w:rsidP="00EA08A8">
            <w:pPr>
              <w:keepNext/>
              <w:rPr>
                <w:del w:id="12077" w:author="Author" w:date="2015-07-30T15:37:00Z"/>
                <w:rFonts w:eastAsia="Times New Roman" w:cs="Arial"/>
                <w:szCs w:val="20"/>
              </w:rPr>
            </w:pPr>
            <w:del w:id="12078" w:author="Author" w:date="2015-07-30T15:37:00Z">
              <w:r w:rsidRPr="00EF2AF9">
                <w:rPr>
                  <w:rFonts w:eastAsia="Times New Roman" w:cs="Arial"/>
                  <w:szCs w:val="20"/>
                </w:rPr>
                <w:delText xml:space="preserve">By 2030, improve water quality by reducing pollution, eliminating dumping </w:delText>
              </w:r>
              <w:r w:rsidRPr="0028629B">
                <w:rPr>
                  <w:rFonts w:eastAsia="Times New Roman" w:cs="Arial"/>
                  <w:szCs w:val="20"/>
                </w:rPr>
                <w:delText>and minimizing release of hazardous chemicals and materials, halving the proportion of untreated wastewater and at least doubling recycling and safe reuse globally</w:delText>
              </w:r>
            </w:del>
          </w:p>
          <w:p w14:paraId="4BC1B85D" w14:textId="77777777" w:rsidR="00B93DD0" w:rsidRPr="00A91FB8" w:rsidRDefault="00B93DD0" w:rsidP="00EA08A8">
            <w:pPr>
              <w:keepNext/>
              <w:jc w:val="both"/>
              <w:rPr>
                <w:del w:id="12079" w:author="Author" w:date="2015-07-30T15:37:00Z"/>
                <w:b/>
                <w:szCs w:val="20"/>
              </w:rPr>
            </w:pPr>
          </w:p>
        </w:tc>
      </w:tr>
    </w:tbl>
    <w:p w14:paraId="33DE3D5C" w14:textId="77777777" w:rsidR="00B93DD0" w:rsidRPr="00DA408C" w:rsidRDefault="00B93DD0" w:rsidP="00B93DD0">
      <w:pPr>
        <w:pStyle w:val="Heading2"/>
        <w:spacing w:before="360" w:line="360" w:lineRule="auto"/>
        <w:rPr>
          <w:del w:id="12080" w:author="Author" w:date="2015-07-30T15:37:00Z"/>
          <w:sz w:val="22"/>
        </w:rPr>
      </w:pPr>
      <w:del w:id="12081" w:author="Author" w:date="2015-07-30T15:37:00Z">
        <w:r w:rsidRPr="00DA408C">
          <w:rPr>
            <w:sz w:val="22"/>
          </w:rPr>
          <w:delText>GOAL 9 Build resilient infrastructure, promote inclusive and sustainable industrialization and foster innovation</w:delText>
        </w:r>
      </w:del>
    </w:p>
    <w:tbl>
      <w:tblPr>
        <w:tblStyle w:val="TableGrid"/>
        <w:tblW w:w="0" w:type="auto"/>
        <w:tblLook w:val="04A0" w:firstRow="1" w:lastRow="0" w:firstColumn="1" w:lastColumn="0" w:noHBand="0" w:noVBand="1"/>
      </w:tblPr>
      <w:tblGrid>
        <w:gridCol w:w="495"/>
        <w:gridCol w:w="3505"/>
        <w:gridCol w:w="4926"/>
      </w:tblGrid>
      <w:tr w:rsidR="00B93DD0" w:rsidRPr="00A91FB8" w14:paraId="5071E234" w14:textId="77777777" w:rsidTr="00EA08A8">
        <w:trPr>
          <w:trHeight w:val="77"/>
          <w:del w:id="12082" w:author="Author" w:date="2015-07-30T15:37:00Z"/>
        </w:trPr>
        <w:tc>
          <w:tcPr>
            <w:tcW w:w="49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6FE4CEE1" w14:textId="77777777" w:rsidR="00B93DD0" w:rsidRPr="00EF2AF9" w:rsidRDefault="00B93DD0" w:rsidP="00EA08A8">
            <w:pPr>
              <w:rPr>
                <w:del w:id="12083" w:author="Author" w:date="2015-07-30T15:37:00Z"/>
                <w:rFonts w:eastAsia="Times New Roman" w:cs="Times New Roman"/>
                <w:szCs w:val="20"/>
              </w:rPr>
            </w:pPr>
            <w:del w:id="12084" w:author="Author" w:date="2015-07-30T15:37:00Z">
              <w:r>
                <w:rPr>
                  <w:rFonts w:eastAsia="Times New Roman" w:cs="Times New Roman"/>
                  <w:szCs w:val="20"/>
                </w:rPr>
                <w:delText>9.5</w:delText>
              </w:r>
            </w:del>
          </w:p>
        </w:tc>
        <w:tc>
          <w:tcPr>
            <w:tcW w:w="350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37E1937C" w14:textId="77777777" w:rsidR="00B93DD0" w:rsidRDefault="00B93DD0" w:rsidP="00EA08A8">
            <w:pPr>
              <w:rPr>
                <w:del w:id="12085" w:author="Author" w:date="2015-07-30T15:37:00Z"/>
                <w:rFonts w:eastAsia="Times New Roman" w:cs="Arial"/>
                <w:szCs w:val="20"/>
              </w:rPr>
            </w:pPr>
            <w:del w:id="12086" w:author="Author" w:date="2015-07-30T15:37:00Z">
              <w:r w:rsidRPr="00550AD2">
                <w:rPr>
                  <w:rFonts w:eastAsia="Times New Roman" w:cs="Times New Roman"/>
                  <w:color w:val="000000"/>
                </w:rPr>
                <w:delText>Enhance scientific research, upgrade the technological capabilities of</w:delText>
              </w:r>
              <w:r>
                <w:rPr>
                  <w:rFonts w:eastAsia="Times New Roman" w:cs="Times New Roman"/>
                  <w:color w:val="000000"/>
                </w:rPr>
                <w:delText xml:space="preserve"> </w:delText>
              </w:r>
              <w:r w:rsidRPr="00550AD2">
                <w:rPr>
                  <w:rFonts w:eastAsia="Times New Roman" w:cs="Times New Roman"/>
                  <w:color w:val="000000"/>
                </w:rPr>
                <w:delText>industrial sectors in all countries, in particular developing countries, including, by</w:delText>
              </w:r>
              <w:r>
                <w:rPr>
                  <w:rFonts w:eastAsia="Times New Roman" w:cs="Times New Roman"/>
                  <w:color w:val="000000"/>
                </w:rPr>
                <w:delText xml:space="preserve"> </w:delText>
              </w:r>
              <w:r w:rsidRPr="00550AD2">
                <w:rPr>
                  <w:rFonts w:eastAsia="Times New Roman" w:cs="Times New Roman"/>
                  <w:color w:val="000000"/>
                </w:rPr>
                <w:delText>2030, encouraging innovation and increasing the number of research and</w:delText>
              </w:r>
              <w:r>
                <w:rPr>
                  <w:rFonts w:eastAsia="Times New Roman" w:cs="Times New Roman"/>
                  <w:color w:val="000000"/>
                </w:rPr>
                <w:delText xml:space="preserve"> </w:delText>
              </w:r>
              <w:r w:rsidRPr="00550AD2">
                <w:rPr>
                  <w:rFonts w:eastAsia="Times New Roman" w:cs="Times New Roman"/>
                  <w:color w:val="000000"/>
                </w:rPr>
                <w:delText>development workers per 1 million people by [x] per cent and public and private</w:delText>
              </w:r>
              <w:r>
                <w:rPr>
                  <w:rFonts w:eastAsia="Times New Roman" w:cs="Times New Roman"/>
                  <w:color w:val="000000"/>
                </w:rPr>
                <w:delText xml:space="preserve"> </w:delText>
              </w:r>
              <w:r w:rsidRPr="00550AD2">
                <w:rPr>
                  <w:rFonts w:eastAsia="Times New Roman" w:cs="Times New Roman"/>
                  <w:color w:val="000000"/>
                </w:rPr>
                <w:delText>research and development spending</w:delText>
              </w:r>
            </w:del>
          </w:p>
          <w:p w14:paraId="63E3DEBA" w14:textId="77777777" w:rsidR="00B93DD0" w:rsidRPr="00EF2AF9" w:rsidRDefault="00B93DD0" w:rsidP="00EA08A8">
            <w:pPr>
              <w:rPr>
                <w:del w:id="12087" w:author="Author" w:date="2015-07-30T15:37:00Z"/>
                <w:rFonts w:eastAsia="Times New Roman" w:cs="Arial"/>
                <w:szCs w:val="20"/>
              </w:rPr>
            </w:pPr>
          </w:p>
        </w:tc>
        <w:tc>
          <w:tcPr>
            <w:tcW w:w="492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37E467E1" w14:textId="77777777" w:rsidR="00B93DD0" w:rsidRPr="002F0949" w:rsidRDefault="00B93DD0" w:rsidP="00EA08A8">
            <w:pPr>
              <w:rPr>
                <w:del w:id="12088" w:author="Author" w:date="2015-07-30T15:37:00Z"/>
                <w:rFonts w:eastAsiaTheme="majorEastAsia" w:cstheme="majorBidi"/>
                <w:bCs/>
                <w:szCs w:val="20"/>
              </w:rPr>
            </w:pPr>
            <w:del w:id="12089" w:author="Author" w:date="2015-07-30T15:37:00Z">
              <w:r w:rsidRPr="00550AD2">
                <w:rPr>
                  <w:rFonts w:eastAsia="Times New Roman" w:cs="Times New Roman"/>
                  <w:color w:val="000000"/>
                </w:rPr>
                <w:delText>Enhance scientific research, upgrade the technological capabilities of</w:delText>
              </w:r>
              <w:r>
                <w:rPr>
                  <w:rFonts w:eastAsia="Times New Roman" w:cs="Times New Roman"/>
                  <w:color w:val="000000"/>
                </w:rPr>
                <w:delText xml:space="preserve"> </w:delText>
              </w:r>
              <w:r w:rsidRPr="00550AD2">
                <w:rPr>
                  <w:rFonts w:eastAsia="Times New Roman" w:cs="Times New Roman"/>
                  <w:color w:val="000000"/>
                </w:rPr>
                <w:delText>industrial sectors in all countries, in particular developing countries, including, by</w:delText>
              </w:r>
              <w:r>
                <w:rPr>
                  <w:rFonts w:eastAsia="Times New Roman" w:cs="Times New Roman"/>
                  <w:color w:val="000000"/>
                </w:rPr>
                <w:delText xml:space="preserve"> </w:delText>
              </w:r>
              <w:r w:rsidRPr="0028629B">
                <w:rPr>
                  <w:rFonts w:eastAsia="Times New Roman" w:cs="Times New Roman"/>
                  <w:color w:val="000000"/>
                </w:rPr>
                <w:delText>2030, encouraging innovation and substantially increasing</w:delText>
              </w:r>
              <w:r w:rsidRPr="00550AD2">
                <w:rPr>
                  <w:rFonts w:eastAsia="Times New Roman" w:cs="Times New Roman"/>
                  <w:color w:val="000000"/>
                </w:rPr>
                <w:delText xml:space="preserve"> the number of research and</w:delText>
              </w:r>
              <w:r>
                <w:rPr>
                  <w:rFonts w:eastAsia="Times New Roman" w:cs="Times New Roman"/>
                  <w:color w:val="000000"/>
                </w:rPr>
                <w:delText xml:space="preserve"> </w:delText>
              </w:r>
              <w:r w:rsidRPr="00550AD2">
                <w:rPr>
                  <w:rFonts w:eastAsia="Times New Roman" w:cs="Times New Roman"/>
                  <w:color w:val="000000"/>
                </w:rPr>
                <w:delText>development workers and public and private</w:delText>
              </w:r>
              <w:r>
                <w:rPr>
                  <w:rFonts w:eastAsia="Times New Roman" w:cs="Times New Roman"/>
                  <w:color w:val="000000"/>
                </w:rPr>
                <w:delText xml:space="preserve"> </w:delText>
              </w:r>
              <w:r w:rsidRPr="00550AD2">
                <w:rPr>
                  <w:rFonts w:eastAsia="Times New Roman" w:cs="Times New Roman"/>
                  <w:color w:val="000000"/>
                </w:rPr>
                <w:delText>research and development spending</w:delText>
              </w:r>
            </w:del>
          </w:p>
        </w:tc>
      </w:tr>
    </w:tbl>
    <w:p w14:paraId="3BFFB8F6" w14:textId="77777777" w:rsidR="00B93DD0" w:rsidRPr="00DA408C" w:rsidRDefault="00B93DD0" w:rsidP="00B93DD0">
      <w:pPr>
        <w:pStyle w:val="Heading2"/>
        <w:spacing w:line="360" w:lineRule="auto"/>
        <w:rPr>
          <w:del w:id="12090" w:author="Author" w:date="2015-07-30T15:37:00Z"/>
          <w:sz w:val="22"/>
        </w:rPr>
      </w:pPr>
    </w:p>
    <w:p w14:paraId="5C678790" w14:textId="77777777" w:rsidR="00B93DD0" w:rsidRPr="00DA408C" w:rsidRDefault="00B93DD0" w:rsidP="00B93DD0">
      <w:pPr>
        <w:pStyle w:val="Heading2"/>
        <w:spacing w:line="360" w:lineRule="auto"/>
        <w:rPr>
          <w:del w:id="12091" w:author="Author" w:date="2015-07-30T15:37:00Z"/>
          <w:sz w:val="22"/>
        </w:rPr>
      </w:pPr>
      <w:del w:id="12092" w:author="Author" w:date="2015-07-30T15:37:00Z">
        <w:r w:rsidRPr="00DA408C">
          <w:rPr>
            <w:sz w:val="22"/>
          </w:rPr>
          <w:delText>GOAL 11 Make cities and human settlements inclusive, safe, resilient and sustainable</w:delText>
        </w:r>
      </w:del>
    </w:p>
    <w:tbl>
      <w:tblPr>
        <w:tblStyle w:val="TableGrid"/>
        <w:tblW w:w="0" w:type="auto"/>
        <w:tblLook w:val="04A0" w:firstRow="1" w:lastRow="0" w:firstColumn="1" w:lastColumn="0" w:noHBand="0" w:noVBand="1"/>
      </w:tblPr>
      <w:tblGrid>
        <w:gridCol w:w="611"/>
        <w:gridCol w:w="3455"/>
        <w:gridCol w:w="4860"/>
      </w:tblGrid>
      <w:tr w:rsidR="00B93DD0" w:rsidRPr="00EF2AF9" w14:paraId="1088BC55" w14:textId="77777777" w:rsidTr="00EA08A8">
        <w:trPr>
          <w:del w:id="12093" w:author="Author" w:date="2015-07-30T15:37:00Z"/>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0AC8831F" w14:textId="77777777" w:rsidR="00B93DD0" w:rsidRPr="00EF2AF9" w:rsidRDefault="00B93DD0" w:rsidP="00EA08A8">
            <w:pPr>
              <w:rPr>
                <w:del w:id="12094" w:author="Author" w:date="2015-07-30T15:37:00Z"/>
                <w:rFonts w:eastAsia="Times New Roman" w:cs="Times New Roman"/>
                <w:color w:val="000000"/>
                <w:szCs w:val="20"/>
              </w:rPr>
            </w:pPr>
            <w:del w:id="12095" w:author="Author" w:date="2015-07-30T15:37:00Z">
              <w:r w:rsidRPr="00EF2AF9">
                <w:rPr>
                  <w:rFonts w:eastAsia="Times New Roman" w:cs="Times New Roman"/>
                  <w:color w:val="000000"/>
                  <w:szCs w:val="20"/>
                </w:rPr>
                <w:delText>11.5</w:delText>
              </w:r>
            </w:del>
          </w:p>
        </w:tc>
        <w:tc>
          <w:tcPr>
            <w:tcW w:w="34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495AEDA4" w14:textId="77777777" w:rsidR="00B93DD0" w:rsidRPr="00EF2AF9" w:rsidRDefault="00B93DD0" w:rsidP="00EA08A8">
            <w:pPr>
              <w:rPr>
                <w:del w:id="12096" w:author="Author" w:date="2015-07-30T15:37:00Z"/>
                <w:rFonts w:eastAsia="Times New Roman" w:cs="Arial"/>
                <w:color w:val="333333"/>
                <w:szCs w:val="20"/>
              </w:rPr>
            </w:pPr>
            <w:del w:id="12097" w:author="Author" w:date="2015-07-30T15:37:00Z">
              <w:r w:rsidRPr="00EF2AF9">
                <w:rPr>
                  <w:rFonts w:eastAsia="Times New Roman" w:cs="Arial"/>
                  <w:color w:val="333333"/>
                  <w:szCs w:val="20"/>
                </w:rPr>
                <w:delText>By 2030, significantly reduce the number of deaths and the number of people affected and decrease by</w:delText>
              </w:r>
              <w:r>
                <w:rPr>
                  <w:rFonts w:eastAsia="Times New Roman" w:cs="Arial"/>
                  <w:color w:val="333333"/>
                  <w:szCs w:val="20"/>
                </w:rPr>
                <w:delText xml:space="preserve"> </w:delText>
              </w:r>
              <w:r w:rsidRPr="00EF2AF9">
                <w:rPr>
                  <w:rFonts w:eastAsia="Times New Roman" w:cs="Arial"/>
                  <w:color w:val="333333"/>
                  <w:szCs w:val="20"/>
                </w:rPr>
                <w:delText xml:space="preserve">[x] per cent the economic losses relative to gross domestic product caused by disasters, including water-related disasters, with a focus on protecting the poor and </w:delText>
              </w:r>
              <w:r>
                <w:rPr>
                  <w:rFonts w:eastAsia="Times New Roman" w:cs="Arial"/>
                  <w:color w:val="333333"/>
                  <w:szCs w:val="20"/>
                </w:rPr>
                <w:delText>people in vulnerable situations</w:delText>
              </w:r>
            </w:del>
          </w:p>
        </w:tc>
        <w:tc>
          <w:tcPr>
            <w:tcW w:w="48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405B7AF4" w14:textId="77777777" w:rsidR="00B93DD0" w:rsidRPr="0028629B" w:rsidRDefault="00B93DD0" w:rsidP="00EA08A8">
            <w:pPr>
              <w:rPr>
                <w:del w:id="12098" w:author="Author" w:date="2015-07-30T15:37:00Z"/>
                <w:rFonts w:eastAsiaTheme="majorEastAsia" w:cstheme="majorBidi"/>
                <w:bCs/>
                <w:szCs w:val="20"/>
              </w:rPr>
            </w:pPr>
            <w:del w:id="12099" w:author="Author" w:date="2015-07-30T15:37:00Z">
              <w:r w:rsidRPr="0028629B">
                <w:rPr>
                  <w:rFonts w:eastAsia="Times New Roman" w:cs="Arial"/>
                  <w:color w:val="333333"/>
                  <w:szCs w:val="20"/>
                </w:rPr>
                <w:delText xml:space="preserve">By 2030, substantially reduce the number of deaths, the number of affected people and the direct economic losses relative to </w:delText>
              </w:r>
              <w:r w:rsidRPr="0028629B">
                <w:rPr>
                  <w:rFonts w:eastAsia="Times New Roman" w:cs="Arial"/>
                  <w:szCs w:val="20"/>
                </w:rPr>
                <w:delText xml:space="preserve">global </w:delText>
              </w:r>
              <w:r w:rsidRPr="0028629B">
                <w:rPr>
                  <w:rFonts w:eastAsia="Times New Roman" w:cs="Arial"/>
                  <w:color w:val="333333"/>
                  <w:szCs w:val="20"/>
                </w:rPr>
                <w:delText>gross domestic product caused by disasters, including water-related disasters, with a focus on protecting the poor and people in vulnerable situations</w:delText>
              </w:r>
              <w:r>
                <w:rPr>
                  <w:rFonts w:eastAsia="Times New Roman" w:cs="Arial"/>
                  <w:color w:val="333333"/>
                  <w:szCs w:val="20"/>
                </w:rPr>
                <w:delText>, including through humanitarian assistance.</w:delText>
              </w:r>
            </w:del>
          </w:p>
        </w:tc>
      </w:tr>
      <w:tr w:rsidR="00B93DD0" w:rsidRPr="00EF2AF9" w14:paraId="6B69FD86" w14:textId="77777777" w:rsidTr="00EA08A8">
        <w:trPr>
          <w:del w:id="12100" w:author="Author" w:date="2015-07-30T15:37:00Z"/>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68ADCC9D" w14:textId="77777777" w:rsidR="00B93DD0" w:rsidRPr="00EF2AF9" w:rsidRDefault="00B93DD0" w:rsidP="00EA08A8">
            <w:pPr>
              <w:rPr>
                <w:del w:id="12101" w:author="Author" w:date="2015-07-30T15:37:00Z"/>
                <w:rFonts w:eastAsia="Times New Roman" w:cs="Times New Roman"/>
                <w:color w:val="000000"/>
                <w:szCs w:val="20"/>
              </w:rPr>
            </w:pPr>
            <w:del w:id="12102" w:author="Author" w:date="2015-07-30T15:37:00Z">
              <w:r w:rsidRPr="00EF2AF9">
                <w:rPr>
                  <w:rFonts w:eastAsia="Times New Roman" w:cs="Times New Roman"/>
                  <w:color w:val="000000"/>
                  <w:szCs w:val="20"/>
                </w:rPr>
                <w:delText>11.b</w:delText>
              </w:r>
            </w:del>
          </w:p>
        </w:tc>
        <w:tc>
          <w:tcPr>
            <w:tcW w:w="3455"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6E8F84AA" w14:textId="77777777" w:rsidR="00B93DD0" w:rsidRPr="00EF2AF9" w:rsidRDefault="00B93DD0" w:rsidP="00EA08A8">
            <w:pPr>
              <w:rPr>
                <w:del w:id="12103" w:author="Author" w:date="2015-07-30T15:37:00Z"/>
                <w:rFonts w:eastAsia="Times New Roman" w:cs="Arial"/>
                <w:color w:val="333333"/>
                <w:szCs w:val="20"/>
              </w:rPr>
            </w:pPr>
            <w:del w:id="12104" w:author="Author" w:date="2015-07-30T15:37:00Z">
              <w:r w:rsidRPr="00EF2AF9">
                <w:rPr>
                  <w:rFonts w:eastAsia="Times New Roman" w:cs="Arial"/>
                  <w:color w:val="333333"/>
                  <w:szCs w:val="20"/>
                </w:rPr>
                <w:delText xml:space="preserve">By 2020, increase by [x] per cent the number of cities and human settlements adopting and implementing integrated policies and plans towards inclusion, resource efficiency, mitigation and adaptation to climate change, resilience to disasters, develop and implement, in line with the forthcoming Hyogo Framework, holistic disaster risk management at all levels </w:delText>
              </w:r>
            </w:del>
          </w:p>
        </w:tc>
        <w:tc>
          <w:tcPr>
            <w:tcW w:w="486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12E1619A" w14:textId="77777777" w:rsidR="00B93DD0" w:rsidRPr="00002EB0" w:rsidRDefault="00B93DD0" w:rsidP="00EA08A8">
            <w:pPr>
              <w:rPr>
                <w:del w:id="12105" w:author="Author" w:date="2015-07-30T15:37:00Z"/>
                <w:rFonts w:eastAsiaTheme="majorEastAsia" w:cstheme="majorBidi"/>
                <w:b/>
                <w:bCs/>
                <w:szCs w:val="20"/>
              </w:rPr>
            </w:pPr>
            <w:del w:id="12106" w:author="Author" w:date="2015-07-30T15:37:00Z">
              <w:r w:rsidRPr="00077B18">
                <w:rPr>
                  <w:rFonts w:eastAsia="Times New Roman" w:cs="Arial"/>
                  <w:color w:val="333333"/>
                  <w:szCs w:val="20"/>
                </w:rPr>
                <w:delText xml:space="preserve">By 2020, substantially increase the number of cities and human settlements adopting and implementing integrated policies and plans towards inclusion, resource efficiency, mitigation and adaptation to climate change, resilience to </w:delText>
              </w:r>
              <w:r w:rsidRPr="0028629B">
                <w:rPr>
                  <w:rFonts w:eastAsia="Times New Roman" w:cs="Arial"/>
                  <w:color w:val="333333"/>
                  <w:szCs w:val="20"/>
                </w:rPr>
                <w:delText>disasters, and develop and implement, in line with Sendai Framework for Disaster Risk Reduction 2015-2030, holistic disaster risk management at all levels</w:delText>
              </w:r>
              <w:r w:rsidRPr="00077B18">
                <w:rPr>
                  <w:rFonts w:eastAsia="Times New Roman" w:cs="Arial"/>
                  <w:color w:val="333333"/>
                  <w:szCs w:val="20"/>
                </w:rPr>
                <w:delText xml:space="preserve"> </w:delText>
              </w:r>
            </w:del>
          </w:p>
        </w:tc>
      </w:tr>
    </w:tbl>
    <w:p w14:paraId="5C3000CE" w14:textId="77777777" w:rsidR="00B93DD0" w:rsidRDefault="00B93DD0" w:rsidP="00B93DD0">
      <w:pPr>
        <w:pStyle w:val="Heading2"/>
        <w:spacing w:before="360" w:after="240"/>
        <w:ind w:left="14" w:hanging="14"/>
        <w:rPr>
          <w:del w:id="12107" w:author="Author" w:date="2015-07-30T15:37:00Z"/>
          <w:sz w:val="22"/>
        </w:rPr>
      </w:pPr>
      <w:del w:id="12108" w:author="Author" w:date="2015-07-30T15:37:00Z">
        <w:r w:rsidRPr="00DA408C">
          <w:rPr>
            <w:sz w:val="22"/>
          </w:rPr>
          <w:delText>GOAL 15 Protect, restore and pro</w:delText>
        </w:r>
        <w:r>
          <w:rPr>
            <w:sz w:val="22"/>
          </w:rPr>
          <w:delText>m</w:delText>
        </w:r>
        <w:r w:rsidRPr="00DA408C">
          <w:rPr>
            <w:sz w:val="22"/>
          </w:rPr>
          <w:delText>ote sustainable use of terrestrial ecosystems, sustainably manage forests, combat desertification, and halt and reverse land degradation and halt biodiversity loss</w:delText>
        </w:r>
      </w:del>
    </w:p>
    <w:tbl>
      <w:tblPr>
        <w:tblStyle w:val="TableGrid"/>
        <w:tblW w:w="0" w:type="auto"/>
        <w:tblLook w:val="04A0" w:firstRow="1" w:lastRow="0" w:firstColumn="1" w:lastColumn="0" w:noHBand="0" w:noVBand="1"/>
      </w:tblPr>
      <w:tblGrid>
        <w:gridCol w:w="607"/>
        <w:gridCol w:w="3492"/>
        <w:gridCol w:w="4827"/>
      </w:tblGrid>
      <w:tr w:rsidR="00B93DD0" w:rsidRPr="00EF2AF9" w14:paraId="57E8CCB4" w14:textId="77777777" w:rsidTr="00EA08A8">
        <w:trPr>
          <w:del w:id="12109" w:author="Author" w:date="2015-07-30T15:37:00Z"/>
        </w:trPr>
        <w:tc>
          <w:tcPr>
            <w:tcW w:w="409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389BB3E1" w14:textId="77777777" w:rsidR="00B93DD0" w:rsidRPr="00EF2AF9" w:rsidRDefault="00B93DD0" w:rsidP="00EA08A8">
            <w:pPr>
              <w:jc w:val="center"/>
              <w:rPr>
                <w:del w:id="12110" w:author="Author" w:date="2015-07-30T15:37:00Z"/>
                <w:b/>
                <w:color w:val="0D0D0D" w:themeColor="text1" w:themeTint="F2"/>
              </w:rPr>
            </w:pPr>
            <w:del w:id="12111" w:author="Author" w:date="2015-07-30T15:37:00Z">
              <w:r w:rsidRPr="00EF2AF9">
                <w:rPr>
                  <w:b/>
                  <w:color w:val="0D0D0D" w:themeColor="text1" w:themeTint="F2"/>
                </w:rPr>
                <w:delText>SDGs</w:delText>
              </w:r>
            </w:del>
          </w:p>
        </w:tc>
        <w:tc>
          <w:tcPr>
            <w:tcW w:w="48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48509ECC" w14:textId="77777777" w:rsidR="00B93DD0" w:rsidRPr="006832CB" w:rsidRDefault="00B93DD0" w:rsidP="00EA08A8">
            <w:pPr>
              <w:jc w:val="center"/>
              <w:rPr>
                <w:del w:id="12112" w:author="Author" w:date="2015-07-30T15:37:00Z"/>
                <w:rFonts w:eastAsiaTheme="majorEastAsia" w:cstheme="majorBidi"/>
                <w:b/>
                <w:bCs/>
                <w:szCs w:val="20"/>
              </w:rPr>
            </w:pPr>
            <w:del w:id="12113" w:author="Author" w:date="2015-07-30T15:37:00Z">
              <w:r w:rsidRPr="006832CB">
                <w:rPr>
                  <w:rFonts w:eastAsiaTheme="majorEastAsia" w:cstheme="majorBidi"/>
                  <w:b/>
                  <w:bCs/>
                  <w:szCs w:val="20"/>
                </w:rPr>
                <w:delText>Proposed Revision</w:delText>
              </w:r>
            </w:del>
          </w:p>
        </w:tc>
      </w:tr>
      <w:tr w:rsidR="00B93DD0" w:rsidRPr="00EF2AF9" w14:paraId="41C59768" w14:textId="77777777" w:rsidTr="00EA08A8">
        <w:trPr>
          <w:del w:id="12114" w:author="Author" w:date="2015-07-30T15:37:00Z"/>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1901F201" w14:textId="77777777" w:rsidR="00B93DD0" w:rsidRPr="00EF2AF9" w:rsidRDefault="00B93DD0" w:rsidP="00EA08A8">
            <w:pPr>
              <w:rPr>
                <w:del w:id="12115" w:author="Author" w:date="2015-07-30T15:37:00Z"/>
                <w:rFonts w:eastAsia="Times New Roman" w:cs="Arial"/>
              </w:rPr>
            </w:pPr>
            <w:del w:id="12116" w:author="Author" w:date="2015-07-30T15:37:00Z">
              <w:r>
                <w:rPr>
                  <w:rFonts w:eastAsia="Times New Roman" w:cs="Arial"/>
                </w:rPr>
                <w:delText>15.2</w:delText>
              </w:r>
            </w:del>
          </w:p>
        </w:tc>
        <w:tc>
          <w:tcPr>
            <w:tcW w:w="34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7AADD751" w14:textId="77777777" w:rsidR="00B93DD0" w:rsidRPr="00E56E5A" w:rsidRDefault="00B93DD0" w:rsidP="00EA08A8">
            <w:pPr>
              <w:rPr>
                <w:del w:id="12117" w:author="Author" w:date="2015-07-30T15:37:00Z"/>
                <w:rFonts w:eastAsia="Times New Roman" w:cs="Arial"/>
              </w:rPr>
            </w:pPr>
            <w:del w:id="12118" w:author="Author" w:date="2015-07-30T15:37:00Z">
              <w:r w:rsidRPr="00E56E5A">
                <w:delText xml:space="preserve">By 2020, promote the implementation of sustainable management of all types of forests, halt deforestation, restore degraded forests and increase afforestation and reforestation by [x] per cent globally </w:delText>
              </w:r>
            </w:del>
          </w:p>
        </w:tc>
        <w:tc>
          <w:tcPr>
            <w:tcW w:w="482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7A2A3F26" w14:textId="77777777" w:rsidR="00B93DD0" w:rsidRPr="00CE5C26" w:rsidRDefault="00B93DD0" w:rsidP="00EA08A8">
            <w:pPr>
              <w:rPr>
                <w:del w:id="12119" w:author="Author" w:date="2015-07-30T15:37:00Z"/>
                <w:rFonts w:eastAsiaTheme="majorEastAsia" w:cstheme="majorBidi"/>
                <w:b/>
                <w:bCs/>
              </w:rPr>
            </w:pPr>
            <w:bookmarkStart w:id="12120" w:name="OLE_LINK7"/>
            <w:bookmarkStart w:id="12121" w:name="OLE_LINK8"/>
            <w:del w:id="12122" w:author="Author" w:date="2015-07-30T15:37:00Z">
              <w:r w:rsidRPr="00E56E5A">
                <w:delText xml:space="preserve">By 2020, promote the implementation of sustainable management of all </w:delText>
              </w:r>
              <w:r w:rsidRPr="0028629B">
                <w:delText>types of forests, and by 2030, halt deforestation, restore degraded forests and substantially increase</w:delText>
              </w:r>
              <w:r w:rsidRPr="00E56E5A">
                <w:delText xml:space="preserve"> afforestation and reforestation globally</w:delText>
              </w:r>
              <w:bookmarkEnd w:id="12120"/>
              <w:bookmarkEnd w:id="12121"/>
            </w:del>
          </w:p>
        </w:tc>
      </w:tr>
    </w:tbl>
    <w:p w14:paraId="544E3B56" w14:textId="77777777" w:rsidR="00B93DD0" w:rsidRDefault="00B93DD0" w:rsidP="00B93DD0">
      <w:pPr>
        <w:pStyle w:val="Heading2"/>
        <w:spacing w:before="360" w:line="360" w:lineRule="auto"/>
        <w:rPr>
          <w:del w:id="12123" w:author="Author" w:date="2015-07-30T15:37:00Z"/>
        </w:rPr>
      </w:pPr>
    </w:p>
    <w:p w14:paraId="584721D1" w14:textId="77777777" w:rsidR="00B93DD0" w:rsidRPr="007A3420" w:rsidRDefault="00B93DD0" w:rsidP="00B93DD0">
      <w:pPr>
        <w:rPr>
          <w:del w:id="12124" w:author="Author" w:date="2015-07-30T15:37:00Z"/>
          <w:rFonts w:asciiTheme="majorHAnsi" w:eastAsiaTheme="majorEastAsia" w:hAnsiTheme="majorHAnsi" w:cstheme="majorBidi"/>
          <w:b/>
          <w:bCs/>
          <w:color w:val="4F81BD" w:themeColor="accent1"/>
          <w:sz w:val="26"/>
          <w:szCs w:val="26"/>
        </w:rPr>
      </w:pPr>
      <w:del w:id="12125" w:author="Author" w:date="2015-07-30T15:37:00Z">
        <w:r>
          <w:br w:type="page"/>
        </w:r>
        <w:r w:rsidRPr="007A3420">
          <w:rPr>
            <w:rFonts w:asciiTheme="majorHAnsi" w:eastAsiaTheme="majorEastAsia" w:hAnsiTheme="majorHAnsi" w:cstheme="majorBidi"/>
            <w:b/>
            <w:bCs/>
            <w:color w:val="4F81BD" w:themeColor="accent1"/>
            <w:sz w:val="26"/>
            <w:szCs w:val="26"/>
          </w:rPr>
          <w:delText>Targets 1</w:delText>
        </w:r>
        <w:r>
          <w:rPr>
            <w:rFonts w:asciiTheme="majorHAnsi" w:eastAsiaTheme="majorEastAsia" w:hAnsiTheme="majorHAnsi" w:cstheme="majorBidi"/>
            <w:b/>
            <w:bCs/>
            <w:color w:val="4F81BD" w:themeColor="accent1"/>
            <w:sz w:val="26"/>
            <w:szCs w:val="26"/>
          </w:rPr>
          <w:delText>2</w:delText>
        </w:r>
        <w:r w:rsidRPr="007A3420">
          <w:rPr>
            <w:rFonts w:asciiTheme="majorHAnsi" w:eastAsiaTheme="majorEastAsia" w:hAnsiTheme="majorHAnsi" w:cstheme="majorBidi"/>
            <w:b/>
            <w:bCs/>
            <w:color w:val="4F81BD" w:themeColor="accent1"/>
            <w:sz w:val="26"/>
            <w:szCs w:val="26"/>
          </w:rPr>
          <w:delText xml:space="preserve"> to </w:delText>
        </w:r>
        <w:r>
          <w:rPr>
            <w:rFonts w:asciiTheme="majorHAnsi" w:eastAsiaTheme="majorEastAsia" w:hAnsiTheme="majorHAnsi" w:cstheme="majorBidi"/>
            <w:b/>
            <w:bCs/>
            <w:color w:val="4F81BD" w:themeColor="accent1"/>
            <w:sz w:val="26"/>
            <w:szCs w:val="26"/>
          </w:rPr>
          <w:delText>2</w:delText>
        </w:r>
        <w:r w:rsidR="002A592A">
          <w:rPr>
            <w:rFonts w:asciiTheme="majorHAnsi" w:eastAsiaTheme="majorEastAsia" w:hAnsiTheme="majorHAnsi" w:cstheme="majorBidi"/>
            <w:b/>
            <w:bCs/>
            <w:color w:val="4F81BD" w:themeColor="accent1"/>
            <w:sz w:val="26"/>
            <w:szCs w:val="26"/>
          </w:rPr>
          <w:delText>0</w:delText>
        </w:r>
        <w:r w:rsidRPr="007A3420">
          <w:rPr>
            <w:rFonts w:asciiTheme="majorHAnsi" w:eastAsiaTheme="majorEastAsia" w:hAnsiTheme="majorHAnsi" w:cstheme="majorBidi"/>
            <w:b/>
            <w:bCs/>
            <w:color w:val="4F81BD" w:themeColor="accent1"/>
            <w:sz w:val="26"/>
            <w:szCs w:val="26"/>
          </w:rPr>
          <w:delText xml:space="preserve">: </w:delText>
        </w:r>
        <w:r w:rsidRPr="007A3420">
          <w:rPr>
            <w:rFonts w:asciiTheme="majorHAnsi" w:eastAsiaTheme="majorEastAsia" w:hAnsiTheme="majorHAnsi" w:cstheme="majorBidi"/>
            <w:b/>
            <w:bCs/>
            <w:i/>
            <w:color w:val="4F81BD" w:themeColor="accent1"/>
            <w:sz w:val="26"/>
            <w:szCs w:val="26"/>
          </w:rPr>
          <w:delText>Consistency with international agreements</w:delText>
        </w:r>
      </w:del>
    </w:p>
    <w:p w14:paraId="3BE92505" w14:textId="77777777" w:rsidR="00B93DD0" w:rsidRPr="00DA408C" w:rsidRDefault="00B93DD0" w:rsidP="00B93DD0">
      <w:pPr>
        <w:pStyle w:val="Heading2"/>
        <w:ind w:left="14" w:hanging="14"/>
        <w:rPr>
          <w:del w:id="12126" w:author="Author" w:date="2015-07-30T15:37:00Z"/>
          <w:sz w:val="22"/>
        </w:rPr>
      </w:pPr>
      <w:del w:id="12127" w:author="Author" w:date="2015-07-30T15:37:00Z">
        <w:r w:rsidRPr="00DA408C">
          <w:rPr>
            <w:sz w:val="22"/>
          </w:rPr>
          <w:delText xml:space="preserve">GOAL 3. Ensure healthy lives and promote well-being for all at all ages  </w:delText>
        </w:r>
      </w:del>
    </w:p>
    <w:tbl>
      <w:tblPr>
        <w:tblStyle w:val="TableGrid"/>
        <w:tblW w:w="0" w:type="auto"/>
        <w:tblLook w:val="04A0" w:firstRow="1" w:lastRow="0" w:firstColumn="1" w:lastColumn="0" w:noHBand="0" w:noVBand="1"/>
      </w:tblPr>
      <w:tblGrid>
        <w:gridCol w:w="541"/>
        <w:gridCol w:w="3387"/>
        <w:gridCol w:w="11"/>
        <w:gridCol w:w="4987"/>
      </w:tblGrid>
      <w:tr w:rsidR="00B93DD0" w:rsidRPr="004856A1" w14:paraId="4E387D5D" w14:textId="77777777" w:rsidTr="00EA08A8">
        <w:trPr>
          <w:trHeight w:val="449"/>
          <w:del w:id="12128" w:author="Author" w:date="2015-07-30T15:37:00Z"/>
        </w:trPr>
        <w:tc>
          <w:tcPr>
            <w:tcW w:w="3928" w:type="dxa"/>
            <w:gridSpan w:val="2"/>
            <w:tcBorders>
              <w:top w:val="nil"/>
              <w:left w:val="nil"/>
              <w:bottom w:val="nil"/>
              <w:right w:val="nil"/>
            </w:tcBorders>
            <w:shd w:val="clear" w:color="auto" w:fill="DBE5F1" w:themeFill="accent1" w:themeFillTint="33"/>
          </w:tcPr>
          <w:p w14:paraId="7A3DFF57" w14:textId="77777777" w:rsidR="00B93DD0" w:rsidRPr="004856A1" w:rsidRDefault="00B93DD0" w:rsidP="00EA08A8">
            <w:pPr>
              <w:jc w:val="center"/>
              <w:rPr>
                <w:del w:id="12129" w:author="Author" w:date="2015-07-30T15:37:00Z"/>
                <w:b/>
                <w:color w:val="0D0D0D" w:themeColor="text1" w:themeTint="F2"/>
                <w:szCs w:val="20"/>
              </w:rPr>
            </w:pPr>
            <w:del w:id="12130" w:author="Author" w:date="2015-07-30T15:37:00Z">
              <w:r w:rsidRPr="004856A1">
                <w:rPr>
                  <w:b/>
                  <w:color w:val="0D0D0D" w:themeColor="text1" w:themeTint="F2"/>
                  <w:szCs w:val="20"/>
                </w:rPr>
                <w:delText>SDGs</w:delText>
              </w:r>
            </w:del>
          </w:p>
        </w:tc>
        <w:tc>
          <w:tcPr>
            <w:tcW w:w="4998" w:type="dxa"/>
            <w:gridSpan w:val="2"/>
            <w:tcBorders>
              <w:top w:val="single" w:sz="4" w:space="0" w:color="FFFFFF" w:themeColor="background1"/>
              <w:left w:val="nil"/>
              <w:bottom w:val="single" w:sz="4" w:space="0" w:color="FFFFFF" w:themeColor="background1"/>
              <w:right w:val="single" w:sz="4" w:space="0" w:color="FFFFFF" w:themeColor="background1"/>
            </w:tcBorders>
            <w:shd w:val="clear" w:color="auto" w:fill="DBE5F1" w:themeFill="accent1" w:themeFillTint="33"/>
          </w:tcPr>
          <w:p w14:paraId="3779943B" w14:textId="77777777" w:rsidR="00B93DD0" w:rsidRPr="0037103B" w:rsidRDefault="00B93DD0" w:rsidP="00EA08A8">
            <w:pPr>
              <w:jc w:val="center"/>
              <w:rPr>
                <w:del w:id="12131" w:author="Author" w:date="2015-07-30T15:37:00Z"/>
                <w:rFonts w:eastAsiaTheme="majorEastAsia" w:cstheme="majorBidi"/>
                <w:b/>
                <w:bCs/>
                <w:szCs w:val="20"/>
              </w:rPr>
            </w:pPr>
            <w:del w:id="12132" w:author="Author" w:date="2015-07-30T15:37:00Z">
              <w:r w:rsidRPr="0037103B">
                <w:rPr>
                  <w:rFonts w:eastAsiaTheme="majorEastAsia" w:cstheme="majorBidi"/>
                  <w:b/>
                  <w:bCs/>
                  <w:szCs w:val="20"/>
                </w:rPr>
                <w:delText>Proposed Revision</w:delText>
              </w:r>
            </w:del>
          </w:p>
        </w:tc>
      </w:tr>
      <w:tr w:rsidR="00B93DD0" w:rsidRPr="004856A1" w14:paraId="5B3612B2" w14:textId="77777777" w:rsidTr="00EA08A8">
        <w:trPr>
          <w:trHeight w:val="890"/>
          <w:del w:id="12133" w:author="Author" w:date="2015-07-30T15:37:00Z"/>
        </w:trPr>
        <w:tc>
          <w:tcPr>
            <w:tcW w:w="54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682E4222" w14:textId="77777777" w:rsidR="00B93DD0" w:rsidRPr="004856A1" w:rsidRDefault="00B93DD0" w:rsidP="00EA08A8">
            <w:pPr>
              <w:rPr>
                <w:del w:id="12134" w:author="Author" w:date="2015-07-30T15:37:00Z"/>
                <w:rFonts w:eastAsia="Times New Roman" w:cs="Times New Roman"/>
                <w:color w:val="0D0D0D" w:themeColor="text1" w:themeTint="F2"/>
                <w:szCs w:val="20"/>
              </w:rPr>
            </w:pPr>
            <w:del w:id="12135" w:author="Author" w:date="2015-07-30T15:37:00Z">
              <w:r w:rsidRPr="004856A1">
                <w:rPr>
                  <w:rFonts w:eastAsia="Times New Roman" w:cs="Times New Roman"/>
                  <w:color w:val="0D0D0D" w:themeColor="text1" w:themeTint="F2"/>
                  <w:szCs w:val="20"/>
                </w:rPr>
                <w:delText>3.6</w:delText>
              </w:r>
            </w:del>
          </w:p>
        </w:tc>
        <w:tc>
          <w:tcPr>
            <w:tcW w:w="339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51ABFB07" w14:textId="77777777" w:rsidR="00B93DD0" w:rsidRPr="00C72BE9" w:rsidRDefault="00B93DD0" w:rsidP="00EA08A8">
            <w:pPr>
              <w:rPr>
                <w:del w:id="12136" w:author="Author" w:date="2015-07-30T15:37:00Z"/>
                <w:rFonts w:eastAsia="Times New Roman" w:cs="Arial"/>
                <w:color w:val="0D0D0D" w:themeColor="text1" w:themeTint="F2"/>
                <w:szCs w:val="20"/>
              </w:rPr>
            </w:pPr>
            <w:del w:id="12137" w:author="Author" w:date="2015-07-30T15:37:00Z">
              <w:r w:rsidRPr="004856A1">
                <w:rPr>
                  <w:rFonts w:eastAsia="Times New Roman" w:cs="Arial"/>
                  <w:color w:val="0D0D0D" w:themeColor="text1" w:themeTint="F2"/>
                  <w:szCs w:val="20"/>
                </w:rPr>
                <w:delText xml:space="preserve">By </w:delText>
              </w:r>
              <w:r w:rsidRPr="0008670E">
                <w:rPr>
                  <w:rFonts w:eastAsiaTheme="majorEastAsia" w:cstheme="majorBidi"/>
                  <w:bCs/>
                </w:rPr>
                <w:delText>2020</w:delText>
              </w:r>
              <w:r w:rsidRPr="004856A1">
                <w:rPr>
                  <w:rFonts w:eastAsia="Times New Roman" w:cs="Arial"/>
                  <w:color w:val="0D0D0D" w:themeColor="text1" w:themeTint="F2"/>
                  <w:szCs w:val="20"/>
                </w:rPr>
                <w:delText>, halve the number of global deaths and injuries from road traffic accidents</w:delText>
              </w:r>
              <w:r>
                <w:rPr>
                  <w:rFonts w:eastAsia="Times New Roman" w:cs="Arial"/>
                  <w:color w:val="0D0D0D" w:themeColor="text1" w:themeTint="F2"/>
                  <w:szCs w:val="20"/>
                </w:rPr>
                <w:delText>.</w:delText>
              </w:r>
            </w:del>
          </w:p>
        </w:tc>
        <w:tc>
          <w:tcPr>
            <w:tcW w:w="498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4DCA0BDE" w14:textId="77777777" w:rsidR="00B93DD0" w:rsidRPr="0028629B" w:rsidRDefault="00B93DD0" w:rsidP="00EA08A8">
            <w:pPr>
              <w:autoSpaceDE w:val="0"/>
              <w:autoSpaceDN w:val="0"/>
              <w:adjustRightInd w:val="0"/>
              <w:rPr>
                <w:del w:id="12138" w:author="Author" w:date="2015-07-30T15:37:00Z"/>
                <w:rFonts w:eastAsiaTheme="majorEastAsia" w:cstheme="majorBidi"/>
                <w:bCs/>
                <w:szCs w:val="20"/>
              </w:rPr>
            </w:pPr>
            <w:del w:id="12139" w:author="Author" w:date="2015-07-30T15:37:00Z">
              <w:r w:rsidRPr="0028629B">
                <w:rPr>
                  <w:rFonts w:eastAsia="Times New Roman" w:cs="Arial"/>
                  <w:color w:val="0D0D0D" w:themeColor="text1" w:themeTint="F2"/>
                  <w:szCs w:val="20"/>
                </w:rPr>
                <w:delText xml:space="preserve">By </w:delText>
              </w:r>
              <w:r w:rsidRPr="0028629B">
                <w:rPr>
                  <w:rFonts w:eastAsiaTheme="majorEastAsia" w:cstheme="majorBidi"/>
                  <w:bCs/>
                </w:rPr>
                <w:delText>2030</w:delText>
              </w:r>
              <w:r w:rsidRPr="0028629B">
                <w:rPr>
                  <w:rFonts w:eastAsia="Times New Roman" w:cs="Arial"/>
                  <w:color w:val="0D0D0D" w:themeColor="text1" w:themeTint="F2"/>
                  <w:szCs w:val="20"/>
                </w:rPr>
                <w:delText xml:space="preserve">, halve the number of global deaths and injuries from road traffic accidents </w:delText>
              </w:r>
              <w:r w:rsidRPr="0028629B">
                <w:delText>and, in the interim, by 2020, stabilize and then reduce global deaths and injuries from road traffic accidents</w:delText>
              </w:r>
            </w:del>
          </w:p>
        </w:tc>
      </w:tr>
      <w:bookmarkEnd w:id="11991"/>
    </w:tbl>
    <w:p w14:paraId="447828B4" w14:textId="77777777" w:rsidR="00B93DD0" w:rsidRDefault="00B93DD0" w:rsidP="00B93DD0">
      <w:pPr>
        <w:pStyle w:val="Heading2"/>
        <w:ind w:left="14" w:hanging="14"/>
        <w:rPr>
          <w:del w:id="12140" w:author="Author" w:date="2015-07-30T15:37:00Z"/>
          <w:sz w:val="22"/>
        </w:rPr>
      </w:pPr>
    </w:p>
    <w:p w14:paraId="50BE6CC3" w14:textId="77777777" w:rsidR="00B93DD0" w:rsidRPr="0022775D" w:rsidRDefault="00B93DD0" w:rsidP="00B93DD0">
      <w:pPr>
        <w:rPr>
          <w:del w:id="12141" w:author="Author" w:date="2015-07-30T15:37:00Z"/>
        </w:rPr>
      </w:pPr>
    </w:p>
    <w:p w14:paraId="345F59D8" w14:textId="77777777" w:rsidR="00B93DD0" w:rsidRPr="00DA408C" w:rsidRDefault="00B93DD0" w:rsidP="00B93DD0">
      <w:pPr>
        <w:pStyle w:val="Heading2"/>
        <w:ind w:left="14" w:hanging="14"/>
        <w:rPr>
          <w:del w:id="12142" w:author="Author" w:date="2015-07-30T15:37:00Z"/>
          <w:sz w:val="22"/>
        </w:rPr>
      </w:pPr>
      <w:del w:id="12143" w:author="Author" w:date="2015-07-30T15:37:00Z">
        <w:r w:rsidRPr="00DA408C">
          <w:rPr>
            <w:sz w:val="22"/>
          </w:rPr>
          <w:delText>GOAL 6 Ensure availability and sustainable management of water and sanitation for all</w:delText>
        </w:r>
      </w:del>
    </w:p>
    <w:tbl>
      <w:tblPr>
        <w:tblStyle w:val="TableGrid"/>
        <w:tblW w:w="8931" w:type="dxa"/>
        <w:tblInd w:w="-5" w:type="dxa"/>
        <w:tblLook w:val="04A0" w:firstRow="1" w:lastRow="0" w:firstColumn="1" w:lastColumn="0" w:noHBand="0" w:noVBand="1"/>
      </w:tblPr>
      <w:tblGrid>
        <w:gridCol w:w="495"/>
        <w:gridCol w:w="3574"/>
        <w:gridCol w:w="4862"/>
      </w:tblGrid>
      <w:tr w:rsidR="00B93DD0" w:rsidRPr="00EF2AF9" w14:paraId="3E566336" w14:textId="77777777" w:rsidTr="00EA08A8">
        <w:trPr>
          <w:trHeight w:val="452"/>
          <w:del w:id="12144" w:author="Author" w:date="2015-07-30T15:37:00Z"/>
        </w:trPr>
        <w:tc>
          <w:tcPr>
            <w:tcW w:w="4069"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4906879D" w14:textId="77777777" w:rsidR="00B93DD0" w:rsidRPr="00EF2AF9" w:rsidRDefault="00B93DD0" w:rsidP="00EA08A8">
            <w:pPr>
              <w:keepNext/>
              <w:jc w:val="center"/>
              <w:rPr>
                <w:del w:id="12145" w:author="Author" w:date="2015-07-30T15:37:00Z"/>
                <w:b/>
                <w:color w:val="0D0D0D" w:themeColor="text1" w:themeTint="F2"/>
                <w:szCs w:val="20"/>
              </w:rPr>
            </w:pPr>
            <w:del w:id="12146" w:author="Author" w:date="2015-07-30T15:37:00Z">
              <w:r w:rsidRPr="00EF2AF9">
                <w:rPr>
                  <w:b/>
                  <w:color w:val="0D0D0D" w:themeColor="text1" w:themeTint="F2"/>
                  <w:szCs w:val="20"/>
                </w:rPr>
                <w:delText>SDGs</w:delText>
              </w:r>
            </w:del>
          </w:p>
        </w:tc>
        <w:tc>
          <w:tcPr>
            <w:tcW w:w="48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1A8D6B34" w14:textId="77777777" w:rsidR="00B93DD0" w:rsidRPr="006832CB" w:rsidRDefault="00B93DD0" w:rsidP="00EA08A8">
            <w:pPr>
              <w:keepNext/>
              <w:jc w:val="center"/>
              <w:rPr>
                <w:del w:id="12147" w:author="Author" w:date="2015-07-30T15:37:00Z"/>
                <w:rFonts w:eastAsiaTheme="majorEastAsia" w:cstheme="majorBidi"/>
                <w:b/>
                <w:bCs/>
                <w:szCs w:val="20"/>
              </w:rPr>
            </w:pPr>
            <w:del w:id="12148" w:author="Author" w:date="2015-07-30T15:37:00Z">
              <w:r w:rsidRPr="006832CB">
                <w:rPr>
                  <w:rFonts w:eastAsiaTheme="majorEastAsia" w:cstheme="majorBidi"/>
                  <w:b/>
                  <w:bCs/>
                  <w:szCs w:val="20"/>
                </w:rPr>
                <w:delText>Proposed Revision</w:delText>
              </w:r>
            </w:del>
          </w:p>
        </w:tc>
      </w:tr>
      <w:tr w:rsidR="00B93DD0" w:rsidRPr="00EF2AF9" w14:paraId="7428F938" w14:textId="77777777" w:rsidTr="00EA08A8">
        <w:trPr>
          <w:trHeight w:val="857"/>
          <w:del w:id="12149" w:author="Author" w:date="2015-07-30T15:37:00Z"/>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1328E6BC" w14:textId="77777777" w:rsidR="00B93DD0" w:rsidRPr="00EF2AF9" w:rsidRDefault="00B93DD0" w:rsidP="00EA08A8">
            <w:pPr>
              <w:rPr>
                <w:del w:id="12150" w:author="Author" w:date="2015-07-30T15:37:00Z"/>
                <w:rFonts w:eastAsia="Times New Roman" w:cs="Times New Roman"/>
                <w:szCs w:val="20"/>
              </w:rPr>
            </w:pPr>
            <w:del w:id="12151" w:author="Author" w:date="2015-07-30T15:37:00Z">
              <w:r w:rsidRPr="00EF2AF9">
                <w:rPr>
                  <w:rFonts w:eastAsia="Times New Roman" w:cs="Times New Roman"/>
                  <w:szCs w:val="20"/>
                </w:rPr>
                <w:delText>6.6</w:delText>
              </w:r>
            </w:del>
          </w:p>
        </w:tc>
        <w:tc>
          <w:tcPr>
            <w:tcW w:w="357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23288527" w14:textId="77777777" w:rsidR="00B93DD0" w:rsidRPr="00EF2AF9" w:rsidRDefault="00B93DD0" w:rsidP="00EA08A8">
            <w:pPr>
              <w:rPr>
                <w:del w:id="12152" w:author="Author" w:date="2015-07-30T15:37:00Z"/>
                <w:rFonts w:eastAsia="Times New Roman" w:cs="Arial"/>
                <w:szCs w:val="20"/>
              </w:rPr>
            </w:pPr>
            <w:del w:id="12153" w:author="Author" w:date="2015-07-30T15:37:00Z">
              <w:r w:rsidRPr="00EF2AF9">
                <w:rPr>
                  <w:rFonts w:eastAsia="Times New Roman" w:cs="Arial"/>
                  <w:szCs w:val="20"/>
                </w:rPr>
                <w:delText xml:space="preserve">By 2020, protect and restore water-related ecosystems, including mountains, forests, wetlands, rivers, aquifers and lakes </w:delText>
              </w:r>
            </w:del>
          </w:p>
        </w:tc>
        <w:tc>
          <w:tcPr>
            <w:tcW w:w="48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6488EE40" w14:textId="77777777" w:rsidR="00B93DD0" w:rsidRPr="0028629B" w:rsidRDefault="00B93DD0" w:rsidP="00EA08A8">
            <w:pPr>
              <w:rPr>
                <w:del w:id="12154" w:author="Author" w:date="2015-07-30T15:37:00Z"/>
                <w:rFonts w:eastAsiaTheme="majorEastAsia" w:cstheme="majorBidi"/>
                <w:bCs/>
              </w:rPr>
            </w:pPr>
            <w:del w:id="12155" w:author="Author" w:date="2015-07-30T15:37:00Z">
              <w:r w:rsidRPr="0028629B">
                <w:rPr>
                  <w:rFonts w:ascii="Calibri" w:hAnsi="Calibri"/>
                  <w:bCs/>
                </w:rPr>
                <w:delText>By 2030, water-related ecosystems, including mountains, forests, wetlands, rivers, aquifers and lakes have been fully protected and restored</w:delText>
              </w:r>
            </w:del>
          </w:p>
        </w:tc>
      </w:tr>
    </w:tbl>
    <w:p w14:paraId="62EDCFBB" w14:textId="77777777" w:rsidR="00B93DD0" w:rsidRDefault="00B93DD0" w:rsidP="00B93DD0">
      <w:pPr>
        <w:pStyle w:val="Heading2"/>
        <w:ind w:left="14" w:hanging="14"/>
        <w:rPr>
          <w:del w:id="12156" w:author="Author" w:date="2015-07-30T15:37:00Z"/>
          <w:sz w:val="22"/>
        </w:rPr>
      </w:pPr>
    </w:p>
    <w:p w14:paraId="58471279" w14:textId="77777777" w:rsidR="00B93DD0" w:rsidRDefault="00B93DD0" w:rsidP="00B93DD0">
      <w:pPr>
        <w:pStyle w:val="Heading2"/>
        <w:ind w:left="14" w:hanging="14"/>
        <w:rPr>
          <w:del w:id="12157" w:author="Author" w:date="2015-07-30T15:37:00Z"/>
          <w:sz w:val="22"/>
        </w:rPr>
      </w:pPr>
    </w:p>
    <w:p w14:paraId="399C881F" w14:textId="77777777" w:rsidR="00B93DD0" w:rsidRPr="00DA408C" w:rsidRDefault="00B93DD0" w:rsidP="00B93DD0">
      <w:pPr>
        <w:pStyle w:val="Heading2"/>
        <w:ind w:left="14" w:hanging="14"/>
        <w:rPr>
          <w:del w:id="12158" w:author="Author" w:date="2015-07-30T15:37:00Z"/>
          <w:sz w:val="22"/>
        </w:rPr>
      </w:pPr>
      <w:del w:id="12159" w:author="Author" w:date="2015-07-30T15:37:00Z">
        <w:r w:rsidRPr="00DA408C">
          <w:rPr>
            <w:sz w:val="22"/>
          </w:rPr>
          <w:delText>GOAL 8 Promote sustained, inclusive and sustainable economic growth, full and productive employment and decent work for all</w:delText>
        </w:r>
      </w:del>
    </w:p>
    <w:tbl>
      <w:tblPr>
        <w:tblStyle w:val="TableGrid"/>
        <w:tblW w:w="0" w:type="auto"/>
        <w:tblLook w:val="04A0" w:firstRow="1" w:lastRow="0" w:firstColumn="1" w:lastColumn="0" w:noHBand="0" w:noVBand="1"/>
      </w:tblPr>
      <w:tblGrid>
        <w:gridCol w:w="562"/>
        <w:gridCol w:w="3544"/>
        <w:gridCol w:w="4820"/>
      </w:tblGrid>
      <w:tr w:rsidR="00B93DD0" w:rsidRPr="00EF2AF9" w14:paraId="7C24EEDE" w14:textId="77777777" w:rsidTr="00EA08A8">
        <w:trPr>
          <w:trHeight w:val="449"/>
          <w:del w:id="12160" w:author="Author" w:date="2015-07-30T15:37:00Z"/>
        </w:trPr>
        <w:tc>
          <w:tcPr>
            <w:tcW w:w="4106"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451ED0C6" w14:textId="77777777" w:rsidR="00B93DD0" w:rsidRPr="00EF2AF9" w:rsidRDefault="00B93DD0" w:rsidP="00EA08A8">
            <w:pPr>
              <w:jc w:val="center"/>
              <w:rPr>
                <w:del w:id="12161" w:author="Author" w:date="2015-07-30T15:37:00Z"/>
                <w:b/>
                <w:color w:val="0D0D0D" w:themeColor="text1" w:themeTint="F2"/>
                <w:szCs w:val="20"/>
              </w:rPr>
            </w:pPr>
            <w:del w:id="12162" w:author="Author" w:date="2015-07-30T15:37:00Z">
              <w:r w:rsidRPr="00EF2AF9">
                <w:rPr>
                  <w:b/>
                  <w:color w:val="0D0D0D" w:themeColor="text1" w:themeTint="F2"/>
                  <w:szCs w:val="20"/>
                </w:rPr>
                <w:delText>SDGs</w:delText>
              </w:r>
            </w:del>
          </w:p>
        </w:tc>
        <w:tc>
          <w:tcPr>
            <w:tcW w:w="48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4A3C08A8" w14:textId="77777777" w:rsidR="00B93DD0" w:rsidRPr="006832CB" w:rsidRDefault="00B93DD0" w:rsidP="00EA08A8">
            <w:pPr>
              <w:jc w:val="center"/>
              <w:rPr>
                <w:del w:id="12163" w:author="Author" w:date="2015-07-30T15:37:00Z"/>
                <w:rFonts w:eastAsiaTheme="majorEastAsia" w:cstheme="majorBidi"/>
                <w:b/>
                <w:bCs/>
                <w:szCs w:val="20"/>
              </w:rPr>
            </w:pPr>
            <w:del w:id="12164" w:author="Author" w:date="2015-07-30T15:37:00Z">
              <w:r w:rsidRPr="006832CB">
                <w:rPr>
                  <w:rFonts w:eastAsiaTheme="majorEastAsia" w:cstheme="majorBidi"/>
                  <w:b/>
                  <w:bCs/>
                  <w:szCs w:val="20"/>
                </w:rPr>
                <w:delText>Proposed Revision</w:delText>
              </w:r>
            </w:del>
          </w:p>
        </w:tc>
      </w:tr>
      <w:tr w:rsidR="00B93DD0" w:rsidRPr="00EF2AF9" w14:paraId="6683DF89" w14:textId="77777777" w:rsidTr="00EA08A8">
        <w:trPr>
          <w:del w:id="12165" w:author="Author" w:date="2015-07-30T15:37:00Z"/>
        </w:trPr>
        <w:tc>
          <w:tcPr>
            <w:tcW w:w="56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2FECB2AF" w14:textId="77777777" w:rsidR="00B93DD0" w:rsidRPr="00EF2AF9" w:rsidRDefault="00B93DD0" w:rsidP="00EA08A8">
            <w:pPr>
              <w:rPr>
                <w:del w:id="12166" w:author="Author" w:date="2015-07-30T15:37:00Z"/>
                <w:rFonts w:eastAsia="Times New Roman" w:cs="Arial"/>
                <w:color w:val="333333"/>
                <w:szCs w:val="20"/>
              </w:rPr>
            </w:pPr>
            <w:del w:id="12167" w:author="Author" w:date="2015-07-30T15:37:00Z">
              <w:r>
                <w:rPr>
                  <w:rFonts w:eastAsia="Times New Roman" w:cs="Arial"/>
                  <w:color w:val="333333"/>
                  <w:szCs w:val="20"/>
                </w:rPr>
                <w:delText>8.7</w:delText>
              </w:r>
            </w:del>
          </w:p>
        </w:tc>
        <w:tc>
          <w:tcPr>
            <w:tcW w:w="354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268FBD1E" w14:textId="77777777" w:rsidR="00B93DD0" w:rsidRPr="00EF2AF9" w:rsidRDefault="00B93DD0" w:rsidP="00EA08A8">
            <w:pPr>
              <w:rPr>
                <w:del w:id="12168" w:author="Author" w:date="2015-07-30T15:37:00Z"/>
                <w:rFonts w:eastAsia="Times New Roman" w:cs="Arial"/>
                <w:color w:val="333333"/>
                <w:szCs w:val="20"/>
              </w:rPr>
            </w:pPr>
            <w:del w:id="12169" w:author="Author" w:date="2015-07-30T15:37:00Z">
              <w:r w:rsidRPr="00EF2AF9">
                <w:rPr>
                  <w:rFonts w:eastAsia="Times New Roman" w:cs="Arial"/>
                  <w:color w:val="333333"/>
                  <w:szCs w:val="20"/>
                </w:rPr>
                <w:delText>Take immediate and effective measures to secure the prohibition and elimination of the worst forms of child labour, eradicate forced labour and, by 2025, end child labour in all its forms, including the recrui</w:delText>
              </w:r>
              <w:r>
                <w:rPr>
                  <w:rFonts w:eastAsia="Times New Roman" w:cs="Arial"/>
                  <w:color w:val="333333"/>
                  <w:szCs w:val="20"/>
                </w:rPr>
                <w:delText>tment and use of child soldiers</w:delText>
              </w:r>
            </w:del>
          </w:p>
        </w:tc>
        <w:tc>
          <w:tcPr>
            <w:tcW w:w="48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7356DDB2" w14:textId="77777777" w:rsidR="00B93DD0" w:rsidRPr="004E5D3D" w:rsidRDefault="00933166" w:rsidP="00EA08A8">
            <w:pPr>
              <w:rPr>
                <w:del w:id="12170" w:author="Author" w:date="2015-07-30T15:37:00Z"/>
                <w:rFonts w:eastAsiaTheme="majorEastAsia" w:cstheme="majorBidi"/>
                <w:bCs/>
                <w:szCs w:val="20"/>
              </w:rPr>
            </w:pPr>
            <w:del w:id="12171" w:author="Author" w:date="2015-07-30T15:37:00Z">
              <w:r w:rsidRPr="00933166">
                <w:rPr>
                  <w:rFonts w:eastAsiaTheme="majorEastAsia" w:cstheme="majorBidi"/>
                  <w:bCs/>
                  <w:szCs w:val="20"/>
                </w:rPr>
                <w:delText>Take immediate and effective measures to eradicate forced labour, end modern slavery and human trafficking and secure the prohibition and elimination of the worst forms of child labour, including recruitment and use of child soldiers, and by 2025 end child labour in all its forms</w:delText>
              </w:r>
            </w:del>
          </w:p>
        </w:tc>
      </w:tr>
    </w:tbl>
    <w:p w14:paraId="6C237DEF" w14:textId="77777777" w:rsidR="00B93DD0" w:rsidRDefault="00B93DD0" w:rsidP="00B93DD0">
      <w:pPr>
        <w:pStyle w:val="Heading2"/>
        <w:ind w:left="14" w:hanging="14"/>
        <w:rPr>
          <w:del w:id="12172" w:author="Author" w:date="2015-07-30T15:37:00Z"/>
          <w:sz w:val="22"/>
        </w:rPr>
      </w:pPr>
    </w:p>
    <w:p w14:paraId="28A31AA2" w14:textId="77777777" w:rsidR="00B93DD0" w:rsidRDefault="00B93DD0" w:rsidP="00B93DD0">
      <w:pPr>
        <w:pStyle w:val="Heading2"/>
        <w:ind w:left="14" w:hanging="14"/>
        <w:rPr>
          <w:del w:id="12173" w:author="Author" w:date="2015-07-30T15:37:00Z"/>
          <w:sz w:val="22"/>
        </w:rPr>
      </w:pPr>
    </w:p>
    <w:p w14:paraId="14418668" w14:textId="77777777" w:rsidR="00B93DD0" w:rsidRPr="00DA408C" w:rsidRDefault="00B93DD0" w:rsidP="00B93DD0">
      <w:pPr>
        <w:pStyle w:val="Heading2"/>
        <w:ind w:left="14" w:hanging="14"/>
        <w:rPr>
          <w:del w:id="12174" w:author="Author" w:date="2015-07-30T15:37:00Z"/>
          <w:sz w:val="22"/>
        </w:rPr>
      </w:pPr>
      <w:del w:id="12175" w:author="Author" w:date="2015-07-30T15:37:00Z">
        <w:r w:rsidRPr="00DA408C">
          <w:rPr>
            <w:sz w:val="22"/>
          </w:rPr>
          <w:delText>GOAL 12 Ensure sustainable consumption and production patterns</w:delText>
        </w:r>
      </w:del>
    </w:p>
    <w:tbl>
      <w:tblPr>
        <w:tblStyle w:val="TableGrid"/>
        <w:tblW w:w="4950" w:type="pct"/>
        <w:tblLook w:val="04A0" w:firstRow="1" w:lastRow="0" w:firstColumn="1" w:lastColumn="0" w:noHBand="0" w:noVBand="1"/>
      </w:tblPr>
      <w:tblGrid>
        <w:gridCol w:w="607"/>
        <w:gridCol w:w="3456"/>
        <w:gridCol w:w="4863"/>
      </w:tblGrid>
      <w:tr w:rsidR="00B93DD0" w:rsidRPr="00EF2AF9" w14:paraId="0D0EFFCF" w14:textId="77777777" w:rsidTr="00EA08A8">
        <w:trPr>
          <w:del w:id="12176" w:author="Author" w:date="2015-07-30T15:37:00Z"/>
        </w:trPr>
        <w:tc>
          <w:tcPr>
            <w:tcW w:w="2276"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30CDF72F" w14:textId="77777777" w:rsidR="00B93DD0" w:rsidRPr="00EF2AF9" w:rsidRDefault="00B93DD0" w:rsidP="00EA08A8">
            <w:pPr>
              <w:keepNext/>
              <w:jc w:val="center"/>
              <w:rPr>
                <w:del w:id="12177" w:author="Author" w:date="2015-07-30T15:37:00Z"/>
                <w:b/>
                <w:color w:val="0D0D0D" w:themeColor="text1" w:themeTint="F2"/>
                <w:szCs w:val="20"/>
              </w:rPr>
            </w:pPr>
            <w:del w:id="12178" w:author="Author" w:date="2015-07-30T15:37:00Z">
              <w:r w:rsidRPr="00EF2AF9">
                <w:rPr>
                  <w:b/>
                  <w:color w:val="0D0D0D" w:themeColor="text1" w:themeTint="F2"/>
                  <w:szCs w:val="20"/>
                </w:rPr>
                <w:delText>SDGs</w:delText>
              </w:r>
            </w:del>
          </w:p>
        </w:tc>
        <w:tc>
          <w:tcPr>
            <w:tcW w:w="272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689090C7" w14:textId="77777777" w:rsidR="00B93DD0" w:rsidRPr="006832CB" w:rsidRDefault="00B93DD0" w:rsidP="00EA08A8">
            <w:pPr>
              <w:keepNext/>
              <w:jc w:val="center"/>
              <w:rPr>
                <w:del w:id="12179" w:author="Author" w:date="2015-07-30T15:37:00Z"/>
                <w:rFonts w:eastAsiaTheme="majorEastAsia" w:cstheme="majorBidi"/>
                <w:b/>
                <w:bCs/>
                <w:szCs w:val="20"/>
              </w:rPr>
            </w:pPr>
            <w:del w:id="12180" w:author="Author" w:date="2015-07-30T15:37:00Z">
              <w:r w:rsidRPr="006832CB">
                <w:rPr>
                  <w:rFonts w:eastAsiaTheme="majorEastAsia" w:cstheme="majorBidi"/>
                  <w:b/>
                  <w:bCs/>
                  <w:szCs w:val="20"/>
                </w:rPr>
                <w:delText>Proposed Revision</w:delText>
              </w:r>
            </w:del>
          </w:p>
        </w:tc>
      </w:tr>
      <w:tr w:rsidR="00B93DD0" w:rsidRPr="007D6E1B" w14:paraId="5B0B0D89" w14:textId="77777777" w:rsidTr="00EA08A8">
        <w:trPr>
          <w:del w:id="12181" w:author="Author" w:date="2015-07-30T15:37:00Z"/>
        </w:trPr>
        <w:tc>
          <w:tcPr>
            <w:tcW w:w="34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13784FB1" w14:textId="77777777" w:rsidR="00B93DD0" w:rsidRPr="009C1479" w:rsidRDefault="00B93DD0" w:rsidP="00EA08A8">
            <w:pPr>
              <w:rPr>
                <w:del w:id="12182" w:author="Author" w:date="2015-07-30T15:37:00Z"/>
                <w:rFonts w:eastAsia="Times New Roman" w:cs="Arial"/>
              </w:rPr>
            </w:pPr>
            <w:del w:id="12183" w:author="Author" w:date="2015-07-30T15:37:00Z">
              <w:r w:rsidRPr="009C1479">
                <w:rPr>
                  <w:rFonts w:eastAsia="Times New Roman" w:cs="Arial"/>
                </w:rPr>
                <w:delText>12.4</w:delText>
              </w:r>
            </w:del>
          </w:p>
        </w:tc>
        <w:tc>
          <w:tcPr>
            <w:tcW w:w="193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0995E237" w14:textId="77777777" w:rsidR="00B93DD0" w:rsidRPr="009C1479" w:rsidRDefault="00B93DD0" w:rsidP="00EA08A8">
            <w:pPr>
              <w:rPr>
                <w:del w:id="12184" w:author="Author" w:date="2015-07-30T15:37:00Z"/>
                <w:rFonts w:eastAsia="Times New Roman" w:cs="Arial"/>
              </w:rPr>
            </w:pPr>
            <w:del w:id="12185" w:author="Author" w:date="2015-07-30T15:37:00Z">
              <w:r w:rsidRPr="009C1479">
                <w:rPr>
                  <w:rFonts w:eastAsia="Times New Roman" w:cs="Arial"/>
                </w:rPr>
                <w:delText xml:space="preserve">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 </w:delText>
              </w:r>
            </w:del>
          </w:p>
        </w:tc>
        <w:tc>
          <w:tcPr>
            <w:tcW w:w="272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56141233" w14:textId="77777777" w:rsidR="00B93DD0" w:rsidRDefault="00B93DD0" w:rsidP="00EA08A8">
            <w:pPr>
              <w:rPr>
                <w:del w:id="12186" w:author="Author" w:date="2015-07-30T15:37:00Z"/>
                <w:rFonts w:eastAsiaTheme="majorEastAsia" w:cstheme="majorBidi"/>
                <w:b/>
                <w:bCs/>
                <w:color w:val="7F7F7F" w:themeColor="text1" w:themeTint="80"/>
                <w:szCs w:val="20"/>
              </w:rPr>
            </w:pPr>
            <w:del w:id="12187" w:author="Author" w:date="2015-07-30T15:37:00Z">
              <w:r w:rsidRPr="009C1479">
                <w:rPr>
                  <w:rFonts w:eastAsia="Times New Roman" w:cs="Arial"/>
                </w:rPr>
                <w:delText xml:space="preserve">By 2020, achieve the environmentally sound management of chemicals and all wastes </w:delText>
              </w:r>
              <w:r w:rsidRPr="0028629B">
                <w:rPr>
                  <w:rFonts w:eastAsia="Times New Roman" w:cs="Arial"/>
                </w:rPr>
                <w:delText>throughout their life cycle, in accordance with agreed international frameworks and  agreements, and significantly reduce their release to air, water and soil in order to minimize</w:delText>
              </w:r>
              <w:r w:rsidRPr="009C1479">
                <w:rPr>
                  <w:rFonts w:eastAsia="Times New Roman" w:cs="Arial"/>
                </w:rPr>
                <w:delText xml:space="preserve"> their adverse impacts on human health and the environment</w:delText>
              </w:r>
            </w:del>
          </w:p>
        </w:tc>
      </w:tr>
      <w:bookmarkEnd w:id="11992"/>
    </w:tbl>
    <w:p w14:paraId="521326E5" w14:textId="77777777" w:rsidR="00B93DD0" w:rsidRDefault="00B93DD0" w:rsidP="00B93DD0">
      <w:pPr>
        <w:pStyle w:val="Heading2"/>
        <w:ind w:left="14" w:hanging="14"/>
        <w:rPr>
          <w:del w:id="12188" w:author="Author" w:date="2015-07-30T15:37:00Z"/>
          <w:sz w:val="22"/>
        </w:rPr>
      </w:pPr>
    </w:p>
    <w:p w14:paraId="43C80F22" w14:textId="77777777" w:rsidR="00B93DD0" w:rsidRDefault="00B93DD0" w:rsidP="00B93DD0">
      <w:pPr>
        <w:pStyle w:val="Heading2"/>
        <w:ind w:left="14" w:hanging="14"/>
        <w:rPr>
          <w:del w:id="12189" w:author="Author" w:date="2015-07-30T15:37:00Z"/>
          <w:sz w:val="22"/>
        </w:rPr>
      </w:pPr>
    </w:p>
    <w:p w14:paraId="6CF9736D" w14:textId="77777777" w:rsidR="00B93DD0" w:rsidRDefault="00B93DD0" w:rsidP="00B93DD0">
      <w:pPr>
        <w:pStyle w:val="Heading2"/>
        <w:ind w:left="14" w:hanging="14"/>
        <w:rPr>
          <w:del w:id="12190" w:author="Author" w:date="2015-07-30T15:37:00Z"/>
          <w:sz w:val="22"/>
        </w:rPr>
      </w:pPr>
    </w:p>
    <w:p w14:paraId="38CE01E7" w14:textId="77777777" w:rsidR="00B93DD0" w:rsidRPr="00DA408C" w:rsidRDefault="00B93DD0" w:rsidP="00B93DD0">
      <w:pPr>
        <w:pStyle w:val="Heading2"/>
        <w:ind w:left="14" w:hanging="14"/>
        <w:rPr>
          <w:del w:id="12191" w:author="Author" w:date="2015-07-30T15:37:00Z"/>
          <w:sz w:val="22"/>
        </w:rPr>
      </w:pPr>
      <w:del w:id="12192" w:author="Author" w:date="2015-07-30T15:37:00Z">
        <w:r w:rsidRPr="00DA408C">
          <w:rPr>
            <w:sz w:val="22"/>
          </w:rPr>
          <w:delText>GOAL 14 Conserve and sustainably use the oceans, seas and marine resources for sustainable development</w:delText>
        </w:r>
      </w:del>
    </w:p>
    <w:tbl>
      <w:tblPr>
        <w:tblStyle w:val="TableGrid"/>
        <w:tblW w:w="4950" w:type="pct"/>
        <w:tblLook w:val="04A0" w:firstRow="1" w:lastRow="0" w:firstColumn="1" w:lastColumn="0" w:noHBand="0" w:noVBand="1"/>
      </w:tblPr>
      <w:tblGrid>
        <w:gridCol w:w="588"/>
        <w:gridCol w:w="3475"/>
        <w:gridCol w:w="4863"/>
      </w:tblGrid>
      <w:tr w:rsidR="00B93DD0" w:rsidRPr="00EF2AF9" w14:paraId="31A67AD0" w14:textId="77777777" w:rsidTr="00EA08A8">
        <w:trPr>
          <w:del w:id="12193" w:author="Author" w:date="2015-07-30T15:37:00Z"/>
        </w:trPr>
        <w:tc>
          <w:tcPr>
            <w:tcW w:w="2276" w:type="pct"/>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DBE5F1" w:themeFill="accent1" w:themeFillTint="33"/>
          </w:tcPr>
          <w:p w14:paraId="522BC492" w14:textId="77777777" w:rsidR="00B93DD0" w:rsidRPr="00EF2AF9" w:rsidRDefault="00B93DD0" w:rsidP="00EA08A8">
            <w:pPr>
              <w:keepNext/>
              <w:jc w:val="center"/>
              <w:rPr>
                <w:del w:id="12194" w:author="Author" w:date="2015-07-30T15:37:00Z"/>
                <w:b/>
                <w:color w:val="0D0D0D" w:themeColor="text1" w:themeTint="F2"/>
                <w:szCs w:val="20"/>
              </w:rPr>
            </w:pPr>
            <w:del w:id="12195" w:author="Author" w:date="2015-07-30T15:37:00Z">
              <w:r w:rsidRPr="00EF2AF9">
                <w:rPr>
                  <w:b/>
                  <w:color w:val="0D0D0D" w:themeColor="text1" w:themeTint="F2"/>
                  <w:szCs w:val="20"/>
                </w:rPr>
                <w:delText>SDGs</w:delText>
              </w:r>
            </w:del>
          </w:p>
        </w:tc>
        <w:tc>
          <w:tcPr>
            <w:tcW w:w="2724" w:type="pct"/>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DBE5F1" w:themeFill="accent1" w:themeFillTint="33"/>
          </w:tcPr>
          <w:p w14:paraId="74210414" w14:textId="77777777" w:rsidR="00B93DD0" w:rsidRPr="006832CB" w:rsidRDefault="00B93DD0" w:rsidP="00EA08A8">
            <w:pPr>
              <w:keepNext/>
              <w:jc w:val="center"/>
              <w:rPr>
                <w:del w:id="12196" w:author="Author" w:date="2015-07-30T15:37:00Z"/>
                <w:rFonts w:eastAsiaTheme="majorEastAsia" w:cstheme="majorBidi"/>
                <w:b/>
                <w:bCs/>
                <w:szCs w:val="20"/>
              </w:rPr>
            </w:pPr>
            <w:del w:id="12197" w:author="Author" w:date="2015-07-30T15:37:00Z">
              <w:r w:rsidRPr="006832CB">
                <w:rPr>
                  <w:rFonts w:eastAsiaTheme="majorEastAsia" w:cstheme="majorBidi"/>
                  <w:b/>
                  <w:bCs/>
                  <w:szCs w:val="20"/>
                </w:rPr>
                <w:delText>Proposed Revision</w:delText>
              </w:r>
            </w:del>
          </w:p>
        </w:tc>
      </w:tr>
      <w:tr w:rsidR="00B93DD0" w:rsidRPr="007D6E1B" w14:paraId="754EA0DE" w14:textId="77777777" w:rsidTr="00EA08A8">
        <w:trPr>
          <w:del w:id="12198" w:author="Author" w:date="2015-07-30T15:37:00Z"/>
        </w:trPr>
        <w:tc>
          <w:tcPr>
            <w:tcW w:w="32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5AC247AA" w14:textId="77777777" w:rsidR="00B93DD0" w:rsidRPr="009C1479" w:rsidRDefault="00B93DD0" w:rsidP="00EA08A8">
            <w:pPr>
              <w:rPr>
                <w:del w:id="12199" w:author="Author" w:date="2015-07-30T15:37:00Z"/>
                <w:rFonts w:eastAsia="Times New Roman" w:cs="Arial"/>
              </w:rPr>
            </w:pPr>
            <w:del w:id="12200" w:author="Author" w:date="2015-07-30T15:37:00Z">
              <w:r>
                <w:rPr>
                  <w:rFonts w:eastAsia="Times New Roman" w:cs="Arial"/>
                </w:rPr>
                <w:delText>14.c</w:delText>
              </w:r>
            </w:del>
          </w:p>
        </w:tc>
        <w:tc>
          <w:tcPr>
            <w:tcW w:w="194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6A44373F" w14:textId="77777777" w:rsidR="00B93DD0" w:rsidRPr="009C1479" w:rsidRDefault="00B93DD0" w:rsidP="00EA08A8">
            <w:pPr>
              <w:rPr>
                <w:del w:id="12201" w:author="Author" w:date="2015-07-30T15:37:00Z"/>
                <w:rFonts w:eastAsia="Times New Roman" w:cs="Arial"/>
              </w:rPr>
            </w:pPr>
            <w:del w:id="12202" w:author="Author" w:date="2015-07-30T15:37:00Z">
              <w:r>
                <w:rPr>
                  <w:rFonts w:eastAsia="Times New Roman" w:cs="Arial"/>
                </w:rPr>
                <w:delText>Ensure the full implementation of international law, as reflected in the United Nations Convention on the Law of the Sea for States parties thereto, including, where applicable, existing regional and international regimes for the conservation and sustainable use of oceans and their resources by their parties</w:delText>
              </w:r>
              <w:r w:rsidRPr="009C1479">
                <w:rPr>
                  <w:rFonts w:eastAsia="Times New Roman" w:cs="Arial"/>
                </w:rPr>
                <w:delText xml:space="preserve"> </w:delText>
              </w:r>
            </w:del>
          </w:p>
        </w:tc>
        <w:tc>
          <w:tcPr>
            <w:tcW w:w="272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56085AB4" w14:textId="77777777" w:rsidR="00B93DD0" w:rsidRDefault="00B93DD0" w:rsidP="00EA08A8">
            <w:pPr>
              <w:rPr>
                <w:del w:id="12203" w:author="Author" w:date="2015-07-30T15:37:00Z"/>
                <w:rFonts w:eastAsia="Times New Roman" w:cs="Arial"/>
              </w:rPr>
            </w:pPr>
            <w:del w:id="12204" w:author="Author" w:date="2015-07-30T15:37:00Z">
              <w:r>
                <w:rPr>
                  <w:rFonts w:eastAsia="Times New Roman" w:cs="Arial"/>
                </w:rPr>
                <w:delText>Ensure the full implementation of international law, as reflected in the United Nations Convention on the Law of the Sea, including, where applicable, existing regional and international regimes for the conservation and sustainable use of oceans and their resources by their parties</w:delText>
              </w:r>
            </w:del>
          </w:p>
          <w:p w14:paraId="198C9E09" w14:textId="77777777" w:rsidR="00B93DD0" w:rsidRDefault="00B93DD0" w:rsidP="00EA08A8">
            <w:pPr>
              <w:rPr>
                <w:del w:id="12205" w:author="Author" w:date="2015-07-30T15:37:00Z"/>
                <w:rFonts w:eastAsia="Times New Roman" w:cs="Arial"/>
              </w:rPr>
            </w:pPr>
          </w:p>
          <w:p w14:paraId="42976F4C" w14:textId="77777777" w:rsidR="00B93DD0" w:rsidRPr="00B93DD0" w:rsidRDefault="00B93DD0" w:rsidP="00EA08A8">
            <w:pPr>
              <w:rPr>
                <w:del w:id="12206" w:author="Author" w:date="2015-07-30T15:37:00Z"/>
                <w:rFonts w:eastAsia="Times New Roman" w:cs="Arial"/>
                <w:i/>
              </w:rPr>
            </w:pPr>
            <w:del w:id="12207" w:author="Author" w:date="2015-07-30T15:37:00Z">
              <w:r w:rsidRPr="00B93DD0">
                <w:rPr>
                  <w:rFonts w:eastAsia="Times New Roman" w:cs="Arial"/>
                  <w:i/>
                </w:rPr>
                <w:delText>Alternative language has now been proposed:</w:delText>
              </w:r>
            </w:del>
          </w:p>
          <w:p w14:paraId="4695A102" w14:textId="77777777" w:rsidR="00B93DD0" w:rsidRPr="00B93DD0" w:rsidRDefault="00B93DD0" w:rsidP="00EA08A8">
            <w:pPr>
              <w:rPr>
                <w:del w:id="12208" w:author="Author" w:date="2015-07-30T15:37:00Z"/>
                <w:rFonts w:eastAsiaTheme="majorEastAsia" w:cstheme="majorBidi"/>
                <w:bCs/>
                <w:color w:val="7F7F7F" w:themeColor="text1" w:themeTint="80"/>
                <w:szCs w:val="20"/>
              </w:rPr>
            </w:pPr>
            <w:del w:id="12209" w:author="Author" w:date="2015-07-30T15:37:00Z">
              <w:r w:rsidRPr="00B93DD0">
                <w:rPr>
                  <w:rFonts w:eastAsiaTheme="majorEastAsia" w:cstheme="majorBidi"/>
                  <w:bCs/>
                  <w:szCs w:val="20"/>
                </w:rPr>
                <w:delText>Enhance the conservation and sustainable use of oceans and their resources by implementing international law as reflected in UNCLOS, which provides the legal framework for the conservation and sustainable use of oceans and their resources, as recalled in paragraph 158 of The Future We Want.</w:delText>
              </w:r>
            </w:del>
          </w:p>
        </w:tc>
      </w:tr>
    </w:tbl>
    <w:p w14:paraId="647E4800" w14:textId="77777777" w:rsidR="00B93DD0" w:rsidRDefault="00B93DD0" w:rsidP="00B93DD0">
      <w:pPr>
        <w:pStyle w:val="Heading2"/>
        <w:rPr>
          <w:del w:id="12210" w:author="Author" w:date="2015-07-30T15:37:00Z"/>
        </w:rPr>
      </w:pPr>
    </w:p>
    <w:p w14:paraId="5B9D22CE" w14:textId="77777777" w:rsidR="00B93DD0" w:rsidRDefault="00B93DD0" w:rsidP="00B93DD0">
      <w:pPr>
        <w:pStyle w:val="Heading2"/>
        <w:ind w:left="14" w:hanging="14"/>
        <w:rPr>
          <w:del w:id="12211" w:author="Author" w:date="2015-07-30T15:37:00Z"/>
          <w:sz w:val="22"/>
        </w:rPr>
      </w:pPr>
    </w:p>
    <w:p w14:paraId="364D2DE0" w14:textId="77777777" w:rsidR="00B93DD0" w:rsidRPr="00DA408C" w:rsidRDefault="00B93DD0" w:rsidP="00B93DD0">
      <w:pPr>
        <w:pStyle w:val="Heading2"/>
        <w:ind w:left="14" w:hanging="14"/>
        <w:rPr>
          <w:del w:id="12212" w:author="Author" w:date="2015-07-30T15:37:00Z"/>
          <w:sz w:val="22"/>
        </w:rPr>
      </w:pPr>
      <w:del w:id="12213" w:author="Author" w:date="2015-07-30T15:37:00Z">
        <w:r w:rsidRPr="00DA408C">
          <w:rPr>
            <w:sz w:val="22"/>
          </w:rPr>
          <w:delText>GOAL 15 Protect, restore and promote sustainable use of terrestrial ecosystems, sustainably manage forests, combat desertification, and halt and reverse land degradation and halt biodiversity loss</w:delText>
        </w:r>
      </w:del>
    </w:p>
    <w:tbl>
      <w:tblPr>
        <w:tblStyle w:val="TableGrid"/>
        <w:tblW w:w="0" w:type="auto"/>
        <w:tblLook w:val="04A0" w:firstRow="1" w:lastRow="0" w:firstColumn="1" w:lastColumn="0" w:noHBand="0" w:noVBand="1"/>
      </w:tblPr>
      <w:tblGrid>
        <w:gridCol w:w="607"/>
        <w:gridCol w:w="3468"/>
        <w:gridCol w:w="4851"/>
      </w:tblGrid>
      <w:tr w:rsidR="00B93DD0" w:rsidRPr="00EF2AF9" w14:paraId="4A127A95" w14:textId="77777777" w:rsidTr="00EA08A8">
        <w:trPr>
          <w:del w:id="12214" w:author="Author" w:date="2015-07-30T15:37:00Z"/>
        </w:trPr>
        <w:tc>
          <w:tcPr>
            <w:tcW w:w="4075" w:type="dxa"/>
            <w:gridSpan w:val="2"/>
            <w:tcBorders>
              <w:top w:val="single" w:sz="4" w:space="0" w:color="FFFFFF" w:themeColor="background1"/>
              <w:left w:val="single" w:sz="4" w:space="0" w:color="FFFFFF" w:themeColor="background1"/>
              <w:bottom w:val="single" w:sz="4" w:space="0" w:color="FFFFFF" w:themeColor="background1"/>
              <w:right w:val="single" w:sz="4" w:space="0" w:color="auto"/>
            </w:tcBorders>
            <w:shd w:val="clear" w:color="auto" w:fill="DBE5F1" w:themeFill="accent1" w:themeFillTint="33"/>
          </w:tcPr>
          <w:p w14:paraId="49E5B993" w14:textId="77777777" w:rsidR="00B93DD0" w:rsidRPr="00EF2AF9" w:rsidRDefault="00B93DD0" w:rsidP="00EA08A8">
            <w:pPr>
              <w:jc w:val="center"/>
              <w:rPr>
                <w:del w:id="12215" w:author="Author" w:date="2015-07-30T15:37:00Z"/>
                <w:b/>
                <w:color w:val="0D0D0D" w:themeColor="text1" w:themeTint="F2"/>
              </w:rPr>
            </w:pPr>
            <w:del w:id="12216" w:author="Author" w:date="2015-07-30T15:37:00Z">
              <w:r w:rsidRPr="00EF2AF9">
                <w:rPr>
                  <w:b/>
                  <w:color w:val="0D0D0D" w:themeColor="text1" w:themeTint="F2"/>
                </w:rPr>
                <w:delText>SDGs</w:delText>
              </w:r>
            </w:del>
          </w:p>
        </w:tc>
        <w:tc>
          <w:tcPr>
            <w:tcW w:w="4851" w:type="dxa"/>
            <w:tcBorders>
              <w:top w:val="single" w:sz="4" w:space="0" w:color="FFFFFF" w:themeColor="background1"/>
              <w:left w:val="single" w:sz="4" w:space="0" w:color="auto"/>
              <w:bottom w:val="single" w:sz="4" w:space="0" w:color="FFFFFF" w:themeColor="background1"/>
              <w:right w:val="single" w:sz="4" w:space="0" w:color="FFFFFF" w:themeColor="background1"/>
            </w:tcBorders>
            <w:shd w:val="clear" w:color="auto" w:fill="DBE5F1" w:themeFill="accent1" w:themeFillTint="33"/>
          </w:tcPr>
          <w:p w14:paraId="0D0D1605" w14:textId="77777777" w:rsidR="00B93DD0" w:rsidRPr="006832CB" w:rsidRDefault="00B93DD0" w:rsidP="00EA08A8">
            <w:pPr>
              <w:jc w:val="center"/>
              <w:rPr>
                <w:del w:id="12217" w:author="Author" w:date="2015-07-30T15:37:00Z"/>
                <w:rFonts w:eastAsiaTheme="majorEastAsia" w:cstheme="majorBidi"/>
                <w:b/>
                <w:bCs/>
                <w:szCs w:val="20"/>
              </w:rPr>
            </w:pPr>
            <w:del w:id="12218" w:author="Author" w:date="2015-07-30T15:37:00Z">
              <w:r w:rsidRPr="006832CB">
                <w:rPr>
                  <w:rFonts w:eastAsiaTheme="majorEastAsia" w:cstheme="majorBidi"/>
                  <w:b/>
                  <w:bCs/>
                  <w:szCs w:val="20"/>
                </w:rPr>
                <w:delText>Proposed Revision</w:delText>
              </w:r>
            </w:del>
          </w:p>
        </w:tc>
      </w:tr>
      <w:tr w:rsidR="00B93DD0" w:rsidRPr="00EF2AF9" w14:paraId="11C04BB0" w14:textId="77777777" w:rsidTr="00EA08A8">
        <w:trPr>
          <w:del w:id="12219" w:author="Author" w:date="2015-07-30T15:37:00Z"/>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41F58BE2" w14:textId="77777777" w:rsidR="00B93DD0" w:rsidRPr="00EF2AF9" w:rsidRDefault="00B93DD0" w:rsidP="00EA08A8">
            <w:pPr>
              <w:rPr>
                <w:del w:id="12220" w:author="Author" w:date="2015-07-30T15:37:00Z"/>
                <w:rFonts w:eastAsia="Times New Roman" w:cs="Arial"/>
              </w:rPr>
            </w:pPr>
            <w:del w:id="12221" w:author="Author" w:date="2015-07-30T15:37:00Z">
              <w:r w:rsidRPr="00EF2AF9">
                <w:rPr>
                  <w:rFonts w:eastAsia="Times New Roman" w:cs="Arial"/>
                </w:rPr>
                <w:delText>15.1</w:delText>
              </w:r>
            </w:del>
          </w:p>
        </w:tc>
        <w:tc>
          <w:tcPr>
            <w:tcW w:w="34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04042A35" w14:textId="77777777" w:rsidR="00B93DD0" w:rsidRPr="00EF2AF9" w:rsidRDefault="00B93DD0" w:rsidP="00EA08A8">
            <w:pPr>
              <w:rPr>
                <w:del w:id="12222" w:author="Author" w:date="2015-07-30T15:37:00Z"/>
                <w:rFonts w:eastAsia="Times New Roman" w:cs="Arial"/>
              </w:rPr>
            </w:pPr>
            <w:del w:id="12223" w:author="Author" w:date="2015-07-30T15:37:00Z">
              <w:r w:rsidRPr="00EF2AF9">
                <w:rPr>
                  <w:rFonts w:eastAsia="Times New Roman" w:cs="Arial"/>
                </w:rPr>
                <w:delText xml:space="preserve">By 2020, ensure the conservation, restoration and sustainable use of terrestrial and inland freshwater ecosystems and their services, in particular forests, wetlands, mountains and drylands, in line with obligations under international agreements </w:delText>
              </w:r>
            </w:del>
          </w:p>
        </w:tc>
        <w:tc>
          <w:tcPr>
            <w:tcW w:w="4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2ED3E336" w14:textId="77777777" w:rsidR="00B93DD0" w:rsidRPr="0028629B" w:rsidRDefault="00B93DD0" w:rsidP="00EA08A8">
            <w:pPr>
              <w:rPr>
                <w:del w:id="12224" w:author="Author" w:date="2015-07-30T15:37:00Z"/>
                <w:rFonts w:eastAsiaTheme="majorEastAsia" w:cstheme="majorBidi"/>
                <w:bCs/>
              </w:rPr>
            </w:pPr>
            <w:del w:id="12225" w:author="Author" w:date="2015-07-30T15:37:00Z">
              <w:r w:rsidRPr="0028629B">
                <w:rPr>
                  <w:rFonts w:eastAsia="Times New Roman" w:cs="Arial"/>
                </w:rPr>
                <w:delText xml:space="preserve">Ensure the conservation, restoration and sustainable use of terrestrial and inland freshwater ecosystems and their services by 2020, in particular forests, wetlands, mountains and drylands, in line with obligations under international agreements, and take further action as needed by 2030 </w:delText>
              </w:r>
            </w:del>
          </w:p>
        </w:tc>
      </w:tr>
      <w:tr w:rsidR="00B93DD0" w:rsidRPr="00EF2AF9" w14:paraId="584D9B86" w14:textId="77777777" w:rsidTr="00EA08A8">
        <w:trPr>
          <w:del w:id="12226" w:author="Author" w:date="2015-07-30T15:37:00Z"/>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192453D7" w14:textId="77777777" w:rsidR="00B93DD0" w:rsidRPr="006D4FFA" w:rsidRDefault="00B93DD0" w:rsidP="00EA08A8">
            <w:pPr>
              <w:rPr>
                <w:del w:id="12227" w:author="Author" w:date="2015-07-30T15:37:00Z"/>
                <w:rFonts w:eastAsia="Times New Roman" w:cs="Arial"/>
              </w:rPr>
            </w:pPr>
            <w:del w:id="12228" w:author="Author" w:date="2015-07-30T15:37:00Z">
              <w:r w:rsidRPr="006D4FFA">
                <w:rPr>
                  <w:rFonts w:eastAsia="Times New Roman" w:cs="Arial"/>
                </w:rPr>
                <w:delText>15.3</w:delText>
              </w:r>
            </w:del>
          </w:p>
        </w:tc>
        <w:tc>
          <w:tcPr>
            <w:tcW w:w="34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21B11BBA" w14:textId="77777777" w:rsidR="00B93DD0" w:rsidRPr="006D4FFA" w:rsidRDefault="00B93DD0" w:rsidP="00EA08A8">
            <w:pPr>
              <w:rPr>
                <w:del w:id="12229" w:author="Author" w:date="2015-07-30T15:37:00Z"/>
                <w:rFonts w:eastAsia="Times New Roman" w:cs="Arial"/>
              </w:rPr>
            </w:pPr>
            <w:del w:id="12230" w:author="Author" w:date="2015-07-30T15:37:00Z">
              <w:r w:rsidRPr="00C76E00">
                <w:rPr>
                  <w:rFonts w:eastAsia="Times New Roman" w:cs="Arial"/>
                </w:rPr>
                <w:delText>By 2020, combat desertification, restore degrade</w:delText>
              </w:r>
              <w:r>
                <w:rPr>
                  <w:rFonts w:eastAsia="Times New Roman" w:cs="Arial"/>
                </w:rPr>
                <w:delText xml:space="preserve">d land and soil, including land </w:delText>
              </w:r>
              <w:r w:rsidRPr="00C76E00">
                <w:rPr>
                  <w:rFonts w:eastAsia="Times New Roman" w:cs="Arial"/>
                </w:rPr>
                <w:delText>affected by desertification, drought and floods, and strive to achieve a land</w:delText>
              </w:r>
              <w:r>
                <w:rPr>
                  <w:rFonts w:eastAsia="Times New Roman" w:cs="Arial"/>
                </w:rPr>
                <w:delText xml:space="preserve"> </w:delText>
              </w:r>
              <w:r w:rsidRPr="00C76E00">
                <w:rPr>
                  <w:rFonts w:eastAsia="Times New Roman" w:cs="Arial"/>
                </w:rPr>
                <w:delText>degradation-neutral</w:delText>
              </w:r>
              <w:r>
                <w:rPr>
                  <w:rFonts w:eastAsia="Times New Roman" w:cs="Arial"/>
                </w:rPr>
                <w:delText xml:space="preserve"> </w:delText>
              </w:r>
              <w:r w:rsidRPr="00C76E00">
                <w:rPr>
                  <w:rFonts w:eastAsia="Times New Roman" w:cs="Arial"/>
                </w:rPr>
                <w:delText>world</w:delText>
              </w:r>
            </w:del>
          </w:p>
        </w:tc>
        <w:tc>
          <w:tcPr>
            <w:tcW w:w="4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22816006" w14:textId="77777777" w:rsidR="00B93DD0" w:rsidRPr="0028629B" w:rsidRDefault="00B93DD0" w:rsidP="00EA08A8">
            <w:pPr>
              <w:rPr>
                <w:del w:id="12231" w:author="Author" w:date="2015-07-30T15:37:00Z"/>
                <w:rFonts w:ascii="Arial Black" w:hAnsi="Arial Black"/>
                <w:color w:val="0D0D0D" w:themeColor="text1" w:themeTint="F2"/>
              </w:rPr>
            </w:pPr>
            <w:del w:id="12232" w:author="Author" w:date="2015-07-30T15:37:00Z">
              <w:r w:rsidRPr="0028629B">
                <w:rPr>
                  <w:rFonts w:eastAsia="Times New Roman" w:cs="Arial"/>
                </w:rPr>
                <w:delText>By 2030, combat desertification, restore degraded land and soil, including land affected by desertification, drought and floods, and strive to achieve a land degradation-neutral world</w:delText>
              </w:r>
            </w:del>
          </w:p>
        </w:tc>
      </w:tr>
      <w:tr w:rsidR="00B93DD0" w:rsidRPr="007D6E1B" w14:paraId="60837BA3" w14:textId="77777777" w:rsidTr="00EA08A8">
        <w:trPr>
          <w:del w:id="12233" w:author="Author" w:date="2015-07-30T15:37:00Z"/>
        </w:trPr>
        <w:tc>
          <w:tcPr>
            <w:tcW w:w="0" w:type="auto"/>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34543940" w14:textId="77777777" w:rsidR="00B93DD0" w:rsidRPr="00941119" w:rsidRDefault="00B93DD0" w:rsidP="00EA08A8">
            <w:pPr>
              <w:rPr>
                <w:del w:id="12234" w:author="Author" w:date="2015-07-30T15:37:00Z"/>
                <w:rFonts w:eastAsia="Times New Roman" w:cs="Arial"/>
              </w:rPr>
            </w:pPr>
            <w:del w:id="12235" w:author="Author" w:date="2015-07-30T15:37:00Z">
              <w:r w:rsidRPr="00941119">
                <w:rPr>
                  <w:rFonts w:eastAsia="Times New Roman" w:cs="Arial"/>
                </w:rPr>
                <w:delText>15.5</w:delText>
              </w:r>
            </w:del>
          </w:p>
        </w:tc>
        <w:tc>
          <w:tcPr>
            <w:tcW w:w="346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1E25105D" w14:textId="77777777" w:rsidR="00B93DD0" w:rsidRPr="00941119" w:rsidRDefault="00B93DD0" w:rsidP="00EA08A8">
            <w:pPr>
              <w:rPr>
                <w:del w:id="12236" w:author="Author" w:date="2015-07-30T15:37:00Z"/>
                <w:rFonts w:eastAsia="Times New Roman" w:cs="Arial"/>
              </w:rPr>
            </w:pPr>
            <w:del w:id="12237" w:author="Author" w:date="2015-07-30T15:37:00Z">
              <w:r w:rsidRPr="00941119">
                <w:rPr>
                  <w:rFonts w:eastAsia="Times New Roman" w:cs="Arial"/>
                </w:rPr>
                <w:delText>Take urgent and significant action to reduce the degradation of natural habitats, halt the loss of biodiversity and, by 2020, protect and prevent the extinction of threatened species</w:delText>
              </w:r>
            </w:del>
          </w:p>
        </w:tc>
        <w:tc>
          <w:tcPr>
            <w:tcW w:w="4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p w14:paraId="0EF17789" w14:textId="77777777" w:rsidR="00B93DD0" w:rsidRPr="0028629B" w:rsidRDefault="00B93DD0" w:rsidP="00EA08A8">
            <w:pPr>
              <w:rPr>
                <w:del w:id="12238" w:author="Author" w:date="2015-07-30T15:37:00Z"/>
                <w:rFonts w:eastAsiaTheme="majorEastAsia" w:cstheme="majorBidi"/>
                <w:bCs/>
                <w:color w:val="7F7F7F" w:themeColor="text1" w:themeTint="80"/>
              </w:rPr>
            </w:pPr>
            <w:del w:id="12239" w:author="Author" w:date="2015-07-30T15:37:00Z">
              <w:r w:rsidRPr="0028629B">
                <w:rPr>
                  <w:rFonts w:eastAsia="Times New Roman" w:cs="Arial"/>
                </w:rPr>
                <w:delText>Take urgent and significant action to reduce the degradation and fragmentation of natural habitats, halt the loss of biodiversity and, by 2020, protect and prevent the extinction of threatened species, and take further action as needed by 2030</w:delText>
              </w:r>
            </w:del>
          </w:p>
        </w:tc>
      </w:tr>
      <w:bookmarkEnd w:id="11993"/>
    </w:tbl>
    <w:p w14:paraId="2F2B1740" w14:textId="77777777" w:rsidR="00B93DD0" w:rsidRDefault="00B93DD0" w:rsidP="00B93DD0">
      <w:pPr>
        <w:pStyle w:val="Heading2"/>
        <w:spacing w:before="360" w:line="360" w:lineRule="auto"/>
        <w:ind w:left="0"/>
        <w:rPr>
          <w:del w:id="12240" w:author="Author" w:date="2015-07-30T15:37:00Z"/>
          <w:sz w:val="22"/>
        </w:rPr>
      </w:pPr>
    </w:p>
    <w:p w14:paraId="2327AF78" w14:textId="77777777" w:rsidR="00B93DD0" w:rsidRPr="0075571A" w:rsidRDefault="00B93DD0" w:rsidP="00B93DD0">
      <w:pPr>
        <w:pStyle w:val="Heading2"/>
        <w:spacing w:before="360" w:line="360" w:lineRule="auto"/>
        <w:rPr>
          <w:del w:id="12241" w:author="Author" w:date="2015-07-30T15:37:00Z"/>
          <w:sz w:val="22"/>
        </w:rPr>
      </w:pPr>
      <w:del w:id="12242" w:author="Author" w:date="2015-07-30T15:37:00Z">
        <w:r w:rsidRPr="0075571A">
          <w:rPr>
            <w:sz w:val="22"/>
          </w:rPr>
          <w:delText>GOAL 17 Strengthen the means of implementation and revitalize the global partnership for sustainable development</w:delText>
        </w:r>
      </w:del>
    </w:p>
    <w:tbl>
      <w:tblPr>
        <w:tblStyle w:val="TableGrid"/>
        <w:tblW w:w="8931" w:type="dxa"/>
        <w:tblBorders>
          <w:top w:val="single" w:sz="4" w:space="0" w:color="FFFFFF" w:themeColor="background1"/>
          <w:left w:val="none" w:sz="0" w:space="0" w:color="auto"/>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07"/>
        <w:gridCol w:w="3381"/>
        <w:gridCol w:w="28"/>
        <w:gridCol w:w="4915"/>
      </w:tblGrid>
      <w:tr w:rsidR="00B93DD0" w:rsidRPr="00EF2AF9" w14:paraId="7C7B8297" w14:textId="77777777" w:rsidTr="00EA08A8">
        <w:trPr>
          <w:del w:id="12243" w:author="Author" w:date="2015-07-30T15:37:00Z"/>
        </w:trPr>
        <w:tc>
          <w:tcPr>
            <w:tcW w:w="4016" w:type="dxa"/>
            <w:gridSpan w:val="3"/>
            <w:shd w:val="clear" w:color="auto" w:fill="DBE5F1" w:themeFill="accent1" w:themeFillTint="33"/>
          </w:tcPr>
          <w:p w14:paraId="4483516E" w14:textId="77777777" w:rsidR="00B93DD0" w:rsidRPr="00EF2AF9" w:rsidRDefault="00B93DD0" w:rsidP="00EA08A8">
            <w:pPr>
              <w:jc w:val="center"/>
              <w:rPr>
                <w:del w:id="12244" w:author="Author" w:date="2015-07-30T15:37:00Z"/>
                <w:b/>
                <w:color w:val="0D0D0D" w:themeColor="text1" w:themeTint="F2"/>
              </w:rPr>
            </w:pPr>
            <w:bookmarkStart w:id="12245" w:name="OLE_LINK4"/>
            <w:bookmarkStart w:id="12246" w:name="OLE_LINK9"/>
            <w:del w:id="12247" w:author="Author" w:date="2015-07-30T15:37:00Z">
              <w:r w:rsidRPr="00EF2AF9">
                <w:rPr>
                  <w:b/>
                  <w:color w:val="0D0D0D" w:themeColor="text1" w:themeTint="F2"/>
                </w:rPr>
                <w:delText>SDGs</w:delText>
              </w:r>
            </w:del>
          </w:p>
        </w:tc>
        <w:tc>
          <w:tcPr>
            <w:tcW w:w="4915" w:type="dxa"/>
            <w:shd w:val="clear" w:color="auto" w:fill="DBE5F1" w:themeFill="accent1" w:themeFillTint="33"/>
          </w:tcPr>
          <w:p w14:paraId="7CD7C3B2" w14:textId="77777777" w:rsidR="00B93DD0" w:rsidRPr="006832CB" w:rsidRDefault="00B93DD0" w:rsidP="00EA08A8">
            <w:pPr>
              <w:jc w:val="center"/>
              <w:rPr>
                <w:del w:id="12248" w:author="Author" w:date="2015-07-30T15:37:00Z"/>
                <w:rFonts w:eastAsiaTheme="majorEastAsia" w:cstheme="majorBidi"/>
                <w:b/>
                <w:bCs/>
                <w:szCs w:val="20"/>
              </w:rPr>
            </w:pPr>
            <w:del w:id="12249" w:author="Author" w:date="2015-07-30T15:37:00Z">
              <w:r w:rsidRPr="006832CB">
                <w:rPr>
                  <w:rFonts w:eastAsiaTheme="majorEastAsia" w:cstheme="majorBidi"/>
                  <w:b/>
                  <w:bCs/>
                  <w:szCs w:val="20"/>
                </w:rPr>
                <w:delText>Proposed Revision</w:delText>
              </w:r>
            </w:del>
          </w:p>
        </w:tc>
      </w:tr>
      <w:tr w:rsidR="00B93DD0" w:rsidRPr="00EF2AF9" w14:paraId="322A05F7" w14:textId="77777777" w:rsidTr="00EA08A8">
        <w:trPr>
          <w:del w:id="12250" w:author="Author" w:date="2015-07-30T15:37:00Z"/>
        </w:trPr>
        <w:tc>
          <w:tcPr>
            <w:tcW w:w="607" w:type="dxa"/>
            <w:shd w:val="clear" w:color="auto" w:fill="DBE5F1" w:themeFill="accent1" w:themeFillTint="33"/>
          </w:tcPr>
          <w:p w14:paraId="294DCFAC" w14:textId="77777777" w:rsidR="00B93DD0" w:rsidRPr="00EF2AF9" w:rsidRDefault="00B93DD0" w:rsidP="00EA08A8">
            <w:pPr>
              <w:rPr>
                <w:del w:id="12251" w:author="Author" w:date="2015-07-30T15:37:00Z"/>
                <w:rFonts w:eastAsia="Times New Roman" w:cs="Times New Roman"/>
                <w:color w:val="000000"/>
              </w:rPr>
            </w:pPr>
            <w:del w:id="12252" w:author="Author" w:date="2015-07-30T15:37:00Z">
              <w:r w:rsidRPr="00EF2AF9">
                <w:rPr>
                  <w:rFonts w:eastAsia="Times New Roman" w:cs="Times New Roman"/>
                  <w:color w:val="000000"/>
                </w:rPr>
                <w:delText>17.2</w:delText>
              </w:r>
            </w:del>
          </w:p>
        </w:tc>
        <w:tc>
          <w:tcPr>
            <w:tcW w:w="3381" w:type="dxa"/>
            <w:shd w:val="clear" w:color="auto" w:fill="DBE5F1" w:themeFill="accent1" w:themeFillTint="33"/>
          </w:tcPr>
          <w:p w14:paraId="2924B3DB" w14:textId="77777777" w:rsidR="00B93DD0" w:rsidRPr="00EF2AF9" w:rsidRDefault="00B93DD0" w:rsidP="00EA08A8">
            <w:pPr>
              <w:rPr>
                <w:del w:id="12253" w:author="Author" w:date="2015-07-30T15:37:00Z"/>
                <w:rFonts w:eastAsia="Times New Roman" w:cs="Times New Roman"/>
                <w:color w:val="333333"/>
              </w:rPr>
            </w:pPr>
            <w:del w:id="12254" w:author="Author" w:date="2015-07-30T15:37:00Z">
              <w:r w:rsidRPr="00EF2AF9">
                <w:rPr>
                  <w:rFonts w:eastAsia="Times New Roman" w:cs="Times New Roman"/>
                  <w:color w:val="333333"/>
                </w:rPr>
                <w:delText>Developed countries to implement fully their official development assistance commitments, including to provide 0.7 per cent of gross national income in official development assistance to developing countries, of which</w:delText>
              </w:r>
              <w:r>
                <w:rPr>
                  <w:rFonts w:eastAsia="Times New Roman" w:cs="Times New Roman"/>
                  <w:b/>
                  <w:color w:val="333333"/>
                </w:rPr>
                <w:delText xml:space="preserve"> </w:delText>
              </w:r>
              <w:r w:rsidRPr="00EF2AF9">
                <w:rPr>
                  <w:rFonts w:eastAsia="Times New Roman" w:cs="Times New Roman"/>
                  <w:color w:val="333333"/>
                </w:rPr>
                <w:delText>0.15 to 0.20 per cent should be provided to least developed countries</w:delText>
              </w:r>
            </w:del>
          </w:p>
        </w:tc>
        <w:tc>
          <w:tcPr>
            <w:tcW w:w="4943" w:type="dxa"/>
            <w:gridSpan w:val="2"/>
            <w:shd w:val="clear" w:color="auto" w:fill="DBE5F1" w:themeFill="accent1" w:themeFillTint="33"/>
          </w:tcPr>
          <w:p w14:paraId="00149F25" w14:textId="77777777" w:rsidR="00B93DD0" w:rsidRDefault="00B93DD0" w:rsidP="00EA08A8">
            <w:pPr>
              <w:rPr>
                <w:del w:id="12255" w:author="Author" w:date="2015-07-30T15:37:00Z"/>
                <w:rFonts w:eastAsiaTheme="majorEastAsia" w:cstheme="majorBidi"/>
                <w:b/>
                <w:bCs/>
              </w:rPr>
            </w:pPr>
            <w:del w:id="12256" w:author="Author" w:date="2015-07-30T15:37:00Z">
              <w:r w:rsidRPr="006C5475">
                <w:rPr>
                  <w:rFonts w:eastAsia="Times New Roman" w:cs="Times New Roman"/>
                  <w:color w:val="333333"/>
                </w:rPr>
                <w:delText xml:space="preserve">Developed countries to implement fully their official development assistance </w:delText>
              </w:r>
              <w:r w:rsidRPr="0028629B">
                <w:rPr>
                  <w:rFonts w:eastAsia="Times New Roman" w:cs="Times New Roman"/>
                  <w:color w:val="333333"/>
                </w:rPr>
                <w:delText>commitments, including to provide 0.7 per cent of gross national income in official development assistance to developing countries, of which at least 0.15 to 0.20 per cent of GNI should be provided to least developed countries, in line with t</w:delText>
              </w:r>
              <w:r w:rsidR="000949ED">
                <w:rPr>
                  <w:rFonts w:eastAsia="Times New Roman" w:cs="Times New Roman"/>
                  <w:color w:val="333333"/>
                </w:rPr>
                <w:delText>he Istanbul Programme of Action</w:delText>
              </w:r>
            </w:del>
          </w:p>
        </w:tc>
      </w:tr>
      <w:bookmarkEnd w:id="12245"/>
      <w:bookmarkEnd w:id="12246"/>
    </w:tbl>
    <w:p w14:paraId="11339F10" w14:textId="77777777" w:rsidR="00B93DD0" w:rsidRDefault="00B93DD0" w:rsidP="00B93DD0">
      <w:pPr>
        <w:pStyle w:val="H1"/>
        <w:tabs>
          <w:tab w:val="clear" w:pos="1267"/>
          <w:tab w:val="left" w:pos="0"/>
        </w:tabs>
        <w:spacing w:after="0"/>
        <w:ind w:left="0" w:right="1260" w:firstLine="0"/>
        <w:rPr>
          <w:del w:id="12257" w:author="Author" w:date="2015-07-30T15:37:00Z"/>
        </w:rPr>
      </w:pPr>
    </w:p>
    <w:p w14:paraId="0469F11F" w14:textId="77777777" w:rsidR="00B93DD0" w:rsidRDefault="00B93DD0">
      <w:pPr>
        <w:rPr>
          <w:del w:id="12258" w:author="Author" w:date="2015-07-30T15:37:00Z"/>
          <w:rFonts w:ascii="Times New Roman" w:eastAsia="Calibri" w:hAnsi="Times New Roman" w:cs="Times New Roman"/>
          <w:spacing w:val="4"/>
          <w:w w:val="103"/>
          <w:kern w:val="14"/>
          <w:sz w:val="24"/>
          <w:szCs w:val="20"/>
          <w:lang w:val="en-GB"/>
        </w:rPr>
      </w:pPr>
    </w:p>
    <w:p w14:paraId="6F53F099" w14:textId="77777777" w:rsidR="00933166" w:rsidRPr="0093068D" w:rsidRDefault="00933166">
      <w:pPr>
        <w:rPr>
          <w:del w:id="12259" w:author="Author" w:date="2015-07-30T15:37:00Z"/>
          <w:rFonts w:ascii="Times New Roman" w:eastAsia="Calibri" w:hAnsi="Times New Roman" w:cs="Times New Roman"/>
          <w:b/>
          <w:color w:val="4F81BD" w:themeColor="accent1"/>
          <w:spacing w:val="4"/>
          <w:w w:val="103"/>
          <w:kern w:val="14"/>
          <w:sz w:val="24"/>
          <w:lang w:val="en-GB"/>
        </w:rPr>
      </w:pPr>
      <w:del w:id="12260" w:author="Author" w:date="2015-07-30T15:37:00Z">
        <w:r w:rsidRPr="0093068D">
          <w:rPr>
            <w:rFonts w:ascii="Times New Roman" w:eastAsia="Calibri" w:hAnsi="Times New Roman" w:cs="Times New Roman"/>
            <w:b/>
            <w:color w:val="4F81BD" w:themeColor="accent1"/>
            <w:spacing w:val="4"/>
            <w:w w:val="103"/>
            <w:kern w:val="14"/>
            <w:sz w:val="24"/>
            <w:lang w:val="en-GB"/>
          </w:rPr>
          <w:delText>Additional Proposals to Targets on LLDCs for consideration</w:delText>
        </w:r>
      </w:del>
    </w:p>
    <w:tbl>
      <w:tblPr>
        <w:tblStyle w:val="TableGrid"/>
        <w:tblW w:w="8931" w:type="dxa"/>
        <w:tblBorders>
          <w:top w:val="single" w:sz="4" w:space="0" w:color="FFFFFF" w:themeColor="background1"/>
          <w:left w:val="none" w:sz="0" w:space="0" w:color="auto"/>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07"/>
        <w:gridCol w:w="3381"/>
        <w:gridCol w:w="28"/>
        <w:gridCol w:w="4915"/>
      </w:tblGrid>
      <w:tr w:rsidR="00933166" w:rsidRPr="00EF2AF9" w14:paraId="234FAD91" w14:textId="77777777" w:rsidTr="00EA08A8">
        <w:trPr>
          <w:del w:id="12261" w:author="Author" w:date="2015-07-30T15:37:00Z"/>
        </w:trPr>
        <w:tc>
          <w:tcPr>
            <w:tcW w:w="4016" w:type="dxa"/>
            <w:gridSpan w:val="3"/>
            <w:shd w:val="clear" w:color="auto" w:fill="DBE5F1" w:themeFill="accent1" w:themeFillTint="33"/>
          </w:tcPr>
          <w:p w14:paraId="02422295" w14:textId="77777777" w:rsidR="00933166" w:rsidRPr="00EF2AF9" w:rsidRDefault="00933166" w:rsidP="00EA08A8">
            <w:pPr>
              <w:jc w:val="center"/>
              <w:rPr>
                <w:del w:id="12262" w:author="Author" w:date="2015-07-30T15:37:00Z"/>
                <w:b/>
                <w:color w:val="0D0D0D" w:themeColor="text1" w:themeTint="F2"/>
              </w:rPr>
            </w:pPr>
            <w:del w:id="12263" w:author="Author" w:date="2015-07-30T15:37:00Z">
              <w:r w:rsidRPr="00EF2AF9">
                <w:rPr>
                  <w:b/>
                  <w:color w:val="0D0D0D" w:themeColor="text1" w:themeTint="F2"/>
                </w:rPr>
                <w:delText>SDGs</w:delText>
              </w:r>
            </w:del>
          </w:p>
        </w:tc>
        <w:tc>
          <w:tcPr>
            <w:tcW w:w="4915" w:type="dxa"/>
            <w:shd w:val="clear" w:color="auto" w:fill="DBE5F1" w:themeFill="accent1" w:themeFillTint="33"/>
          </w:tcPr>
          <w:p w14:paraId="3E35717D" w14:textId="77777777" w:rsidR="00933166" w:rsidRPr="006832CB" w:rsidRDefault="00933166" w:rsidP="00EA08A8">
            <w:pPr>
              <w:jc w:val="center"/>
              <w:rPr>
                <w:del w:id="12264" w:author="Author" w:date="2015-07-30T15:37:00Z"/>
                <w:rFonts w:eastAsiaTheme="majorEastAsia" w:cstheme="majorBidi"/>
                <w:b/>
                <w:bCs/>
                <w:szCs w:val="20"/>
              </w:rPr>
            </w:pPr>
            <w:del w:id="12265" w:author="Author" w:date="2015-07-30T15:37:00Z">
              <w:r w:rsidRPr="006832CB">
                <w:rPr>
                  <w:rFonts w:eastAsiaTheme="majorEastAsia" w:cstheme="majorBidi"/>
                  <w:b/>
                  <w:bCs/>
                  <w:szCs w:val="20"/>
                </w:rPr>
                <w:delText>Proposed Revision</w:delText>
              </w:r>
            </w:del>
          </w:p>
        </w:tc>
      </w:tr>
      <w:tr w:rsidR="00933166" w:rsidRPr="00EF2AF9" w14:paraId="4402BBEA" w14:textId="77777777" w:rsidTr="00EA08A8">
        <w:trPr>
          <w:del w:id="12266" w:author="Author" w:date="2015-07-30T15:37:00Z"/>
        </w:trPr>
        <w:tc>
          <w:tcPr>
            <w:tcW w:w="607" w:type="dxa"/>
            <w:shd w:val="clear" w:color="auto" w:fill="DBE5F1" w:themeFill="accent1" w:themeFillTint="33"/>
          </w:tcPr>
          <w:p w14:paraId="42C26666" w14:textId="77777777" w:rsidR="00933166" w:rsidRPr="00EF2AF9" w:rsidRDefault="00262ADD" w:rsidP="00EA08A8">
            <w:pPr>
              <w:rPr>
                <w:del w:id="12267" w:author="Author" w:date="2015-07-30T15:37:00Z"/>
                <w:rFonts w:eastAsia="Times New Roman" w:cs="Times New Roman"/>
                <w:color w:val="000000"/>
              </w:rPr>
            </w:pPr>
            <w:del w:id="12268" w:author="Author" w:date="2015-07-30T15:37:00Z">
              <w:r>
                <w:rPr>
                  <w:rFonts w:eastAsia="Times New Roman" w:cs="Times New Roman"/>
                  <w:color w:val="000000"/>
                </w:rPr>
                <w:delText>1.a</w:delText>
              </w:r>
            </w:del>
          </w:p>
        </w:tc>
        <w:tc>
          <w:tcPr>
            <w:tcW w:w="3381" w:type="dxa"/>
            <w:shd w:val="clear" w:color="auto" w:fill="DBE5F1" w:themeFill="accent1" w:themeFillTint="33"/>
          </w:tcPr>
          <w:p w14:paraId="36DF1EE9" w14:textId="77777777" w:rsidR="00933166" w:rsidRPr="00EF2AF9" w:rsidRDefault="00262ADD" w:rsidP="00EA08A8">
            <w:pPr>
              <w:rPr>
                <w:del w:id="12269" w:author="Author" w:date="2015-07-30T15:37:00Z"/>
                <w:rFonts w:eastAsia="Times New Roman" w:cs="Times New Roman"/>
                <w:color w:val="333333"/>
              </w:rPr>
            </w:pPr>
            <w:del w:id="12270" w:author="Author" w:date="2015-07-30T15:37:00Z">
              <w:r w:rsidRPr="00262ADD">
                <w:rPr>
                  <w:rFonts w:eastAsia="Times New Roman" w:cs="Times New Roman"/>
                  <w:color w:val="333333"/>
                </w:rPr>
                <w:delText xml:space="preserve">Ensure significant mobilization of resources from a variety of sources, including through enhanced development cooperation, in order to provide adequate and predictable means for developing countries, in particular least developed countries, to implement programmes and policies to end poverty in all its dimensions  </w:delText>
              </w:r>
            </w:del>
          </w:p>
        </w:tc>
        <w:tc>
          <w:tcPr>
            <w:tcW w:w="4943" w:type="dxa"/>
            <w:gridSpan w:val="2"/>
            <w:shd w:val="clear" w:color="auto" w:fill="DBE5F1" w:themeFill="accent1" w:themeFillTint="33"/>
          </w:tcPr>
          <w:p w14:paraId="28B1B1E7" w14:textId="77777777" w:rsidR="00933166" w:rsidRDefault="00262ADD" w:rsidP="00EA08A8">
            <w:pPr>
              <w:rPr>
                <w:del w:id="12271" w:author="Author" w:date="2015-07-30T15:37:00Z"/>
                <w:rFonts w:eastAsiaTheme="majorEastAsia" w:cstheme="majorBidi"/>
                <w:b/>
                <w:bCs/>
              </w:rPr>
            </w:pPr>
            <w:del w:id="12272" w:author="Author" w:date="2015-07-30T15:37:00Z">
              <w:r w:rsidRPr="00262ADD">
                <w:rPr>
                  <w:rFonts w:eastAsia="Times New Roman" w:cs="Times New Roman"/>
                  <w:color w:val="333333"/>
                </w:rPr>
                <w:delText>Ensure significant mobilization of resources from a variety of sources, including through enhanced development cooperation, in order to provide adequate and predictable means for developing countries</w:delText>
              </w:r>
              <w:r>
                <w:rPr>
                  <w:rFonts w:eastAsia="Times New Roman" w:cs="Times New Roman"/>
                  <w:b/>
                  <w:color w:val="333333"/>
                </w:rPr>
                <w:delText xml:space="preserve"> and landlocked developing countries</w:delText>
              </w:r>
              <w:r w:rsidRPr="00262ADD">
                <w:rPr>
                  <w:rFonts w:eastAsia="Times New Roman" w:cs="Times New Roman"/>
                  <w:color w:val="333333"/>
                </w:rPr>
                <w:delText xml:space="preserve">, in particular least developed countries, to implement programmes and policies to end poverty in all its dimensions  </w:delText>
              </w:r>
            </w:del>
          </w:p>
        </w:tc>
      </w:tr>
    </w:tbl>
    <w:p w14:paraId="37EFE769" w14:textId="77777777" w:rsidR="00933166" w:rsidRDefault="00933166">
      <w:pPr>
        <w:rPr>
          <w:del w:id="12273" w:author="Author" w:date="2015-07-30T15:37:00Z"/>
          <w:rFonts w:ascii="Times New Roman" w:eastAsia="Calibri" w:hAnsi="Times New Roman" w:cs="Times New Roman"/>
          <w:b/>
          <w:spacing w:val="4"/>
          <w:w w:val="103"/>
          <w:kern w:val="14"/>
          <w:sz w:val="20"/>
          <w:szCs w:val="20"/>
          <w:lang w:val="en-GB"/>
        </w:rPr>
      </w:pPr>
    </w:p>
    <w:tbl>
      <w:tblPr>
        <w:tblStyle w:val="TableGrid"/>
        <w:tblW w:w="8931" w:type="dxa"/>
        <w:tblBorders>
          <w:top w:val="single" w:sz="4" w:space="0" w:color="FFFFFF" w:themeColor="background1"/>
          <w:left w:val="none" w:sz="0" w:space="0" w:color="auto"/>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07"/>
        <w:gridCol w:w="3381"/>
        <w:gridCol w:w="28"/>
        <w:gridCol w:w="4915"/>
      </w:tblGrid>
      <w:tr w:rsidR="00262ADD" w:rsidRPr="00EF2AF9" w14:paraId="5EDDB98A" w14:textId="77777777" w:rsidTr="00EA08A8">
        <w:trPr>
          <w:del w:id="12274" w:author="Author" w:date="2015-07-30T15:37:00Z"/>
        </w:trPr>
        <w:tc>
          <w:tcPr>
            <w:tcW w:w="4016" w:type="dxa"/>
            <w:gridSpan w:val="3"/>
            <w:shd w:val="clear" w:color="auto" w:fill="DBE5F1" w:themeFill="accent1" w:themeFillTint="33"/>
          </w:tcPr>
          <w:p w14:paraId="098D7419" w14:textId="77777777" w:rsidR="00262ADD" w:rsidRPr="00EF2AF9" w:rsidRDefault="00262ADD" w:rsidP="00EA08A8">
            <w:pPr>
              <w:jc w:val="center"/>
              <w:rPr>
                <w:del w:id="12275" w:author="Author" w:date="2015-07-30T15:37:00Z"/>
                <w:b/>
                <w:color w:val="0D0D0D" w:themeColor="text1" w:themeTint="F2"/>
              </w:rPr>
            </w:pPr>
            <w:del w:id="12276" w:author="Author" w:date="2015-07-30T15:37:00Z">
              <w:r w:rsidRPr="00EF2AF9">
                <w:rPr>
                  <w:b/>
                  <w:color w:val="0D0D0D" w:themeColor="text1" w:themeTint="F2"/>
                </w:rPr>
                <w:delText>SDGs</w:delText>
              </w:r>
            </w:del>
          </w:p>
        </w:tc>
        <w:tc>
          <w:tcPr>
            <w:tcW w:w="4915" w:type="dxa"/>
            <w:shd w:val="clear" w:color="auto" w:fill="DBE5F1" w:themeFill="accent1" w:themeFillTint="33"/>
          </w:tcPr>
          <w:p w14:paraId="12ABAB77" w14:textId="77777777" w:rsidR="00262ADD" w:rsidRPr="006832CB" w:rsidRDefault="00262ADD" w:rsidP="00EA08A8">
            <w:pPr>
              <w:jc w:val="center"/>
              <w:rPr>
                <w:del w:id="12277" w:author="Author" w:date="2015-07-30T15:37:00Z"/>
                <w:rFonts w:eastAsiaTheme="majorEastAsia" w:cstheme="majorBidi"/>
                <w:b/>
                <w:bCs/>
                <w:szCs w:val="20"/>
              </w:rPr>
            </w:pPr>
            <w:del w:id="12278" w:author="Author" w:date="2015-07-30T15:37:00Z">
              <w:r w:rsidRPr="006832CB">
                <w:rPr>
                  <w:rFonts w:eastAsiaTheme="majorEastAsia" w:cstheme="majorBidi"/>
                  <w:b/>
                  <w:bCs/>
                  <w:szCs w:val="20"/>
                </w:rPr>
                <w:delText>Proposed Revision</w:delText>
              </w:r>
            </w:del>
          </w:p>
        </w:tc>
      </w:tr>
      <w:tr w:rsidR="00262ADD" w:rsidRPr="00EF2AF9" w14:paraId="346F2629" w14:textId="77777777" w:rsidTr="00EA08A8">
        <w:trPr>
          <w:del w:id="12279" w:author="Author" w:date="2015-07-30T15:37:00Z"/>
        </w:trPr>
        <w:tc>
          <w:tcPr>
            <w:tcW w:w="607" w:type="dxa"/>
            <w:shd w:val="clear" w:color="auto" w:fill="DBE5F1" w:themeFill="accent1" w:themeFillTint="33"/>
          </w:tcPr>
          <w:p w14:paraId="7B23BDA5" w14:textId="77777777" w:rsidR="00262ADD" w:rsidRPr="00EF2AF9" w:rsidRDefault="00262ADD" w:rsidP="00EA08A8">
            <w:pPr>
              <w:rPr>
                <w:del w:id="12280" w:author="Author" w:date="2015-07-30T15:37:00Z"/>
                <w:rFonts w:eastAsia="Times New Roman" w:cs="Times New Roman"/>
                <w:color w:val="000000"/>
              </w:rPr>
            </w:pPr>
            <w:del w:id="12281" w:author="Author" w:date="2015-07-30T15:37:00Z">
              <w:r>
                <w:rPr>
                  <w:rFonts w:eastAsia="Times New Roman" w:cs="Times New Roman"/>
                  <w:color w:val="000000"/>
                </w:rPr>
                <w:delText>2.a</w:delText>
              </w:r>
            </w:del>
          </w:p>
        </w:tc>
        <w:tc>
          <w:tcPr>
            <w:tcW w:w="3381" w:type="dxa"/>
            <w:shd w:val="clear" w:color="auto" w:fill="DBE5F1" w:themeFill="accent1" w:themeFillTint="33"/>
          </w:tcPr>
          <w:p w14:paraId="252F4CF8" w14:textId="77777777" w:rsidR="00262ADD" w:rsidRPr="00EF2AF9" w:rsidRDefault="00262ADD" w:rsidP="00EA08A8">
            <w:pPr>
              <w:rPr>
                <w:del w:id="12282" w:author="Author" w:date="2015-07-30T15:37:00Z"/>
                <w:rFonts w:eastAsia="Times New Roman" w:cs="Times New Roman"/>
                <w:color w:val="333333"/>
              </w:rPr>
            </w:pPr>
            <w:del w:id="12283" w:author="Author" w:date="2015-07-30T15:37:00Z">
              <w:r w:rsidRPr="00262ADD">
                <w:rPr>
                  <w:rFonts w:eastAsia="Times New Roman" w:cs="Times New Roman"/>
                  <w:color w:val="333333"/>
                </w:rPr>
                <w:delText>Increase investment, including through enhanced international cooperation, in rural infrastructure, agricultural research and extension services, technology development and plant and livestock gene banks in order to enhance agricultural productive capacity in developing countries, in particular least developed countries</w:delText>
              </w:r>
            </w:del>
          </w:p>
        </w:tc>
        <w:tc>
          <w:tcPr>
            <w:tcW w:w="4943" w:type="dxa"/>
            <w:gridSpan w:val="2"/>
            <w:shd w:val="clear" w:color="auto" w:fill="DBE5F1" w:themeFill="accent1" w:themeFillTint="33"/>
          </w:tcPr>
          <w:p w14:paraId="22A87A79" w14:textId="77777777" w:rsidR="00262ADD" w:rsidRPr="00262ADD" w:rsidRDefault="00262ADD" w:rsidP="00EA08A8">
            <w:pPr>
              <w:rPr>
                <w:del w:id="12284" w:author="Author" w:date="2015-07-30T15:37:00Z"/>
                <w:rFonts w:eastAsiaTheme="majorEastAsia" w:cstheme="majorBidi"/>
                <w:b/>
                <w:bCs/>
              </w:rPr>
            </w:pPr>
            <w:del w:id="12285" w:author="Author" w:date="2015-07-30T15:37:00Z">
              <w:r w:rsidRPr="00262ADD">
                <w:rPr>
                  <w:rFonts w:eastAsia="Times New Roman" w:cs="Times New Roman"/>
                  <w:color w:val="333333"/>
                </w:rPr>
                <w:delText>Increase investment, including through enhanced international cooperation, in rural infrastructure, agricultural research and extension services, technology development and plant and livestock gene banks in order to enhance agricultural productive capacity in developing countries, in particular least developed countries</w:delText>
              </w:r>
              <w:r>
                <w:rPr>
                  <w:rFonts w:eastAsia="Times New Roman" w:cs="Times New Roman"/>
                  <w:b/>
                  <w:color w:val="333333"/>
                </w:rPr>
                <w:delText xml:space="preserve"> and landlocked developing countries</w:delText>
              </w:r>
            </w:del>
          </w:p>
        </w:tc>
      </w:tr>
    </w:tbl>
    <w:p w14:paraId="2717C132" w14:textId="77777777" w:rsidR="00262ADD" w:rsidRDefault="00262ADD">
      <w:pPr>
        <w:rPr>
          <w:del w:id="12286" w:author="Author" w:date="2015-07-30T15:37:00Z"/>
          <w:rFonts w:ascii="Times New Roman" w:eastAsia="Calibri" w:hAnsi="Times New Roman" w:cs="Times New Roman"/>
          <w:b/>
          <w:spacing w:val="4"/>
          <w:w w:val="103"/>
          <w:kern w:val="14"/>
          <w:sz w:val="20"/>
          <w:szCs w:val="20"/>
          <w:lang w:val="en-GB"/>
        </w:rPr>
      </w:pPr>
    </w:p>
    <w:p w14:paraId="555B6DE2" w14:textId="77777777" w:rsidR="00262ADD" w:rsidRDefault="00262ADD">
      <w:pPr>
        <w:rPr>
          <w:del w:id="12287" w:author="Author" w:date="2015-07-30T15:37:00Z"/>
          <w:rFonts w:ascii="Times New Roman" w:eastAsia="Calibri" w:hAnsi="Times New Roman" w:cs="Times New Roman"/>
          <w:b/>
          <w:spacing w:val="4"/>
          <w:w w:val="103"/>
          <w:kern w:val="14"/>
          <w:sz w:val="20"/>
          <w:szCs w:val="20"/>
          <w:lang w:val="en-GB"/>
        </w:rPr>
      </w:pPr>
    </w:p>
    <w:p w14:paraId="2F936553" w14:textId="77777777" w:rsidR="00262ADD" w:rsidRDefault="00262ADD">
      <w:pPr>
        <w:rPr>
          <w:del w:id="12288" w:author="Author" w:date="2015-07-30T15:37:00Z"/>
          <w:rFonts w:ascii="Times New Roman" w:eastAsia="Calibri" w:hAnsi="Times New Roman" w:cs="Times New Roman"/>
          <w:b/>
          <w:spacing w:val="4"/>
          <w:w w:val="103"/>
          <w:kern w:val="14"/>
          <w:sz w:val="20"/>
          <w:szCs w:val="20"/>
          <w:lang w:val="en-GB"/>
        </w:rPr>
      </w:pPr>
    </w:p>
    <w:tbl>
      <w:tblPr>
        <w:tblStyle w:val="TableGrid"/>
        <w:tblW w:w="8931" w:type="dxa"/>
        <w:tblBorders>
          <w:top w:val="single" w:sz="4" w:space="0" w:color="FFFFFF" w:themeColor="background1"/>
          <w:left w:val="none" w:sz="0" w:space="0" w:color="auto"/>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07"/>
        <w:gridCol w:w="3381"/>
        <w:gridCol w:w="28"/>
        <w:gridCol w:w="4915"/>
      </w:tblGrid>
      <w:tr w:rsidR="00262ADD" w:rsidRPr="00EF2AF9" w14:paraId="5F024F75" w14:textId="77777777" w:rsidTr="00EA08A8">
        <w:trPr>
          <w:del w:id="12289" w:author="Author" w:date="2015-07-30T15:37:00Z"/>
        </w:trPr>
        <w:tc>
          <w:tcPr>
            <w:tcW w:w="4016" w:type="dxa"/>
            <w:gridSpan w:val="3"/>
            <w:shd w:val="clear" w:color="auto" w:fill="DBE5F1" w:themeFill="accent1" w:themeFillTint="33"/>
          </w:tcPr>
          <w:p w14:paraId="44A2DC0C" w14:textId="77777777" w:rsidR="00262ADD" w:rsidRPr="00EF2AF9" w:rsidRDefault="00262ADD" w:rsidP="00EA08A8">
            <w:pPr>
              <w:jc w:val="center"/>
              <w:rPr>
                <w:del w:id="12290" w:author="Author" w:date="2015-07-30T15:37:00Z"/>
                <w:b/>
                <w:color w:val="0D0D0D" w:themeColor="text1" w:themeTint="F2"/>
              </w:rPr>
            </w:pPr>
            <w:del w:id="12291" w:author="Author" w:date="2015-07-30T15:37:00Z">
              <w:r w:rsidRPr="00EF2AF9">
                <w:rPr>
                  <w:b/>
                  <w:color w:val="0D0D0D" w:themeColor="text1" w:themeTint="F2"/>
                </w:rPr>
                <w:delText>SDGs</w:delText>
              </w:r>
            </w:del>
          </w:p>
        </w:tc>
        <w:tc>
          <w:tcPr>
            <w:tcW w:w="4915" w:type="dxa"/>
            <w:shd w:val="clear" w:color="auto" w:fill="DBE5F1" w:themeFill="accent1" w:themeFillTint="33"/>
          </w:tcPr>
          <w:p w14:paraId="36E0895C" w14:textId="77777777" w:rsidR="00262ADD" w:rsidRPr="006832CB" w:rsidRDefault="00262ADD" w:rsidP="00EA08A8">
            <w:pPr>
              <w:jc w:val="center"/>
              <w:rPr>
                <w:del w:id="12292" w:author="Author" w:date="2015-07-30T15:37:00Z"/>
                <w:rFonts w:eastAsiaTheme="majorEastAsia" w:cstheme="majorBidi"/>
                <w:b/>
                <w:bCs/>
                <w:szCs w:val="20"/>
              </w:rPr>
            </w:pPr>
            <w:del w:id="12293" w:author="Author" w:date="2015-07-30T15:37:00Z">
              <w:r w:rsidRPr="006832CB">
                <w:rPr>
                  <w:rFonts w:eastAsiaTheme="majorEastAsia" w:cstheme="majorBidi"/>
                  <w:b/>
                  <w:bCs/>
                  <w:szCs w:val="20"/>
                </w:rPr>
                <w:delText>Proposed Revision</w:delText>
              </w:r>
            </w:del>
          </w:p>
        </w:tc>
      </w:tr>
      <w:tr w:rsidR="00262ADD" w:rsidRPr="00EF2AF9" w14:paraId="092DAB01" w14:textId="77777777" w:rsidTr="00EA08A8">
        <w:trPr>
          <w:del w:id="12294" w:author="Author" w:date="2015-07-30T15:37:00Z"/>
        </w:trPr>
        <w:tc>
          <w:tcPr>
            <w:tcW w:w="607" w:type="dxa"/>
            <w:shd w:val="clear" w:color="auto" w:fill="DBE5F1" w:themeFill="accent1" w:themeFillTint="33"/>
          </w:tcPr>
          <w:p w14:paraId="76AF2ED1" w14:textId="77777777" w:rsidR="00262ADD" w:rsidRPr="00EF2AF9" w:rsidRDefault="00262ADD" w:rsidP="00EA08A8">
            <w:pPr>
              <w:rPr>
                <w:del w:id="12295" w:author="Author" w:date="2015-07-30T15:37:00Z"/>
                <w:rFonts w:eastAsia="Times New Roman" w:cs="Times New Roman"/>
                <w:color w:val="000000"/>
              </w:rPr>
            </w:pPr>
            <w:del w:id="12296" w:author="Author" w:date="2015-07-30T15:37:00Z">
              <w:r>
                <w:rPr>
                  <w:rFonts w:eastAsia="Times New Roman" w:cs="Times New Roman"/>
                  <w:color w:val="000000"/>
                </w:rPr>
                <w:delText>7.b</w:delText>
              </w:r>
            </w:del>
          </w:p>
        </w:tc>
        <w:tc>
          <w:tcPr>
            <w:tcW w:w="3381" w:type="dxa"/>
            <w:shd w:val="clear" w:color="auto" w:fill="DBE5F1" w:themeFill="accent1" w:themeFillTint="33"/>
          </w:tcPr>
          <w:p w14:paraId="39A3F6AC" w14:textId="77777777" w:rsidR="00262ADD" w:rsidRPr="00EF2AF9" w:rsidRDefault="00262ADD" w:rsidP="00EA08A8">
            <w:pPr>
              <w:rPr>
                <w:del w:id="12297" w:author="Author" w:date="2015-07-30T15:37:00Z"/>
                <w:rFonts w:eastAsia="Times New Roman" w:cs="Times New Roman"/>
                <w:color w:val="333333"/>
              </w:rPr>
            </w:pPr>
            <w:del w:id="12298" w:author="Author" w:date="2015-07-30T15:37:00Z">
              <w:r w:rsidRPr="00262ADD">
                <w:rPr>
                  <w:rFonts w:eastAsia="Times New Roman" w:cs="Times New Roman"/>
                  <w:color w:val="333333"/>
                </w:rPr>
                <w:delText xml:space="preserve">By 2030, expand infrastructure and upgrade technology for supplying modern and sustainable energy services for all in developing countries, in particular least developed countries and small island developing States  </w:delText>
              </w:r>
            </w:del>
          </w:p>
        </w:tc>
        <w:tc>
          <w:tcPr>
            <w:tcW w:w="4943" w:type="dxa"/>
            <w:gridSpan w:val="2"/>
            <w:shd w:val="clear" w:color="auto" w:fill="DBE5F1" w:themeFill="accent1" w:themeFillTint="33"/>
          </w:tcPr>
          <w:p w14:paraId="623AE9F1" w14:textId="77777777" w:rsidR="00262ADD" w:rsidRPr="00262ADD" w:rsidRDefault="00262ADD" w:rsidP="00EA08A8">
            <w:pPr>
              <w:rPr>
                <w:del w:id="12299" w:author="Author" w:date="2015-07-30T15:37:00Z"/>
                <w:rFonts w:eastAsiaTheme="majorEastAsia" w:cstheme="majorBidi"/>
                <w:b/>
                <w:bCs/>
              </w:rPr>
            </w:pPr>
            <w:del w:id="12300" w:author="Author" w:date="2015-07-30T15:37:00Z">
              <w:r w:rsidRPr="00262ADD">
                <w:rPr>
                  <w:rFonts w:eastAsia="Times New Roman" w:cs="Times New Roman"/>
                  <w:color w:val="333333"/>
                </w:rPr>
                <w:delText>By 2030, expand infrastructure and upgrade technology for supplying modern and sustainable energy services for all in developing countries, in particular least developed countries</w:delText>
              </w:r>
              <w:r>
                <w:rPr>
                  <w:rFonts w:eastAsia="Times New Roman" w:cs="Times New Roman"/>
                  <w:b/>
                  <w:color w:val="333333"/>
                </w:rPr>
                <w:delText>, landlocked developing countries</w:delText>
              </w:r>
              <w:r w:rsidRPr="00262ADD">
                <w:rPr>
                  <w:rFonts w:eastAsia="Times New Roman" w:cs="Times New Roman"/>
                  <w:color w:val="333333"/>
                </w:rPr>
                <w:delText xml:space="preserve"> and small island developing States  </w:delText>
              </w:r>
            </w:del>
          </w:p>
        </w:tc>
      </w:tr>
    </w:tbl>
    <w:p w14:paraId="380600C8" w14:textId="77777777" w:rsidR="00262ADD" w:rsidRDefault="00262ADD">
      <w:pPr>
        <w:rPr>
          <w:del w:id="12301" w:author="Author" w:date="2015-07-30T15:37:00Z"/>
          <w:rFonts w:ascii="Times New Roman" w:eastAsia="Calibri" w:hAnsi="Times New Roman" w:cs="Times New Roman"/>
          <w:b/>
          <w:spacing w:val="4"/>
          <w:w w:val="103"/>
          <w:kern w:val="14"/>
          <w:sz w:val="20"/>
          <w:szCs w:val="20"/>
          <w:lang w:val="en-GB"/>
        </w:rPr>
      </w:pPr>
    </w:p>
    <w:tbl>
      <w:tblPr>
        <w:tblStyle w:val="TableGrid"/>
        <w:tblW w:w="8931" w:type="dxa"/>
        <w:tblBorders>
          <w:top w:val="single" w:sz="4" w:space="0" w:color="FFFFFF" w:themeColor="background1"/>
          <w:left w:val="none" w:sz="0" w:space="0" w:color="auto"/>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607"/>
        <w:gridCol w:w="3381"/>
        <w:gridCol w:w="28"/>
        <w:gridCol w:w="4915"/>
      </w:tblGrid>
      <w:tr w:rsidR="00262ADD" w:rsidRPr="00EF2AF9" w14:paraId="2381454B" w14:textId="77777777" w:rsidTr="00EA08A8">
        <w:trPr>
          <w:del w:id="12302" w:author="Author" w:date="2015-07-30T15:37:00Z"/>
        </w:trPr>
        <w:tc>
          <w:tcPr>
            <w:tcW w:w="4016" w:type="dxa"/>
            <w:gridSpan w:val="3"/>
            <w:shd w:val="clear" w:color="auto" w:fill="DBE5F1" w:themeFill="accent1" w:themeFillTint="33"/>
          </w:tcPr>
          <w:p w14:paraId="5958D411" w14:textId="77777777" w:rsidR="00262ADD" w:rsidRPr="00EF2AF9" w:rsidRDefault="00262ADD" w:rsidP="00EA08A8">
            <w:pPr>
              <w:jc w:val="center"/>
              <w:rPr>
                <w:del w:id="12303" w:author="Author" w:date="2015-07-30T15:37:00Z"/>
                <w:b/>
                <w:color w:val="0D0D0D" w:themeColor="text1" w:themeTint="F2"/>
              </w:rPr>
            </w:pPr>
            <w:del w:id="12304" w:author="Author" w:date="2015-07-30T15:37:00Z">
              <w:r w:rsidRPr="00EF2AF9">
                <w:rPr>
                  <w:b/>
                  <w:color w:val="0D0D0D" w:themeColor="text1" w:themeTint="F2"/>
                </w:rPr>
                <w:delText>SDGs</w:delText>
              </w:r>
            </w:del>
          </w:p>
        </w:tc>
        <w:tc>
          <w:tcPr>
            <w:tcW w:w="4915" w:type="dxa"/>
            <w:shd w:val="clear" w:color="auto" w:fill="DBE5F1" w:themeFill="accent1" w:themeFillTint="33"/>
          </w:tcPr>
          <w:p w14:paraId="3FCC8118" w14:textId="77777777" w:rsidR="00262ADD" w:rsidRPr="006832CB" w:rsidRDefault="00262ADD" w:rsidP="00EA08A8">
            <w:pPr>
              <w:jc w:val="center"/>
              <w:rPr>
                <w:del w:id="12305" w:author="Author" w:date="2015-07-30T15:37:00Z"/>
                <w:rFonts w:eastAsiaTheme="majorEastAsia" w:cstheme="majorBidi"/>
                <w:b/>
                <w:bCs/>
                <w:szCs w:val="20"/>
              </w:rPr>
            </w:pPr>
            <w:del w:id="12306" w:author="Author" w:date="2015-07-30T15:37:00Z">
              <w:r w:rsidRPr="006832CB">
                <w:rPr>
                  <w:rFonts w:eastAsiaTheme="majorEastAsia" w:cstheme="majorBidi"/>
                  <w:b/>
                  <w:bCs/>
                  <w:szCs w:val="20"/>
                </w:rPr>
                <w:delText>Proposed Revision</w:delText>
              </w:r>
            </w:del>
          </w:p>
        </w:tc>
      </w:tr>
      <w:tr w:rsidR="00262ADD" w:rsidRPr="00EF2AF9" w14:paraId="393589E4" w14:textId="77777777" w:rsidTr="00EA08A8">
        <w:trPr>
          <w:del w:id="12307" w:author="Author" w:date="2015-07-30T15:37:00Z"/>
        </w:trPr>
        <w:tc>
          <w:tcPr>
            <w:tcW w:w="607" w:type="dxa"/>
            <w:shd w:val="clear" w:color="auto" w:fill="DBE5F1" w:themeFill="accent1" w:themeFillTint="33"/>
          </w:tcPr>
          <w:p w14:paraId="314C2457" w14:textId="77777777" w:rsidR="00262ADD" w:rsidRPr="00EF2AF9" w:rsidRDefault="00262ADD" w:rsidP="00EA08A8">
            <w:pPr>
              <w:rPr>
                <w:del w:id="12308" w:author="Author" w:date="2015-07-30T15:37:00Z"/>
                <w:rFonts w:eastAsia="Times New Roman" w:cs="Times New Roman"/>
                <w:color w:val="000000"/>
              </w:rPr>
            </w:pPr>
            <w:del w:id="12309" w:author="Author" w:date="2015-07-30T15:37:00Z">
              <w:r>
                <w:rPr>
                  <w:rFonts w:eastAsia="Times New Roman" w:cs="Times New Roman"/>
                  <w:color w:val="000000"/>
                </w:rPr>
                <w:delText>9.c</w:delText>
              </w:r>
            </w:del>
          </w:p>
        </w:tc>
        <w:tc>
          <w:tcPr>
            <w:tcW w:w="3381" w:type="dxa"/>
            <w:shd w:val="clear" w:color="auto" w:fill="DBE5F1" w:themeFill="accent1" w:themeFillTint="33"/>
          </w:tcPr>
          <w:p w14:paraId="511AEC21" w14:textId="77777777" w:rsidR="00262ADD" w:rsidRPr="00EF2AF9" w:rsidRDefault="00262ADD" w:rsidP="00EA08A8">
            <w:pPr>
              <w:rPr>
                <w:del w:id="12310" w:author="Author" w:date="2015-07-30T15:37:00Z"/>
                <w:rFonts w:eastAsia="Times New Roman" w:cs="Times New Roman"/>
                <w:color w:val="333333"/>
              </w:rPr>
            </w:pPr>
            <w:del w:id="12311" w:author="Author" w:date="2015-07-30T15:37:00Z">
              <w:r w:rsidRPr="00262ADD">
                <w:rPr>
                  <w:rFonts w:eastAsia="Times New Roman" w:cs="Times New Roman"/>
                  <w:color w:val="333333"/>
                </w:rPr>
                <w:delText>Significantly increase access to information and communications technology and strive to provide universal and affordable access to the Internet in least developed countries by 2020</w:delText>
              </w:r>
            </w:del>
          </w:p>
        </w:tc>
        <w:tc>
          <w:tcPr>
            <w:tcW w:w="4943" w:type="dxa"/>
            <w:gridSpan w:val="2"/>
            <w:shd w:val="clear" w:color="auto" w:fill="DBE5F1" w:themeFill="accent1" w:themeFillTint="33"/>
          </w:tcPr>
          <w:p w14:paraId="10E1959E" w14:textId="77777777" w:rsidR="00262ADD" w:rsidRPr="00262ADD" w:rsidRDefault="00262ADD" w:rsidP="00EA08A8">
            <w:pPr>
              <w:rPr>
                <w:del w:id="12312" w:author="Author" w:date="2015-07-30T15:37:00Z"/>
                <w:rFonts w:eastAsiaTheme="majorEastAsia" w:cstheme="majorBidi"/>
                <w:b/>
                <w:bCs/>
              </w:rPr>
            </w:pPr>
            <w:del w:id="12313" w:author="Author" w:date="2015-07-30T15:37:00Z">
              <w:r w:rsidRPr="00262ADD">
                <w:rPr>
                  <w:rFonts w:eastAsia="Times New Roman" w:cs="Times New Roman"/>
                  <w:color w:val="333333"/>
                </w:rPr>
                <w:delText xml:space="preserve">Significantly increase access to information and communications technology and strive to provide universal and affordable access to the Internet in least developed countries </w:delText>
              </w:r>
              <w:r>
                <w:rPr>
                  <w:rFonts w:eastAsia="Times New Roman" w:cs="Times New Roman"/>
                  <w:b/>
                  <w:color w:val="333333"/>
                </w:rPr>
                <w:delText xml:space="preserve">and landlocked countries </w:delText>
              </w:r>
              <w:r w:rsidRPr="00262ADD">
                <w:rPr>
                  <w:rFonts w:eastAsia="Times New Roman" w:cs="Times New Roman"/>
                  <w:color w:val="333333"/>
                </w:rPr>
                <w:delText>by 2020</w:delText>
              </w:r>
            </w:del>
          </w:p>
        </w:tc>
      </w:tr>
    </w:tbl>
    <w:p w14:paraId="55F7D235" w14:textId="77777777" w:rsidR="00262ADD" w:rsidRDefault="00262ADD">
      <w:pPr>
        <w:rPr>
          <w:del w:id="12314" w:author="Author" w:date="2015-07-30T15:37:00Z"/>
          <w:rFonts w:ascii="Times New Roman" w:eastAsia="Calibri" w:hAnsi="Times New Roman" w:cs="Times New Roman"/>
          <w:b/>
          <w:spacing w:val="4"/>
          <w:w w:val="103"/>
          <w:kern w:val="14"/>
          <w:sz w:val="20"/>
          <w:szCs w:val="20"/>
          <w:lang w:val="en-GB"/>
        </w:rPr>
      </w:pPr>
    </w:p>
    <w:tbl>
      <w:tblPr>
        <w:tblStyle w:val="TableGrid"/>
        <w:tblW w:w="8931" w:type="dxa"/>
        <w:tblBorders>
          <w:top w:val="single" w:sz="4" w:space="0" w:color="FFFFFF" w:themeColor="background1"/>
          <w:left w:val="none" w:sz="0" w:space="0" w:color="auto"/>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718"/>
        <w:gridCol w:w="3341"/>
        <w:gridCol w:w="28"/>
        <w:gridCol w:w="4844"/>
      </w:tblGrid>
      <w:tr w:rsidR="00262ADD" w:rsidRPr="00EF2AF9" w14:paraId="4D7E7B0E" w14:textId="77777777" w:rsidTr="00EA08A8">
        <w:trPr>
          <w:del w:id="12315" w:author="Author" w:date="2015-07-30T15:37:00Z"/>
        </w:trPr>
        <w:tc>
          <w:tcPr>
            <w:tcW w:w="4016" w:type="dxa"/>
            <w:gridSpan w:val="3"/>
            <w:shd w:val="clear" w:color="auto" w:fill="DBE5F1" w:themeFill="accent1" w:themeFillTint="33"/>
          </w:tcPr>
          <w:p w14:paraId="1F48280D" w14:textId="77777777" w:rsidR="00262ADD" w:rsidRPr="00EF2AF9" w:rsidRDefault="00262ADD" w:rsidP="00EA08A8">
            <w:pPr>
              <w:jc w:val="center"/>
              <w:rPr>
                <w:del w:id="12316" w:author="Author" w:date="2015-07-30T15:37:00Z"/>
                <w:b/>
                <w:color w:val="0D0D0D" w:themeColor="text1" w:themeTint="F2"/>
              </w:rPr>
            </w:pPr>
            <w:del w:id="12317" w:author="Author" w:date="2015-07-30T15:37:00Z">
              <w:r w:rsidRPr="00EF2AF9">
                <w:rPr>
                  <w:b/>
                  <w:color w:val="0D0D0D" w:themeColor="text1" w:themeTint="F2"/>
                </w:rPr>
                <w:delText>SDGs</w:delText>
              </w:r>
            </w:del>
          </w:p>
        </w:tc>
        <w:tc>
          <w:tcPr>
            <w:tcW w:w="4915" w:type="dxa"/>
            <w:shd w:val="clear" w:color="auto" w:fill="DBE5F1" w:themeFill="accent1" w:themeFillTint="33"/>
          </w:tcPr>
          <w:p w14:paraId="2E354AAC" w14:textId="77777777" w:rsidR="00262ADD" w:rsidRPr="006832CB" w:rsidRDefault="00262ADD" w:rsidP="00EA08A8">
            <w:pPr>
              <w:jc w:val="center"/>
              <w:rPr>
                <w:del w:id="12318" w:author="Author" w:date="2015-07-30T15:37:00Z"/>
                <w:rFonts w:eastAsiaTheme="majorEastAsia" w:cstheme="majorBidi"/>
                <w:b/>
                <w:bCs/>
                <w:szCs w:val="20"/>
              </w:rPr>
            </w:pPr>
            <w:del w:id="12319" w:author="Author" w:date="2015-07-30T15:37:00Z">
              <w:r w:rsidRPr="006832CB">
                <w:rPr>
                  <w:rFonts w:eastAsiaTheme="majorEastAsia" w:cstheme="majorBidi"/>
                  <w:b/>
                  <w:bCs/>
                  <w:szCs w:val="20"/>
                </w:rPr>
                <w:delText>Proposed Revision</w:delText>
              </w:r>
            </w:del>
          </w:p>
        </w:tc>
      </w:tr>
      <w:tr w:rsidR="00262ADD" w:rsidRPr="00EF2AF9" w14:paraId="03FA7EAC" w14:textId="77777777" w:rsidTr="00EA08A8">
        <w:trPr>
          <w:del w:id="12320" w:author="Author" w:date="2015-07-30T15:37:00Z"/>
        </w:trPr>
        <w:tc>
          <w:tcPr>
            <w:tcW w:w="607" w:type="dxa"/>
            <w:shd w:val="clear" w:color="auto" w:fill="DBE5F1" w:themeFill="accent1" w:themeFillTint="33"/>
          </w:tcPr>
          <w:p w14:paraId="0843A85F" w14:textId="77777777" w:rsidR="00262ADD" w:rsidRPr="00EF2AF9" w:rsidRDefault="00687249" w:rsidP="00EA08A8">
            <w:pPr>
              <w:rPr>
                <w:del w:id="12321" w:author="Author" w:date="2015-07-30T15:37:00Z"/>
                <w:rFonts w:eastAsia="Times New Roman" w:cs="Times New Roman"/>
                <w:color w:val="000000"/>
              </w:rPr>
            </w:pPr>
            <w:del w:id="12322" w:author="Author" w:date="2015-07-30T15:37:00Z">
              <w:r>
                <w:rPr>
                  <w:rFonts w:eastAsia="Times New Roman" w:cs="Times New Roman"/>
                  <w:color w:val="000000"/>
                </w:rPr>
                <w:delText>17.18</w:delText>
              </w:r>
            </w:del>
          </w:p>
        </w:tc>
        <w:tc>
          <w:tcPr>
            <w:tcW w:w="3381" w:type="dxa"/>
            <w:shd w:val="clear" w:color="auto" w:fill="DBE5F1" w:themeFill="accent1" w:themeFillTint="33"/>
          </w:tcPr>
          <w:p w14:paraId="269F07A6" w14:textId="77777777" w:rsidR="00262ADD" w:rsidRPr="00EF2AF9" w:rsidRDefault="00687249" w:rsidP="00EA08A8">
            <w:pPr>
              <w:rPr>
                <w:del w:id="12323" w:author="Author" w:date="2015-07-30T15:37:00Z"/>
                <w:rFonts w:eastAsia="Times New Roman" w:cs="Times New Roman"/>
                <w:color w:val="333333"/>
              </w:rPr>
            </w:pPr>
            <w:del w:id="12324" w:author="Author" w:date="2015-07-30T15:37:00Z">
              <w:r w:rsidRPr="00687249">
                <w:rPr>
                  <w:rFonts w:eastAsia="Times New Roman" w:cs="Times New Roman"/>
                  <w:color w:val="333333"/>
                </w:rPr>
                <w:delText>By 2020, enhance capacity-building support to developing countries, including for least developed countries and small island developing States, to increase significantly the availability of high-quality, timely and reliable data disaggregated by income, gender, age, race, ethnicity, migratory status, disability, geographic location and other characteristics relevant in national contexts</w:delText>
              </w:r>
            </w:del>
          </w:p>
        </w:tc>
        <w:tc>
          <w:tcPr>
            <w:tcW w:w="4943" w:type="dxa"/>
            <w:gridSpan w:val="2"/>
            <w:shd w:val="clear" w:color="auto" w:fill="DBE5F1" w:themeFill="accent1" w:themeFillTint="33"/>
          </w:tcPr>
          <w:p w14:paraId="3DF53B8E" w14:textId="77777777" w:rsidR="00262ADD" w:rsidRPr="00687249" w:rsidRDefault="00687249" w:rsidP="00EA08A8">
            <w:pPr>
              <w:rPr>
                <w:del w:id="12325" w:author="Author" w:date="2015-07-30T15:37:00Z"/>
                <w:rFonts w:eastAsiaTheme="majorEastAsia" w:cstheme="majorBidi"/>
                <w:b/>
                <w:bCs/>
              </w:rPr>
            </w:pPr>
            <w:del w:id="12326" w:author="Author" w:date="2015-07-30T15:37:00Z">
              <w:r w:rsidRPr="00687249">
                <w:rPr>
                  <w:rFonts w:eastAsia="Times New Roman" w:cs="Times New Roman"/>
                  <w:color w:val="333333"/>
                </w:rPr>
                <w:delText>By 2020, enhance capacity-building support to developing countries, including for least developed countries</w:delText>
              </w:r>
              <w:r>
                <w:rPr>
                  <w:rFonts w:eastAsia="Times New Roman" w:cs="Times New Roman"/>
                  <w:b/>
                  <w:color w:val="333333"/>
                </w:rPr>
                <w:delText>, landlocked developing countries</w:delText>
              </w:r>
              <w:r w:rsidRPr="00687249">
                <w:rPr>
                  <w:rFonts w:eastAsia="Times New Roman" w:cs="Times New Roman"/>
                  <w:color w:val="333333"/>
                </w:rPr>
                <w:delText xml:space="preserve"> and small island developing States, to increase significantly the availability of high-quality, timely and reliable data disaggregated by income, gender, age, race, ethnicity, migratory status, disability, geographic location and other characteristics relevant in national contexts</w:delText>
              </w:r>
            </w:del>
          </w:p>
        </w:tc>
      </w:tr>
    </w:tbl>
    <w:p w14:paraId="3BDA35EC" w14:textId="77777777" w:rsidR="00262ADD" w:rsidRDefault="00262ADD">
      <w:pPr>
        <w:rPr>
          <w:del w:id="12327" w:author="Author" w:date="2015-07-30T15:37:00Z"/>
          <w:rFonts w:ascii="Times New Roman" w:eastAsia="Calibri" w:hAnsi="Times New Roman" w:cs="Times New Roman"/>
          <w:b/>
          <w:spacing w:val="4"/>
          <w:w w:val="103"/>
          <w:kern w:val="14"/>
          <w:sz w:val="20"/>
          <w:szCs w:val="20"/>
          <w:lang w:val="en-GB"/>
        </w:rPr>
      </w:pPr>
    </w:p>
    <w:p w14:paraId="3D53635F" w14:textId="77777777" w:rsidR="00262ADD" w:rsidRDefault="00262ADD">
      <w:pPr>
        <w:rPr>
          <w:del w:id="12328" w:author="Author" w:date="2015-07-30T15:37:00Z"/>
          <w:rFonts w:ascii="Times New Roman" w:eastAsia="Calibri" w:hAnsi="Times New Roman" w:cs="Times New Roman"/>
          <w:b/>
          <w:spacing w:val="4"/>
          <w:w w:val="103"/>
          <w:kern w:val="14"/>
          <w:sz w:val="20"/>
          <w:szCs w:val="20"/>
          <w:lang w:val="en-GB"/>
        </w:rPr>
      </w:pPr>
    </w:p>
    <w:p w14:paraId="4317F5AC" w14:textId="77777777" w:rsidR="000949ED" w:rsidRDefault="000949ED">
      <w:pPr>
        <w:rPr>
          <w:del w:id="12329" w:author="Author" w:date="2015-07-30T15:37:00Z"/>
          <w:rFonts w:ascii="Times New Roman" w:eastAsia="Calibri" w:hAnsi="Times New Roman" w:cs="Times New Roman"/>
          <w:b/>
          <w:spacing w:val="4"/>
          <w:w w:val="103"/>
          <w:kern w:val="14"/>
          <w:sz w:val="20"/>
          <w:szCs w:val="20"/>
          <w:lang w:val="en-GB"/>
        </w:rPr>
      </w:pPr>
    </w:p>
    <w:p w14:paraId="0938B03D" w14:textId="77777777" w:rsidR="000949ED" w:rsidRDefault="000949ED">
      <w:pPr>
        <w:rPr>
          <w:del w:id="12330" w:author="Author" w:date="2015-07-30T15:37:00Z"/>
          <w:rFonts w:ascii="Times New Roman" w:eastAsia="Calibri" w:hAnsi="Times New Roman" w:cs="Times New Roman"/>
          <w:b/>
          <w:spacing w:val="4"/>
          <w:w w:val="103"/>
          <w:kern w:val="14"/>
          <w:sz w:val="20"/>
          <w:szCs w:val="20"/>
          <w:lang w:val="en-GB"/>
        </w:rPr>
      </w:pPr>
    </w:p>
    <w:p w14:paraId="5ECDC516" w14:textId="77777777" w:rsidR="000949ED" w:rsidRDefault="000949ED">
      <w:pPr>
        <w:rPr>
          <w:del w:id="12331" w:author="Author" w:date="2015-07-30T15:37:00Z"/>
          <w:rFonts w:ascii="Times New Roman" w:eastAsia="Calibri" w:hAnsi="Times New Roman" w:cs="Times New Roman"/>
          <w:b/>
          <w:spacing w:val="4"/>
          <w:w w:val="103"/>
          <w:kern w:val="14"/>
          <w:sz w:val="20"/>
          <w:szCs w:val="20"/>
          <w:lang w:val="en-GB"/>
        </w:rPr>
      </w:pPr>
    </w:p>
    <w:p w14:paraId="170ECE49" w14:textId="77777777" w:rsidR="000949ED" w:rsidRDefault="000949ED">
      <w:pPr>
        <w:rPr>
          <w:del w:id="12332" w:author="Author" w:date="2015-07-30T15:37:00Z"/>
          <w:rFonts w:ascii="Times New Roman" w:eastAsia="Calibri" w:hAnsi="Times New Roman" w:cs="Times New Roman"/>
          <w:b/>
          <w:spacing w:val="4"/>
          <w:w w:val="103"/>
          <w:kern w:val="14"/>
          <w:sz w:val="20"/>
          <w:szCs w:val="20"/>
          <w:lang w:val="en-GB"/>
        </w:rPr>
      </w:pPr>
    </w:p>
    <w:p w14:paraId="2E0C9293" w14:textId="77777777" w:rsidR="000949ED" w:rsidRDefault="000949ED">
      <w:pPr>
        <w:rPr>
          <w:del w:id="12333" w:author="Author" w:date="2015-07-30T15:37:00Z"/>
          <w:rFonts w:ascii="Times New Roman" w:eastAsia="Calibri" w:hAnsi="Times New Roman" w:cs="Times New Roman"/>
          <w:b/>
          <w:spacing w:val="4"/>
          <w:w w:val="103"/>
          <w:kern w:val="14"/>
          <w:sz w:val="20"/>
          <w:szCs w:val="20"/>
          <w:lang w:val="en-GB"/>
        </w:rPr>
      </w:pPr>
    </w:p>
    <w:p w14:paraId="335FD2E4" w14:textId="77777777" w:rsidR="000949ED" w:rsidRDefault="000949ED">
      <w:pPr>
        <w:rPr>
          <w:del w:id="12334" w:author="Author" w:date="2015-07-30T15:37:00Z"/>
          <w:rFonts w:ascii="Times New Roman" w:eastAsia="Calibri" w:hAnsi="Times New Roman" w:cs="Times New Roman"/>
          <w:b/>
          <w:spacing w:val="4"/>
          <w:w w:val="103"/>
          <w:kern w:val="14"/>
          <w:sz w:val="20"/>
          <w:szCs w:val="20"/>
          <w:lang w:val="en-GB"/>
        </w:rPr>
      </w:pPr>
    </w:p>
    <w:p w14:paraId="7E2A4539" w14:textId="77777777" w:rsidR="000949ED" w:rsidRDefault="000949ED">
      <w:pPr>
        <w:rPr>
          <w:del w:id="12335" w:author="Author" w:date="2015-07-30T15:37:00Z"/>
          <w:rFonts w:ascii="Times New Roman" w:eastAsia="Calibri" w:hAnsi="Times New Roman" w:cs="Times New Roman"/>
          <w:b/>
          <w:spacing w:val="4"/>
          <w:w w:val="103"/>
          <w:kern w:val="14"/>
          <w:sz w:val="20"/>
          <w:szCs w:val="20"/>
          <w:lang w:val="en-GB"/>
        </w:rPr>
      </w:pPr>
    </w:p>
    <w:p w14:paraId="36AE9817" w14:textId="77777777" w:rsidR="000949ED" w:rsidRDefault="000949ED">
      <w:pPr>
        <w:rPr>
          <w:del w:id="12336" w:author="Author" w:date="2015-07-30T15:37:00Z"/>
          <w:rFonts w:ascii="Times New Roman" w:eastAsia="Calibri" w:hAnsi="Times New Roman" w:cs="Times New Roman"/>
          <w:b/>
          <w:spacing w:val="4"/>
          <w:w w:val="103"/>
          <w:kern w:val="14"/>
          <w:sz w:val="20"/>
          <w:szCs w:val="20"/>
          <w:lang w:val="en-GB"/>
        </w:rPr>
      </w:pPr>
    </w:p>
    <w:p w14:paraId="630D71E9" w14:textId="77777777" w:rsidR="000949ED" w:rsidRDefault="000949ED">
      <w:pPr>
        <w:rPr>
          <w:del w:id="12337" w:author="Author" w:date="2015-07-30T15:37:00Z"/>
          <w:rFonts w:ascii="Times New Roman" w:eastAsia="Calibri" w:hAnsi="Times New Roman" w:cs="Times New Roman"/>
          <w:b/>
          <w:spacing w:val="4"/>
          <w:w w:val="103"/>
          <w:kern w:val="14"/>
          <w:sz w:val="20"/>
          <w:szCs w:val="20"/>
          <w:lang w:val="en-GB"/>
        </w:rPr>
      </w:pPr>
    </w:p>
    <w:p w14:paraId="15D7E365" w14:textId="77777777" w:rsidR="00F3349C" w:rsidRDefault="00F3349C">
      <w:pPr>
        <w:rPr>
          <w:del w:id="12338" w:author="Author" w:date="2015-07-30T15:37:00Z"/>
          <w:rFonts w:ascii="Times New Roman" w:eastAsia="Calibri" w:hAnsi="Times New Roman" w:cs="Times New Roman"/>
          <w:b/>
          <w:spacing w:val="4"/>
          <w:w w:val="103"/>
          <w:kern w:val="14"/>
          <w:sz w:val="20"/>
          <w:szCs w:val="20"/>
          <w:lang w:val="en-GB"/>
        </w:rPr>
      </w:pPr>
      <w:del w:id="12339" w:author="Author" w:date="2015-07-30T15:37:00Z">
        <w:r>
          <w:rPr>
            <w:rFonts w:ascii="Times New Roman" w:eastAsia="Calibri" w:hAnsi="Times New Roman" w:cs="Times New Roman"/>
            <w:b/>
            <w:spacing w:val="4"/>
            <w:w w:val="103"/>
            <w:kern w:val="14"/>
            <w:sz w:val="20"/>
            <w:szCs w:val="20"/>
            <w:lang w:val="en-GB"/>
          </w:rPr>
          <w:br w:type="page"/>
        </w:r>
      </w:del>
    </w:p>
    <w:p w14:paraId="163B54D0" w14:textId="77777777" w:rsidR="000949ED" w:rsidRPr="00FC150E" w:rsidRDefault="000949ED" w:rsidP="000949ED">
      <w:pPr>
        <w:pStyle w:val="H1"/>
        <w:tabs>
          <w:tab w:val="clear" w:pos="1267"/>
          <w:tab w:val="left" w:pos="0"/>
        </w:tabs>
        <w:spacing w:after="0"/>
        <w:ind w:left="0" w:right="1260" w:firstLine="0"/>
        <w:rPr>
          <w:del w:id="12340" w:author="Author" w:date="2015-07-30T15:37:00Z"/>
        </w:rPr>
      </w:pPr>
      <w:del w:id="12341" w:author="Author" w:date="2015-07-30T15:37:00Z">
        <w:r>
          <w:delText>Annex 2</w:delText>
        </w:r>
        <w:r w:rsidRPr="00FC150E">
          <w:delText>: Introduction of the Open Working Group Proposal for Sustainable development goals and targets</w:delText>
        </w:r>
      </w:del>
    </w:p>
    <w:p w14:paraId="7D316F19" w14:textId="77777777" w:rsidR="000949ED" w:rsidRPr="00A433BC" w:rsidRDefault="000949ED" w:rsidP="000949ED">
      <w:pPr>
        <w:pStyle w:val="SingleTxt"/>
        <w:spacing w:after="0" w:line="120" w:lineRule="exact"/>
        <w:rPr>
          <w:del w:id="12342" w:author="Author" w:date="2015-07-30T15:37:00Z"/>
          <w:sz w:val="10"/>
        </w:rPr>
      </w:pPr>
    </w:p>
    <w:p w14:paraId="6C80137B" w14:textId="77777777" w:rsidR="000949ED" w:rsidRPr="00A433BC" w:rsidRDefault="000949ED" w:rsidP="000949ED">
      <w:pPr>
        <w:pStyle w:val="SingleTxt"/>
        <w:spacing w:after="0" w:line="120" w:lineRule="exact"/>
        <w:rPr>
          <w:del w:id="12343" w:author="Author" w:date="2015-07-30T15:37:00Z"/>
          <w:sz w:val="10"/>
        </w:rPr>
      </w:pPr>
    </w:p>
    <w:p w14:paraId="08784A33" w14:textId="77777777" w:rsidR="000949ED" w:rsidRPr="00A433BC" w:rsidRDefault="000949ED" w:rsidP="000949ED">
      <w:pPr>
        <w:pStyle w:val="SingleTxt"/>
        <w:tabs>
          <w:tab w:val="clear" w:pos="1267"/>
          <w:tab w:val="clear" w:pos="1742"/>
          <w:tab w:val="left" w:pos="851"/>
        </w:tabs>
        <w:ind w:left="0" w:right="-46"/>
        <w:rPr>
          <w:del w:id="12344" w:author="Author" w:date="2015-07-30T15:37:00Z"/>
          <w:lang w:val="en-US"/>
        </w:rPr>
      </w:pPr>
      <w:del w:id="12345" w:author="Author" w:date="2015-07-30T15:37:00Z">
        <w:r w:rsidRPr="00A433BC">
          <w:delText>1.</w:delText>
        </w:r>
        <w:r w:rsidRPr="00A433BC">
          <w:tab/>
        </w:r>
        <w:r w:rsidRPr="00A433BC">
          <w:rPr>
            <w:lang w:val="en-US"/>
          </w:rPr>
          <w:delText>The outcome document of the United Nations Conference on Sustainable Development, entitled “The future we want”, inter alia, set out a mandate to establish an open working group to develop a set of sustainable development goals for consideration and appropriate action by the General Assembly at its sixty-eighth session. It also provided the basis for their conceptualization. The document gave the mandate that the sustainable development goals should be coherent with and integrated into the United Nations development agenda beyond 2015.</w:delText>
        </w:r>
      </w:del>
    </w:p>
    <w:p w14:paraId="09C34B64" w14:textId="77777777" w:rsidR="000949ED" w:rsidRPr="00A433BC" w:rsidRDefault="000949ED" w:rsidP="000949ED">
      <w:pPr>
        <w:pStyle w:val="SingleTxt"/>
        <w:tabs>
          <w:tab w:val="left" w:pos="851"/>
        </w:tabs>
        <w:ind w:left="0" w:right="-46"/>
        <w:rPr>
          <w:del w:id="12346" w:author="Author" w:date="2015-07-30T15:37:00Z"/>
          <w:lang w:val="en-US"/>
        </w:rPr>
      </w:pPr>
      <w:del w:id="12347" w:author="Author" w:date="2015-07-30T15:37:00Z">
        <w:r w:rsidRPr="00A433BC">
          <w:rPr>
            <w:lang w:val="en-US"/>
          </w:rPr>
          <w:delText>2.</w:delText>
        </w:r>
        <w:r w:rsidRPr="00A433BC">
          <w:rPr>
            <w:lang w:val="en-US"/>
          </w:rPr>
          <w:tab/>
          <w:delText>Poverty eradication is the greatest global challenge facing the world today and an indispensable requirement for sustainable development. In the outcome document, the commitment to freeing humanity from poverty and hunger as a matter of urgency was reiterated.</w:delText>
        </w:r>
      </w:del>
    </w:p>
    <w:p w14:paraId="242FEC09" w14:textId="77777777" w:rsidR="000949ED" w:rsidRPr="00A433BC" w:rsidRDefault="000949ED" w:rsidP="000949ED">
      <w:pPr>
        <w:pStyle w:val="SingleTxt"/>
        <w:tabs>
          <w:tab w:val="left" w:pos="851"/>
        </w:tabs>
        <w:ind w:left="0" w:right="-46"/>
        <w:rPr>
          <w:del w:id="12348" w:author="Author" w:date="2015-07-30T15:37:00Z"/>
          <w:lang w:val="en-US"/>
        </w:rPr>
      </w:pPr>
      <w:del w:id="12349" w:author="Author" w:date="2015-07-30T15:37:00Z">
        <w:r w:rsidRPr="00A433BC">
          <w:rPr>
            <w:lang w:val="en-US"/>
          </w:rPr>
          <w:delText>3.</w:delText>
        </w:r>
        <w:r w:rsidRPr="00A433BC">
          <w:rPr>
            <w:lang w:val="en-US"/>
          </w:rPr>
          <w:tab/>
          <w:delText>Poverty eradication, changing unsustainable and promoting sustainable patterns of consumption and production and protecting and managing the natural resource base of economic and social development are the overarching objectives of and essential requirements for sustainable development.</w:delText>
        </w:r>
      </w:del>
    </w:p>
    <w:p w14:paraId="7F703E1E" w14:textId="77777777" w:rsidR="000949ED" w:rsidRPr="00A433BC" w:rsidRDefault="000949ED" w:rsidP="000949ED">
      <w:pPr>
        <w:pStyle w:val="SingleTxt"/>
        <w:keepNext/>
        <w:keepLines/>
        <w:tabs>
          <w:tab w:val="left" w:pos="851"/>
        </w:tabs>
        <w:ind w:left="0" w:right="-46"/>
        <w:rPr>
          <w:del w:id="12350" w:author="Author" w:date="2015-07-30T15:37:00Z"/>
          <w:lang w:val="en-US"/>
        </w:rPr>
      </w:pPr>
      <w:del w:id="12351" w:author="Author" w:date="2015-07-30T15:37:00Z">
        <w:r w:rsidRPr="00A433BC">
          <w:rPr>
            <w:lang w:val="en-US"/>
          </w:rPr>
          <w:delText>4.</w:delText>
        </w:r>
        <w:r w:rsidRPr="00A433BC">
          <w:rPr>
            <w:lang w:val="en-US"/>
          </w:rPr>
          <w:tab/>
        </w:r>
      </w:del>
      <w:moveFromRangeStart w:id="12352" w:author="Author" w:date="2015-07-30T15:37:00Z" w:name="move426034003"/>
      <w:moveFrom w:id="12353" w:author="Author" w:date="2015-07-30T15:37:00Z">
        <w:r w:rsidR="006514D0">
          <w:rPr>
            <w:rPrChange w:id="12354" w:author="Author" w:date="2015-07-30T15:37:00Z">
              <w:rPr>
                <w:lang w:val="en-US"/>
              </w:rPr>
            </w:rPrChange>
          </w:rPr>
          <w:t>People</w:t>
        </w:r>
      </w:moveFrom>
      <w:moveFromRangeEnd w:id="12352"/>
      <w:del w:id="12355" w:author="Author" w:date="2015-07-30T15:37:00Z">
        <w:r w:rsidRPr="00A433BC">
          <w:rPr>
            <w:lang w:val="en-US"/>
          </w:rPr>
          <w:delText xml:space="preserve"> are at the centre of sustainable development and, in this regard, in the outcome document, the promise was made to strive for a world that is just, equitable and inclusive and the commitment was made to work together to promote sustained and inclusive economic growth, social development and environmental protection and thereby to benefit all, in particular the children of the world, youth and future generations of the world, without distinction of any kind such as age, sex, disability, culture, race, ethnicity, origin, migratory status, religion, economic or other status.  </w:delText>
        </w:r>
      </w:del>
    </w:p>
    <w:p w14:paraId="100C063A" w14:textId="77777777" w:rsidR="000949ED" w:rsidRPr="00A433BC" w:rsidRDefault="000949ED" w:rsidP="000949ED">
      <w:pPr>
        <w:pStyle w:val="SingleTxt"/>
        <w:tabs>
          <w:tab w:val="left" w:pos="851"/>
        </w:tabs>
        <w:ind w:left="0" w:right="-46"/>
        <w:rPr>
          <w:del w:id="12356" w:author="Author" w:date="2015-07-30T15:37:00Z"/>
          <w:lang w:val="en-US"/>
        </w:rPr>
      </w:pPr>
      <w:del w:id="12357" w:author="Author" w:date="2015-07-30T15:37:00Z">
        <w:r w:rsidRPr="00A433BC">
          <w:rPr>
            <w:lang w:val="en-US"/>
          </w:rPr>
          <w:delText>5.</w:delText>
        </w:r>
        <w:r w:rsidRPr="00A433BC">
          <w:rPr>
            <w:lang w:val="en-US"/>
          </w:rPr>
          <w:tab/>
          <w:delText>In the outcome document, all the principles of the Rio Declaration on Environment and Development, including, inter alia, the principle of common but differentiated responsibilities, as set out in principle 7 thereof, were also reaffirmed.</w:delText>
        </w:r>
      </w:del>
    </w:p>
    <w:p w14:paraId="3857A654" w14:textId="77777777" w:rsidR="000949ED" w:rsidRPr="00A433BC" w:rsidRDefault="000949ED" w:rsidP="000949ED">
      <w:pPr>
        <w:pStyle w:val="SingleTxt"/>
        <w:tabs>
          <w:tab w:val="left" w:pos="851"/>
        </w:tabs>
        <w:ind w:left="0" w:right="-46"/>
        <w:rPr>
          <w:del w:id="12358" w:author="Author" w:date="2015-07-30T15:37:00Z"/>
          <w:lang w:val="en-US"/>
        </w:rPr>
      </w:pPr>
      <w:del w:id="12359" w:author="Author" w:date="2015-07-30T15:37:00Z">
        <w:r w:rsidRPr="00A433BC">
          <w:rPr>
            <w:lang w:val="en-US"/>
          </w:rPr>
          <w:delText>6.</w:delText>
        </w:r>
        <w:r w:rsidRPr="00A433BC">
          <w:rPr>
            <w:lang w:val="en-US"/>
          </w:rPr>
          <w:tab/>
          <w:delText xml:space="preserve">In the outcome document, the commitment to fully implement the Rio </w:delText>
        </w:r>
        <w:r w:rsidRPr="00A433BC">
          <w:rPr>
            <w:w w:val="100"/>
            <w:lang w:val="en-US"/>
          </w:rPr>
          <w:delText>Declaration, Agenda 21, the Programme for the Further Implementation of Agenda 21,</w:delText>
        </w:r>
        <w:r w:rsidRPr="00A433BC">
          <w:rPr>
            <w:lang w:val="en-US"/>
          </w:rPr>
          <w:delText xml:space="preserve"> the Plan of Implementation of the World Summit on Sustainable Development (Johannesburg Plan of Implementation) and the Johannesburg Declaration on Sustainable Development, the Programme of Action for the Sustainable Development of Small Island Developing States (Barbados Programme of Action) and the Mauritius Strategy for the Further Implementation of the Programme of Action for the Sustainable Development of Small Island Developing States was also reaffirmed. The commitment to the full implementation of the Programme of Action for the Least Developed Countries for the Decade 2011-2020 (Istanbul Programme of Action), the Almaty Programme of Action: Addressing the Special Needs of Landlocked </w:delText>
        </w:r>
        <w:r w:rsidRPr="00A433BC">
          <w:rPr>
            <w:spacing w:val="2"/>
            <w:lang w:val="en-US"/>
          </w:rPr>
          <w:delText>Developing Countries within a New Global Framework for Transit Transport Cooperation for Landlocked and Transit Developing Countries, the political declaration on Africa’s development needs and the New Partnership for Africa’s Development was also reaffirmed. The commitments in the outcomes of all the major United Nations conferences and summits in the economic, social and environmental fields, including the United Nations Millennium Declaration, the 2005 World Summit Outcome, the Monterrey Consensus of the International Conference on Financing for Development, the Doha Declaration on Financing for Development, the outcome document of the high-level plenary meeting of the General Assembly on the Millennium Development Goals, the Programme of Action of the International Conference on Population and Development, the key actions for the further implementation of the Programme of Action of the International Conference on Population and Development and the Beijing Declaration and Platform for Action and the outcome documents of their review conferences were reaffirmed. In the outcome document of the special event to follow up efforts made towards achieving the Millennium Development Goals, held in September 2013, inter alia, the determination to craft a strong post-2015 development agenda was reaffirmed. The commitment to migration and development was reaffirmed in the Declaration of the High-level Dialogue on International</w:delText>
        </w:r>
        <w:r w:rsidRPr="00A433BC">
          <w:rPr>
            <w:lang w:val="en-US"/>
          </w:rPr>
          <w:delText xml:space="preserve"> Migration and Development.</w:delText>
        </w:r>
      </w:del>
    </w:p>
    <w:p w14:paraId="1594B464" w14:textId="77777777" w:rsidR="000949ED" w:rsidRPr="00A433BC" w:rsidRDefault="000949ED" w:rsidP="000949ED">
      <w:pPr>
        <w:pStyle w:val="SingleTxt"/>
        <w:tabs>
          <w:tab w:val="left" w:pos="851"/>
        </w:tabs>
        <w:ind w:left="0" w:right="-46"/>
        <w:rPr>
          <w:del w:id="12360" w:author="Author" w:date="2015-07-30T15:37:00Z"/>
          <w:lang w:val="en-US"/>
        </w:rPr>
      </w:pPr>
      <w:del w:id="12361" w:author="Author" w:date="2015-07-30T15:37:00Z">
        <w:r w:rsidRPr="00A433BC">
          <w:rPr>
            <w:lang w:val="en-US"/>
          </w:rPr>
          <w:delText>7.</w:delText>
        </w:r>
        <w:r w:rsidRPr="00A433BC">
          <w:rPr>
            <w:lang w:val="en-US"/>
          </w:rPr>
          <w:tab/>
          <w:delText>In the outcome document, the need to be guided by the purposes and principles of the Charter of the United Nations, with full respect for international law and its principles, was reaffirmed. The importance of freedom, peace and security, respect for all human rights, including the right to development and the right to an adequate standard of living, including the right to food and water, the rule of law, good governance, gender equality, women’s empowerment and the overall commitment to just and democratic societies for development was reaffirmed. The importance of the Universal Declaration of Human Rights, as well as other international instruments relating to human rights and international law, was also reaffirmed.</w:delText>
        </w:r>
      </w:del>
    </w:p>
    <w:p w14:paraId="04D92BEF" w14:textId="77777777" w:rsidR="000949ED" w:rsidRPr="00A433BC" w:rsidRDefault="000949ED" w:rsidP="000949ED">
      <w:pPr>
        <w:pStyle w:val="SingleTxt"/>
        <w:tabs>
          <w:tab w:val="left" w:pos="851"/>
        </w:tabs>
        <w:ind w:left="0" w:right="-46"/>
        <w:rPr>
          <w:del w:id="12362" w:author="Author" w:date="2015-07-30T15:37:00Z"/>
          <w:lang w:val="en-US"/>
        </w:rPr>
      </w:pPr>
      <w:del w:id="12363" w:author="Author" w:date="2015-07-30T15:37:00Z">
        <w:r w:rsidRPr="00A433BC">
          <w:rPr>
            <w:lang w:val="en-US"/>
          </w:rPr>
          <w:delText>8.</w:delText>
        </w:r>
        <w:r w:rsidRPr="00A433BC">
          <w:rPr>
            <w:lang w:val="en-US"/>
          </w:rPr>
          <w:tab/>
          <w:delText xml:space="preserve">The Open Working Group underscored that the global nature of climate change calls for the widest possible cooperation by all countries and their participation in an effective and appropriate international response, with a view to accelerating the reduction of </w:delText>
        </w:r>
        <w:r w:rsidRPr="00A433BC">
          <w:rPr>
            <w:spacing w:val="2"/>
            <w:lang w:val="en-US"/>
          </w:rPr>
          <w:delText>global greenhouse gas emissions. It recalled that the United Nations Framework Convention on Climate Change provides that parties should protect the climate system for the benefit of present and future generations of humankind on the basis of equity and in accordance with their common but differentiated responsibilities and respective capabilities. It noted with grave concern the significant gap between the aggregate effect of mitigation pledges by parties in terms of global annual emissions of greenhouse gases by 2020 and aggregate emission pathways consistent with having a likely chance of holding the increase in global average temperature below 2°C, or 1.5°C above pre-industrial levels. It reaffirmed that the ultimate objective under the Convention is to stabilize greenhouse gas concentrations in the atmosphere at a level that would</w:delText>
        </w:r>
        <w:r w:rsidRPr="00A433BC">
          <w:rPr>
            <w:lang w:val="en-US"/>
          </w:rPr>
          <w:delText xml:space="preserve"> prevent dangerous anthropogenic interference with the climate system.</w:delText>
        </w:r>
      </w:del>
    </w:p>
    <w:p w14:paraId="1A772DDE" w14:textId="77777777" w:rsidR="000949ED" w:rsidRPr="00A433BC" w:rsidRDefault="000949ED" w:rsidP="000949ED">
      <w:pPr>
        <w:pStyle w:val="SingleTxt"/>
        <w:tabs>
          <w:tab w:val="left" w:pos="851"/>
        </w:tabs>
        <w:ind w:left="0" w:right="-46"/>
        <w:rPr>
          <w:del w:id="12364" w:author="Author" w:date="2015-07-30T15:37:00Z"/>
          <w:lang w:val="en-US"/>
        </w:rPr>
      </w:pPr>
      <w:del w:id="12365" w:author="Author" w:date="2015-07-30T15:37:00Z">
        <w:r w:rsidRPr="00A433BC">
          <w:rPr>
            <w:lang w:val="en-US"/>
          </w:rPr>
          <w:delText>9.</w:delText>
        </w:r>
        <w:r w:rsidRPr="00A433BC">
          <w:rPr>
            <w:lang w:val="en-US"/>
          </w:rPr>
          <w:tab/>
          <w:delText xml:space="preserve">In the outcome document of the United Nations Conference on Sustainable Development, it </w:delText>
        </w:r>
        <w:r w:rsidRPr="00A433BC">
          <w:rPr>
            <w:spacing w:val="2"/>
            <w:lang w:val="en-US"/>
          </w:rPr>
          <w:delText>was reaffirmed that planet Earth and its ecosystems are our home and that “Mother Earth” is a common expression in a number of countries and regions. It was noted that some countries recognize the rights of nature in the context of the promotion of sustainable development. The conviction was affirmed that, in order to achieve a just balance among the economic, social and environmental needs of present and future generations, it is necessary to promote harmony with nature. The natural and cultural diversity of the world was acknowledged, and it was recognized that all cultures and civilizations</w:delText>
        </w:r>
        <w:r w:rsidRPr="00A433BC">
          <w:rPr>
            <w:lang w:val="en-US"/>
          </w:rPr>
          <w:delText xml:space="preserve"> can contribute to sustainable development.</w:delText>
        </w:r>
      </w:del>
    </w:p>
    <w:p w14:paraId="69276068" w14:textId="77777777" w:rsidR="000949ED" w:rsidRPr="00A433BC" w:rsidRDefault="000949ED" w:rsidP="000949ED">
      <w:pPr>
        <w:pStyle w:val="SingleTxt"/>
        <w:tabs>
          <w:tab w:val="left" w:pos="851"/>
        </w:tabs>
        <w:ind w:left="0" w:right="-46"/>
        <w:rPr>
          <w:del w:id="12366" w:author="Author" w:date="2015-07-30T15:37:00Z"/>
          <w:spacing w:val="2"/>
          <w:lang w:val="en-US"/>
        </w:rPr>
      </w:pPr>
      <w:del w:id="12367" w:author="Author" w:date="2015-07-30T15:37:00Z">
        <w:r w:rsidRPr="00A433BC">
          <w:rPr>
            <w:lang w:val="en-US"/>
          </w:rPr>
          <w:delText>10.</w:delText>
        </w:r>
        <w:r w:rsidRPr="00A433BC">
          <w:rPr>
            <w:lang w:val="en-US"/>
          </w:rPr>
          <w:tab/>
          <w:delText xml:space="preserve">In the outcome document, it was recognized that each country faces specific </w:delText>
        </w:r>
        <w:r w:rsidRPr="00A433BC">
          <w:rPr>
            <w:spacing w:val="2"/>
            <w:lang w:val="en-US"/>
          </w:rPr>
          <w:delText>challenges to achieve sustainable development. The special challenges facing the most vulnerable countries and, in particular, African countries, least developed countries, landlocked developing countries and small island developing States, as well as the specific challenges facing the middle-income countries, were underscored. It was recognized that countries in situations of conflict also need special attention.</w:delText>
        </w:r>
      </w:del>
    </w:p>
    <w:p w14:paraId="26AA6FEB" w14:textId="77777777" w:rsidR="000949ED" w:rsidRPr="00A433BC" w:rsidRDefault="000949ED" w:rsidP="000949ED">
      <w:pPr>
        <w:pStyle w:val="SingleTxt"/>
        <w:tabs>
          <w:tab w:val="left" w:pos="851"/>
        </w:tabs>
        <w:ind w:left="0" w:right="-46"/>
        <w:rPr>
          <w:del w:id="12368" w:author="Author" w:date="2015-07-30T15:37:00Z"/>
          <w:lang w:val="en-US"/>
        </w:rPr>
      </w:pPr>
      <w:del w:id="12369" w:author="Author" w:date="2015-07-30T15:37:00Z">
        <w:r w:rsidRPr="00A433BC">
          <w:rPr>
            <w:lang w:val="en-US"/>
          </w:rPr>
          <w:delText>11.</w:delText>
        </w:r>
        <w:r w:rsidRPr="00A433BC">
          <w:rPr>
            <w:lang w:val="en-US"/>
          </w:rPr>
          <w:tab/>
          <w:delText>In the outcome document, the commitment to strengthen international cooperation to address the persistent challenges related to sustainable development for all, in particular in developing countries, was reaffirmed. In that regard, the need to achieve economic stability, sustained economic growth, the promotion of social equity and the protection of the environment, while enhancing gender equality, women’s empowerment and equal employment for all, and the protection, survival and development of children to their full potential, including through education, was reaffirmed.</w:delText>
        </w:r>
      </w:del>
    </w:p>
    <w:p w14:paraId="739440B1" w14:textId="77777777" w:rsidR="000949ED" w:rsidRPr="00A433BC" w:rsidRDefault="000949ED" w:rsidP="000949ED">
      <w:pPr>
        <w:pStyle w:val="SingleTxt"/>
        <w:tabs>
          <w:tab w:val="left" w:pos="851"/>
        </w:tabs>
        <w:ind w:left="0" w:right="-46"/>
        <w:rPr>
          <w:del w:id="12370" w:author="Author" w:date="2015-07-30T15:37:00Z"/>
          <w:lang w:val="en-US"/>
        </w:rPr>
      </w:pPr>
      <w:del w:id="12371" w:author="Author" w:date="2015-07-30T15:37:00Z">
        <w:r w:rsidRPr="00A433BC">
          <w:rPr>
            <w:lang w:val="en-US"/>
          </w:rPr>
          <w:delText>12.</w:delText>
        </w:r>
        <w:r w:rsidRPr="00A433BC">
          <w:rPr>
            <w:lang w:val="en-US"/>
          </w:rPr>
          <w:tab/>
          <w:delText>Each country has primary responsibility for its own economic and social development and the role of national policies, domestic resources and development strategies cannot be overemphasized. Developing countries need additional resources for sustainable development. There is a need for significant mobilization of resources from a variety of sources and the effective use of financing, in order to promote sustainable development. In the outcome document, the commitment to reinvigorating the global partnership for sustainable development and to mobilizing the resources necessary for its implementation was affirmed. The report of the Intergovernmental Committee of Experts on Sustainable Development Financing will propose options for a sustainable development financing strategy. The substantive outcome of the third International Conference on Financing for Development, in July 2015, will assess the progress made in the implementation of the Monterrey Consensus and the Doha Declaration. Good governance and the rule of law at the national and international levels are essential for sustained, inclusive and equitable economic growth, sustainable development and the eradication of poverty and hunger.</w:delText>
        </w:r>
      </w:del>
    </w:p>
    <w:p w14:paraId="1982BA98" w14:textId="77777777" w:rsidR="000949ED" w:rsidRPr="00A433BC" w:rsidRDefault="000949ED" w:rsidP="000949ED">
      <w:pPr>
        <w:pStyle w:val="SingleTxt"/>
        <w:tabs>
          <w:tab w:val="left" w:pos="851"/>
        </w:tabs>
        <w:ind w:left="0" w:right="-46"/>
        <w:rPr>
          <w:del w:id="12372" w:author="Author" w:date="2015-07-30T15:37:00Z"/>
          <w:lang w:val="en-US"/>
        </w:rPr>
      </w:pPr>
      <w:del w:id="12373" w:author="Author" w:date="2015-07-30T15:37:00Z">
        <w:r w:rsidRPr="00A433BC">
          <w:rPr>
            <w:lang w:val="en-US"/>
          </w:rPr>
          <w:delText>13.</w:delText>
        </w:r>
        <w:r w:rsidRPr="00A433BC">
          <w:rPr>
            <w:lang w:val="en-US"/>
          </w:rPr>
          <w:tab/>
          <w:delText>In the outcome document, it was reaffirmed that there are different approaches, visions, models and tools available to each country, in accordance with its national circumstances and priorities, to achieve sustainable development in its three dimensions, which is our overarching goal.</w:delText>
        </w:r>
      </w:del>
    </w:p>
    <w:p w14:paraId="473D0919" w14:textId="77777777" w:rsidR="000949ED" w:rsidRPr="00A433BC" w:rsidRDefault="000949ED" w:rsidP="000949ED">
      <w:pPr>
        <w:pStyle w:val="SingleTxt"/>
        <w:tabs>
          <w:tab w:val="left" w:pos="851"/>
        </w:tabs>
        <w:ind w:left="0" w:right="-46"/>
        <w:rPr>
          <w:del w:id="12374" w:author="Author" w:date="2015-07-30T15:37:00Z"/>
          <w:lang w:val="en-US"/>
        </w:rPr>
      </w:pPr>
      <w:del w:id="12375" w:author="Author" w:date="2015-07-30T15:37:00Z">
        <w:r w:rsidRPr="00A433BC">
          <w:rPr>
            <w:lang w:val="en-US"/>
          </w:rPr>
          <w:delText>14.</w:delText>
        </w:r>
        <w:r w:rsidRPr="00A433BC">
          <w:rPr>
            <w:lang w:val="en-US"/>
          </w:rPr>
          <w:tab/>
          <w:delText>The implementation of the sustainable development goals will depend on a global partnership for sustainable development with the active engagement of Governments, as well as civil society, the private sector and the United Nations system. A robust mechanism to review implementation will be essential for the success of the goals. The General Assembly, the Economic and Social Council and the high-level political forum will play a key role in this regard.</w:delText>
        </w:r>
      </w:del>
    </w:p>
    <w:p w14:paraId="0B92E08C" w14:textId="77777777" w:rsidR="000949ED" w:rsidRPr="00A433BC" w:rsidRDefault="000949ED" w:rsidP="000949ED">
      <w:pPr>
        <w:pStyle w:val="SingleTxt"/>
        <w:tabs>
          <w:tab w:val="left" w:pos="851"/>
        </w:tabs>
        <w:ind w:left="0" w:right="-46"/>
        <w:rPr>
          <w:del w:id="12376" w:author="Author" w:date="2015-07-30T15:37:00Z"/>
          <w:lang w:val="en-US"/>
        </w:rPr>
      </w:pPr>
      <w:del w:id="12377" w:author="Author" w:date="2015-07-30T15:37:00Z">
        <w:r w:rsidRPr="00A433BC">
          <w:rPr>
            <w:lang w:val="en-US"/>
          </w:rPr>
          <w:delText>15.</w:delText>
        </w:r>
        <w:r w:rsidRPr="00A433BC">
          <w:rPr>
            <w:lang w:val="en-US"/>
          </w:rPr>
          <w:tab/>
        </w:r>
        <w:r w:rsidRPr="00A433BC">
          <w:rPr>
            <w:spacing w:val="2"/>
            <w:lang w:val="en-US"/>
          </w:rPr>
          <w:delText>In the outcome document, the commitment was reiterated to take further effective measures and actions, in conformity with international law, to remove the obstacles to the full realization of the right of self-determination of peoples living under colonial and foreign occupation, which continue to adversely affect their economic and social development as well as their environment, are incompatible with the dignity and worth of the human person and must be combated and eliminated</w:delText>
        </w:r>
        <w:r w:rsidRPr="00A433BC">
          <w:rPr>
            <w:lang w:val="en-US"/>
          </w:rPr>
          <w:delText>.</w:delText>
        </w:r>
      </w:del>
    </w:p>
    <w:p w14:paraId="1CBD13E2" w14:textId="77777777" w:rsidR="000949ED" w:rsidRPr="00A433BC" w:rsidRDefault="000949ED" w:rsidP="000949ED">
      <w:pPr>
        <w:pStyle w:val="SingleTxt"/>
        <w:tabs>
          <w:tab w:val="left" w:pos="851"/>
        </w:tabs>
        <w:ind w:left="0" w:right="-46"/>
        <w:rPr>
          <w:del w:id="12378" w:author="Author" w:date="2015-07-30T15:37:00Z"/>
          <w:lang w:val="en-US"/>
        </w:rPr>
      </w:pPr>
      <w:del w:id="12379" w:author="Author" w:date="2015-07-30T15:37:00Z">
        <w:r w:rsidRPr="00A433BC">
          <w:rPr>
            <w:lang w:val="en-US"/>
          </w:rPr>
          <w:delText>16.</w:delText>
        </w:r>
        <w:r w:rsidRPr="00A433BC">
          <w:rPr>
            <w:lang w:val="en-US"/>
          </w:rPr>
          <w:tab/>
        </w:r>
        <w:r w:rsidRPr="00A433BC">
          <w:rPr>
            <w:spacing w:val="2"/>
            <w:lang w:val="en-US"/>
          </w:rPr>
          <w:delText>In the outcome document, it was reaffirmed that, in accordance with the Charter, this shall not be construed as authorizing or encouraging any action against the territorial integrity or political independence of any State. It was resolved to take further effective measures and actions, in conformity with international law, to remove obstacles and constraints, strengthen support and meet the special needs of people living in areas affected by complex humanitarian emergencies and in areas affected by terrorism</w:delText>
        </w:r>
        <w:r w:rsidRPr="00A433BC">
          <w:rPr>
            <w:lang w:val="en-US"/>
          </w:rPr>
          <w:delText>.</w:delText>
        </w:r>
      </w:del>
    </w:p>
    <w:p w14:paraId="1CB08159" w14:textId="77777777" w:rsidR="000949ED" w:rsidRPr="00A433BC" w:rsidRDefault="000949ED" w:rsidP="000949ED">
      <w:pPr>
        <w:pStyle w:val="SingleTxt"/>
        <w:tabs>
          <w:tab w:val="left" w:pos="851"/>
        </w:tabs>
        <w:ind w:left="0" w:right="-46"/>
        <w:rPr>
          <w:del w:id="12380" w:author="Author" w:date="2015-07-30T15:37:00Z"/>
          <w:lang w:val="en-US"/>
        </w:rPr>
      </w:pPr>
      <w:del w:id="12381" w:author="Author" w:date="2015-07-30T15:37:00Z">
        <w:r w:rsidRPr="00A433BC">
          <w:rPr>
            <w:lang w:val="en-US"/>
          </w:rPr>
          <w:delText>17.</w:delText>
        </w:r>
        <w:r w:rsidRPr="00A433BC">
          <w:rPr>
            <w:lang w:val="en-US"/>
          </w:rPr>
          <w:tab/>
          <w:delText>To monitor the implementation of the sustainable development goals, it will be important to improve the availability of and access to data and statistics disaggregated by income, gender, age, race, ethnicity, migratory status, disability, geographic location and other characteristics relevant in national contexts. There is a need to take urgent steps to improve the quality, coverage and availability of disaggregated data to ensure that no one is left behind.</w:delText>
        </w:r>
      </w:del>
    </w:p>
    <w:p w14:paraId="3A5EE84F" w14:textId="77777777" w:rsidR="000949ED" w:rsidRPr="009871B0" w:rsidRDefault="000949ED" w:rsidP="000949ED">
      <w:pPr>
        <w:tabs>
          <w:tab w:val="left" w:pos="220"/>
          <w:tab w:val="left" w:pos="720"/>
        </w:tabs>
        <w:autoSpaceDE w:val="0"/>
        <w:autoSpaceDN w:val="0"/>
        <w:adjustRightInd w:val="0"/>
        <w:rPr>
          <w:del w:id="12382" w:author="Author" w:date="2015-07-30T15:37:00Z"/>
          <w:rFonts w:ascii="Times New Roman" w:hAnsi="Times New Roman"/>
          <w:sz w:val="24"/>
          <w:szCs w:val="24"/>
        </w:rPr>
      </w:pPr>
      <w:del w:id="12383" w:author="Author" w:date="2015-07-30T15:37:00Z">
        <w:r w:rsidRPr="00A433BC">
          <w:delText>18.</w:delText>
        </w:r>
        <w:r w:rsidRPr="00A433BC">
          <w:tab/>
        </w:r>
        <w:r w:rsidRPr="00B93C2C">
          <w:rPr>
            <w:rFonts w:ascii="Times New Roman" w:hAnsi="Times New Roman" w:cs="Times New Roman"/>
          </w:rPr>
          <w:delText xml:space="preserve">The sustainable development goals are accompanied by targets and will be further elaborated through indicators focused on measurable outcomes. They are action oriented, global </w:delText>
        </w:r>
        <w:r w:rsidRPr="00B93C2C">
          <w:rPr>
            <w:rFonts w:ascii="Times New Roman" w:hAnsi="Times New Roman" w:cs="Times New Roman"/>
            <w:spacing w:val="2"/>
          </w:rPr>
          <w:delText>in nature and universally applicable. They take into account different national realities, capacities and levels of development and respect national policies and priorities. They build on the foundation laid by the Millennium Development Goals, seek to complete the unfinished business of the Millennium Development Goals and respond to new challenges. They constitute an integrated, indivisible set of global priorities for sustainable development. Targets are defined as aspirational global targets, with each Government setting its own national targets guided by the global level of ambition, but taking into account national circumstances. The goals and targets integrate economic, social</w:delText>
        </w:r>
        <w:r w:rsidRPr="00B93C2C">
          <w:rPr>
            <w:rFonts w:ascii="Times New Roman" w:hAnsi="Times New Roman" w:cs="Times New Roman"/>
          </w:rPr>
          <w:delText xml:space="preserve"> and environmental aspects and recognize their interlinkages in achieving sustainable development in all its dimensions.</w:delText>
        </w:r>
      </w:del>
    </w:p>
    <w:p w14:paraId="4EA4A0B5" w14:textId="6449D4A9" w:rsidR="00804791" w:rsidRDefault="00804791">
      <w:pPr>
        <w:pStyle w:val="ListParagraph"/>
        <w:numPr>
          <w:ilvl w:val="0"/>
          <w:numId w:val="35"/>
        </w:numPr>
        <w:tabs>
          <w:tab w:val="left" w:pos="461"/>
        </w:tabs>
        <w:ind w:right="130"/>
        <w:jc w:val="both"/>
        <w:rPr>
          <w:rFonts w:ascii="Times New Roman" w:hAnsi="Times New Roman"/>
          <w:sz w:val="20"/>
          <w:rPrChange w:id="12384" w:author="Author" w:date="2015-07-30T15:37:00Z">
            <w:rPr>
              <w:rFonts w:ascii="Times New Roman" w:hAnsi="Times New Roman"/>
              <w:b/>
              <w:spacing w:val="4"/>
              <w:w w:val="103"/>
              <w:kern w:val="14"/>
              <w:sz w:val="20"/>
              <w:lang w:val="en-GB"/>
            </w:rPr>
          </w:rPrChange>
        </w:rPr>
        <w:pPrChange w:id="12385" w:author="Author" w:date="2015-07-30T15:37:00Z">
          <w:pPr/>
        </w:pPrChange>
      </w:pPr>
    </w:p>
    <w:sectPr w:rsidR="00804791">
      <w:footerReference w:type="default" r:id="rId14"/>
      <w:pgSz w:w="12240" w:h="15840"/>
      <w:pgMar w:top="1380" w:right="1320" w:bottom="1200" w:left="1340" w:header="0" w:footer="1015" w:gutter="0"/>
      <w:pgNumType w:start="1"/>
      <w:cols w:space="720"/>
      <w:docGrid w:linePitch="0"/>
      <w:sectPrChange w:id="12393" w:author="Author" w:date="2015-07-30T15:37:00Z">
        <w:sectPr w:rsidR="00804791">
          <w:pgSz w:w="11906" w:h="16838"/>
          <w:pgMar w:top="1276" w:right="1440" w:bottom="1440" w:left="1440" w:header="708" w:footer="708" w:gutter="0"/>
          <w:pgNumType w:start="1"/>
          <w:cols w:space="708"/>
          <w:docGrid w:linePitch="360"/>
        </w:sectPr>
      </w:sectPrChang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7CCC8A" w14:textId="77777777" w:rsidR="006514D0" w:rsidRDefault="006514D0" w:rsidP="006514D0">
      <w:r>
        <w:separator/>
      </w:r>
    </w:p>
  </w:endnote>
  <w:endnote w:type="continuationSeparator" w:id="0">
    <w:p w14:paraId="45B9F9D5" w14:textId="77777777" w:rsidR="006514D0" w:rsidRDefault="006514D0" w:rsidP="006514D0">
      <w:r>
        <w:continuationSeparator/>
      </w:r>
    </w:p>
  </w:endnote>
  <w:endnote w:type="continuationNotice" w:id="1">
    <w:p w14:paraId="75C9C58C" w14:textId="77777777" w:rsidR="006514D0" w:rsidRDefault="006514D0" w:rsidP="006514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DelRangeStart w:id="55" w:author="Author" w:date="2015-07-30T15:37:00Z"/>
  <w:sdt>
    <w:sdtPr>
      <w:id w:val="774754199"/>
      <w:docPartObj>
        <w:docPartGallery w:val="Page Numbers (Bottom of Page)"/>
        <w:docPartUnique/>
      </w:docPartObj>
    </w:sdtPr>
    <w:sdtEndPr>
      <w:rPr>
        <w:noProof/>
      </w:rPr>
    </w:sdtEndPr>
    <w:sdtContent>
      <w:customXmlDelRangeEnd w:id="55"/>
      <w:p w14:paraId="6EFA0AB2" w14:textId="77777777" w:rsidR="00730B71" w:rsidRDefault="00730B71">
        <w:pPr>
          <w:pStyle w:val="Footer"/>
          <w:jc w:val="right"/>
          <w:rPr>
            <w:del w:id="56" w:author="Author" w:date="2015-07-30T15:37:00Z"/>
          </w:rPr>
        </w:pPr>
        <w:del w:id="57" w:author="Author" w:date="2015-07-30T15:37:00Z">
          <w:r>
            <w:fldChar w:fldCharType="begin"/>
          </w:r>
          <w:r>
            <w:delInstrText xml:space="preserve"> PAGE   \* MERGEFORMAT </w:delInstrText>
          </w:r>
          <w:r>
            <w:fldChar w:fldCharType="separate"/>
          </w:r>
          <w:r w:rsidR="00912389">
            <w:rPr>
              <w:noProof/>
            </w:rPr>
            <w:delText>10</w:delText>
          </w:r>
          <w:r>
            <w:rPr>
              <w:noProof/>
            </w:rPr>
            <w:fldChar w:fldCharType="end"/>
          </w:r>
        </w:del>
      </w:p>
      <w:customXmlDelRangeStart w:id="58" w:author="Author" w:date="2015-07-30T15:37:00Z"/>
    </w:sdtContent>
  </w:sdt>
  <w:customXmlDelRangeEnd w:id="58"/>
  <w:p w14:paraId="76EB25D8" w14:textId="0AA80F06" w:rsidR="00804791" w:rsidRDefault="0089129C">
    <w:pPr>
      <w:spacing w:line="14" w:lineRule="auto"/>
      <w:rPr>
        <w:sz w:val="20"/>
        <w:rPrChange w:id="59" w:author="Author" w:date="2015-07-30T15:37:00Z">
          <w:rPr/>
        </w:rPrChange>
      </w:rPr>
      <w:pPrChange w:id="60" w:author="Author" w:date="2015-07-30T15:37:00Z">
        <w:pPr>
          <w:pStyle w:val="Footer"/>
        </w:pPr>
      </w:pPrChange>
    </w:pPr>
    <w:ins w:id="61" w:author="Author" w:date="2015-07-30T15:37:00Z">
      <w:r>
        <w:rPr>
          <w:noProof/>
        </w:rPr>
        <mc:AlternateContent>
          <mc:Choice Requires="wps">
            <w:drawing>
              <wp:anchor distT="0" distB="0" distL="114300" distR="114300" simplePos="0" relativeHeight="503296400" behindDoc="1" locked="0" layoutInCell="1" allowOverlap="1" wp14:editId="0BA66CC9">
                <wp:simplePos x="0" y="0"/>
                <wp:positionH relativeFrom="page">
                  <wp:posOffset>3826510</wp:posOffset>
                </wp:positionH>
                <wp:positionV relativeFrom="page">
                  <wp:posOffset>9274175</wp:posOffset>
                </wp:positionV>
                <wp:extent cx="121920" cy="165735"/>
                <wp:effectExtent l="0" t="0" r="4445" b="0"/>
                <wp:wrapNone/>
                <wp:docPr id="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6279B" w14:textId="77777777" w:rsidR="00804791" w:rsidRDefault="006514D0">
                            <w:pPr>
                              <w:spacing w:line="245" w:lineRule="exact"/>
                              <w:ind w:left="40"/>
                              <w:rPr>
                                <w:ins w:id="62" w:author="Author" w:date="2015-07-30T15:37:00Z"/>
                                <w:rFonts w:ascii="Calibri" w:eastAsia="Calibri" w:hAnsi="Calibri" w:cs="Calibri"/>
                              </w:rPr>
                            </w:pPr>
                            <w:ins w:id="63" w:author="Author" w:date="2015-07-30T15:37:00Z">
                              <w:r>
                                <w:fldChar w:fldCharType="begin"/>
                              </w:r>
                              <w:r>
                                <w:rPr>
                                  <w:rFonts w:ascii="Calibri"/>
                                </w:rPr>
                                <w:instrText xml:space="preserve"> PAGE </w:instrText>
                              </w:r>
                              <w:r>
                                <w:fldChar w:fldCharType="separate"/>
                              </w:r>
                              <w:r w:rsidR="00ED7F9D">
                                <w:rPr>
                                  <w:rFonts w:ascii="Calibri"/>
                                  <w:noProof/>
                                </w:rPr>
                                <w:t>1</w:t>
                              </w:r>
                              <w:r>
                                <w:fldChar w:fldCharType="end"/>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01.3pt;margin-top:730.25pt;width:9.6pt;height:13.05pt;z-index:-2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qHRqwIAAKg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" filled="f" stroked="f">
                <v:textbox inset="0,0,0,0">
                  <w:txbxContent>
                    <w:p w14:paraId="1CB6279B" w14:textId="77777777" w:rsidR="00804791" w:rsidRDefault="006514D0">
                      <w:pPr>
                        <w:spacing w:line="245" w:lineRule="exact"/>
                        <w:ind w:left="40"/>
                        <w:rPr>
                          <w:ins w:id="64" w:author="Author" w:date="2015-07-30T15:37:00Z"/>
                          <w:rFonts w:ascii="Calibri" w:eastAsia="Calibri" w:hAnsi="Calibri" w:cs="Calibri"/>
                        </w:rPr>
                      </w:pPr>
                      <w:ins w:id="65" w:author="Author" w:date="2015-07-30T15:37:00Z">
                        <w:r>
                          <w:fldChar w:fldCharType="begin"/>
                        </w:r>
                        <w:r>
                          <w:rPr>
                            <w:rFonts w:ascii="Calibri"/>
                          </w:rPr>
                          <w:instrText xml:space="preserve"> PAGE </w:instrText>
                        </w:r>
                        <w:r>
                          <w:fldChar w:fldCharType="separate"/>
                        </w:r>
                        <w:r w:rsidR="00ED7F9D">
                          <w:rPr>
                            <w:rFonts w:ascii="Calibri"/>
                            <w:noProof/>
                          </w:rPr>
                          <w:t>1</w:t>
                        </w:r>
                        <w:r>
                          <w:fldChar w:fldCharType="end"/>
                        </w:r>
                      </w:ins>
                    </w:p>
                  </w:txbxContent>
                </v:textbox>
                <w10:wrap anchorx="page" anchory="page"/>
              </v:shape>
            </w:pict>
          </mc:Fallback>
        </mc:AlternateContent>
      </w:r>
    </w:ins>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7B983" w14:textId="55DCA577" w:rsidR="00804791" w:rsidRDefault="0089129C">
    <w:pPr>
      <w:spacing w:line="14" w:lineRule="auto"/>
      <w:rPr>
        <w:sz w:val="20"/>
        <w:szCs w:val="20"/>
      </w:rPr>
    </w:pPr>
    <w:r>
      <w:rPr>
        <w:noProof/>
      </w:rPr>
      <mc:AlternateContent>
        <mc:Choice Requires="wps">
          <w:drawing>
            <wp:anchor distT="0" distB="0" distL="114300" distR="114300" simplePos="0" relativeHeight="503296424" behindDoc="1" locked="0" layoutInCell="1" allowOverlap="1" wp14:editId="62BBB35B">
              <wp:simplePos x="0" y="0"/>
              <wp:positionH relativeFrom="page">
                <wp:posOffset>3802380</wp:posOffset>
              </wp:positionH>
              <wp:positionV relativeFrom="page">
                <wp:posOffset>9274175</wp:posOffset>
              </wp:positionV>
              <wp:extent cx="168910" cy="165735"/>
              <wp:effectExtent l="1905" t="0" r="635"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8B36C5" w14:textId="77777777" w:rsidR="00804791" w:rsidRDefault="006514D0">
                          <w:pPr>
                            <w:spacing w:line="245" w:lineRule="exact"/>
                            <w:ind w:left="20"/>
                            <w:rPr>
                              <w:rFonts w:ascii="Calibri" w:eastAsia="Calibri" w:hAnsi="Calibri" w:cs="Calibri"/>
                            </w:rPr>
                          </w:pPr>
                          <w:r>
                            <w:rPr>
                              <w:rFonts w:ascii="Calibri"/>
                            </w:rPr>
                            <w:t>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299.4pt;margin-top:730.25pt;width:13.3pt;height:13.05pt;z-index:-20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" filled="f" stroked="f">
              <v:textbox inset="0,0,0,0">
                <w:txbxContent>
                  <w:p w14:paraId="6F8B36C5" w14:textId="77777777" w:rsidR="00804791" w:rsidRDefault="006514D0">
                    <w:pPr>
                      <w:spacing w:line="245" w:lineRule="exact"/>
                      <w:ind w:left="20"/>
                      <w:rPr>
                        <w:rFonts w:ascii="Calibri" w:eastAsia="Calibri" w:hAnsi="Calibri" w:cs="Calibri"/>
                      </w:rPr>
                    </w:pPr>
                    <w:r>
                      <w:rPr>
                        <w:rFonts w:ascii="Calibri"/>
                      </w:rPr>
                      <w:t>10</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8FE374" w14:textId="00EC3119" w:rsidR="00804791" w:rsidRDefault="0089129C">
    <w:pPr>
      <w:spacing w:line="14" w:lineRule="auto"/>
      <w:rPr>
        <w:sz w:val="20"/>
        <w:szCs w:val="20"/>
      </w:rPr>
    </w:pPr>
    <w:r>
      <w:rPr>
        <w:noProof/>
      </w:rPr>
      <mc:AlternateContent>
        <mc:Choice Requires="wps">
          <w:drawing>
            <wp:anchor distT="0" distB="0" distL="114300" distR="114300" simplePos="0" relativeHeight="503296448" behindDoc="1" locked="0" layoutInCell="1" allowOverlap="1" wp14:editId="441551B4">
              <wp:simplePos x="0" y="0"/>
              <wp:positionH relativeFrom="page">
                <wp:posOffset>3789680</wp:posOffset>
              </wp:positionH>
              <wp:positionV relativeFrom="page">
                <wp:posOffset>9274175</wp:posOffset>
              </wp:positionV>
              <wp:extent cx="194310" cy="165735"/>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8ADDE" w14:textId="77777777" w:rsidR="00804791" w:rsidRDefault="006514D0">
                          <w:pPr>
                            <w:spacing w:line="245" w:lineRule="exact"/>
                            <w:ind w:left="40"/>
                            <w:rPr>
                              <w:rFonts w:ascii="Calibri" w:eastAsia="Calibri" w:hAnsi="Calibri" w:cs="Calibri"/>
                            </w:rPr>
                          </w:pPr>
                          <w:r>
                            <w:fldChar w:fldCharType="begin"/>
                          </w:r>
                          <w:r>
                            <w:rPr>
                              <w:rFonts w:ascii="Calibri"/>
                            </w:rPr>
                            <w:instrText xml:space="preserve"> PAGE </w:instrText>
                          </w:r>
                          <w:r>
                            <w:fldChar w:fldCharType="separate"/>
                          </w:r>
                          <w:r w:rsidR="00ED7F9D">
                            <w:rPr>
                              <w:rFonts w:ascii="Calibri"/>
                              <w:noProof/>
                            </w:rPr>
                            <w:t>18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298.4pt;margin-top:730.25pt;width:15.3pt;height:13.05pt;z-index:-20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" filled="f" stroked="f">
              <v:textbox inset="0,0,0,0">
                <w:txbxContent>
                  <w:p w14:paraId="6BC8ADDE" w14:textId="77777777" w:rsidR="00804791" w:rsidRDefault="006514D0">
                    <w:pPr>
                      <w:spacing w:line="245" w:lineRule="exact"/>
                      <w:ind w:left="40"/>
                      <w:rPr>
                        <w:rFonts w:ascii="Calibri" w:eastAsia="Calibri" w:hAnsi="Calibri" w:cs="Calibri"/>
                      </w:rPr>
                    </w:pPr>
                    <w:r>
                      <w:fldChar w:fldCharType="begin"/>
                    </w:r>
                    <w:r>
                      <w:rPr>
                        <w:rFonts w:ascii="Calibri"/>
                      </w:rPr>
                      <w:instrText xml:space="preserve"> PAGE </w:instrText>
                    </w:r>
                    <w:r>
                      <w:fldChar w:fldCharType="separate"/>
                    </w:r>
                    <w:r w:rsidR="00ED7F9D">
                      <w:rPr>
                        <w:rFonts w:ascii="Calibri"/>
                        <w:noProof/>
                      </w:rPr>
                      <w:t>18</w:t>
                    </w:r>
                    <w: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7A849F" w14:textId="0E982D13" w:rsidR="00804791" w:rsidRDefault="0089129C">
    <w:pPr>
      <w:spacing w:line="14" w:lineRule="auto"/>
      <w:rPr>
        <w:sz w:val="20"/>
        <w:szCs w:val="20"/>
      </w:rPr>
    </w:pPr>
    <w:r>
      <w:rPr>
        <w:noProof/>
      </w:rPr>
      <mc:AlternateContent>
        <mc:Choice Requires="wps">
          <w:drawing>
            <wp:anchor distT="0" distB="0" distL="114300" distR="114300" simplePos="0" relativeHeight="503296472" behindDoc="1" locked="0" layoutInCell="1" allowOverlap="1" wp14:editId="4BA185D5">
              <wp:simplePos x="0" y="0"/>
              <wp:positionH relativeFrom="page">
                <wp:posOffset>3789680</wp:posOffset>
              </wp:positionH>
              <wp:positionV relativeFrom="page">
                <wp:posOffset>9274175</wp:posOffset>
              </wp:positionV>
              <wp:extent cx="181610" cy="165735"/>
              <wp:effectExtent l="0" t="0" r="635"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6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CDCF04" w14:textId="77777777" w:rsidR="00804791" w:rsidRDefault="006514D0">
                          <w:pPr>
                            <w:spacing w:line="245" w:lineRule="exact"/>
                            <w:ind w:left="40"/>
                            <w:rPr>
                              <w:rFonts w:ascii="Calibri" w:eastAsia="Calibri" w:hAnsi="Calibri" w:cs="Calibri"/>
                            </w:rPr>
                          </w:pPr>
                          <w:r>
                            <w:fldChar w:fldCharType="begin"/>
                          </w:r>
                          <w:r>
                            <w:rPr>
                              <w:rFonts w:ascii="Calibri"/>
                            </w:rPr>
                            <w:instrText xml:space="preserve"> PAGE </w:instrText>
                          </w:r>
                          <w:r>
                            <w:fldChar w:fldCharType="separate"/>
                          </w:r>
                          <w:r w:rsidR="00ED7F9D">
                            <w:rPr>
                              <w:rFonts w:ascii="Calibri"/>
                              <w:noProof/>
                            </w:rPr>
                            <w:t>2</w:t>
                          </w:r>
                          <w:r>
                            <w:fldChar w:fldCharType="end"/>
                          </w:r>
                          <w:r>
                            <w:rPr>
                              <w:rFonts w:ascii="Calibri"/>
                            </w:rP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298.4pt;margin-top:730.25pt;width:14.3pt;height:13.05pt;z-index:-20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" filled="f" stroked="f">
              <v:textbox inset="0,0,0,0">
                <w:txbxContent>
                  <w:p w14:paraId="30CDCF04" w14:textId="77777777" w:rsidR="00804791" w:rsidRDefault="006514D0">
                    <w:pPr>
                      <w:spacing w:line="245" w:lineRule="exact"/>
                      <w:ind w:left="40"/>
                      <w:rPr>
                        <w:rFonts w:ascii="Calibri" w:eastAsia="Calibri" w:hAnsi="Calibri" w:cs="Calibri"/>
                      </w:rPr>
                    </w:pPr>
                    <w:r>
                      <w:fldChar w:fldCharType="begin"/>
                    </w:r>
                    <w:r>
                      <w:rPr>
                        <w:rFonts w:ascii="Calibri"/>
                      </w:rPr>
                      <w:instrText xml:space="preserve"> PAGE </w:instrText>
                    </w:r>
                    <w:r>
                      <w:fldChar w:fldCharType="separate"/>
                    </w:r>
                    <w:r w:rsidR="00ED7F9D">
                      <w:rPr>
                        <w:rFonts w:ascii="Calibri"/>
                        <w:noProof/>
                      </w:rPr>
                      <w:t>2</w:t>
                    </w:r>
                    <w:r>
                      <w:fldChar w:fldCharType="end"/>
                    </w:r>
                    <w:r>
                      <w:rPr>
                        <w:rFonts w:ascii="Calibri"/>
                      </w:rPr>
                      <w:t>9</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2E500C" w14:textId="2D977C36" w:rsidR="00804791" w:rsidRDefault="0089129C">
    <w:pPr>
      <w:spacing w:line="14" w:lineRule="auto"/>
      <w:rPr>
        <w:sz w:val="20"/>
        <w:szCs w:val="20"/>
      </w:rPr>
    </w:pPr>
    <w:r>
      <w:rPr>
        <w:noProof/>
      </w:rPr>
      <mc:AlternateContent>
        <mc:Choice Requires="wps">
          <w:drawing>
            <wp:anchor distT="0" distB="0" distL="114300" distR="114300" simplePos="0" relativeHeight="503296496" behindDoc="1" locked="0" layoutInCell="1" allowOverlap="1" wp14:editId="047F9583">
              <wp:simplePos x="0" y="0"/>
              <wp:positionH relativeFrom="page">
                <wp:posOffset>3789680</wp:posOffset>
              </wp:positionH>
              <wp:positionV relativeFrom="page">
                <wp:posOffset>9274175</wp:posOffset>
              </wp:positionV>
              <wp:extent cx="194310" cy="16573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AA45D" w14:textId="77777777" w:rsidR="00804791" w:rsidRDefault="006514D0">
                          <w:pPr>
                            <w:spacing w:line="245" w:lineRule="exact"/>
                            <w:ind w:left="40"/>
                            <w:rPr>
                              <w:rFonts w:ascii="Calibri" w:eastAsia="Calibri" w:hAnsi="Calibri" w:cs="Calibri"/>
                            </w:rPr>
                          </w:pPr>
                          <w:r>
                            <w:fldChar w:fldCharType="begin"/>
                          </w:r>
                          <w:r>
                            <w:rPr>
                              <w:rFonts w:ascii="Calibri"/>
                            </w:rPr>
                            <w:instrText xml:space="preserve"> PAGE </w:instrText>
                          </w:r>
                          <w:r>
                            <w:fldChar w:fldCharType="separate"/>
                          </w:r>
                          <w:r w:rsidR="00ED7F9D">
                            <w:rPr>
                              <w:rFonts w:ascii="Calibri"/>
                              <w:noProof/>
                            </w:rPr>
                            <w:t>21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0" type="#_x0000_t202" style="position:absolute;margin-left:298.4pt;margin-top:730.25pt;width:15.3pt;height:13.05pt;z-index:-1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" filled="f" stroked="f">
              <v:textbox inset="0,0,0,0">
                <w:txbxContent>
                  <w:p w14:paraId="1F0AA45D" w14:textId="77777777" w:rsidR="00804791" w:rsidRDefault="006514D0">
                    <w:pPr>
                      <w:spacing w:line="245" w:lineRule="exact"/>
                      <w:ind w:left="40"/>
                      <w:rPr>
                        <w:rFonts w:ascii="Calibri" w:eastAsia="Calibri" w:hAnsi="Calibri" w:cs="Calibri"/>
                      </w:rPr>
                    </w:pPr>
                    <w:r>
                      <w:fldChar w:fldCharType="begin"/>
                    </w:r>
                    <w:r>
                      <w:rPr>
                        <w:rFonts w:ascii="Calibri"/>
                      </w:rPr>
                      <w:instrText xml:space="preserve"> PAGE </w:instrText>
                    </w:r>
                    <w:r>
                      <w:fldChar w:fldCharType="separate"/>
                    </w:r>
                    <w:r w:rsidR="00ED7F9D">
                      <w:rPr>
                        <w:rFonts w:ascii="Calibri"/>
                        <w:noProof/>
                      </w:rPr>
                      <w:t>21</w:t>
                    </w:r>
                    <w: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332E4" w14:textId="2B244776" w:rsidR="00804791" w:rsidRDefault="0089129C">
    <w:pPr>
      <w:spacing w:line="14" w:lineRule="auto"/>
      <w:rPr>
        <w:sz w:val="20"/>
        <w:szCs w:val="20"/>
      </w:rPr>
    </w:pPr>
    <w:r>
      <w:rPr>
        <w:noProof/>
      </w:rPr>
      <mc:AlternateContent>
        <mc:Choice Requires="wps">
          <w:drawing>
            <wp:anchor distT="0" distB="0" distL="114300" distR="114300" simplePos="0" relativeHeight="503296520" behindDoc="1" locked="0" layoutInCell="1" allowOverlap="1" wp14:editId="3B399560">
              <wp:simplePos x="0" y="0"/>
              <wp:positionH relativeFrom="page">
                <wp:posOffset>3802380</wp:posOffset>
              </wp:positionH>
              <wp:positionV relativeFrom="page">
                <wp:posOffset>9274175</wp:posOffset>
              </wp:positionV>
              <wp:extent cx="168910" cy="165735"/>
              <wp:effectExtent l="1905" t="0"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B7853A" w14:textId="77777777" w:rsidR="00804791" w:rsidRDefault="006514D0">
                          <w:pPr>
                            <w:spacing w:line="245" w:lineRule="exact"/>
                            <w:ind w:left="20"/>
                            <w:rPr>
                              <w:rFonts w:ascii="Calibri" w:eastAsia="Calibri" w:hAnsi="Calibri" w:cs="Calibri"/>
                            </w:rPr>
                          </w:pPr>
                          <w:r>
                            <w:rPr>
                              <w:rFonts w:ascii="Calibri"/>
                            </w:rPr>
                            <w:t>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1" type="#_x0000_t202" style="position:absolute;margin-left:299.4pt;margin-top:730.25pt;width:13.3pt;height:13.05pt;z-index:-19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EKRrgIAAK8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" filled="f" stroked="f">
              <v:textbox inset="0,0,0,0">
                <w:txbxContent>
                  <w:p w14:paraId="02B7853A" w14:textId="77777777" w:rsidR="00804791" w:rsidRDefault="006514D0">
                    <w:pPr>
                      <w:spacing w:line="245" w:lineRule="exact"/>
                      <w:ind w:left="20"/>
                      <w:rPr>
                        <w:rFonts w:ascii="Calibri" w:eastAsia="Calibri" w:hAnsi="Calibri" w:cs="Calibri"/>
                      </w:rPr>
                    </w:pPr>
                    <w:r>
                      <w:rPr>
                        <w:rFonts w:ascii="Calibri"/>
                      </w:rPr>
                      <w:t>30</w:t>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D0021" w14:textId="3A0D8A5A" w:rsidR="00804791" w:rsidRDefault="0089129C">
    <w:pPr>
      <w:spacing w:line="14" w:lineRule="auto"/>
      <w:rPr>
        <w:sz w:val="20"/>
        <w:rPrChange w:id="12386" w:author="Author" w:date="2015-07-30T15:37:00Z">
          <w:rPr/>
        </w:rPrChange>
      </w:rPr>
      <w:pPrChange w:id="12387" w:author="Author" w:date="2015-07-30T15:37:00Z">
        <w:pPr>
          <w:pStyle w:val="Footer"/>
        </w:pPr>
      </w:pPrChange>
    </w:pPr>
    <w:ins w:id="12388" w:author="Author" w:date="2015-07-30T15:37:00Z">
      <w:r>
        <w:rPr>
          <w:noProof/>
        </w:rPr>
        <mc:AlternateContent>
          <mc:Choice Requires="wps">
            <w:drawing>
              <wp:anchor distT="0" distB="0" distL="114300" distR="114300" simplePos="0" relativeHeight="503296544" behindDoc="1" locked="0" layoutInCell="1" allowOverlap="1" wp14:editId="27C48ACC">
                <wp:simplePos x="0" y="0"/>
                <wp:positionH relativeFrom="page">
                  <wp:posOffset>3802380</wp:posOffset>
                </wp:positionH>
                <wp:positionV relativeFrom="page">
                  <wp:posOffset>9274175</wp:posOffset>
                </wp:positionV>
                <wp:extent cx="168910" cy="165735"/>
                <wp:effectExtent l="1905" t="0" r="635"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0E47F" w14:textId="77777777" w:rsidR="00804791" w:rsidRDefault="006514D0">
                            <w:pPr>
                              <w:spacing w:line="245" w:lineRule="exact"/>
                              <w:ind w:left="20"/>
                              <w:rPr>
                                <w:ins w:id="12389" w:author="Author" w:date="2015-07-30T15:37:00Z"/>
                                <w:rFonts w:ascii="Calibri" w:eastAsia="Calibri" w:hAnsi="Calibri" w:cs="Calibri"/>
                              </w:rPr>
                            </w:pPr>
                            <w:ins w:id="12390" w:author="Author" w:date="2015-07-30T15:37:00Z">
                              <w:r>
                                <w:rPr>
                                  <w:rFonts w:ascii="Calibri"/>
                                </w:rPr>
                                <w:t>31</w:t>
                              </w:r>
                            </w:ins>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2" type="#_x0000_t202" style="position:absolute;margin-left:299.4pt;margin-top:730.25pt;width:13.3pt;height:13.05pt;z-index:-1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" filled="f" stroked="f">
                <v:textbox inset="0,0,0,0">
                  <w:txbxContent>
                    <w:p w14:paraId="41E0E47F" w14:textId="77777777" w:rsidR="00804791" w:rsidRDefault="006514D0">
                      <w:pPr>
                        <w:spacing w:line="245" w:lineRule="exact"/>
                        <w:ind w:left="20"/>
                        <w:rPr>
                          <w:ins w:id="12391" w:author="Author" w:date="2015-07-30T15:37:00Z"/>
                          <w:rFonts w:ascii="Calibri" w:eastAsia="Calibri" w:hAnsi="Calibri" w:cs="Calibri"/>
                        </w:rPr>
                      </w:pPr>
                      <w:ins w:id="12392" w:author="Author" w:date="2015-07-30T15:37:00Z">
                        <w:r>
                          <w:rPr>
                            <w:rFonts w:ascii="Calibri"/>
                          </w:rPr>
                          <w:t>31</w:t>
                        </w:r>
                      </w:ins>
                    </w:p>
                  </w:txbxContent>
                </v:textbox>
                <w10:wrap anchorx="page" anchory="page"/>
              </v:shape>
            </w:pict>
          </mc:Fallback>
        </mc:AlternateContent>
      </w:r>
    </w:ins>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0AD3E8" w14:textId="77777777" w:rsidR="006514D0" w:rsidRDefault="006514D0" w:rsidP="006514D0">
      <w:r>
        <w:separator/>
      </w:r>
    </w:p>
  </w:footnote>
  <w:footnote w:type="continuationSeparator" w:id="0">
    <w:p w14:paraId="2DDD2FB6" w14:textId="77777777" w:rsidR="006514D0" w:rsidRDefault="006514D0" w:rsidP="006514D0">
      <w:r>
        <w:continuationSeparator/>
      </w:r>
    </w:p>
  </w:footnote>
  <w:footnote w:type="continuationNotice" w:id="1">
    <w:p w14:paraId="17AFDE38" w14:textId="77777777" w:rsidR="006514D0" w:rsidRDefault="006514D0" w:rsidP="006514D0"/>
  </w:footnote>
  <w:footnote w:id="2">
    <w:p w14:paraId="46254A24" w14:textId="77777777" w:rsidR="00922B58" w:rsidRDefault="00922B58" w:rsidP="00B93DD0">
      <w:pPr>
        <w:pStyle w:val="FootnoteText"/>
        <w:rPr>
          <w:del w:id="4716" w:author="Author" w:date="2015-07-30T15:37:00Z"/>
          <w:rFonts w:ascii="Times New Roman" w:hAnsi="Times New Roman" w:cs="Times New Roman"/>
        </w:rPr>
      </w:pPr>
      <w:del w:id="4717" w:author="Author" w:date="2015-07-30T15:37:00Z">
        <w:r>
          <w:rPr>
            <w:rStyle w:val="FootnoteReference"/>
          </w:rPr>
          <w:footnoteRef/>
        </w:r>
        <w:r>
          <w:rPr>
            <w:rFonts w:ascii="Times New Roman" w:hAnsi="Times New Roman" w:cs="Times New Roman"/>
          </w:rPr>
          <w:delText xml:space="preserve"> </w:delText>
        </w:r>
        <w:r w:rsidRPr="004E12E4">
          <w:rPr>
            <w:rFonts w:ascii="Times New Roman" w:hAnsi="Times New Roman" w:cs="Times New Roman"/>
            <w:sz w:val="18"/>
            <w:szCs w:val="18"/>
          </w:rPr>
          <w:delText>Contained in A 68/970 ‘Report of the Open Working Group of the General Assembly on Sustainable Development Goals’.</w:delText>
        </w:r>
        <w:r>
          <w:rPr>
            <w:rFonts w:ascii="Times New Roman" w:hAnsi="Times New Roman" w:cs="Times New Roman"/>
          </w:rPr>
          <w:delText xml:space="preserve"> </w:delText>
        </w:r>
      </w:del>
    </w:p>
  </w:footnote>
  <w:footnote w:id="3">
    <w:p w14:paraId="2EF441D6" w14:textId="77777777" w:rsidR="00922B58" w:rsidRDefault="00922B58" w:rsidP="00B93DD0">
      <w:pPr>
        <w:pStyle w:val="footnotedescription"/>
        <w:spacing w:line="268" w:lineRule="auto"/>
        <w:ind w:left="0" w:firstLine="0"/>
        <w:rPr>
          <w:del w:id="8647" w:author="Author" w:date="2015-07-30T15:37:00Z"/>
        </w:rPr>
      </w:pPr>
      <w:del w:id="8648" w:author="Author" w:date="2015-07-30T15:37:00Z">
        <w:r>
          <w:rPr>
            <w:rStyle w:val="footnotemark"/>
          </w:rPr>
          <w:footnoteRef/>
        </w:r>
        <w:r>
          <w:delText xml:space="preserve"> Taking into account ongoing World Trade Organization negotiations, the Doha Development Agenda and the Hong Kong ministerial mandate. </w:delText>
        </w:r>
      </w:del>
    </w:p>
  </w:footnote>
  <w:footnote w:id="4">
    <w:p w14:paraId="09DF1D2F" w14:textId="77777777" w:rsidR="00922B58" w:rsidRPr="000737AA" w:rsidRDefault="00922B58" w:rsidP="000737AA">
      <w:pPr>
        <w:pStyle w:val="Default"/>
        <w:rPr>
          <w:del w:id="9869" w:author="Author" w:date="2015-07-30T15:37:00Z"/>
          <w:sz w:val="18"/>
          <w:szCs w:val="18"/>
          <w:lang w:eastAsia="en-US"/>
        </w:rPr>
      </w:pPr>
      <w:del w:id="9870" w:author="Author" w:date="2015-07-30T15:37:00Z">
        <w:r w:rsidRPr="000737AA">
          <w:rPr>
            <w:rStyle w:val="FootnoteReference"/>
            <w:sz w:val="18"/>
            <w:szCs w:val="18"/>
          </w:rPr>
          <w:footnoteRef/>
        </w:r>
        <w:r w:rsidRPr="000737AA">
          <w:rPr>
            <w:sz w:val="18"/>
            <w:szCs w:val="18"/>
          </w:rPr>
          <w:delText xml:space="preserve"> </w:delText>
        </w:r>
        <w:r>
          <w:rPr>
            <w:sz w:val="18"/>
            <w:szCs w:val="18"/>
          </w:rPr>
          <w:delText>R</w:delText>
        </w:r>
        <w:r w:rsidRPr="000737AA">
          <w:rPr>
            <w:sz w:val="18"/>
            <w:szCs w:val="18"/>
          </w:rPr>
          <w:delText>esolution (A/69/</w:delText>
        </w:r>
        <w:r>
          <w:rPr>
            <w:sz w:val="18"/>
            <w:szCs w:val="18"/>
          </w:rPr>
          <w:delText>xxx) T</w:delText>
        </w:r>
        <w:r w:rsidRPr="000737AA">
          <w:rPr>
            <w:sz w:val="18"/>
            <w:szCs w:val="18"/>
          </w:rPr>
          <w:delText>he Addis Ababa Action Agenda of the Third International Conference on Financing for Developm</w:delText>
        </w:r>
        <w:r>
          <w:rPr>
            <w:sz w:val="18"/>
            <w:szCs w:val="18"/>
          </w:rPr>
          <w:delText>ent (Addis Ababa Action Agenda) adopted by the General Assembly on 27 July 2015</w:delText>
        </w:r>
        <w:r w:rsidRPr="000737AA">
          <w:rPr>
            <w:sz w:val="18"/>
            <w:szCs w:val="18"/>
          </w:rPr>
          <w:delText xml:space="preserve"> </w:delText>
        </w:r>
      </w:del>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7E4C"/>
    <w:multiLevelType w:val="multilevel"/>
    <w:tmpl w:val="85E0619C"/>
    <w:lvl w:ilvl="0">
      <w:start w:val="15"/>
      <w:numFmt w:val="decimal"/>
      <w:lvlText w:val="%1"/>
      <w:lvlJc w:val="left"/>
      <w:pPr>
        <w:ind w:left="527" w:hanging="467"/>
      </w:pPr>
      <w:rPr>
        <w:rFonts w:hint="default"/>
      </w:rPr>
    </w:lvl>
    <w:lvl w:ilvl="1">
      <w:start w:val="1"/>
      <w:numFmt w:val="decimal"/>
      <w:lvlText w:val="%1.%2"/>
      <w:lvlJc w:val="left"/>
      <w:pPr>
        <w:ind w:left="527" w:hanging="467"/>
      </w:pPr>
      <w:rPr>
        <w:rFonts w:ascii="Times New Roman" w:eastAsia="Times New Roman" w:hAnsi="Times New Roman" w:hint="default"/>
        <w:spacing w:val="1"/>
        <w:w w:val="99"/>
        <w:sz w:val="20"/>
        <w:szCs w:val="20"/>
      </w:rPr>
    </w:lvl>
    <w:lvl w:ilvl="2">
      <w:start w:val="1"/>
      <w:numFmt w:val="bullet"/>
      <w:lvlText w:val="•"/>
      <w:lvlJc w:val="left"/>
      <w:pPr>
        <w:ind w:left="2328" w:hanging="467"/>
      </w:pPr>
      <w:rPr>
        <w:rFonts w:hint="default"/>
      </w:rPr>
    </w:lvl>
    <w:lvl w:ilvl="3">
      <w:start w:val="1"/>
      <w:numFmt w:val="bullet"/>
      <w:lvlText w:val="•"/>
      <w:lvlJc w:val="left"/>
      <w:pPr>
        <w:ind w:left="3232" w:hanging="467"/>
      </w:pPr>
      <w:rPr>
        <w:rFonts w:hint="default"/>
      </w:rPr>
    </w:lvl>
    <w:lvl w:ilvl="4">
      <w:start w:val="1"/>
      <w:numFmt w:val="bullet"/>
      <w:lvlText w:val="•"/>
      <w:lvlJc w:val="left"/>
      <w:pPr>
        <w:ind w:left="4136" w:hanging="467"/>
      </w:pPr>
      <w:rPr>
        <w:rFonts w:hint="default"/>
      </w:rPr>
    </w:lvl>
    <w:lvl w:ilvl="5">
      <w:start w:val="1"/>
      <w:numFmt w:val="bullet"/>
      <w:lvlText w:val="•"/>
      <w:lvlJc w:val="left"/>
      <w:pPr>
        <w:ind w:left="5040" w:hanging="467"/>
      </w:pPr>
      <w:rPr>
        <w:rFonts w:hint="default"/>
      </w:rPr>
    </w:lvl>
    <w:lvl w:ilvl="6">
      <w:start w:val="1"/>
      <w:numFmt w:val="bullet"/>
      <w:lvlText w:val="•"/>
      <w:lvlJc w:val="left"/>
      <w:pPr>
        <w:ind w:left="5944" w:hanging="467"/>
      </w:pPr>
      <w:rPr>
        <w:rFonts w:hint="default"/>
      </w:rPr>
    </w:lvl>
    <w:lvl w:ilvl="7">
      <w:start w:val="1"/>
      <w:numFmt w:val="bullet"/>
      <w:lvlText w:val="•"/>
      <w:lvlJc w:val="left"/>
      <w:pPr>
        <w:ind w:left="6848" w:hanging="467"/>
      </w:pPr>
      <w:rPr>
        <w:rFonts w:hint="default"/>
      </w:rPr>
    </w:lvl>
    <w:lvl w:ilvl="8">
      <w:start w:val="1"/>
      <w:numFmt w:val="bullet"/>
      <w:lvlText w:val="•"/>
      <w:lvlJc w:val="left"/>
      <w:pPr>
        <w:ind w:left="7752" w:hanging="467"/>
      </w:pPr>
      <w:rPr>
        <w:rFonts w:hint="default"/>
      </w:rPr>
    </w:lvl>
  </w:abstractNum>
  <w:abstractNum w:abstractNumId="1" w15:restartNumberingAfterBreak="0">
    <w:nsid w:val="0A2B412B"/>
    <w:multiLevelType w:val="multilevel"/>
    <w:tmpl w:val="F2462E1A"/>
    <w:lvl w:ilvl="0">
      <w:start w:val="3"/>
      <w:numFmt w:val="decimal"/>
      <w:lvlText w:val="%1"/>
      <w:lvlJc w:val="left"/>
      <w:pPr>
        <w:ind w:left="527" w:hanging="428"/>
      </w:pPr>
      <w:rPr>
        <w:rFonts w:hint="default"/>
      </w:rPr>
    </w:lvl>
    <w:lvl w:ilvl="1">
      <w:start w:val="3"/>
      <w:numFmt w:val="decimal"/>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28" w:hanging="428"/>
      </w:pPr>
      <w:rPr>
        <w:rFonts w:hint="default"/>
      </w:rPr>
    </w:lvl>
    <w:lvl w:ilvl="3">
      <w:start w:val="1"/>
      <w:numFmt w:val="bullet"/>
      <w:lvlText w:val="•"/>
      <w:lvlJc w:val="left"/>
      <w:pPr>
        <w:ind w:left="3232" w:hanging="428"/>
      </w:pPr>
      <w:rPr>
        <w:rFonts w:hint="default"/>
      </w:rPr>
    </w:lvl>
    <w:lvl w:ilvl="4">
      <w:start w:val="1"/>
      <w:numFmt w:val="bullet"/>
      <w:lvlText w:val="•"/>
      <w:lvlJc w:val="left"/>
      <w:pPr>
        <w:ind w:left="4136" w:hanging="428"/>
      </w:pPr>
      <w:rPr>
        <w:rFonts w:hint="default"/>
      </w:rPr>
    </w:lvl>
    <w:lvl w:ilvl="5">
      <w:start w:val="1"/>
      <w:numFmt w:val="bullet"/>
      <w:lvlText w:val="•"/>
      <w:lvlJc w:val="left"/>
      <w:pPr>
        <w:ind w:left="5040" w:hanging="428"/>
      </w:pPr>
      <w:rPr>
        <w:rFonts w:hint="default"/>
      </w:rPr>
    </w:lvl>
    <w:lvl w:ilvl="6">
      <w:start w:val="1"/>
      <w:numFmt w:val="bullet"/>
      <w:lvlText w:val="•"/>
      <w:lvlJc w:val="left"/>
      <w:pPr>
        <w:ind w:left="5944" w:hanging="428"/>
      </w:pPr>
      <w:rPr>
        <w:rFonts w:hint="default"/>
      </w:rPr>
    </w:lvl>
    <w:lvl w:ilvl="7">
      <w:start w:val="1"/>
      <w:numFmt w:val="bullet"/>
      <w:lvlText w:val="•"/>
      <w:lvlJc w:val="left"/>
      <w:pPr>
        <w:ind w:left="6848" w:hanging="428"/>
      </w:pPr>
      <w:rPr>
        <w:rFonts w:hint="default"/>
      </w:rPr>
    </w:lvl>
    <w:lvl w:ilvl="8">
      <w:start w:val="1"/>
      <w:numFmt w:val="bullet"/>
      <w:lvlText w:val="•"/>
      <w:lvlJc w:val="left"/>
      <w:pPr>
        <w:ind w:left="7752" w:hanging="428"/>
      </w:pPr>
      <w:rPr>
        <w:rFonts w:hint="default"/>
      </w:rPr>
    </w:lvl>
  </w:abstractNum>
  <w:abstractNum w:abstractNumId="2" w15:restartNumberingAfterBreak="0">
    <w:nsid w:val="0E895953"/>
    <w:multiLevelType w:val="multilevel"/>
    <w:tmpl w:val="073E3A90"/>
    <w:lvl w:ilvl="0">
      <w:start w:val="17"/>
      <w:numFmt w:val="decimal"/>
      <w:lvlText w:val="%1"/>
      <w:lvlJc w:val="left"/>
      <w:pPr>
        <w:ind w:left="527" w:hanging="410"/>
      </w:pPr>
      <w:rPr>
        <w:rFonts w:hint="default"/>
      </w:rPr>
    </w:lvl>
    <w:lvl w:ilvl="1">
      <w:start w:val="1"/>
      <w:numFmt w:val="decimal"/>
      <w:lvlText w:val="%1.%2"/>
      <w:lvlJc w:val="left"/>
      <w:pPr>
        <w:ind w:left="527" w:hanging="410"/>
      </w:pPr>
      <w:rPr>
        <w:rFonts w:ascii="Times New Roman" w:eastAsia="Times New Roman" w:hAnsi="Times New Roman" w:hint="default"/>
        <w:spacing w:val="1"/>
        <w:w w:val="99"/>
        <w:sz w:val="20"/>
        <w:szCs w:val="20"/>
      </w:rPr>
    </w:lvl>
    <w:lvl w:ilvl="2">
      <w:start w:val="1"/>
      <w:numFmt w:val="bullet"/>
      <w:lvlText w:val="•"/>
      <w:lvlJc w:val="left"/>
      <w:pPr>
        <w:ind w:left="2328" w:hanging="410"/>
      </w:pPr>
      <w:rPr>
        <w:rFonts w:hint="default"/>
      </w:rPr>
    </w:lvl>
    <w:lvl w:ilvl="3">
      <w:start w:val="1"/>
      <w:numFmt w:val="bullet"/>
      <w:lvlText w:val="•"/>
      <w:lvlJc w:val="left"/>
      <w:pPr>
        <w:ind w:left="3232" w:hanging="410"/>
      </w:pPr>
      <w:rPr>
        <w:rFonts w:hint="default"/>
      </w:rPr>
    </w:lvl>
    <w:lvl w:ilvl="4">
      <w:start w:val="1"/>
      <w:numFmt w:val="bullet"/>
      <w:lvlText w:val="•"/>
      <w:lvlJc w:val="left"/>
      <w:pPr>
        <w:ind w:left="4136" w:hanging="410"/>
      </w:pPr>
      <w:rPr>
        <w:rFonts w:hint="default"/>
      </w:rPr>
    </w:lvl>
    <w:lvl w:ilvl="5">
      <w:start w:val="1"/>
      <w:numFmt w:val="bullet"/>
      <w:lvlText w:val="•"/>
      <w:lvlJc w:val="left"/>
      <w:pPr>
        <w:ind w:left="5040" w:hanging="410"/>
      </w:pPr>
      <w:rPr>
        <w:rFonts w:hint="default"/>
      </w:rPr>
    </w:lvl>
    <w:lvl w:ilvl="6">
      <w:start w:val="1"/>
      <w:numFmt w:val="bullet"/>
      <w:lvlText w:val="•"/>
      <w:lvlJc w:val="left"/>
      <w:pPr>
        <w:ind w:left="5944" w:hanging="410"/>
      </w:pPr>
      <w:rPr>
        <w:rFonts w:hint="default"/>
      </w:rPr>
    </w:lvl>
    <w:lvl w:ilvl="7">
      <w:start w:val="1"/>
      <w:numFmt w:val="bullet"/>
      <w:lvlText w:val="•"/>
      <w:lvlJc w:val="left"/>
      <w:pPr>
        <w:ind w:left="6848" w:hanging="410"/>
      </w:pPr>
      <w:rPr>
        <w:rFonts w:hint="default"/>
      </w:rPr>
    </w:lvl>
    <w:lvl w:ilvl="8">
      <w:start w:val="1"/>
      <w:numFmt w:val="bullet"/>
      <w:lvlText w:val="•"/>
      <w:lvlJc w:val="left"/>
      <w:pPr>
        <w:ind w:left="7752" w:hanging="410"/>
      </w:pPr>
      <w:rPr>
        <w:rFonts w:hint="default"/>
      </w:rPr>
    </w:lvl>
  </w:abstractNum>
  <w:abstractNum w:abstractNumId="3" w15:restartNumberingAfterBreak="0">
    <w:nsid w:val="133C199E"/>
    <w:multiLevelType w:val="hybridMultilevel"/>
    <w:tmpl w:val="DC88F3E6"/>
    <w:lvl w:ilvl="0" w:tplc="585C4086">
      <w:start w:val="1"/>
      <w:numFmt w:val="decimal"/>
      <w:lvlText w:val="%1."/>
      <w:lvlJc w:val="left"/>
      <w:pPr>
        <w:ind w:left="460" w:hanging="360"/>
      </w:pPr>
      <w:rPr>
        <w:rFonts w:ascii="Times New Roman" w:eastAsia="Times New Roman" w:hAnsi="Times New Roman" w:hint="default"/>
        <w:spacing w:val="1"/>
        <w:w w:val="99"/>
        <w:sz w:val="20"/>
        <w:szCs w:val="20"/>
      </w:rPr>
    </w:lvl>
    <w:lvl w:ilvl="1" w:tplc="DCC2C014">
      <w:start w:val="1"/>
      <w:numFmt w:val="lowerLetter"/>
      <w:lvlText w:val="%2."/>
      <w:lvlJc w:val="left"/>
      <w:pPr>
        <w:ind w:left="952" w:hanging="293"/>
      </w:pPr>
      <w:rPr>
        <w:rFonts w:ascii="Times New Roman" w:eastAsia="Times New Roman" w:hAnsi="Times New Roman" w:hint="default"/>
        <w:w w:val="99"/>
        <w:sz w:val="20"/>
        <w:szCs w:val="20"/>
      </w:rPr>
    </w:lvl>
    <w:lvl w:ilvl="2" w:tplc="409C272E">
      <w:start w:val="1"/>
      <w:numFmt w:val="bullet"/>
      <w:lvlText w:val="•"/>
      <w:lvlJc w:val="left"/>
      <w:pPr>
        <w:ind w:left="1917" w:hanging="293"/>
      </w:pPr>
      <w:rPr>
        <w:rFonts w:hint="default"/>
      </w:rPr>
    </w:lvl>
    <w:lvl w:ilvl="3" w:tplc="7ED2C1FE">
      <w:start w:val="1"/>
      <w:numFmt w:val="bullet"/>
      <w:lvlText w:val="•"/>
      <w:lvlJc w:val="left"/>
      <w:pPr>
        <w:ind w:left="2875" w:hanging="293"/>
      </w:pPr>
      <w:rPr>
        <w:rFonts w:hint="default"/>
      </w:rPr>
    </w:lvl>
    <w:lvl w:ilvl="4" w:tplc="B2560864">
      <w:start w:val="1"/>
      <w:numFmt w:val="bullet"/>
      <w:lvlText w:val="•"/>
      <w:lvlJc w:val="left"/>
      <w:pPr>
        <w:ind w:left="3833" w:hanging="293"/>
      </w:pPr>
      <w:rPr>
        <w:rFonts w:hint="default"/>
      </w:rPr>
    </w:lvl>
    <w:lvl w:ilvl="5" w:tplc="61625FB2">
      <w:start w:val="1"/>
      <w:numFmt w:val="bullet"/>
      <w:lvlText w:val="•"/>
      <w:lvlJc w:val="left"/>
      <w:pPr>
        <w:ind w:left="4791" w:hanging="293"/>
      </w:pPr>
      <w:rPr>
        <w:rFonts w:hint="default"/>
      </w:rPr>
    </w:lvl>
    <w:lvl w:ilvl="6" w:tplc="B2945404">
      <w:start w:val="1"/>
      <w:numFmt w:val="bullet"/>
      <w:lvlText w:val="•"/>
      <w:lvlJc w:val="left"/>
      <w:pPr>
        <w:ind w:left="5748" w:hanging="293"/>
      </w:pPr>
      <w:rPr>
        <w:rFonts w:hint="default"/>
      </w:rPr>
    </w:lvl>
    <w:lvl w:ilvl="7" w:tplc="A4049A78">
      <w:start w:val="1"/>
      <w:numFmt w:val="bullet"/>
      <w:lvlText w:val="•"/>
      <w:lvlJc w:val="left"/>
      <w:pPr>
        <w:ind w:left="6706" w:hanging="293"/>
      </w:pPr>
      <w:rPr>
        <w:rFonts w:hint="default"/>
      </w:rPr>
    </w:lvl>
    <w:lvl w:ilvl="8" w:tplc="78363776">
      <w:start w:val="1"/>
      <w:numFmt w:val="bullet"/>
      <w:lvlText w:val="•"/>
      <w:lvlJc w:val="left"/>
      <w:pPr>
        <w:ind w:left="7664" w:hanging="293"/>
      </w:pPr>
      <w:rPr>
        <w:rFonts w:hint="default"/>
      </w:rPr>
    </w:lvl>
  </w:abstractNum>
  <w:abstractNum w:abstractNumId="4" w15:restartNumberingAfterBreak="0">
    <w:nsid w:val="18842636"/>
    <w:multiLevelType w:val="multilevel"/>
    <w:tmpl w:val="2C48422A"/>
    <w:lvl w:ilvl="0">
      <w:start w:val="10"/>
      <w:numFmt w:val="decimal"/>
      <w:lvlText w:val="%1"/>
      <w:lvlJc w:val="left"/>
      <w:pPr>
        <w:ind w:left="527" w:hanging="437"/>
      </w:pPr>
      <w:rPr>
        <w:rFonts w:hint="default"/>
      </w:rPr>
    </w:lvl>
    <w:lvl w:ilvl="1">
      <w:start w:val="1"/>
      <w:numFmt w:val="lowerLetter"/>
      <w:lvlText w:val="%1.%2"/>
      <w:lvlJc w:val="left"/>
      <w:pPr>
        <w:ind w:left="527" w:hanging="437"/>
      </w:pPr>
      <w:rPr>
        <w:rFonts w:ascii="Times New Roman" w:eastAsia="Times New Roman" w:hAnsi="Times New Roman" w:hint="default"/>
        <w:spacing w:val="1"/>
        <w:w w:val="99"/>
        <w:sz w:val="20"/>
        <w:szCs w:val="20"/>
      </w:rPr>
    </w:lvl>
    <w:lvl w:ilvl="2">
      <w:start w:val="1"/>
      <w:numFmt w:val="bullet"/>
      <w:lvlText w:val="•"/>
      <w:lvlJc w:val="left"/>
      <w:pPr>
        <w:ind w:left="2328" w:hanging="437"/>
      </w:pPr>
      <w:rPr>
        <w:rFonts w:hint="default"/>
      </w:rPr>
    </w:lvl>
    <w:lvl w:ilvl="3">
      <w:start w:val="1"/>
      <w:numFmt w:val="bullet"/>
      <w:lvlText w:val="•"/>
      <w:lvlJc w:val="left"/>
      <w:pPr>
        <w:ind w:left="3232" w:hanging="437"/>
      </w:pPr>
      <w:rPr>
        <w:rFonts w:hint="default"/>
      </w:rPr>
    </w:lvl>
    <w:lvl w:ilvl="4">
      <w:start w:val="1"/>
      <w:numFmt w:val="bullet"/>
      <w:lvlText w:val="•"/>
      <w:lvlJc w:val="left"/>
      <w:pPr>
        <w:ind w:left="4136" w:hanging="437"/>
      </w:pPr>
      <w:rPr>
        <w:rFonts w:hint="default"/>
      </w:rPr>
    </w:lvl>
    <w:lvl w:ilvl="5">
      <w:start w:val="1"/>
      <w:numFmt w:val="bullet"/>
      <w:lvlText w:val="•"/>
      <w:lvlJc w:val="left"/>
      <w:pPr>
        <w:ind w:left="5040" w:hanging="437"/>
      </w:pPr>
      <w:rPr>
        <w:rFonts w:hint="default"/>
      </w:rPr>
    </w:lvl>
    <w:lvl w:ilvl="6">
      <w:start w:val="1"/>
      <w:numFmt w:val="bullet"/>
      <w:lvlText w:val="•"/>
      <w:lvlJc w:val="left"/>
      <w:pPr>
        <w:ind w:left="5944" w:hanging="437"/>
      </w:pPr>
      <w:rPr>
        <w:rFonts w:hint="default"/>
      </w:rPr>
    </w:lvl>
    <w:lvl w:ilvl="7">
      <w:start w:val="1"/>
      <w:numFmt w:val="bullet"/>
      <w:lvlText w:val="•"/>
      <w:lvlJc w:val="left"/>
      <w:pPr>
        <w:ind w:left="6848" w:hanging="437"/>
      </w:pPr>
      <w:rPr>
        <w:rFonts w:hint="default"/>
      </w:rPr>
    </w:lvl>
    <w:lvl w:ilvl="8">
      <w:start w:val="1"/>
      <w:numFmt w:val="bullet"/>
      <w:lvlText w:val="•"/>
      <w:lvlJc w:val="left"/>
      <w:pPr>
        <w:ind w:left="7752" w:hanging="437"/>
      </w:pPr>
      <w:rPr>
        <w:rFonts w:hint="default"/>
      </w:rPr>
    </w:lvl>
  </w:abstractNum>
  <w:abstractNum w:abstractNumId="5" w15:restartNumberingAfterBreak="0">
    <w:nsid w:val="190A3D6F"/>
    <w:multiLevelType w:val="multilevel"/>
    <w:tmpl w:val="D6A86C28"/>
    <w:lvl w:ilvl="0">
      <w:start w:val="16"/>
      <w:numFmt w:val="decimal"/>
      <w:lvlText w:val="%1"/>
      <w:lvlJc w:val="left"/>
      <w:pPr>
        <w:ind w:left="527" w:hanging="410"/>
      </w:pPr>
      <w:rPr>
        <w:rFonts w:hint="default"/>
      </w:rPr>
    </w:lvl>
    <w:lvl w:ilvl="1">
      <w:start w:val="1"/>
      <w:numFmt w:val="lowerLetter"/>
      <w:lvlText w:val="%1.%2"/>
      <w:lvlJc w:val="left"/>
      <w:pPr>
        <w:ind w:left="527" w:hanging="410"/>
      </w:pPr>
      <w:rPr>
        <w:rFonts w:ascii="Times New Roman" w:eastAsia="Times New Roman" w:hAnsi="Times New Roman" w:hint="default"/>
        <w:spacing w:val="1"/>
        <w:w w:val="99"/>
        <w:sz w:val="20"/>
        <w:szCs w:val="20"/>
      </w:rPr>
    </w:lvl>
    <w:lvl w:ilvl="2">
      <w:start w:val="1"/>
      <w:numFmt w:val="bullet"/>
      <w:lvlText w:val="•"/>
      <w:lvlJc w:val="left"/>
      <w:pPr>
        <w:ind w:left="2328" w:hanging="410"/>
      </w:pPr>
      <w:rPr>
        <w:rFonts w:hint="default"/>
      </w:rPr>
    </w:lvl>
    <w:lvl w:ilvl="3">
      <w:start w:val="1"/>
      <w:numFmt w:val="bullet"/>
      <w:lvlText w:val="•"/>
      <w:lvlJc w:val="left"/>
      <w:pPr>
        <w:ind w:left="3232" w:hanging="410"/>
      </w:pPr>
      <w:rPr>
        <w:rFonts w:hint="default"/>
      </w:rPr>
    </w:lvl>
    <w:lvl w:ilvl="4">
      <w:start w:val="1"/>
      <w:numFmt w:val="bullet"/>
      <w:lvlText w:val="•"/>
      <w:lvlJc w:val="left"/>
      <w:pPr>
        <w:ind w:left="4136" w:hanging="410"/>
      </w:pPr>
      <w:rPr>
        <w:rFonts w:hint="default"/>
      </w:rPr>
    </w:lvl>
    <w:lvl w:ilvl="5">
      <w:start w:val="1"/>
      <w:numFmt w:val="bullet"/>
      <w:lvlText w:val="•"/>
      <w:lvlJc w:val="left"/>
      <w:pPr>
        <w:ind w:left="5040" w:hanging="410"/>
      </w:pPr>
      <w:rPr>
        <w:rFonts w:hint="default"/>
      </w:rPr>
    </w:lvl>
    <w:lvl w:ilvl="6">
      <w:start w:val="1"/>
      <w:numFmt w:val="bullet"/>
      <w:lvlText w:val="•"/>
      <w:lvlJc w:val="left"/>
      <w:pPr>
        <w:ind w:left="5944" w:hanging="410"/>
      </w:pPr>
      <w:rPr>
        <w:rFonts w:hint="default"/>
      </w:rPr>
    </w:lvl>
    <w:lvl w:ilvl="7">
      <w:start w:val="1"/>
      <w:numFmt w:val="bullet"/>
      <w:lvlText w:val="•"/>
      <w:lvlJc w:val="left"/>
      <w:pPr>
        <w:ind w:left="6848" w:hanging="410"/>
      </w:pPr>
      <w:rPr>
        <w:rFonts w:hint="default"/>
      </w:rPr>
    </w:lvl>
    <w:lvl w:ilvl="8">
      <w:start w:val="1"/>
      <w:numFmt w:val="bullet"/>
      <w:lvlText w:val="•"/>
      <w:lvlJc w:val="left"/>
      <w:pPr>
        <w:ind w:left="7752" w:hanging="410"/>
      </w:pPr>
      <w:rPr>
        <w:rFonts w:hint="default"/>
      </w:rPr>
    </w:lvl>
  </w:abstractNum>
  <w:abstractNum w:abstractNumId="6" w15:restartNumberingAfterBreak="0">
    <w:nsid w:val="1BDB67B4"/>
    <w:multiLevelType w:val="multilevel"/>
    <w:tmpl w:val="A5DC7024"/>
    <w:lvl w:ilvl="0">
      <w:start w:val="5"/>
      <w:numFmt w:val="decimal"/>
      <w:lvlText w:val="%1"/>
      <w:lvlJc w:val="left"/>
      <w:pPr>
        <w:ind w:left="527" w:hanging="428"/>
      </w:pPr>
      <w:rPr>
        <w:rFonts w:hint="default"/>
      </w:rPr>
    </w:lvl>
    <w:lvl w:ilvl="1">
      <w:start w:val="1"/>
      <w:numFmt w:val="decimal"/>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28" w:hanging="428"/>
      </w:pPr>
      <w:rPr>
        <w:rFonts w:hint="default"/>
      </w:rPr>
    </w:lvl>
    <w:lvl w:ilvl="3">
      <w:start w:val="1"/>
      <w:numFmt w:val="bullet"/>
      <w:lvlText w:val="•"/>
      <w:lvlJc w:val="left"/>
      <w:pPr>
        <w:ind w:left="3232" w:hanging="428"/>
      </w:pPr>
      <w:rPr>
        <w:rFonts w:hint="default"/>
      </w:rPr>
    </w:lvl>
    <w:lvl w:ilvl="4">
      <w:start w:val="1"/>
      <w:numFmt w:val="bullet"/>
      <w:lvlText w:val="•"/>
      <w:lvlJc w:val="left"/>
      <w:pPr>
        <w:ind w:left="4136" w:hanging="428"/>
      </w:pPr>
      <w:rPr>
        <w:rFonts w:hint="default"/>
      </w:rPr>
    </w:lvl>
    <w:lvl w:ilvl="5">
      <w:start w:val="1"/>
      <w:numFmt w:val="bullet"/>
      <w:lvlText w:val="•"/>
      <w:lvlJc w:val="left"/>
      <w:pPr>
        <w:ind w:left="5040" w:hanging="428"/>
      </w:pPr>
      <w:rPr>
        <w:rFonts w:hint="default"/>
      </w:rPr>
    </w:lvl>
    <w:lvl w:ilvl="6">
      <w:start w:val="1"/>
      <w:numFmt w:val="bullet"/>
      <w:lvlText w:val="•"/>
      <w:lvlJc w:val="left"/>
      <w:pPr>
        <w:ind w:left="5944" w:hanging="428"/>
      </w:pPr>
      <w:rPr>
        <w:rFonts w:hint="default"/>
      </w:rPr>
    </w:lvl>
    <w:lvl w:ilvl="7">
      <w:start w:val="1"/>
      <w:numFmt w:val="bullet"/>
      <w:lvlText w:val="•"/>
      <w:lvlJc w:val="left"/>
      <w:pPr>
        <w:ind w:left="6848" w:hanging="428"/>
      </w:pPr>
      <w:rPr>
        <w:rFonts w:hint="default"/>
      </w:rPr>
    </w:lvl>
    <w:lvl w:ilvl="8">
      <w:start w:val="1"/>
      <w:numFmt w:val="bullet"/>
      <w:lvlText w:val="•"/>
      <w:lvlJc w:val="left"/>
      <w:pPr>
        <w:ind w:left="7752" w:hanging="428"/>
      </w:pPr>
      <w:rPr>
        <w:rFonts w:hint="default"/>
      </w:rPr>
    </w:lvl>
  </w:abstractNum>
  <w:abstractNum w:abstractNumId="7" w15:restartNumberingAfterBreak="0">
    <w:nsid w:val="1DDA7171"/>
    <w:multiLevelType w:val="multilevel"/>
    <w:tmpl w:val="9E2EC2E2"/>
    <w:lvl w:ilvl="0">
      <w:start w:val="16"/>
      <w:numFmt w:val="decimal"/>
      <w:lvlText w:val="%1"/>
      <w:lvlJc w:val="left"/>
      <w:pPr>
        <w:ind w:left="502" w:hanging="403"/>
      </w:pPr>
      <w:rPr>
        <w:rFonts w:hint="default"/>
      </w:rPr>
    </w:lvl>
    <w:lvl w:ilvl="1">
      <w:start w:val="6"/>
      <w:numFmt w:val="decimal"/>
      <w:lvlText w:val="%1.%2"/>
      <w:lvlJc w:val="left"/>
      <w:pPr>
        <w:ind w:left="527" w:hanging="403"/>
      </w:pPr>
      <w:rPr>
        <w:rFonts w:ascii="Times New Roman" w:eastAsia="Times New Roman" w:hAnsi="Times New Roman" w:hint="default"/>
        <w:spacing w:val="1"/>
        <w:w w:val="99"/>
        <w:sz w:val="20"/>
        <w:szCs w:val="20"/>
      </w:rPr>
    </w:lvl>
    <w:lvl w:ilvl="2">
      <w:start w:val="1"/>
      <w:numFmt w:val="bullet"/>
      <w:lvlText w:val="•"/>
      <w:lvlJc w:val="left"/>
      <w:pPr>
        <w:ind w:left="1524" w:hanging="403"/>
      </w:pPr>
      <w:rPr>
        <w:rFonts w:hint="default"/>
      </w:rPr>
    </w:lvl>
    <w:lvl w:ilvl="3">
      <w:start w:val="1"/>
      <w:numFmt w:val="bullet"/>
      <w:lvlText w:val="•"/>
      <w:lvlJc w:val="left"/>
      <w:pPr>
        <w:ind w:left="2528" w:hanging="403"/>
      </w:pPr>
      <w:rPr>
        <w:rFonts w:hint="default"/>
      </w:rPr>
    </w:lvl>
    <w:lvl w:ilvl="4">
      <w:start w:val="1"/>
      <w:numFmt w:val="bullet"/>
      <w:lvlText w:val="•"/>
      <w:lvlJc w:val="left"/>
      <w:pPr>
        <w:ind w:left="3533" w:hanging="403"/>
      </w:pPr>
      <w:rPr>
        <w:rFonts w:hint="default"/>
      </w:rPr>
    </w:lvl>
    <w:lvl w:ilvl="5">
      <w:start w:val="1"/>
      <w:numFmt w:val="bullet"/>
      <w:lvlText w:val="•"/>
      <w:lvlJc w:val="left"/>
      <w:pPr>
        <w:ind w:left="4537" w:hanging="403"/>
      </w:pPr>
      <w:rPr>
        <w:rFonts w:hint="default"/>
      </w:rPr>
    </w:lvl>
    <w:lvl w:ilvl="6">
      <w:start w:val="1"/>
      <w:numFmt w:val="bullet"/>
      <w:lvlText w:val="•"/>
      <w:lvlJc w:val="left"/>
      <w:pPr>
        <w:ind w:left="5542" w:hanging="403"/>
      </w:pPr>
      <w:rPr>
        <w:rFonts w:hint="default"/>
      </w:rPr>
    </w:lvl>
    <w:lvl w:ilvl="7">
      <w:start w:val="1"/>
      <w:numFmt w:val="bullet"/>
      <w:lvlText w:val="•"/>
      <w:lvlJc w:val="left"/>
      <w:pPr>
        <w:ind w:left="6546" w:hanging="403"/>
      </w:pPr>
      <w:rPr>
        <w:rFonts w:hint="default"/>
      </w:rPr>
    </w:lvl>
    <w:lvl w:ilvl="8">
      <w:start w:val="1"/>
      <w:numFmt w:val="bullet"/>
      <w:lvlText w:val="•"/>
      <w:lvlJc w:val="left"/>
      <w:pPr>
        <w:ind w:left="7551" w:hanging="403"/>
      </w:pPr>
      <w:rPr>
        <w:rFonts w:hint="default"/>
      </w:rPr>
    </w:lvl>
  </w:abstractNum>
  <w:abstractNum w:abstractNumId="8" w15:restartNumberingAfterBreak="0">
    <w:nsid w:val="208710DA"/>
    <w:multiLevelType w:val="multilevel"/>
    <w:tmpl w:val="F9C6BCB8"/>
    <w:lvl w:ilvl="0">
      <w:start w:val="12"/>
      <w:numFmt w:val="decimal"/>
      <w:lvlText w:val="%1"/>
      <w:lvlJc w:val="left"/>
      <w:pPr>
        <w:ind w:left="527" w:hanging="412"/>
      </w:pPr>
      <w:rPr>
        <w:rFonts w:hint="default"/>
      </w:rPr>
    </w:lvl>
    <w:lvl w:ilvl="1">
      <w:start w:val="1"/>
      <w:numFmt w:val="lowerLetter"/>
      <w:lvlText w:val="%1.%2"/>
      <w:lvlJc w:val="left"/>
      <w:pPr>
        <w:ind w:left="527" w:hanging="412"/>
      </w:pPr>
      <w:rPr>
        <w:rFonts w:ascii="Times New Roman" w:eastAsia="Times New Roman" w:hAnsi="Times New Roman" w:hint="default"/>
        <w:spacing w:val="1"/>
        <w:w w:val="99"/>
        <w:sz w:val="20"/>
        <w:szCs w:val="20"/>
      </w:rPr>
    </w:lvl>
    <w:lvl w:ilvl="2">
      <w:start w:val="1"/>
      <w:numFmt w:val="bullet"/>
      <w:lvlText w:val="•"/>
      <w:lvlJc w:val="left"/>
      <w:pPr>
        <w:ind w:left="2328" w:hanging="412"/>
      </w:pPr>
      <w:rPr>
        <w:rFonts w:hint="default"/>
      </w:rPr>
    </w:lvl>
    <w:lvl w:ilvl="3">
      <w:start w:val="1"/>
      <w:numFmt w:val="bullet"/>
      <w:lvlText w:val="•"/>
      <w:lvlJc w:val="left"/>
      <w:pPr>
        <w:ind w:left="3232" w:hanging="412"/>
      </w:pPr>
      <w:rPr>
        <w:rFonts w:hint="default"/>
      </w:rPr>
    </w:lvl>
    <w:lvl w:ilvl="4">
      <w:start w:val="1"/>
      <w:numFmt w:val="bullet"/>
      <w:lvlText w:val="•"/>
      <w:lvlJc w:val="left"/>
      <w:pPr>
        <w:ind w:left="4136" w:hanging="412"/>
      </w:pPr>
      <w:rPr>
        <w:rFonts w:hint="default"/>
      </w:rPr>
    </w:lvl>
    <w:lvl w:ilvl="5">
      <w:start w:val="1"/>
      <w:numFmt w:val="bullet"/>
      <w:lvlText w:val="•"/>
      <w:lvlJc w:val="left"/>
      <w:pPr>
        <w:ind w:left="5040" w:hanging="412"/>
      </w:pPr>
      <w:rPr>
        <w:rFonts w:hint="default"/>
      </w:rPr>
    </w:lvl>
    <w:lvl w:ilvl="6">
      <w:start w:val="1"/>
      <w:numFmt w:val="bullet"/>
      <w:lvlText w:val="•"/>
      <w:lvlJc w:val="left"/>
      <w:pPr>
        <w:ind w:left="5944" w:hanging="412"/>
      </w:pPr>
      <w:rPr>
        <w:rFonts w:hint="default"/>
      </w:rPr>
    </w:lvl>
    <w:lvl w:ilvl="7">
      <w:start w:val="1"/>
      <w:numFmt w:val="bullet"/>
      <w:lvlText w:val="•"/>
      <w:lvlJc w:val="left"/>
      <w:pPr>
        <w:ind w:left="6848" w:hanging="412"/>
      </w:pPr>
      <w:rPr>
        <w:rFonts w:hint="default"/>
      </w:rPr>
    </w:lvl>
    <w:lvl w:ilvl="8">
      <w:start w:val="1"/>
      <w:numFmt w:val="bullet"/>
      <w:lvlText w:val="•"/>
      <w:lvlJc w:val="left"/>
      <w:pPr>
        <w:ind w:left="7752" w:hanging="412"/>
      </w:pPr>
      <w:rPr>
        <w:rFonts w:hint="default"/>
      </w:rPr>
    </w:lvl>
  </w:abstractNum>
  <w:abstractNum w:abstractNumId="9" w15:restartNumberingAfterBreak="0">
    <w:nsid w:val="211271E7"/>
    <w:multiLevelType w:val="multilevel"/>
    <w:tmpl w:val="6902E49C"/>
    <w:lvl w:ilvl="0">
      <w:start w:val="3"/>
      <w:numFmt w:val="decimal"/>
      <w:lvlText w:val="%1"/>
      <w:lvlJc w:val="left"/>
      <w:pPr>
        <w:ind w:left="527" w:hanging="428"/>
      </w:pPr>
      <w:rPr>
        <w:rFonts w:hint="default"/>
      </w:rPr>
    </w:lvl>
    <w:lvl w:ilvl="1">
      <w:start w:val="1"/>
      <w:numFmt w:val="lowerLetter"/>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28" w:hanging="428"/>
      </w:pPr>
      <w:rPr>
        <w:rFonts w:hint="default"/>
      </w:rPr>
    </w:lvl>
    <w:lvl w:ilvl="3">
      <w:start w:val="1"/>
      <w:numFmt w:val="bullet"/>
      <w:lvlText w:val="•"/>
      <w:lvlJc w:val="left"/>
      <w:pPr>
        <w:ind w:left="3232" w:hanging="428"/>
      </w:pPr>
      <w:rPr>
        <w:rFonts w:hint="default"/>
      </w:rPr>
    </w:lvl>
    <w:lvl w:ilvl="4">
      <w:start w:val="1"/>
      <w:numFmt w:val="bullet"/>
      <w:lvlText w:val="•"/>
      <w:lvlJc w:val="left"/>
      <w:pPr>
        <w:ind w:left="4136" w:hanging="428"/>
      </w:pPr>
      <w:rPr>
        <w:rFonts w:hint="default"/>
      </w:rPr>
    </w:lvl>
    <w:lvl w:ilvl="5">
      <w:start w:val="1"/>
      <w:numFmt w:val="bullet"/>
      <w:lvlText w:val="•"/>
      <w:lvlJc w:val="left"/>
      <w:pPr>
        <w:ind w:left="5040" w:hanging="428"/>
      </w:pPr>
      <w:rPr>
        <w:rFonts w:hint="default"/>
      </w:rPr>
    </w:lvl>
    <w:lvl w:ilvl="6">
      <w:start w:val="1"/>
      <w:numFmt w:val="bullet"/>
      <w:lvlText w:val="•"/>
      <w:lvlJc w:val="left"/>
      <w:pPr>
        <w:ind w:left="5944" w:hanging="428"/>
      </w:pPr>
      <w:rPr>
        <w:rFonts w:hint="default"/>
      </w:rPr>
    </w:lvl>
    <w:lvl w:ilvl="7">
      <w:start w:val="1"/>
      <w:numFmt w:val="bullet"/>
      <w:lvlText w:val="•"/>
      <w:lvlJc w:val="left"/>
      <w:pPr>
        <w:ind w:left="6848" w:hanging="428"/>
      </w:pPr>
      <w:rPr>
        <w:rFonts w:hint="default"/>
      </w:rPr>
    </w:lvl>
    <w:lvl w:ilvl="8">
      <w:start w:val="1"/>
      <w:numFmt w:val="bullet"/>
      <w:lvlText w:val="•"/>
      <w:lvlJc w:val="left"/>
      <w:pPr>
        <w:ind w:left="7752" w:hanging="428"/>
      </w:pPr>
      <w:rPr>
        <w:rFonts w:hint="default"/>
      </w:rPr>
    </w:lvl>
  </w:abstractNum>
  <w:abstractNum w:abstractNumId="10" w15:restartNumberingAfterBreak="0">
    <w:nsid w:val="260251D7"/>
    <w:multiLevelType w:val="multilevel"/>
    <w:tmpl w:val="BA3C48D4"/>
    <w:lvl w:ilvl="0">
      <w:start w:val="6"/>
      <w:numFmt w:val="decimal"/>
      <w:lvlText w:val="%1"/>
      <w:lvlJc w:val="left"/>
      <w:pPr>
        <w:ind w:left="527" w:hanging="428"/>
      </w:pPr>
      <w:rPr>
        <w:rFonts w:hint="default"/>
      </w:rPr>
    </w:lvl>
    <w:lvl w:ilvl="1">
      <w:start w:val="1"/>
      <w:numFmt w:val="lowerLetter"/>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28" w:hanging="428"/>
      </w:pPr>
      <w:rPr>
        <w:rFonts w:hint="default"/>
      </w:rPr>
    </w:lvl>
    <w:lvl w:ilvl="3">
      <w:start w:val="1"/>
      <w:numFmt w:val="bullet"/>
      <w:lvlText w:val="•"/>
      <w:lvlJc w:val="left"/>
      <w:pPr>
        <w:ind w:left="3232" w:hanging="428"/>
      </w:pPr>
      <w:rPr>
        <w:rFonts w:hint="default"/>
      </w:rPr>
    </w:lvl>
    <w:lvl w:ilvl="4">
      <w:start w:val="1"/>
      <w:numFmt w:val="bullet"/>
      <w:lvlText w:val="•"/>
      <w:lvlJc w:val="left"/>
      <w:pPr>
        <w:ind w:left="4136" w:hanging="428"/>
      </w:pPr>
      <w:rPr>
        <w:rFonts w:hint="default"/>
      </w:rPr>
    </w:lvl>
    <w:lvl w:ilvl="5">
      <w:start w:val="1"/>
      <w:numFmt w:val="bullet"/>
      <w:lvlText w:val="•"/>
      <w:lvlJc w:val="left"/>
      <w:pPr>
        <w:ind w:left="5040" w:hanging="428"/>
      </w:pPr>
      <w:rPr>
        <w:rFonts w:hint="default"/>
      </w:rPr>
    </w:lvl>
    <w:lvl w:ilvl="6">
      <w:start w:val="1"/>
      <w:numFmt w:val="bullet"/>
      <w:lvlText w:val="•"/>
      <w:lvlJc w:val="left"/>
      <w:pPr>
        <w:ind w:left="5944" w:hanging="428"/>
      </w:pPr>
      <w:rPr>
        <w:rFonts w:hint="default"/>
      </w:rPr>
    </w:lvl>
    <w:lvl w:ilvl="7">
      <w:start w:val="1"/>
      <w:numFmt w:val="bullet"/>
      <w:lvlText w:val="•"/>
      <w:lvlJc w:val="left"/>
      <w:pPr>
        <w:ind w:left="6848" w:hanging="428"/>
      </w:pPr>
      <w:rPr>
        <w:rFonts w:hint="default"/>
      </w:rPr>
    </w:lvl>
    <w:lvl w:ilvl="8">
      <w:start w:val="1"/>
      <w:numFmt w:val="bullet"/>
      <w:lvlText w:val="•"/>
      <w:lvlJc w:val="left"/>
      <w:pPr>
        <w:ind w:left="7752" w:hanging="428"/>
      </w:pPr>
      <w:rPr>
        <w:rFonts w:hint="default"/>
      </w:rPr>
    </w:lvl>
  </w:abstractNum>
  <w:abstractNum w:abstractNumId="11" w15:restartNumberingAfterBreak="0">
    <w:nsid w:val="303809DF"/>
    <w:multiLevelType w:val="multilevel"/>
    <w:tmpl w:val="61FA361E"/>
    <w:lvl w:ilvl="0">
      <w:start w:val="7"/>
      <w:numFmt w:val="decimal"/>
      <w:lvlText w:val="%1"/>
      <w:lvlJc w:val="left"/>
      <w:pPr>
        <w:ind w:left="527" w:hanging="428"/>
      </w:pPr>
      <w:rPr>
        <w:rFonts w:hint="default"/>
      </w:rPr>
    </w:lvl>
    <w:lvl w:ilvl="1">
      <w:start w:val="1"/>
      <w:numFmt w:val="decimal"/>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28" w:hanging="428"/>
      </w:pPr>
      <w:rPr>
        <w:rFonts w:hint="default"/>
      </w:rPr>
    </w:lvl>
    <w:lvl w:ilvl="3">
      <w:start w:val="1"/>
      <w:numFmt w:val="bullet"/>
      <w:lvlText w:val="•"/>
      <w:lvlJc w:val="left"/>
      <w:pPr>
        <w:ind w:left="3232" w:hanging="428"/>
      </w:pPr>
      <w:rPr>
        <w:rFonts w:hint="default"/>
      </w:rPr>
    </w:lvl>
    <w:lvl w:ilvl="4">
      <w:start w:val="1"/>
      <w:numFmt w:val="bullet"/>
      <w:lvlText w:val="•"/>
      <w:lvlJc w:val="left"/>
      <w:pPr>
        <w:ind w:left="4136" w:hanging="428"/>
      </w:pPr>
      <w:rPr>
        <w:rFonts w:hint="default"/>
      </w:rPr>
    </w:lvl>
    <w:lvl w:ilvl="5">
      <w:start w:val="1"/>
      <w:numFmt w:val="bullet"/>
      <w:lvlText w:val="•"/>
      <w:lvlJc w:val="left"/>
      <w:pPr>
        <w:ind w:left="5040" w:hanging="428"/>
      </w:pPr>
      <w:rPr>
        <w:rFonts w:hint="default"/>
      </w:rPr>
    </w:lvl>
    <w:lvl w:ilvl="6">
      <w:start w:val="1"/>
      <w:numFmt w:val="bullet"/>
      <w:lvlText w:val="•"/>
      <w:lvlJc w:val="left"/>
      <w:pPr>
        <w:ind w:left="5944" w:hanging="428"/>
      </w:pPr>
      <w:rPr>
        <w:rFonts w:hint="default"/>
      </w:rPr>
    </w:lvl>
    <w:lvl w:ilvl="7">
      <w:start w:val="1"/>
      <w:numFmt w:val="bullet"/>
      <w:lvlText w:val="•"/>
      <w:lvlJc w:val="left"/>
      <w:pPr>
        <w:ind w:left="6848" w:hanging="428"/>
      </w:pPr>
      <w:rPr>
        <w:rFonts w:hint="default"/>
      </w:rPr>
    </w:lvl>
    <w:lvl w:ilvl="8">
      <w:start w:val="1"/>
      <w:numFmt w:val="bullet"/>
      <w:lvlText w:val="•"/>
      <w:lvlJc w:val="left"/>
      <w:pPr>
        <w:ind w:left="7752" w:hanging="428"/>
      </w:pPr>
      <w:rPr>
        <w:rFonts w:hint="default"/>
      </w:rPr>
    </w:lvl>
  </w:abstractNum>
  <w:abstractNum w:abstractNumId="12" w15:restartNumberingAfterBreak="0">
    <w:nsid w:val="30613D89"/>
    <w:multiLevelType w:val="multilevel"/>
    <w:tmpl w:val="993AC144"/>
    <w:lvl w:ilvl="0">
      <w:start w:val="13"/>
      <w:numFmt w:val="decimal"/>
      <w:lvlText w:val="%1"/>
      <w:lvlJc w:val="left"/>
      <w:pPr>
        <w:ind w:left="502" w:hanging="403"/>
      </w:pPr>
      <w:rPr>
        <w:rFonts w:hint="default"/>
      </w:rPr>
    </w:lvl>
    <w:lvl w:ilvl="1">
      <w:start w:val="1"/>
      <w:numFmt w:val="decimal"/>
      <w:lvlText w:val="%1.%2"/>
      <w:lvlJc w:val="left"/>
      <w:pPr>
        <w:ind w:left="527" w:hanging="403"/>
      </w:pPr>
      <w:rPr>
        <w:rFonts w:ascii="Times New Roman" w:eastAsia="Times New Roman" w:hAnsi="Times New Roman" w:hint="default"/>
        <w:spacing w:val="1"/>
        <w:w w:val="99"/>
        <w:sz w:val="20"/>
        <w:szCs w:val="20"/>
      </w:rPr>
    </w:lvl>
    <w:lvl w:ilvl="2">
      <w:start w:val="1"/>
      <w:numFmt w:val="bullet"/>
      <w:lvlText w:val="•"/>
      <w:lvlJc w:val="left"/>
      <w:pPr>
        <w:ind w:left="1524" w:hanging="403"/>
      </w:pPr>
      <w:rPr>
        <w:rFonts w:hint="default"/>
      </w:rPr>
    </w:lvl>
    <w:lvl w:ilvl="3">
      <w:start w:val="1"/>
      <w:numFmt w:val="bullet"/>
      <w:lvlText w:val="•"/>
      <w:lvlJc w:val="left"/>
      <w:pPr>
        <w:ind w:left="2528" w:hanging="403"/>
      </w:pPr>
      <w:rPr>
        <w:rFonts w:hint="default"/>
      </w:rPr>
    </w:lvl>
    <w:lvl w:ilvl="4">
      <w:start w:val="1"/>
      <w:numFmt w:val="bullet"/>
      <w:lvlText w:val="•"/>
      <w:lvlJc w:val="left"/>
      <w:pPr>
        <w:ind w:left="3533" w:hanging="403"/>
      </w:pPr>
      <w:rPr>
        <w:rFonts w:hint="default"/>
      </w:rPr>
    </w:lvl>
    <w:lvl w:ilvl="5">
      <w:start w:val="1"/>
      <w:numFmt w:val="bullet"/>
      <w:lvlText w:val="•"/>
      <w:lvlJc w:val="left"/>
      <w:pPr>
        <w:ind w:left="4537" w:hanging="403"/>
      </w:pPr>
      <w:rPr>
        <w:rFonts w:hint="default"/>
      </w:rPr>
    </w:lvl>
    <w:lvl w:ilvl="6">
      <w:start w:val="1"/>
      <w:numFmt w:val="bullet"/>
      <w:lvlText w:val="•"/>
      <w:lvlJc w:val="left"/>
      <w:pPr>
        <w:ind w:left="5542" w:hanging="403"/>
      </w:pPr>
      <w:rPr>
        <w:rFonts w:hint="default"/>
      </w:rPr>
    </w:lvl>
    <w:lvl w:ilvl="7">
      <w:start w:val="1"/>
      <w:numFmt w:val="bullet"/>
      <w:lvlText w:val="•"/>
      <w:lvlJc w:val="left"/>
      <w:pPr>
        <w:ind w:left="6546" w:hanging="403"/>
      </w:pPr>
      <w:rPr>
        <w:rFonts w:hint="default"/>
      </w:rPr>
    </w:lvl>
    <w:lvl w:ilvl="8">
      <w:start w:val="1"/>
      <w:numFmt w:val="bullet"/>
      <w:lvlText w:val="•"/>
      <w:lvlJc w:val="left"/>
      <w:pPr>
        <w:ind w:left="7551" w:hanging="403"/>
      </w:pPr>
      <w:rPr>
        <w:rFonts w:hint="default"/>
      </w:rPr>
    </w:lvl>
  </w:abstractNum>
  <w:abstractNum w:abstractNumId="13" w15:restartNumberingAfterBreak="0">
    <w:nsid w:val="38AA210B"/>
    <w:multiLevelType w:val="multilevel"/>
    <w:tmpl w:val="E0C0ADE2"/>
    <w:lvl w:ilvl="0">
      <w:start w:val="14"/>
      <w:numFmt w:val="decimal"/>
      <w:lvlText w:val="%1"/>
      <w:lvlJc w:val="left"/>
      <w:pPr>
        <w:ind w:left="547" w:hanging="403"/>
      </w:pPr>
      <w:rPr>
        <w:rFonts w:hint="default"/>
      </w:rPr>
    </w:lvl>
    <w:lvl w:ilvl="1">
      <w:start w:val="1"/>
      <w:numFmt w:val="decimal"/>
      <w:lvlText w:val="%1.%2"/>
      <w:lvlJc w:val="left"/>
      <w:pPr>
        <w:ind w:left="547" w:hanging="403"/>
      </w:pPr>
      <w:rPr>
        <w:rFonts w:ascii="Times New Roman" w:eastAsia="Times New Roman" w:hAnsi="Times New Roman" w:hint="default"/>
        <w:spacing w:val="1"/>
        <w:w w:val="99"/>
        <w:sz w:val="20"/>
        <w:szCs w:val="20"/>
      </w:rPr>
    </w:lvl>
    <w:lvl w:ilvl="2">
      <w:start w:val="1"/>
      <w:numFmt w:val="bullet"/>
      <w:lvlText w:val="•"/>
      <w:lvlJc w:val="left"/>
      <w:pPr>
        <w:ind w:left="2348" w:hanging="403"/>
      </w:pPr>
      <w:rPr>
        <w:rFonts w:hint="default"/>
      </w:rPr>
    </w:lvl>
    <w:lvl w:ilvl="3">
      <w:start w:val="1"/>
      <w:numFmt w:val="bullet"/>
      <w:lvlText w:val="•"/>
      <w:lvlJc w:val="left"/>
      <w:pPr>
        <w:ind w:left="3252" w:hanging="403"/>
      </w:pPr>
      <w:rPr>
        <w:rFonts w:hint="default"/>
      </w:rPr>
    </w:lvl>
    <w:lvl w:ilvl="4">
      <w:start w:val="1"/>
      <w:numFmt w:val="bullet"/>
      <w:lvlText w:val="•"/>
      <w:lvlJc w:val="left"/>
      <w:pPr>
        <w:ind w:left="4156" w:hanging="403"/>
      </w:pPr>
      <w:rPr>
        <w:rFonts w:hint="default"/>
      </w:rPr>
    </w:lvl>
    <w:lvl w:ilvl="5">
      <w:start w:val="1"/>
      <w:numFmt w:val="bullet"/>
      <w:lvlText w:val="•"/>
      <w:lvlJc w:val="left"/>
      <w:pPr>
        <w:ind w:left="5060" w:hanging="403"/>
      </w:pPr>
      <w:rPr>
        <w:rFonts w:hint="default"/>
      </w:rPr>
    </w:lvl>
    <w:lvl w:ilvl="6">
      <w:start w:val="1"/>
      <w:numFmt w:val="bullet"/>
      <w:lvlText w:val="•"/>
      <w:lvlJc w:val="left"/>
      <w:pPr>
        <w:ind w:left="5964" w:hanging="403"/>
      </w:pPr>
      <w:rPr>
        <w:rFonts w:hint="default"/>
      </w:rPr>
    </w:lvl>
    <w:lvl w:ilvl="7">
      <w:start w:val="1"/>
      <w:numFmt w:val="bullet"/>
      <w:lvlText w:val="•"/>
      <w:lvlJc w:val="left"/>
      <w:pPr>
        <w:ind w:left="6868" w:hanging="403"/>
      </w:pPr>
      <w:rPr>
        <w:rFonts w:hint="default"/>
      </w:rPr>
    </w:lvl>
    <w:lvl w:ilvl="8">
      <w:start w:val="1"/>
      <w:numFmt w:val="bullet"/>
      <w:lvlText w:val="•"/>
      <w:lvlJc w:val="left"/>
      <w:pPr>
        <w:ind w:left="7772" w:hanging="403"/>
      </w:pPr>
      <w:rPr>
        <w:rFonts w:hint="default"/>
      </w:rPr>
    </w:lvl>
  </w:abstractNum>
  <w:abstractNum w:abstractNumId="14" w15:restartNumberingAfterBreak="0">
    <w:nsid w:val="396E5EAD"/>
    <w:multiLevelType w:val="multilevel"/>
    <w:tmpl w:val="5E72C70A"/>
    <w:lvl w:ilvl="0">
      <w:start w:val="15"/>
      <w:numFmt w:val="decimal"/>
      <w:lvlText w:val="%1"/>
      <w:lvlJc w:val="left"/>
      <w:pPr>
        <w:ind w:left="527" w:hanging="439"/>
      </w:pPr>
      <w:rPr>
        <w:rFonts w:hint="default"/>
      </w:rPr>
    </w:lvl>
    <w:lvl w:ilvl="1">
      <w:start w:val="1"/>
      <w:numFmt w:val="lowerLetter"/>
      <w:lvlText w:val="%1.%2"/>
      <w:lvlJc w:val="left"/>
      <w:pPr>
        <w:ind w:left="527" w:hanging="439"/>
      </w:pPr>
      <w:rPr>
        <w:rFonts w:ascii="Times New Roman" w:eastAsia="Times New Roman" w:hAnsi="Times New Roman" w:hint="default"/>
        <w:spacing w:val="1"/>
        <w:w w:val="99"/>
        <w:sz w:val="20"/>
        <w:szCs w:val="20"/>
      </w:rPr>
    </w:lvl>
    <w:lvl w:ilvl="2">
      <w:start w:val="1"/>
      <w:numFmt w:val="bullet"/>
      <w:lvlText w:val="•"/>
      <w:lvlJc w:val="left"/>
      <w:pPr>
        <w:ind w:left="2328" w:hanging="439"/>
      </w:pPr>
      <w:rPr>
        <w:rFonts w:hint="default"/>
      </w:rPr>
    </w:lvl>
    <w:lvl w:ilvl="3">
      <w:start w:val="1"/>
      <w:numFmt w:val="bullet"/>
      <w:lvlText w:val="•"/>
      <w:lvlJc w:val="left"/>
      <w:pPr>
        <w:ind w:left="3232" w:hanging="439"/>
      </w:pPr>
      <w:rPr>
        <w:rFonts w:hint="default"/>
      </w:rPr>
    </w:lvl>
    <w:lvl w:ilvl="4">
      <w:start w:val="1"/>
      <w:numFmt w:val="bullet"/>
      <w:lvlText w:val="•"/>
      <w:lvlJc w:val="left"/>
      <w:pPr>
        <w:ind w:left="4136" w:hanging="439"/>
      </w:pPr>
      <w:rPr>
        <w:rFonts w:hint="default"/>
      </w:rPr>
    </w:lvl>
    <w:lvl w:ilvl="5">
      <w:start w:val="1"/>
      <w:numFmt w:val="bullet"/>
      <w:lvlText w:val="•"/>
      <w:lvlJc w:val="left"/>
      <w:pPr>
        <w:ind w:left="5040" w:hanging="439"/>
      </w:pPr>
      <w:rPr>
        <w:rFonts w:hint="default"/>
      </w:rPr>
    </w:lvl>
    <w:lvl w:ilvl="6">
      <w:start w:val="1"/>
      <w:numFmt w:val="bullet"/>
      <w:lvlText w:val="•"/>
      <w:lvlJc w:val="left"/>
      <w:pPr>
        <w:ind w:left="5944" w:hanging="439"/>
      </w:pPr>
      <w:rPr>
        <w:rFonts w:hint="default"/>
      </w:rPr>
    </w:lvl>
    <w:lvl w:ilvl="7">
      <w:start w:val="1"/>
      <w:numFmt w:val="bullet"/>
      <w:lvlText w:val="•"/>
      <w:lvlJc w:val="left"/>
      <w:pPr>
        <w:ind w:left="6848" w:hanging="439"/>
      </w:pPr>
      <w:rPr>
        <w:rFonts w:hint="default"/>
      </w:rPr>
    </w:lvl>
    <w:lvl w:ilvl="8">
      <w:start w:val="1"/>
      <w:numFmt w:val="bullet"/>
      <w:lvlText w:val="•"/>
      <w:lvlJc w:val="left"/>
      <w:pPr>
        <w:ind w:left="7752" w:hanging="439"/>
      </w:pPr>
      <w:rPr>
        <w:rFonts w:hint="default"/>
      </w:rPr>
    </w:lvl>
  </w:abstractNum>
  <w:abstractNum w:abstractNumId="15" w15:restartNumberingAfterBreak="0">
    <w:nsid w:val="407755A5"/>
    <w:multiLevelType w:val="multilevel"/>
    <w:tmpl w:val="44C481D2"/>
    <w:lvl w:ilvl="0">
      <w:start w:val="8"/>
      <w:numFmt w:val="decimal"/>
      <w:lvlText w:val="%1"/>
      <w:lvlJc w:val="left"/>
      <w:pPr>
        <w:ind w:left="527" w:hanging="428"/>
      </w:pPr>
      <w:rPr>
        <w:rFonts w:hint="default"/>
      </w:rPr>
    </w:lvl>
    <w:lvl w:ilvl="1">
      <w:start w:val="1"/>
      <w:numFmt w:val="decimal"/>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28" w:hanging="428"/>
      </w:pPr>
      <w:rPr>
        <w:rFonts w:hint="default"/>
      </w:rPr>
    </w:lvl>
    <w:lvl w:ilvl="3">
      <w:start w:val="1"/>
      <w:numFmt w:val="bullet"/>
      <w:lvlText w:val="•"/>
      <w:lvlJc w:val="left"/>
      <w:pPr>
        <w:ind w:left="3232" w:hanging="428"/>
      </w:pPr>
      <w:rPr>
        <w:rFonts w:hint="default"/>
      </w:rPr>
    </w:lvl>
    <w:lvl w:ilvl="4">
      <w:start w:val="1"/>
      <w:numFmt w:val="bullet"/>
      <w:lvlText w:val="•"/>
      <w:lvlJc w:val="left"/>
      <w:pPr>
        <w:ind w:left="4136" w:hanging="428"/>
      </w:pPr>
      <w:rPr>
        <w:rFonts w:hint="default"/>
      </w:rPr>
    </w:lvl>
    <w:lvl w:ilvl="5">
      <w:start w:val="1"/>
      <w:numFmt w:val="bullet"/>
      <w:lvlText w:val="•"/>
      <w:lvlJc w:val="left"/>
      <w:pPr>
        <w:ind w:left="5040" w:hanging="428"/>
      </w:pPr>
      <w:rPr>
        <w:rFonts w:hint="default"/>
      </w:rPr>
    </w:lvl>
    <w:lvl w:ilvl="6">
      <w:start w:val="1"/>
      <w:numFmt w:val="bullet"/>
      <w:lvlText w:val="•"/>
      <w:lvlJc w:val="left"/>
      <w:pPr>
        <w:ind w:left="5944" w:hanging="428"/>
      </w:pPr>
      <w:rPr>
        <w:rFonts w:hint="default"/>
      </w:rPr>
    </w:lvl>
    <w:lvl w:ilvl="7">
      <w:start w:val="1"/>
      <w:numFmt w:val="bullet"/>
      <w:lvlText w:val="•"/>
      <w:lvlJc w:val="left"/>
      <w:pPr>
        <w:ind w:left="6848" w:hanging="428"/>
      </w:pPr>
      <w:rPr>
        <w:rFonts w:hint="default"/>
      </w:rPr>
    </w:lvl>
    <w:lvl w:ilvl="8">
      <w:start w:val="1"/>
      <w:numFmt w:val="bullet"/>
      <w:lvlText w:val="•"/>
      <w:lvlJc w:val="left"/>
      <w:pPr>
        <w:ind w:left="7752" w:hanging="428"/>
      </w:pPr>
      <w:rPr>
        <w:rFonts w:hint="default"/>
      </w:rPr>
    </w:lvl>
  </w:abstractNum>
  <w:abstractNum w:abstractNumId="16" w15:restartNumberingAfterBreak="0">
    <w:nsid w:val="42493758"/>
    <w:multiLevelType w:val="hybridMultilevel"/>
    <w:tmpl w:val="CE1A343E"/>
    <w:lvl w:ilvl="0" w:tplc="63BCB670">
      <w:start w:val="56"/>
      <w:numFmt w:val="decimal"/>
      <w:lvlText w:val="%1."/>
      <w:lvlJc w:val="left"/>
      <w:pPr>
        <w:ind w:left="360" w:hanging="360"/>
      </w:pPr>
      <w:rPr>
        <w:rFonts w:hint="default"/>
      </w:rPr>
    </w:lvl>
    <w:lvl w:ilvl="1" w:tplc="18090019">
      <w:start w:val="1"/>
      <w:numFmt w:val="lowerLetter"/>
      <w:lvlText w:val="%2."/>
      <w:lvlJc w:val="left"/>
      <w:pPr>
        <w:ind w:left="107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477762DC"/>
    <w:multiLevelType w:val="hybridMultilevel"/>
    <w:tmpl w:val="85102C9C"/>
    <w:lvl w:ilvl="0" w:tplc="D3E8F7B8">
      <w:start w:val="56"/>
      <w:numFmt w:val="decimal"/>
      <w:lvlText w:val="%1."/>
      <w:lvlJc w:val="left"/>
      <w:pPr>
        <w:ind w:left="360" w:hanging="360"/>
      </w:pPr>
      <w:rPr>
        <w:rFonts w:ascii="Times New Roman" w:hAnsi="Times New Roman" w:cs="Times New Roman" w:hint="default"/>
        <w:b w:val="0"/>
        <w:i w:val="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8" w15:restartNumberingAfterBreak="0">
    <w:nsid w:val="4DFB4985"/>
    <w:multiLevelType w:val="multilevel"/>
    <w:tmpl w:val="BB461A40"/>
    <w:lvl w:ilvl="0">
      <w:start w:val="7"/>
      <w:numFmt w:val="decimal"/>
      <w:lvlText w:val="%1"/>
      <w:lvlJc w:val="left"/>
      <w:pPr>
        <w:ind w:left="527" w:hanging="428"/>
      </w:pPr>
      <w:rPr>
        <w:rFonts w:hint="default"/>
      </w:rPr>
    </w:lvl>
    <w:lvl w:ilvl="1">
      <w:start w:val="1"/>
      <w:numFmt w:val="lowerLetter"/>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28" w:hanging="428"/>
      </w:pPr>
      <w:rPr>
        <w:rFonts w:hint="default"/>
      </w:rPr>
    </w:lvl>
    <w:lvl w:ilvl="3">
      <w:start w:val="1"/>
      <w:numFmt w:val="bullet"/>
      <w:lvlText w:val="•"/>
      <w:lvlJc w:val="left"/>
      <w:pPr>
        <w:ind w:left="3232" w:hanging="428"/>
      </w:pPr>
      <w:rPr>
        <w:rFonts w:hint="default"/>
      </w:rPr>
    </w:lvl>
    <w:lvl w:ilvl="4">
      <w:start w:val="1"/>
      <w:numFmt w:val="bullet"/>
      <w:lvlText w:val="•"/>
      <w:lvlJc w:val="left"/>
      <w:pPr>
        <w:ind w:left="4136" w:hanging="428"/>
      </w:pPr>
      <w:rPr>
        <w:rFonts w:hint="default"/>
      </w:rPr>
    </w:lvl>
    <w:lvl w:ilvl="5">
      <w:start w:val="1"/>
      <w:numFmt w:val="bullet"/>
      <w:lvlText w:val="•"/>
      <w:lvlJc w:val="left"/>
      <w:pPr>
        <w:ind w:left="5040" w:hanging="428"/>
      </w:pPr>
      <w:rPr>
        <w:rFonts w:hint="default"/>
      </w:rPr>
    </w:lvl>
    <w:lvl w:ilvl="6">
      <w:start w:val="1"/>
      <w:numFmt w:val="bullet"/>
      <w:lvlText w:val="•"/>
      <w:lvlJc w:val="left"/>
      <w:pPr>
        <w:ind w:left="5944" w:hanging="428"/>
      </w:pPr>
      <w:rPr>
        <w:rFonts w:hint="default"/>
      </w:rPr>
    </w:lvl>
    <w:lvl w:ilvl="7">
      <w:start w:val="1"/>
      <w:numFmt w:val="bullet"/>
      <w:lvlText w:val="•"/>
      <w:lvlJc w:val="left"/>
      <w:pPr>
        <w:ind w:left="6848" w:hanging="428"/>
      </w:pPr>
      <w:rPr>
        <w:rFonts w:hint="default"/>
      </w:rPr>
    </w:lvl>
    <w:lvl w:ilvl="8">
      <w:start w:val="1"/>
      <w:numFmt w:val="bullet"/>
      <w:lvlText w:val="•"/>
      <w:lvlJc w:val="left"/>
      <w:pPr>
        <w:ind w:left="7752" w:hanging="428"/>
      </w:pPr>
      <w:rPr>
        <w:rFonts w:hint="default"/>
      </w:rPr>
    </w:lvl>
  </w:abstractNum>
  <w:abstractNum w:abstractNumId="19" w15:restartNumberingAfterBreak="0">
    <w:nsid w:val="4E77676A"/>
    <w:multiLevelType w:val="hybridMultilevel"/>
    <w:tmpl w:val="122A3A06"/>
    <w:lvl w:ilvl="0" w:tplc="4E184D42">
      <w:start w:val="1"/>
      <w:numFmt w:val="decimal"/>
      <w:lvlText w:val="%1."/>
      <w:lvlJc w:val="left"/>
      <w:pPr>
        <w:ind w:left="360" w:hanging="360"/>
      </w:pPr>
      <w:rPr>
        <w:b w:val="0"/>
        <w:i w:val="0"/>
        <w:color w:val="auto"/>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0" w15:restartNumberingAfterBreak="0">
    <w:nsid w:val="5315228D"/>
    <w:multiLevelType w:val="multilevel"/>
    <w:tmpl w:val="55F03A98"/>
    <w:lvl w:ilvl="0">
      <w:start w:val="11"/>
      <w:numFmt w:val="decimal"/>
      <w:lvlText w:val="%1"/>
      <w:lvlJc w:val="left"/>
      <w:pPr>
        <w:ind w:left="527" w:hanging="400"/>
      </w:pPr>
      <w:rPr>
        <w:rFonts w:hint="default"/>
      </w:rPr>
    </w:lvl>
    <w:lvl w:ilvl="1">
      <w:start w:val="1"/>
      <w:numFmt w:val="decimal"/>
      <w:lvlText w:val="%1.%2"/>
      <w:lvlJc w:val="left"/>
      <w:pPr>
        <w:ind w:left="527" w:hanging="400"/>
      </w:pPr>
      <w:rPr>
        <w:rFonts w:ascii="Times New Roman" w:eastAsia="Times New Roman" w:hAnsi="Times New Roman" w:hint="default"/>
        <w:spacing w:val="1"/>
        <w:w w:val="99"/>
        <w:sz w:val="20"/>
        <w:szCs w:val="20"/>
      </w:rPr>
    </w:lvl>
    <w:lvl w:ilvl="2">
      <w:start w:val="1"/>
      <w:numFmt w:val="bullet"/>
      <w:lvlText w:val="•"/>
      <w:lvlJc w:val="left"/>
      <w:pPr>
        <w:ind w:left="2328" w:hanging="400"/>
      </w:pPr>
      <w:rPr>
        <w:rFonts w:hint="default"/>
      </w:rPr>
    </w:lvl>
    <w:lvl w:ilvl="3">
      <w:start w:val="1"/>
      <w:numFmt w:val="bullet"/>
      <w:lvlText w:val="•"/>
      <w:lvlJc w:val="left"/>
      <w:pPr>
        <w:ind w:left="3232" w:hanging="400"/>
      </w:pPr>
      <w:rPr>
        <w:rFonts w:hint="default"/>
      </w:rPr>
    </w:lvl>
    <w:lvl w:ilvl="4">
      <w:start w:val="1"/>
      <w:numFmt w:val="bullet"/>
      <w:lvlText w:val="•"/>
      <w:lvlJc w:val="left"/>
      <w:pPr>
        <w:ind w:left="4136" w:hanging="400"/>
      </w:pPr>
      <w:rPr>
        <w:rFonts w:hint="default"/>
      </w:rPr>
    </w:lvl>
    <w:lvl w:ilvl="5">
      <w:start w:val="1"/>
      <w:numFmt w:val="bullet"/>
      <w:lvlText w:val="•"/>
      <w:lvlJc w:val="left"/>
      <w:pPr>
        <w:ind w:left="5040" w:hanging="400"/>
      </w:pPr>
      <w:rPr>
        <w:rFonts w:hint="default"/>
      </w:rPr>
    </w:lvl>
    <w:lvl w:ilvl="6">
      <w:start w:val="1"/>
      <w:numFmt w:val="bullet"/>
      <w:lvlText w:val="•"/>
      <w:lvlJc w:val="left"/>
      <w:pPr>
        <w:ind w:left="5944" w:hanging="400"/>
      </w:pPr>
      <w:rPr>
        <w:rFonts w:hint="default"/>
      </w:rPr>
    </w:lvl>
    <w:lvl w:ilvl="7">
      <w:start w:val="1"/>
      <w:numFmt w:val="bullet"/>
      <w:lvlText w:val="•"/>
      <w:lvlJc w:val="left"/>
      <w:pPr>
        <w:ind w:left="6848" w:hanging="400"/>
      </w:pPr>
      <w:rPr>
        <w:rFonts w:hint="default"/>
      </w:rPr>
    </w:lvl>
    <w:lvl w:ilvl="8">
      <w:start w:val="1"/>
      <w:numFmt w:val="bullet"/>
      <w:lvlText w:val="•"/>
      <w:lvlJc w:val="left"/>
      <w:pPr>
        <w:ind w:left="7752" w:hanging="400"/>
      </w:pPr>
      <w:rPr>
        <w:rFonts w:hint="default"/>
      </w:rPr>
    </w:lvl>
  </w:abstractNum>
  <w:abstractNum w:abstractNumId="21" w15:restartNumberingAfterBreak="0">
    <w:nsid w:val="54C02136"/>
    <w:multiLevelType w:val="multilevel"/>
    <w:tmpl w:val="36BAFEFE"/>
    <w:lvl w:ilvl="0">
      <w:start w:val="8"/>
      <w:numFmt w:val="decimal"/>
      <w:lvlText w:val="%1"/>
      <w:lvlJc w:val="left"/>
      <w:pPr>
        <w:ind w:left="527" w:hanging="428"/>
      </w:pPr>
      <w:rPr>
        <w:rFonts w:hint="default"/>
      </w:rPr>
    </w:lvl>
    <w:lvl w:ilvl="1">
      <w:start w:val="1"/>
      <w:numFmt w:val="lowerLetter"/>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28" w:hanging="428"/>
      </w:pPr>
      <w:rPr>
        <w:rFonts w:hint="default"/>
      </w:rPr>
    </w:lvl>
    <w:lvl w:ilvl="3">
      <w:start w:val="1"/>
      <w:numFmt w:val="bullet"/>
      <w:lvlText w:val="•"/>
      <w:lvlJc w:val="left"/>
      <w:pPr>
        <w:ind w:left="3232" w:hanging="428"/>
      </w:pPr>
      <w:rPr>
        <w:rFonts w:hint="default"/>
      </w:rPr>
    </w:lvl>
    <w:lvl w:ilvl="4">
      <w:start w:val="1"/>
      <w:numFmt w:val="bullet"/>
      <w:lvlText w:val="•"/>
      <w:lvlJc w:val="left"/>
      <w:pPr>
        <w:ind w:left="4136" w:hanging="428"/>
      </w:pPr>
      <w:rPr>
        <w:rFonts w:hint="default"/>
      </w:rPr>
    </w:lvl>
    <w:lvl w:ilvl="5">
      <w:start w:val="1"/>
      <w:numFmt w:val="bullet"/>
      <w:lvlText w:val="•"/>
      <w:lvlJc w:val="left"/>
      <w:pPr>
        <w:ind w:left="5040" w:hanging="428"/>
      </w:pPr>
      <w:rPr>
        <w:rFonts w:hint="default"/>
      </w:rPr>
    </w:lvl>
    <w:lvl w:ilvl="6">
      <w:start w:val="1"/>
      <w:numFmt w:val="bullet"/>
      <w:lvlText w:val="•"/>
      <w:lvlJc w:val="left"/>
      <w:pPr>
        <w:ind w:left="5944" w:hanging="428"/>
      </w:pPr>
      <w:rPr>
        <w:rFonts w:hint="default"/>
      </w:rPr>
    </w:lvl>
    <w:lvl w:ilvl="7">
      <w:start w:val="1"/>
      <w:numFmt w:val="bullet"/>
      <w:lvlText w:val="•"/>
      <w:lvlJc w:val="left"/>
      <w:pPr>
        <w:ind w:left="6848" w:hanging="428"/>
      </w:pPr>
      <w:rPr>
        <w:rFonts w:hint="default"/>
      </w:rPr>
    </w:lvl>
    <w:lvl w:ilvl="8">
      <w:start w:val="1"/>
      <w:numFmt w:val="bullet"/>
      <w:lvlText w:val="•"/>
      <w:lvlJc w:val="left"/>
      <w:pPr>
        <w:ind w:left="7752" w:hanging="428"/>
      </w:pPr>
      <w:rPr>
        <w:rFonts w:hint="default"/>
      </w:rPr>
    </w:lvl>
  </w:abstractNum>
  <w:abstractNum w:abstractNumId="22" w15:restartNumberingAfterBreak="0">
    <w:nsid w:val="54FD2BED"/>
    <w:multiLevelType w:val="multilevel"/>
    <w:tmpl w:val="FF4A7C84"/>
    <w:lvl w:ilvl="0">
      <w:start w:val="9"/>
      <w:numFmt w:val="decimal"/>
      <w:lvlText w:val="%1"/>
      <w:lvlJc w:val="left"/>
      <w:pPr>
        <w:ind w:left="527" w:hanging="428"/>
      </w:pPr>
      <w:rPr>
        <w:rFonts w:hint="default"/>
      </w:rPr>
    </w:lvl>
    <w:lvl w:ilvl="1">
      <w:start w:val="1"/>
      <w:numFmt w:val="decimal"/>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28" w:hanging="428"/>
      </w:pPr>
      <w:rPr>
        <w:rFonts w:hint="default"/>
      </w:rPr>
    </w:lvl>
    <w:lvl w:ilvl="3">
      <w:start w:val="1"/>
      <w:numFmt w:val="bullet"/>
      <w:lvlText w:val="•"/>
      <w:lvlJc w:val="left"/>
      <w:pPr>
        <w:ind w:left="3232" w:hanging="428"/>
      </w:pPr>
      <w:rPr>
        <w:rFonts w:hint="default"/>
      </w:rPr>
    </w:lvl>
    <w:lvl w:ilvl="4">
      <w:start w:val="1"/>
      <w:numFmt w:val="bullet"/>
      <w:lvlText w:val="•"/>
      <w:lvlJc w:val="left"/>
      <w:pPr>
        <w:ind w:left="4136" w:hanging="428"/>
      </w:pPr>
      <w:rPr>
        <w:rFonts w:hint="default"/>
      </w:rPr>
    </w:lvl>
    <w:lvl w:ilvl="5">
      <w:start w:val="1"/>
      <w:numFmt w:val="bullet"/>
      <w:lvlText w:val="•"/>
      <w:lvlJc w:val="left"/>
      <w:pPr>
        <w:ind w:left="5040" w:hanging="428"/>
      </w:pPr>
      <w:rPr>
        <w:rFonts w:hint="default"/>
      </w:rPr>
    </w:lvl>
    <w:lvl w:ilvl="6">
      <w:start w:val="1"/>
      <w:numFmt w:val="bullet"/>
      <w:lvlText w:val="•"/>
      <w:lvlJc w:val="left"/>
      <w:pPr>
        <w:ind w:left="5944" w:hanging="428"/>
      </w:pPr>
      <w:rPr>
        <w:rFonts w:hint="default"/>
      </w:rPr>
    </w:lvl>
    <w:lvl w:ilvl="7">
      <w:start w:val="1"/>
      <w:numFmt w:val="bullet"/>
      <w:lvlText w:val="•"/>
      <w:lvlJc w:val="left"/>
      <w:pPr>
        <w:ind w:left="6848" w:hanging="428"/>
      </w:pPr>
      <w:rPr>
        <w:rFonts w:hint="default"/>
      </w:rPr>
    </w:lvl>
    <w:lvl w:ilvl="8">
      <w:start w:val="1"/>
      <w:numFmt w:val="bullet"/>
      <w:lvlText w:val="•"/>
      <w:lvlJc w:val="left"/>
      <w:pPr>
        <w:ind w:left="7752" w:hanging="428"/>
      </w:pPr>
      <w:rPr>
        <w:rFonts w:hint="default"/>
      </w:rPr>
    </w:lvl>
  </w:abstractNum>
  <w:abstractNum w:abstractNumId="23" w15:restartNumberingAfterBreak="0">
    <w:nsid w:val="56C050F7"/>
    <w:multiLevelType w:val="multilevel"/>
    <w:tmpl w:val="59962200"/>
    <w:lvl w:ilvl="0">
      <w:start w:val="14"/>
      <w:numFmt w:val="decimal"/>
      <w:lvlText w:val="%1"/>
      <w:lvlJc w:val="left"/>
      <w:pPr>
        <w:ind w:left="547" w:hanging="410"/>
      </w:pPr>
      <w:rPr>
        <w:rFonts w:hint="default"/>
      </w:rPr>
    </w:lvl>
    <w:lvl w:ilvl="1">
      <w:start w:val="1"/>
      <w:numFmt w:val="lowerLetter"/>
      <w:lvlText w:val="%1.%2"/>
      <w:lvlJc w:val="left"/>
      <w:pPr>
        <w:ind w:left="547" w:hanging="410"/>
      </w:pPr>
      <w:rPr>
        <w:rFonts w:ascii="Times New Roman" w:eastAsia="Times New Roman" w:hAnsi="Times New Roman" w:hint="default"/>
        <w:spacing w:val="1"/>
        <w:w w:val="99"/>
        <w:sz w:val="20"/>
        <w:szCs w:val="20"/>
      </w:rPr>
    </w:lvl>
    <w:lvl w:ilvl="2">
      <w:start w:val="1"/>
      <w:numFmt w:val="bullet"/>
      <w:lvlText w:val="•"/>
      <w:lvlJc w:val="left"/>
      <w:pPr>
        <w:ind w:left="2348" w:hanging="410"/>
      </w:pPr>
      <w:rPr>
        <w:rFonts w:hint="default"/>
      </w:rPr>
    </w:lvl>
    <w:lvl w:ilvl="3">
      <w:start w:val="1"/>
      <w:numFmt w:val="bullet"/>
      <w:lvlText w:val="•"/>
      <w:lvlJc w:val="left"/>
      <w:pPr>
        <w:ind w:left="3252" w:hanging="410"/>
      </w:pPr>
      <w:rPr>
        <w:rFonts w:hint="default"/>
      </w:rPr>
    </w:lvl>
    <w:lvl w:ilvl="4">
      <w:start w:val="1"/>
      <w:numFmt w:val="bullet"/>
      <w:lvlText w:val="•"/>
      <w:lvlJc w:val="left"/>
      <w:pPr>
        <w:ind w:left="4156" w:hanging="410"/>
      </w:pPr>
      <w:rPr>
        <w:rFonts w:hint="default"/>
      </w:rPr>
    </w:lvl>
    <w:lvl w:ilvl="5">
      <w:start w:val="1"/>
      <w:numFmt w:val="bullet"/>
      <w:lvlText w:val="•"/>
      <w:lvlJc w:val="left"/>
      <w:pPr>
        <w:ind w:left="5060" w:hanging="410"/>
      </w:pPr>
      <w:rPr>
        <w:rFonts w:hint="default"/>
      </w:rPr>
    </w:lvl>
    <w:lvl w:ilvl="6">
      <w:start w:val="1"/>
      <w:numFmt w:val="bullet"/>
      <w:lvlText w:val="•"/>
      <w:lvlJc w:val="left"/>
      <w:pPr>
        <w:ind w:left="5964" w:hanging="410"/>
      </w:pPr>
      <w:rPr>
        <w:rFonts w:hint="default"/>
      </w:rPr>
    </w:lvl>
    <w:lvl w:ilvl="7">
      <w:start w:val="1"/>
      <w:numFmt w:val="bullet"/>
      <w:lvlText w:val="•"/>
      <w:lvlJc w:val="left"/>
      <w:pPr>
        <w:ind w:left="6868" w:hanging="410"/>
      </w:pPr>
      <w:rPr>
        <w:rFonts w:hint="default"/>
      </w:rPr>
    </w:lvl>
    <w:lvl w:ilvl="8">
      <w:start w:val="1"/>
      <w:numFmt w:val="bullet"/>
      <w:lvlText w:val="•"/>
      <w:lvlJc w:val="left"/>
      <w:pPr>
        <w:ind w:left="7772" w:hanging="410"/>
      </w:pPr>
      <w:rPr>
        <w:rFonts w:hint="default"/>
      </w:rPr>
    </w:lvl>
  </w:abstractNum>
  <w:abstractNum w:abstractNumId="24" w15:restartNumberingAfterBreak="0">
    <w:nsid w:val="57BA53FE"/>
    <w:multiLevelType w:val="multilevel"/>
    <w:tmpl w:val="BD7A60D0"/>
    <w:lvl w:ilvl="0">
      <w:start w:val="2"/>
      <w:numFmt w:val="decimal"/>
      <w:lvlText w:val="%1"/>
      <w:lvlJc w:val="left"/>
      <w:pPr>
        <w:ind w:left="527" w:hanging="428"/>
      </w:pPr>
      <w:rPr>
        <w:rFonts w:hint="default"/>
      </w:rPr>
    </w:lvl>
    <w:lvl w:ilvl="1">
      <w:start w:val="1"/>
      <w:numFmt w:val="lowerLetter"/>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32" w:hanging="428"/>
      </w:pPr>
      <w:rPr>
        <w:rFonts w:hint="default"/>
      </w:rPr>
    </w:lvl>
    <w:lvl w:ilvl="3">
      <w:start w:val="1"/>
      <w:numFmt w:val="bullet"/>
      <w:lvlText w:val="•"/>
      <w:lvlJc w:val="left"/>
      <w:pPr>
        <w:ind w:left="3238" w:hanging="428"/>
      </w:pPr>
      <w:rPr>
        <w:rFonts w:hint="default"/>
      </w:rPr>
    </w:lvl>
    <w:lvl w:ilvl="4">
      <w:start w:val="1"/>
      <w:numFmt w:val="bullet"/>
      <w:lvlText w:val="•"/>
      <w:lvlJc w:val="left"/>
      <w:pPr>
        <w:ind w:left="4144" w:hanging="428"/>
      </w:pPr>
      <w:rPr>
        <w:rFonts w:hint="default"/>
      </w:rPr>
    </w:lvl>
    <w:lvl w:ilvl="5">
      <w:start w:val="1"/>
      <w:numFmt w:val="bullet"/>
      <w:lvlText w:val="•"/>
      <w:lvlJc w:val="left"/>
      <w:pPr>
        <w:ind w:left="5050" w:hanging="428"/>
      </w:pPr>
      <w:rPr>
        <w:rFonts w:hint="default"/>
      </w:rPr>
    </w:lvl>
    <w:lvl w:ilvl="6">
      <w:start w:val="1"/>
      <w:numFmt w:val="bullet"/>
      <w:lvlText w:val="•"/>
      <w:lvlJc w:val="left"/>
      <w:pPr>
        <w:ind w:left="5956" w:hanging="428"/>
      </w:pPr>
      <w:rPr>
        <w:rFonts w:hint="default"/>
      </w:rPr>
    </w:lvl>
    <w:lvl w:ilvl="7">
      <w:start w:val="1"/>
      <w:numFmt w:val="bullet"/>
      <w:lvlText w:val="•"/>
      <w:lvlJc w:val="left"/>
      <w:pPr>
        <w:ind w:left="6862" w:hanging="428"/>
      </w:pPr>
      <w:rPr>
        <w:rFonts w:hint="default"/>
      </w:rPr>
    </w:lvl>
    <w:lvl w:ilvl="8">
      <w:start w:val="1"/>
      <w:numFmt w:val="bullet"/>
      <w:lvlText w:val="•"/>
      <w:lvlJc w:val="left"/>
      <w:pPr>
        <w:ind w:left="7768" w:hanging="428"/>
      </w:pPr>
      <w:rPr>
        <w:rFonts w:hint="default"/>
      </w:rPr>
    </w:lvl>
  </w:abstractNum>
  <w:abstractNum w:abstractNumId="25" w15:restartNumberingAfterBreak="0">
    <w:nsid w:val="5DD1608C"/>
    <w:multiLevelType w:val="multilevel"/>
    <w:tmpl w:val="7A824082"/>
    <w:lvl w:ilvl="0">
      <w:start w:val="9"/>
      <w:numFmt w:val="decimal"/>
      <w:lvlText w:val="%1"/>
      <w:lvlJc w:val="left"/>
      <w:pPr>
        <w:ind w:left="527" w:hanging="428"/>
      </w:pPr>
      <w:rPr>
        <w:rFonts w:hint="default"/>
      </w:rPr>
    </w:lvl>
    <w:lvl w:ilvl="1">
      <w:start w:val="1"/>
      <w:numFmt w:val="lowerLetter"/>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28" w:hanging="428"/>
      </w:pPr>
      <w:rPr>
        <w:rFonts w:hint="default"/>
      </w:rPr>
    </w:lvl>
    <w:lvl w:ilvl="3">
      <w:start w:val="1"/>
      <w:numFmt w:val="bullet"/>
      <w:lvlText w:val="•"/>
      <w:lvlJc w:val="left"/>
      <w:pPr>
        <w:ind w:left="3232" w:hanging="428"/>
      </w:pPr>
      <w:rPr>
        <w:rFonts w:hint="default"/>
      </w:rPr>
    </w:lvl>
    <w:lvl w:ilvl="4">
      <w:start w:val="1"/>
      <w:numFmt w:val="bullet"/>
      <w:lvlText w:val="•"/>
      <w:lvlJc w:val="left"/>
      <w:pPr>
        <w:ind w:left="4136" w:hanging="428"/>
      </w:pPr>
      <w:rPr>
        <w:rFonts w:hint="default"/>
      </w:rPr>
    </w:lvl>
    <w:lvl w:ilvl="5">
      <w:start w:val="1"/>
      <w:numFmt w:val="bullet"/>
      <w:lvlText w:val="•"/>
      <w:lvlJc w:val="left"/>
      <w:pPr>
        <w:ind w:left="5040" w:hanging="428"/>
      </w:pPr>
      <w:rPr>
        <w:rFonts w:hint="default"/>
      </w:rPr>
    </w:lvl>
    <w:lvl w:ilvl="6">
      <w:start w:val="1"/>
      <w:numFmt w:val="bullet"/>
      <w:lvlText w:val="•"/>
      <w:lvlJc w:val="left"/>
      <w:pPr>
        <w:ind w:left="5944" w:hanging="428"/>
      </w:pPr>
      <w:rPr>
        <w:rFonts w:hint="default"/>
      </w:rPr>
    </w:lvl>
    <w:lvl w:ilvl="7">
      <w:start w:val="1"/>
      <w:numFmt w:val="bullet"/>
      <w:lvlText w:val="•"/>
      <w:lvlJc w:val="left"/>
      <w:pPr>
        <w:ind w:left="6848" w:hanging="428"/>
      </w:pPr>
      <w:rPr>
        <w:rFonts w:hint="default"/>
      </w:rPr>
    </w:lvl>
    <w:lvl w:ilvl="8">
      <w:start w:val="1"/>
      <w:numFmt w:val="bullet"/>
      <w:lvlText w:val="•"/>
      <w:lvlJc w:val="left"/>
      <w:pPr>
        <w:ind w:left="7752" w:hanging="428"/>
      </w:pPr>
      <w:rPr>
        <w:rFonts w:hint="default"/>
      </w:rPr>
    </w:lvl>
  </w:abstractNum>
  <w:abstractNum w:abstractNumId="26" w15:restartNumberingAfterBreak="0">
    <w:nsid w:val="604F072D"/>
    <w:multiLevelType w:val="multilevel"/>
    <w:tmpl w:val="22C8B73E"/>
    <w:lvl w:ilvl="0">
      <w:start w:val="6"/>
      <w:numFmt w:val="decimal"/>
      <w:lvlText w:val="%1"/>
      <w:lvlJc w:val="left"/>
      <w:pPr>
        <w:ind w:left="527" w:hanging="428"/>
      </w:pPr>
      <w:rPr>
        <w:rFonts w:hint="default"/>
      </w:rPr>
    </w:lvl>
    <w:lvl w:ilvl="1">
      <w:start w:val="1"/>
      <w:numFmt w:val="decimal"/>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28" w:hanging="428"/>
      </w:pPr>
      <w:rPr>
        <w:rFonts w:hint="default"/>
      </w:rPr>
    </w:lvl>
    <w:lvl w:ilvl="3">
      <w:start w:val="1"/>
      <w:numFmt w:val="bullet"/>
      <w:lvlText w:val="•"/>
      <w:lvlJc w:val="left"/>
      <w:pPr>
        <w:ind w:left="3232" w:hanging="428"/>
      </w:pPr>
      <w:rPr>
        <w:rFonts w:hint="default"/>
      </w:rPr>
    </w:lvl>
    <w:lvl w:ilvl="4">
      <w:start w:val="1"/>
      <w:numFmt w:val="bullet"/>
      <w:lvlText w:val="•"/>
      <w:lvlJc w:val="left"/>
      <w:pPr>
        <w:ind w:left="4136" w:hanging="428"/>
      </w:pPr>
      <w:rPr>
        <w:rFonts w:hint="default"/>
      </w:rPr>
    </w:lvl>
    <w:lvl w:ilvl="5">
      <w:start w:val="1"/>
      <w:numFmt w:val="bullet"/>
      <w:lvlText w:val="•"/>
      <w:lvlJc w:val="left"/>
      <w:pPr>
        <w:ind w:left="5040" w:hanging="428"/>
      </w:pPr>
      <w:rPr>
        <w:rFonts w:hint="default"/>
      </w:rPr>
    </w:lvl>
    <w:lvl w:ilvl="6">
      <w:start w:val="1"/>
      <w:numFmt w:val="bullet"/>
      <w:lvlText w:val="•"/>
      <w:lvlJc w:val="left"/>
      <w:pPr>
        <w:ind w:left="5944" w:hanging="428"/>
      </w:pPr>
      <w:rPr>
        <w:rFonts w:hint="default"/>
      </w:rPr>
    </w:lvl>
    <w:lvl w:ilvl="7">
      <w:start w:val="1"/>
      <w:numFmt w:val="bullet"/>
      <w:lvlText w:val="•"/>
      <w:lvlJc w:val="left"/>
      <w:pPr>
        <w:ind w:left="6848" w:hanging="428"/>
      </w:pPr>
      <w:rPr>
        <w:rFonts w:hint="default"/>
      </w:rPr>
    </w:lvl>
    <w:lvl w:ilvl="8">
      <w:start w:val="1"/>
      <w:numFmt w:val="bullet"/>
      <w:lvlText w:val="•"/>
      <w:lvlJc w:val="left"/>
      <w:pPr>
        <w:ind w:left="7752" w:hanging="428"/>
      </w:pPr>
      <w:rPr>
        <w:rFonts w:hint="default"/>
      </w:rPr>
    </w:lvl>
  </w:abstractNum>
  <w:abstractNum w:abstractNumId="27" w15:restartNumberingAfterBreak="0">
    <w:nsid w:val="622C740E"/>
    <w:multiLevelType w:val="multilevel"/>
    <w:tmpl w:val="6FFC6F06"/>
    <w:lvl w:ilvl="0">
      <w:start w:val="2"/>
      <w:numFmt w:val="decimal"/>
      <w:lvlText w:val="%1"/>
      <w:lvlJc w:val="left"/>
      <w:pPr>
        <w:ind w:left="527" w:hanging="428"/>
      </w:pPr>
      <w:rPr>
        <w:rFonts w:hint="default"/>
      </w:rPr>
    </w:lvl>
    <w:lvl w:ilvl="1">
      <w:start w:val="1"/>
      <w:numFmt w:val="decimal"/>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32" w:hanging="428"/>
      </w:pPr>
      <w:rPr>
        <w:rFonts w:hint="default"/>
      </w:rPr>
    </w:lvl>
    <w:lvl w:ilvl="3">
      <w:start w:val="1"/>
      <w:numFmt w:val="bullet"/>
      <w:lvlText w:val="•"/>
      <w:lvlJc w:val="left"/>
      <w:pPr>
        <w:ind w:left="3238" w:hanging="428"/>
      </w:pPr>
      <w:rPr>
        <w:rFonts w:hint="default"/>
      </w:rPr>
    </w:lvl>
    <w:lvl w:ilvl="4">
      <w:start w:val="1"/>
      <w:numFmt w:val="bullet"/>
      <w:lvlText w:val="•"/>
      <w:lvlJc w:val="left"/>
      <w:pPr>
        <w:ind w:left="4144" w:hanging="428"/>
      </w:pPr>
      <w:rPr>
        <w:rFonts w:hint="default"/>
      </w:rPr>
    </w:lvl>
    <w:lvl w:ilvl="5">
      <w:start w:val="1"/>
      <w:numFmt w:val="bullet"/>
      <w:lvlText w:val="•"/>
      <w:lvlJc w:val="left"/>
      <w:pPr>
        <w:ind w:left="5050" w:hanging="428"/>
      </w:pPr>
      <w:rPr>
        <w:rFonts w:hint="default"/>
      </w:rPr>
    </w:lvl>
    <w:lvl w:ilvl="6">
      <w:start w:val="1"/>
      <w:numFmt w:val="bullet"/>
      <w:lvlText w:val="•"/>
      <w:lvlJc w:val="left"/>
      <w:pPr>
        <w:ind w:left="5956" w:hanging="428"/>
      </w:pPr>
      <w:rPr>
        <w:rFonts w:hint="default"/>
      </w:rPr>
    </w:lvl>
    <w:lvl w:ilvl="7">
      <w:start w:val="1"/>
      <w:numFmt w:val="bullet"/>
      <w:lvlText w:val="•"/>
      <w:lvlJc w:val="left"/>
      <w:pPr>
        <w:ind w:left="6862" w:hanging="428"/>
      </w:pPr>
      <w:rPr>
        <w:rFonts w:hint="default"/>
      </w:rPr>
    </w:lvl>
    <w:lvl w:ilvl="8">
      <w:start w:val="1"/>
      <w:numFmt w:val="bullet"/>
      <w:lvlText w:val="•"/>
      <w:lvlJc w:val="left"/>
      <w:pPr>
        <w:ind w:left="7768" w:hanging="428"/>
      </w:pPr>
      <w:rPr>
        <w:rFonts w:hint="default"/>
      </w:rPr>
    </w:lvl>
  </w:abstractNum>
  <w:abstractNum w:abstractNumId="28" w15:restartNumberingAfterBreak="0">
    <w:nsid w:val="62B61944"/>
    <w:multiLevelType w:val="multilevel"/>
    <w:tmpl w:val="C4D6D6A8"/>
    <w:lvl w:ilvl="0">
      <w:start w:val="13"/>
      <w:numFmt w:val="decimal"/>
      <w:lvlText w:val="%1"/>
      <w:lvlJc w:val="left"/>
      <w:pPr>
        <w:ind w:left="527" w:hanging="446"/>
      </w:pPr>
      <w:rPr>
        <w:rFonts w:hint="default"/>
      </w:rPr>
    </w:lvl>
    <w:lvl w:ilvl="1">
      <w:start w:val="1"/>
      <w:numFmt w:val="lowerLetter"/>
      <w:lvlText w:val="%1.%2"/>
      <w:lvlJc w:val="left"/>
      <w:pPr>
        <w:ind w:left="527" w:hanging="446"/>
      </w:pPr>
      <w:rPr>
        <w:rFonts w:ascii="Times New Roman" w:eastAsia="Times New Roman" w:hAnsi="Times New Roman" w:hint="default"/>
        <w:spacing w:val="1"/>
        <w:w w:val="99"/>
        <w:sz w:val="20"/>
        <w:szCs w:val="20"/>
      </w:rPr>
    </w:lvl>
    <w:lvl w:ilvl="2">
      <w:start w:val="1"/>
      <w:numFmt w:val="bullet"/>
      <w:lvlText w:val="•"/>
      <w:lvlJc w:val="left"/>
      <w:pPr>
        <w:ind w:left="2328" w:hanging="446"/>
      </w:pPr>
      <w:rPr>
        <w:rFonts w:hint="default"/>
      </w:rPr>
    </w:lvl>
    <w:lvl w:ilvl="3">
      <w:start w:val="1"/>
      <w:numFmt w:val="bullet"/>
      <w:lvlText w:val="•"/>
      <w:lvlJc w:val="left"/>
      <w:pPr>
        <w:ind w:left="3232" w:hanging="446"/>
      </w:pPr>
      <w:rPr>
        <w:rFonts w:hint="default"/>
      </w:rPr>
    </w:lvl>
    <w:lvl w:ilvl="4">
      <w:start w:val="1"/>
      <w:numFmt w:val="bullet"/>
      <w:lvlText w:val="•"/>
      <w:lvlJc w:val="left"/>
      <w:pPr>
        <w:ind w:left="4136" w:hanging="446"/>
      </w:pPr>
      <w:rPr>
        <w:rFonts w:hint="default"/>
      </w:rPr>
    </w:lvl>
    <w:lvl w:ilvl="5">
      <w:start w:val="1"/>
      <w:numFmt w:val="bullet"/>
      <w:lvlText w:val="•"/>
      <w:lvlJc w:val="left"/>
      <w:pPr>
        <w:ind w:left="5040" w:hanging="446"/>
      </w:pPr>
      <w:rPr>
        <w:rFonts w:hint="default"/>
      </w:rPr>
    </w:lvl>
    <w:lvl w:ilvl="6">
      <w:start w:val="1"/>
      <w:numFmt w:val="bullet"/>
      <w:lvlText w:val="•"/>
      <w:lvlJc w:val="left"/>
      <w:pPr>
        <w:ind w:left="5944" w:hanging="446"/>
      </w:pPr>
      <w:rPr>
        <w:rFonts w:hint="default"/>
      </w:rPr>
    </w:lvl>
    <w:lvl w:ilvl="7">
      <w:start w:val="1"/>
      <w:numFmt w:val="bullet"/>
      <w:lvlText w:val="•"/>
      <w:lvlJc w:val="left"/>
      <w:pPr>
        <w:ind w:left="6848" w:hanging="446"/>
      </w:pPr>
      <w:rPr>
        <w:rFonts w:hint="default"/>
      </w:rPr>
    </w:lvl>
    <w:lvl w:ilvl="8">
      <w:start w:val="1"/>
      <w:numFmt w:val="bullet"/>
      <w:lvlText w:val="•"/>
      <w:lvlJc w:val="left"/>
      <w:pPr>
        <w:ind w:left="7752" w:hanging="446"/>
      </w:pPr>
      <w:rPr>
        <w:rFonts w:hint="default"/>
      </w:rPr>
    </w:lvl>
  </w:abstractNum>
  <w:abstractNum w:abstractNumId="29" w15:restartNumberingAfterBreak="0">
    <w:nsid w:val="652160BA"/>
    <w:multiLevelType w:val="multilevel"/>
    <w:tmpl w:val="7CD216E2"/>
    <w:lvl w:ilvl="0">
      <w:start w:val="16"/>
      <w:numFmt w:val="decimal"/>
      <w:lvlText w:val="%1"/>
      <w:lvlJc w:val="left"/>
      <w:pPr>
        <w:ind w:left="502" w:hanging="403"/>
      </w:pPr>
      <w:rPr>
        <w:rFonts w:hint="default"/>
      </w:rPr>
    </w:lvl>
    <w:lvl w:ilvl="1">
      <w:start w:val="1"/>
      <w:numFmt w:val="decimal"/>
      <w:lvlText w:val="%1.%2"/>
      <w:lvlJc w:val="left"/>
      <w:pPr>
        <w:ind w:left="527" w:hanging="403"/>
      </w:pPr>
      <w:rPr>
        <w:rFonts w:ascii="Times New Roman" w:eastAsia="Times New Roman" w:hAnsi="Times New Roman" w:hint="default"/>
        <w:spacing w:val="1"/>
        <w:w w:val="99"/>
        <w:sz w:val="20"/>
        <w:szCs w:val="20"/>
      </w:rPr>
    </w:lvl>
    <w:lvl w:ilvl="2">
      <w:start w:val="1"/>
      <w:numFmt w:val="bullet"/>
      <w:lvlText w:val="•"/>
      <w:lvlJc w:val="left"/>
      <w:pPr>
        <w:ind w:left="1524" w:hanging="403"/>
      </w:pPr>
      <w:rPr>
        <w:rFonts w:hint="default"/>
      </w:rPr>
    </w:lvl>
    <w:lvl w:ilvl="3">
      <w:start w:val="1"/>
      <w:numFmt w:val="bullet"/>
      <w:lvlText w:val="•"/>
      <w:lvlJc w:val="left"/>
      <w:pPr>
        <w:ind w:left="2528" w:hanging="403"/>
      </w:pPr>
      <w:rPr>
        <w:rFonts w:hint="default"/>
      </w:rPr>
    </w:lvl>
    <w:lvl w:ilvl="4">
      <w:start w:val="1"/>
      <w:numFmt w:val="bullet"/>
      <w:lvlText w:val="•"/>
      <w:lvlJc w:val="left"/>
      <w:pPr>
        <w:ind w:left="3533" w:hanging="403"/>
      </w:pPr>
      <w:rPr>
        <w:rFonts w:hint="default"/>
      </w:rPr>
    </w:lvl>
    <w:lvl w:ilvl="5">
      <w:start w:val="1"/>
      <w:numFmt w:val="bullet"/>
      <w:lvlText w:val="•"/>
      <w:lvlJc w:val="left"/>
      <w:pPr>
        <w:ind w:left="4537" w:hanging="403"/>
      </w:pPr>
      <w:rPr>
        <w:rFonts w:hint="default"/>
      </w:rPr>
    </w:lvl>
    <w:lvl w:ilvl="6">
      <w:start w:val="1"/>
      <w:numFmt w:val="bullet"/>
      <w:lvlText w:val="•"/>
      <w:lvlJc w:val="left"/>
      <w:pPr>
        <w:ind w:left="5542" w:hanging="403"/>
      </w:pPr>
      <w:rPr>
        <w:rFonts w:hint="default"/>
      </w:rPr>
    </w:lvl>
    <w:lvl w:ilvl="7">
      <w:start w:val="1"/>
      <w:numFmt w:val="bullet"/>
      <w:lvlText w:val="•"/>
      <w:lvlJc w:val="left"/>
      <w:pPr>
        <w:ind w:left="6546" w:hanging="403"/>
      </w:pPr>
      <w:rPr>
        <w:rFonts w:hint="default"/>
      </w:rPr>
    </w:lvl>
    <w:lvl w:ilvl="8">
      <w:start w:val="1"/>
      <w:numFmt w:val="bullet"/>
      <w:lvlText w:val="•"/>
      <w:lvlJc w:val="left"/>
      <w:pPr>
        <w:ind w:left="7551" w:hanging="403"/>
      </w:pPr>
      <w:rPr>
        <w:rFonts w:hint="default"/>
      </w:rPr>
    </w:lvl>
  </w:abstractNum>
  <w:abstractNum w:abstractNumId="30" w15:restartNumberingAfterBreak="0">
    <w:nsid w:val="660E6AEA"/>
    <w:multiLevelType w:val="multilevel"/>
    <w:tmpl w:val="5F06F1D4"/>
    <w:lvl w:ilvl="0">
      <w:start w:val="1"/>
      <w:numFmt w:val="decimal"/>
      <w:lvlText w:val="%1"/>
      <w:lvlJc w:val="left"/>
      <w:pPr>
        <w:ind w:left="647" w:hanging="428"/>
      </w:pPr>
      <w:rPr>
        <w:rFonts w:hint="default"/>
      </w:rPr>
    </w:lvl>
    <w:lvl w:ilvl="1">
      <w:start w:val="1"/>
      <w:numFmt w:val="decimal"/>
      <w:lvlText w:val="%1.%2"/>
      <w:lvlJc w:val="left"/>
      <w:pPr>
        <w:ind w:left="647" w:hanging="428"/>
        <w:jc w:val="right"/>
      </w:pPr>
      <w:rPr>
        <w:rFonts w:ascii="Times New Roman" w:eastAsia="Times New Roman" w:hAnsi="Times New Roman" w:hint="default"/>
        <w:spacing w:val="1"/>
        <w:w w:val="99"/>
        <w:sz w:val="20"/>
        <w:szCs w:val="20"/>
      </w:rPr>
    </w:lvl>
    <w:lvl w:ilvl="2">
      <w:start w:val="1"/>
      <w:numFmt w:val="bullet"/>
      <w:lvlText w:val="•"/>
      <w:lvlJc w:val="left"/>
      <w:pPr>
        <w:ind w:left="2448" w:hanging="428"/>
      </w:pPr>
      <w:rPr>
        <w:rFonts w:hint="default"/>
      </w:rPr>
    </w:lvl>
    <w:lvl w:ilvl="3">
      <w:start w:val="1"/>
      <w:numFmt w:val="bullet"/>
      <w:lvlText w:val="•"/>
      <w:lvlJc w:val="left"/>
      <w:pPr>
        <w:ind w:left="3352" w:hanging="428"/>
      </w:pPr>
      <w:rPr>
        <w:rFonts w:hint="default"/>
      </w:rPr>
    </w:lvl>
    <w:lvl w:ilvl="4">
      <w:start w:val="1"/>
      <w:numFmt w:val="bullet"/>
      <w:lvlText w:val="•"/>
      <w:lvlJc w:val="left"/>
      <w:pPr>
        <w:ind w:left="4256" w:hanging="428"/>
      </w:pPr>
      <w:rPr>
        <w:rFonts w:hint="default"/>
      </w:rPr>
    </w:lvl>
    <w:lvl w:ilvl="5">
      <w:start w:val="1"/>
      <w:numFmt w:val="bullet"/>
      <w:lvlText w:val="•"/>
      <w:lvlJc w:val="left"/>
      <w:pPr>
        <w:ind w:left="5160" w:hanging="428"/>
      </w:pPr>
      <w:rPr>
        <w:rFonts w:hint="default"/>
      </w:rPr>
    </w:lvl>
    <w:lvl w:ilvl="6">
      <w:start w:val="1"/>
      <w:numFmt w:val="bullet"/>
      <w:lvlText w:val="•"/>
      <w:lvlJc w:val="left"/>
      <w:pPr>
        <w:ind w:left="6064" w:hanging="428"/>
      </w:pPr>
      <w:rPr>
        <w:rFonts w:hint="default"/>
      </w:rPr>
    </w:lvl>
    <w:lvl w:ilvl="7">
      <w:start w:val="1"/>
      <w:numFmt w:val="bullet"/>
      <w:lvlText w:val="•"/>
      <w:lvlJc w:val="left"/>
      <w:pPr>
        <w:ind w:left="6968" w:hanging="428"/>
      </w:pPr>
      <w:rPr>
        <w:rFonts w:hint="default"/>
      </w:rPr>
    </w:lvl>
    <w:lvl w:ilvl="8">
      <w:start w:val="1"/>
      <w:numFmt w:val="bullet"/>
      <w:lvlText w:val="•"/>
      <w:lvlJc w:val="left"/>
      <w:pPr>
        <w:ind w:left="7872" w:hanging="428"/>
      </w:pPr>
      <w:rPr>
        <w:rFonts w:hint="default"/>
      </w:rPr>
    </w:lvl>
  </w:abstractNum>
  <w:abstractNum w:abstractNumId="31" w15:restartNumberingAfterBreak="0">
    <w:nsid w:val="68EB458C"/>
    <w:multiLevelType w:val="multilevel"/>
    <w:tmpl w:val="1B54BCF6"/>
    <w:lvl w:ilvl="0">
      <w:start w:val="4"/>
      <w:numFmt w:val="decimal"/>
      <w:lvlText w:val="%1"/>
      <w:lvlJc w:val="left"/>
      <w:pPr>
        <w:ind w:left="527" w:hanging="428"/>
      </w:pPr>
      <w:rPr>
        <w:rFonts w:hint="default"/>
      </w:rPr>
    </w:lvl>
    <w:lvl w:ilvl="1">
      <w:start w:val="1"/>
      <w:numFmt w:val="lowerLetter"/>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28" w:hanging="428"/>
      </w:pPr>
      <w:rPr>
        <w:rFonts w:hint="default"/>
      </w:rPr>
    </w:lvl>
    <w:lvl w:ilvl="3">
      <w:start w:val="1"/>
      <w:numFmt w:val="bullet"/>
      <w:lvlText w:val="•"/>
      <w:lvlJc w:val="left"/>
      <w:pPr>
        <w:ind w:left="3232" w:hanging="428"/>
      </w:pPr>
      <w:rPr>
        <w:rFonts w:hint="default"/>
      </w:rPr>
    </w:lvl>
    <w:lvl w:ilvl="4">
      <w:start w:val="1"/>
      <w:numFmt w:val="bullet"/>
      <w:lvlText w:val="•"/>
      <w:lvlJc w:val="left"/>
      <w:pPr>
        <w:ind w:left="4136" w:hanging="428"/>
      </w:pPr>
      <w:rPr>
        <w:rFonts w:hint="default"/>
      </w:rPr>
    </w:lvl>
    <w:lvl w:ilvl="5">
      <w:start w:val="1"/>
      <w:numFmt w:val="bullet"/>
      <w:lvlText w:val="•"/>
      <w:lvlJc w:val="left"/>
      <w:pPr>
        <w:ind w:left="5040" w:hanging="428"/>
      </w:pPr>
      <w:rPr>
        <w:rFonts w:hint="default"/>
      </w:rPr>
    </w:lvl>
    <w:lvl w:ilvl="6">
      <w:start w:val="1"/>
      <w:numFmt w:val="bullet"/>
      <w:lvlText w:val="•"/>
      <w:lvlJc w:val="left"/>
      <w:pPr>
        <w:ind w:left="5944" w:hanging="428"/>
      </w:pPr>
      <w:rPr>
        <w:rFonts w:hint="default"/>
      </w:rPr>
    </w:lvl>
    <w:lvl w:ilvl="7">
      <w:start w:val="1"/>
      <w:numFmt w:val="bullet"/>
      <w:lvlText w:val="•"/>
      <w:lvlJc w:val="left"/>
      <w:pPr>
        <w:ind w:left="6848" w:hanging="428"/>
      </w:pPr>
      <w:rPr>
        <w:rFonts w:hint="default"/>
      </w:rPr>
    </w:lvl>
    <w:lvl w:ilvl="8">
      <w:start w:val="1"/>
      <w:numFmt w:val="bullet"/>
      <w:lvlText w:val="•"/>
      <w:lvlJc w:val="left"/>
      <w:pPr>
        <w:ind w:left="7752" w:hanging="428"/>
      </w:pPr>
      <w:rPr>
        <w:rFonts w:hint="default"/>
      </w:rPr>
    </w:lvl>
  </w:abstractNum>
  <w:abstractNum w:abstractNumId="32" w15:restartNumberingAfterBreak="0">
    <w:nsid w:val="704B4CE5"/>
    <w:multiLevelType w:val="multilevel"/>
    <w:tmpl w:val="D708C724"/>
    <w:lvl w:ilvl="0">
      <w:start w:val="12"/>
      <w:numFmt w:val="decimal"/>
      <w:lvlText w:val="%1"/>
      <w:lvlJc w:val="left"/>
      <w:pPr>
        <w:ind w:left="527" w:hanging="427"/>
      </w:pPr>
      <w:rPr>
        <w:rFonts w:hint="default"/>
      </w:rPr>
    </w:lvl>
    <w:lvl w:ilvl="1">
      <w:start w:val="1"/>
      <w:numFmt w:val="decimal"/>
      <w:lvlText w:val="%1.%2"/>
      <w:lvlJc w:val="left"/>
      <w:pPr>
        <w:ind w:left="527" w:hanging="427"/>
      </w:pPr>
      <w:rPr>
        <w:rFonts w:ascii="Times New Roman" w:eastAsia="Times New Roman" w:hAnsi="Times New Roman" w:hint="default"/>
        <w:spacing w:val="1"/>
        <w:w w:val="99"/>
        <w:sz w:val="20"/>
        <w:szCs w:val="20"/>
      </w:rPr>
    </w:lvl>
    <w:lvl w:ilvl="2">
      <w:start w:val="1"/>
      <w:numFmt w:val="bullet"/>
      <w:lvlText w:val="•"/>
      <w:lvlJc w:val="left"/>
      <w:pPr>
        <w:ind w:left="2328" w:hanging="427"/>
      </w:pPr>
      <w:rPr>
        <w:rFonts w:hint="default"/>
      </w:rPr>
    </w:lvl>
    <w:lvl w:ilvl="3">
      <w:start w:val="1"/>
      <w:numFmt w:val="bullet"/>
      <w:lvlText w:val="•"/>
      <w:lvlJc w:val="left"/>
      <w:pPr>
        <w:ind w:left="3232" w:hanging="427"/>
      </w:pPr>
      <w:rPr>
        <w:rFonts w:hint="default"/>
      </w:rPr>
    </w:lvl>
    <w:lvl w:ilvl="4">
      <w:start w:val="1"/>
      <w:numFmt w:val="bullet"/>
      <w:lvlText w:val="•"/>
      <w:lvlJc w:val="left"/>
      <w:pPr>
        <w:ind w:left="4136" w:hanging="427"/>
      </w:pPr>
      <w:rPr>
        <w:rFonts w:hint="default"/>
      </w:rPr>
    </w:lvl>
    <w:lvl w:ilvl="5">
      <w:start w:val="1"/>
      <w:numFmt w:val="bullet"/>
      <w:lvlText w:val="•"/>
      <w:lvlJc w:val="left"/>
      <w:pPr>
        <w:ind w:left="5040" w:hanging="427"/>
      </w:pPr>
      <w:rPr>
        <w:rFonts w:hint="default"/>
      </w:rPr>
    </w:lvl>
    <w:lvl w:ilvl="6">
      <w:start w:val="1"/>
      <w:numFmt w:val="bullet"/>
      <w:lvlText w:val="•"/>
      <w:lvlJc w:val="left"/>
      <w:pPr>
        <w:ind w:left="5944" w:hanging="427"/>
      </w:pPr>
      <w:rPr>
        <w:rFonts w:hint="default"/>
      </w:rPr>
    </w:lvl>
    <w:lvl w:ilvl="7">
      <w:start w:val="1"/>
      <w:numFmt w:val="bullet"/>
      <w:lvlText w:val="•"/>
      <w:lvlJc w:val="left"/>
      <w:pPr>
        <w:ind w:left="6848" w:hanging="427"/>
      </w:pPr>
      <w:rPr>
        <w:rFonts w:hint="default"/>
      </w:rPr>
    </w:lvl>
    <w:lvl w:ilvl="8">
      <w:start w:val="1"/>
      <w:numFmt w:val="bullet"/>
      <w:lvlText w:val="•"/>
      <w:lvlJc w:val="left"/>
      <w:pPr>
        <w:ind w:left="7752" w:hanging="427"/>
      </w:pPr>
      <w:rPr>
        <w:rFonts w:hint="default"/>
      </w:rPr>
    </w:lvl>
  </w:abstractNum>
  <w:abstractNum w:abstractNumId="33" w15:restartNumberingAfterBreak="0">
    <w:nsid w:val="70B80EBB"/>
    <w:multiLevelType w:val="multilevel"/>
    <w:tmpl w:val="6090DAEA"/>
    <w:lvl w:ilvl="0">
      <w:start w:val="1"/>
      <w:numFmt w:val="decimal"/>
      <w:lvlText w:val="%1"/>
      <w:lvlJc w:val="left"/>
      <w:pPr>
        <w:ind w:left="527" w:hanging="428"/>
      </w:pPr>
      <w:rPr>
        <w:rFonts w:hint="default"/>
      </w:rPr>
    </w:lvl>
    <w:lvl w:ilvl="1">
      <w:start w:val="1"/>
      <w:numFmt w:val="lowerLetter"/>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32" w:hanging="428"/>
      </w:pPr>
      <w:rPr>
        <w:rFonts w:hint="default"/>
      </w:rPr>
    </w:lvl>
    <w:lvl w:ilvl="3">
      <w:start w:val="1"/>
      <w:numFmt w:val="bullet"/>
      <w:lvlText w:val="•"/>
      <w:lvlJc w:val="left"/>
      <w:pPr>
        <w:ind w:left="3238" w:hanging="428"/>
      </w:pPr>
      <w:rPr>
        <w:rFonts w:hint="default"/>
      </w:rPr>
    </w:lvl>
    <w:lvl w:ilvl="4">
      <w:start w:val="1"/>
      <w:numFmt w:val="bullet"/>
      <w:lvlText w:val="•"/>
      <w:lvlJc w:val="left"/>
      <w:pPr>
        <w:ind w:left="4144" w:hanging="428"/>
      </w:pPr>
      <w:rPr>
        <w:rFonts w:hint="default"/>
      </w:rPr>
    </w:lvl>
    <w:lvl w:ilvl="5">
      <w:start w:val="1"/>
      <w:numFmt w:val="bullet"/>
      <w:lvlText w:val="•"/>
      <w:lvlJc w:val="left"/>
      <w:pPr>
        <w:ind w:left="5050" w:hanging="428"/>
      </w:pPr>
      <w:rPr>
        <w:rFonts w:hint="default"/>
      </w:rPr>
    </w:lvl>
    <w:lvl w:ilvl="6">
      <w:start w:val="1"/>
      <w:numFmt w:val="bullet"/>
      <w:lvlText w:val="•"/>
      <w:lvlJc w:val="left"/>
      <w:pPr>
        <w:ind w:left="5956" w:hanging="428"/>
      </w:pPr>
      <w:rPr>
        <w:rFonts w:hint="default"/>
      </w:rPr>
    </w:lvl>
    <w:lvl w:ilvl="7">
      <w:start w:val="1"/>
      <w:numFmt w:val="bullet"/>
      <w:lvlText w:val="•"/>
      <w:lvlJc w:val="left"/>
      <w:pPr>
        <w:ind w:left="6862" w:hanging="428"/>
      </w:pPr>
      <w:rPr>
        <w:rFonts w:hint="default"/>
      </w:rPr>
    </w:lvl>
    <w:lvl w:ilvl="8">
      <w:start w:val="1"/>
      <w:numFmt w:val="bullet"/>
      <w:lvlText w:val="•"/>
      <w:lvlJc w:val="left"/>
      <w:pPr>
        <w:ind w:left="7768" w:hanging="428"/>
      </w:pPr>
      <w:rPr>
        <w:rFonts w:hint="default"/>
      </w:rPr>
    </w:lvl>
  </w:abstractNum>
  <w:abstractNum w:abstractNumId="34" w15:restartNumberingAfterBreak="0">
    <w:nsid w:val="73DC14DB"/>
    <w:multiLevelType w:val="multilevel"/>
    <w:tmpl w:val="F068618C"/>
    <w:lvl w:ilvl="0">
      <w:start w:val="11"/>
      <w:numFmt w:val="decimal"/>
      <w:lvlText w:val="%1"/>
      <w:lvlJc w:val="left"/>
      <w:pPr>
        <w:ind w:left="527" w:hanging="437"/>
      </w:pPr>
      <w:rPr>
        <w:rFonts w:hint="default"/>
      </w:rPr>
    </w:lvl>
    <w:lvl w:ilvl="1">
      <w:start w:val="1"/>
      <w:numFmt w:val="lowerLetter"/>
      <w:lvlText w:val="%1.%2"/>
      <w:lvlJc w:val="left"/>
      <w:pPr>
        <w:ind w:left="527" w:hanging="437"/>
      </w:pPr>
      <w:rPr>
        <w:rFonts w:ascii="Times New Roman" w:eastAsia="Times New Roman" w:hAnsi="Times New Roman" w:hint="default"/>
        <w:spacing w:val="1"/>
        <w:w w:val="99"/>
        <w:sz w:val="20"/>
        <w:szCs w:val="20"/>
      </w:rPr>
    </w:lvl>
    <w:lvl w:ilvl="2">
      <w:start w:val="1"/>
      <w:numFmt w:val="bullet"/>
      <w:lvlText w:val="•"/>
      <w:lvlJc w:val="left"/>
      <w:pPr>
        <w:ind w:left="2328" w:hanging="437"/>
      </w:pPr>
      <w:rPr>
        <w:rFonts w:hint="default"/>
      </w:rPr>
    </w:lvl>
    <w:lvl w:ilvl="3">
      <w:start w:val="1"/>
      <w:numFmt w:val="bullet"/>
      <w:lvlText w:val="•"/>
      <w:lvlJc w:val="left"/>
      <w:pPr>
        <w:ind w:left="3232" w:hanging="437"/>
      </w:pPr>
      <w:rPr>
        <w:rFonts w:hint="default"/>
      </w:rPr>
    </w:lvl>
    <w:lvl w:ilvl="4">
      <w:start w:val="1"/>
      <w:numFmt w:val="bullet"/>
      <w:lvlText w:val="•"/>
      <w:lvlJc w:val="left"/>
      <w:pPr>
        <w:ind w:left="4136" w:hanging="437"/>
      </w:pPr>
      <w:rPr>
        <w:rFonts w:hint="default"/>
      </w:rPr>
    </w:lvl>
    <w:lvl w:ilvl="5">
      <w:start w:val="1"/>
      <w:numFmt w:val="bullet"/>
      <w:lvlText w:val="•"/>
      <w:lvlJc w:val="left"/>
      <w:pPr>
        <w:ind w:left="5040" w:hanging="437"/>
      </w:pPr>
      <w:rPr>
        <w:rFonts w:hint="default"/>
      </w:rPr>
    </w:lvl>
    <w:lvl w:ilvl="6">
      <w:start w:val="1"/>
      <w:numFmt w:val="bullet"/>
      <w:lvlText w:val="•"/>
      <w:lvlJc w:val="left"/>
      <w:pPr>
        <w:ind w:left="5944" w:hanging="437"/>
      </w:pPr>
      <w:rPr>
        <w:rFonts w:hint="default"/>
      </w:rPr>
    </w:lvl>
    <w:lvl w:ilvl="7">
      <w:start w:val="1"/>
      <w:numFmt w:val="bullet"/>
      <w:lvlText w:val="•"/>
      <w:lvlJc w:val="left"/>
      <w:pPr>
        <w:ind w:left="6848" w:hanging="437"/>
      </w:pPr>
      <w:rPr>
        <w:rFonts w:hint="default"/>
      </w:rPr>
    </w:lvl>
    <w:lvl w:ilvl="8">
      <w:start w:val="1"/>
      <w:numFmt w:val="bullet"/>
      <w:lvlText w:val="•"/>
      <w:lvlJc w:val="left"/>
      <w:pPr>
        <w:ind w:left="7752" w:hanging="437"/>
      </w:pPr>
      <w:rPr>
        <w:rFonts w:hint="default"/>
      </w:rPr>
    </w:lvl>
  </w:abstractNum>
  <w:abstractNum w:abstractNumId="35" w15:restartNumberingAfterBreak="0">
    <w:nsid w:val="79B314FD"/>
    <w:multiLevelType w:val="multilevel"/>
    <w:tmpl w:val="B14AD154"/>
    <w:lvl w:ilvl="0">
      <w:start w:val="10"/>
      <w:numFmt w:val="decimal"/>
      <w:lvlText w:val="%1"/>
      <w:lvlJc w:val="left"/>
      <w:pPr>
        <w:ind w:left="527" w:hanging="405"/>
      </w:pPr>
      <w:rPr>
        <w:rFonts w:hint="default"/>
      </w:rPr>
    </w:lvl>
    <w:lvl w:ilvl="1">
      <w:start w:val="1"/>
      <w:numFmt w:val="decimal"/>
      <w:lvlText w:val="%1.%2"/>
      <w:lvlJc w:val="left"/>
      <w:pPr>
        <w:ind w:left="527" w:hanging="405"/>
      </w:pPr>
      <w:rPr>
        <w:rFonts w:ascii="Times New Roman" w:eastAsia="Times New Roman" w:hAnsi="Times New Roman" w:hint="default"/>
        <w:spacing w:val="1"/>
        <w:w w:val="99"/>
        <w:sz w:val="20"/>
        <w:szCs w:val="20"/>
      </w:rPr>
    </w:lvl>
    <w:lvl w:ilvl="2">
      <w:start w:val="1"/>
      <w:numFmt w:val="bullet"/>
      <w:lvlText w:val="•"/>
      <w:lvlJc w:val="left"/>
      <w:pPr>
        <w:ind w:left="2328" w:hanging="405"/>
      </w:pPr>
      <w:rPr>
        <w:rFonts w:hint="default"/>
      </w:rPr>
    </w:lvl>
    <w:lvl w:ilvl="3">
      <w:start w:val="1"/>
      <w:numFmt w:val="bullet"/>
      <w:lvlText w:val="•"/>
      <w:lvlJc w:val="left"/>
      <w:pPr>
        <w:ind w:left="3232" w:hanging="405"/>
      </w:pPr>
      <w:rPr>
        <w:rFonts w:hint="default"/>
      </w:rPr>
    </w:lvl>
    <w:lvl w:ilvl="4">
      <w:start w:val="1"/>
      <w:numFmt w:val="bullet"/>
      <w:lvlText w:val="•"/>
      <w:lvlJc w:val="left"/>
      <w:pPr>
        <w:ind w:left="4136" w:hanging="405"/>
      </w:pPr>
      <w:rPr>
        <w:rFonts w:hint="default"/>
      </w:rPr>
    </w:lvl>
    <w:lvl w:ilvl="5">
      <w:start w:val="1"/>
      <w:numFmt w:val="bullet"/>
      <w:lvlText w:val="•"/>
      <w:lvlJc w:val="left"/>
      <w:pPr>
        <w:ind w:left="5040" w:hanging="405"/>
      </w:pPr>
      <w:rPr>
        <w:rFonts w:hint="default"/>
      </w:rPr>
    </w:lvl>
    <w:lvl w:ilvl="6">
      <w:start w:val="1"/>
      <w:numFmt w:val="bullet"/>
      <w:lvlText w:val="•"/>
      <w:lvlJc w:val="left"/>
      <w:pPr>
        <w:ind w:left="5944" w:hanging="405"/>
      </w:pPr>
      <w:rPr>
        <w:rFonts w:hint="default"/>
      </w:rPr>
    </w:lvl>
    <w:lvl w:ilvl="7">
      <w:start w:val="1"/>
      <w:numFmt w:val="bullet"/>
      <w:lvlText w:val="•"/>
      <w:lvlJc w:val="left"/>
      <w:pPr>
        <w:ind w:left="6848" w:hanging="405"/>
      </w:pPr>
      <w:rPr>
        <w:rFonts w:hint="default"/>
      </w:rPr>
    </w:lvl>
    <w:lvl w:ilvl="8">
      <w:start w:val="1"/>
      <w:numFmt w:val="bullet"/>
      <w:lvlText w:val="•"/>
      <w:lvlJc w:val="left"/>
      <w:pPr>
        <w:ind w:left="7752" w:hanging="405"/>
      </w:pPr>
      <w:rPr>
        <w:rFonts w:hint="default"/>
      </w:rPr>
    </w:lvl>
  </w:abstractNum>
  <w:abstractNum w:abstractNumId="36" w15:restartNumberingAfterBreak="0">
    <w:nsid w:val="7B2A4FAD"/>
    <w:multiLevelType w:val="multilevel"/>
    <w:tmpl w:val="18C23232"/>
    <w:lvl w:ilvl="0">
      <w:start w:val="5"/>
      <w:numFmt w:val="decimal"/>
      <w:lvlText w:val="%1"/>
      <w:lvlJc w:val="left"/>
      <w:pPr>
        <w:ind w:left="527" w:hanging="428"/>
      </w:pPr>
      <w:rPr>
        <w:rFonts w:hint="default"/>
      </w:rPr>
    </w:lvl>
    <w:lvl w:ilvl="1">
      <w:start w:val="1"/>
      <w:numFmt w:val="lowerLetter"/>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28" w:hanging="428"/>
      </w:pPr>
      <w:rPr>
        <w:rFonts w:hint="default"/>
      </w:rPr>
    </w:lvl>
    <w:lvl w:ilvl="3">
      <w:start w:val="1"/>
      <w:numFmt w:val="bullet"/>
      <w:lvlText w:val="•"/>
      <w:lvlJc w:val="left"/>
      <w:pPr>
        <w:ind w:left="3232" w:hanging="428"/>
      </w:pPr>
      <w:rPr>
        <w:rFonts w:hint="default"/>
      </w:rPr>
    </w:lvl>
    <w:lvl w:ilvl="4">
      <w:start w:val="1"/>
      <w:numFmt w:val="bullet"/>
      <w:lvlText w:val="•"/>
      <w:lvlJc w:val="left"/>
      <w:pPr>
        <w:ind w:left="4136" w:hanging="428"/>
      </w:pPr>
      <w:rPr>
        <w:rFonts w:hint="default"/>
      </w:rPr>
    </w:lvl>
    <w:lvl w:ilvl="5">
      <w:start w:val="1"/>
      <w:numFmt w:val="bullet"/>
      <w:lvlText w:val="•"/>
      <w:lvlJc w:val="left"/>
      <w:pPr>
        <w:ind w:left="5040" w:hanging="428"/>
      </w:pPr>
      <w:rPr>
        <w:rFonts w:hint="default"/>
      </w:rPr>
    </w:lvl>
    <w:lvl w:ilvl="6">
      <w:start w:val="1"/>
      <w:numFmt w:val="bullet"/>
      <w:lvlText w:val="•"/>
      <w:lvlJc w:val="left"/>
      <w:pPr>
        <w:ind w:left="5944" w:hanging="428"/>
      </w:pPr>
      <w:rPr>
        <w:rFonts w:hint="default"/>
      </w:rPr>
    </w:lvl>
    <w:lvl w:ilvl="7">
      <w:start w:val="1"/>
      <w:numFmt w:val="bullet"/>
      <w:lvlText w:val="•"/>
      <w:lvlJc w:val="left"/>
      <w:pPr>
        <w:ind w:left="6848" w:hanging="428"/>
      </w:pPr>
      <w:rPr>
        <w:rFonts w:hint="default"/>
      </w:rPr>
    </w:lvl>
    <w:lvl w:ilvl="8">
      <w:start w:val="1"/>
      <w:numFmt w:val="bullet"/>
      <w:lvlText w:val="•"/>
      <w:lvlJc w:val="left"/>
      <w:pPr>
        <w:ind w:left="7752" w:hanging="428"/>
      </w:pPr>
      <w:rPr>
        <w:rFonts w:hint="default"/>
      </w:rPr>
    </w:lvl>
  </w:abstractNum>
  <w:abstractNum w:abstractNumId="37" w15:restartNumberingAfterBreak="0">
    <w:nsid w:val="7DAC7E2E"/>
    <w:multiLevelType w:val="multilevel"/>
    <w:tmpl w:val="0A6E899C"/>
    <w:lvl w:ilvl="0">
      <w:start w:val="4"/>
      <w:numFmt w:val="decimal"/>
      <w:lvlText w:val="%1"/>
      <w:lvlJc w:val="left"/>
      <w:pPr>
        <w:ind w:left="527" w:hanging="428"/>
      </w:pPr>
      <w:rPr>
        <w:rFonts w:hint="default"/>
      </w:rPr>
    </w:lvl>
    <w:lvl w:ilvl="1">
      <w:start w:val="1"/>
      <w:numFmt w:val="decimal"/>
      <w:lvlText w:val="%1.%2"/>
      <w:lvlJc w:val="left"/>
      <w:pPr>
        <w:ind w:left="527" w:hanging="428"/>
      </w:pPr>
      <w:rPr>
        <w:rFonts w:ascii="Times New Roman" w:eastAsia="Times New Roman" w:hAnsi="Times New Roman" w:hint="default"/>
        <w:spacing w:val="1"/>
        <w:w w:val="99"/>
        <w:sz w:val="20"/>
        <w:szCs w:val="20"/>
      </w:rPr>
    </w:lvl>
    <w:lvl w:ilvl="2">
      <w:start w:val="1"/>
      <w:numFmt w:val="bullet"/>
      <w:lvlText w:val="•"/>
      <w:lvlJc w:val="left"/>
      <w:pPr>
        <w:ind w:left="2328" w:hanging="428"/>
      </w:pPr>
      <w:rPr>
        <w:rFonts w:hint="default"/>
      </w:rPr>
    </w:lvl>
    <w:lvl w:ilvl="3">
      <w:start w:val="1"/>
      <w:numFmt w:val="bullet"/>
      <w:lvlText w:val="•"/>
      <w:lvlJc w:val="left"/>
      <w:pPr>
        <w:ind w:left="3232" w:hanging="428"/>
      </w:pPr>
      <w:rPr>
        <w:rFonts w:hint="default"/>
      </w:rPr>
    </w:lvl>
    <w:lvl w:ilvl="4">
      <w:start w:val="1"/>
      <w:numFmt w:val="bullet"/>
      <w:lvlText w:val="•"/>
      <w:lvlJc w:val="left"/>
      <w:pPr>
        <w:ind w:left="4136" w:hanging="428"/>
      </w:pPr>
      <w:rPr>
        <w:rFonts w:hint="default"/>
      </w:rPr>
    </w:lvl>
    <w:lvl w:ilvl="5">
      <w:start w:val="1"/>
      <w:numFmt w:val="bullet"/>
      <w:lvlText w:val="•"/>
      <w:lvlJc w:val="left"/>
      <w:pPr>
        <w:ind w:left="5040" w:hanging="428"/>
      </w:pPr>
      <w:rPr>
        <w:rFonts w:hint="default"/>
      </w:rPr>
    </w:lvl>
    <w:lvl w:ilvl="6">
      <w:start w:val="1"/>
      <w:numFmt w:val="bullet"/>
      <w:lvlText w:val="•"/>
      <w:lvlJc w:val="left"/>
      <w:pPr>
        <w:ind w:left="5944" w:hanging="428"/>
      </w:pPr>
      <w:rPr>
        <w:rFonts w:hint="default"/>
      </w:rPr>
    </w:lvl>
    <w:lvl w:ilvl="7">
      <w:start w:val="1"/>
      <w:numFmt w:val="bullet"/>
      <w:lvlText w:val="•"/>
      <w:lvlJc w:val="left"/>
      <w:pPr>
        <w:ind w:left="6848" w:hanging="428"/>
      </w:pPr>
      <w:rPr>
        <w:rFonts w:hint="default"/>
      </w:rPr>
    </w:lvl>
    <w:lvl w:ilvl="8">
      <w:start w:val="1"/>
      <w:numFmt w:val="bullet"/>
      <w:lvlText w:val="•"/>
      <w:lvlJc w:val="left"/>
      <w:pPr>
        <w:ind w:left="7752" w:hanging="428"/>
      </w:pPr>
      <w:rPr>
        <w:rFonts w:hint="default"/>
      </w:rPr>
    </w:lvl>
  </w:abstractNum>
  <w:num w:numId="1">
    <w:abstractNumId w:val="2"/>
  </w:num>
  <w:num w:numId="2">
    <w:abstractNumId w:val="5"/>
  </w:num>
  <w:num w:numId="3">
    <w:abstractNumId w:val="7"/>
  </w:num>
  <w:num w:numId="4">
    <w:abstractNumId w:val="29"/>
  </w:num>
  <w:num w:numId="5">
    <w:abstractNumId w:val="14"/>
  </w:num>
  <w:num w:numId="6">
    <w:abstractNumId w:val="0"/>
  </w:num>
  <w:num w:numId="7">
    <w:abstractNumId w:val="23"/>
  </w:num>
  <w:num w:numId="8">
    <w:abstractNumId w:val="13"/>
  </w:num>
  <w:num w:numId="9">
    <w:abstractNumId w:val="28"/>
  </w:num>
  <w:num w:numId="10">
    <w:abstractNumId w:val="12"/>
  </w:num>
  <w:num w:numId="11">
    <w:abstractNumId w:val="8"/>
  </w:num>
  <w:num w:numId="12">
    <w:abstractNumId w:val="32"/>
  </w:num>
  <w:num w:numId="13">
    <w:abstractNumId w:val="34"/>
  </w:num>
  <w:num w:numId="14">
    <w:abstractNumId w:val="20"/>
  </w:num>
  <w:num w:numId="15">
    <w:abstractNumId w:val="4"/>
  </w:num>
  <w:num w:numId="16">
    <w:abstractNumId w:val="35"/>
  </w:num>
  <w:num w:numId="17">
    <w:abstractNumId w:val="25"/>
  </w:num>
  <w:num w:numId="18">
    <w:abstractNumId w:val="22"/>
  </w:num>
  <w:num w:numId="19">
    <w:abstractNumId w:val="21"/>
  </w:num>
  <w:num w:numId="20">
    <w:abstractNumId w:val="15"/>
  </w:num>
  <w:num w:numId="21">
    <w:abstractNumId w:val="18"/>
  </w:num>
  <w:num w:numId="22">
    <w:abstractNumId w:val="11"/>
  </w:num>
  <w:num w:numId="23">
    <w:abstractNumId w:val="10"/>
  </w:num>
  <w:num w:numId="24">
    <w:abstractNumId w:val="26"/>
  </w:num>
  <w:num w:numId="25">
    <w:abstractNumId w:val="36"/>
  </w:num>
  <w:num w:numId="26">
    <w:abstractNumId w:val="6"/>
  </w:num>
  <w:num w:numId="27">
    <w:abstractNumId w:val="31"/>
  </w:num>
  <w:num w:numId="28">
    <w:abstractNumId w:val="37"/>
  </w:num>
  <w:num w:numId="29">
    <w:abstractNumId w:val="9"/>
  </w:num>
  <w:num w:numId="30">
    <w:abstractNumId w:val="1"/>
  </w:num>
  <w:num w:numId="31">
    <w:abstractNumId w:val="24"/>
  </w:num>
  <w:num w:numId="32">
    <w:abstractNumId w:val="27"/>
  </w:num>
  <w:num w:numId="33">
    <w:abstractNumId w:val="33"/>
  </w:num>
  <w:num w:numId="34">
    <w:abstractNumId w:val="30"/>
  </w:num>
  <w:num w:numId="35">
    <w:abstractNumId w:val="3"/>
  </w:num>
  <w:num w:numId="36">
    <w:abstractNumId w:val="17"/>
  </w:num>
  <w:num w:numId="37">
    <w:abstractNumId w:val="16"/>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drawingGridHorizontalSpacing w:val="110"/>
  <w:displayHorizontalDrawingGridEvery w:val="2"/>
  <w:characterSpacingControl w:val="doNotCompress"/>
  <w:hdrShapeDefaults>
    <o:shapedefaults v:ext="edit" spidmax="3074"/>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791"/>
    <w:rsid w:val="00030611"/>
    <w:rsid w:val="000428D7"/>
    <w:rsid w:val="000737AA"/>
    <w:rsid w:val="0007682E"/>
    <w:rsid w:val="000949ED"/>
    <w:rsid w:val="000A2D57"/>
    <w:rsid w:val="000F1C2F"/>
    <w:rsid w:val="00154339"/>
    <w:rsid w:val="00262ADD"/>
    <w:rsid w:val="002775C0"/>
    <w:rsid w:val="002A592A"/>
    <w:rsid w:val="003902BF"/>
    <w:rsid w:val="0039797F"/>
    <w:rsid w:val="003F5182"/>
    <w:rsid w:val="00433616"/>
    <w:rsid w:val="00467E7D"/>
    <w:rsid w:val="004A0516"/>
    <w:rsid w:val="004B11A8"/>
    <w:rsid w:val="00577D4B"/>
    <w:rsid w:val="005A121A"/>
    <w:rsid w:val="005A383F"/>
    <w:rsid w:val="005D1A6F"/>
    <w:rsid w:val="006514D0"/>
    <w:rsid w:val="00663617"/>
    <w:rsid w:val="00687249"/>
    <w:rsid w:val="006D2AE1"/>
    <w:rsid w:val="00730B71"/>
    <w:rsid w:val="00795EEE"/>
    <w:rsid w:val="00804791"/>
    <w:rsid w:val="00847FE2"/>
    <w:rsid w:val="00884E81"/>
    <w:rsid w:val="0089129C"/>
    <w:rsid w:val="008A2825"/>
    <w:rsid w:val="008C19FF"/>
    <w:rsid w:val="008D1B25"/>
    <w:rsid w:val="008E32F3"/>
    <w:rsid w:val="008E4BAF"/>
    <w:rsid w:val="00912389"/>
    <w:rsid w:val="00913C8C"/>
    <w:rsid w:val="00922B58"/>
    <w:rsid w:val="0093068D"/>
    <w:rsid w:val="00931B0C"/>
    <w:rsid w:val="00933166"/>
    <w:rsid w:val="009C6A68"/>
    <w:rsid w:val="009E19EB"/>
    <w:rsid w:val="00A60ECE"/>
    <w:rsid w:val="00A665B6"/>
    <w:rsid w:val="00AA2FE1"/>
    <w:rsid w:val="00B14872"/>
    <w:rsid w:val="00B32959"/>
    <w:rsid w:val="00B93DD0"/>
    <w:rsid w:val="00BC2D94"/>
    <w:rsid w:val="00C70B6F"/>
    <w:rsid w:val="00C94DEB"/>
    <w:rsid w:val="00CE4832"/>
    <w:rsid w:val="00CF313C"/>
    <w:rsid w:val="00D40F13"/>
    <w:rsid w:val="00D43553"/>
    <w:rsid w:val="00D909EA"/>
    <w:rsid w:val="00DE4B60"/>
    <w:rsid w:val="00E61605"/>
    <w:rsid w:val="00E72183"/>
    <w:rsid w:val="00EA08A8"/>
    <w:rsid w:val="00EC6F15"/>
    <w:rsid w:val="00ED7F9D"/>
    <w:rsid w:val="00F3349C"/>
    <w:rsid w:val="00F42DB6"/>
    <w:rsid w:val="00F56D0B"/>
    <w:rsid w:val="00F93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1E66EF93-932E-4353-A471-974144C4C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1"/>
    <w:qFormat/>
    <w:pPr>
      <w:spacing w:before="56"/>
      <w:ind w:left="120"/>
      <w:outlineLvl w:val="0"/>
    </w:pPr>
    <w:rPr>
      <w:rFonts w:ascii="Times New Roman" w:eastAsia="Times New Roman" w:hAnsi="Times New Roman"/>
      <w:b/>
      <w:bCs/>
      <w:sz w:val="24"/>
      <w:szCs w:val="24"/>
    </w:rPr>
  </w:style>
  <w:style w:type="paragraph" w:styleId="Heading2">
    <w:name w:val="heading 2"/>
    <w:basedOn w:val="Normal"/>
    <w:link w:val="Heading2Char"/>
    <w:uiPriority w:val="9"/>
    <w:qFormat/>
    <w:rsid w:val="006514D0"/>
    <w:pPr>
      <w:ind w:left="100"/>
      <w:outlineLvl w:val="1"/>
      <w:pPrChange w:id="0" w:author="Author" w:date="2015-07-30T15:38:00Z">
        <w:pPr>
          <w:keepNext/>
          <w:keepLines/>
          <w:spacing w:after="2" w:line="254" w:lineRule="auto"/>
          <w:ind w:left="10" w:hanging="10"/>
          <w:outlineLvl w:val="1"/>
        </w:pPr>
      </w:pPrChange>
    </w:pPr>
    <w:rPr>
      <w:rFonts w:ascii="Times New Roman" w:eastAsia="Times New Roman" w:hAnsi="Times New Roman"/>
      <w:b/>
      <w:bCs/>
      <w:sz w:val="20"/>
      <w:szCs w:val="20"/>
      <w:rPrChange w:id="0" w:author="Author" w:date="2015-07-30T15:38:00Z">
        <w:rPr>
          <w:b/>
          <w:color w:val="000000"/>
          <w:szCs w:val="22"/>
          <w:lang w:val="en-US" w:eastAsia="en-US" w:bidi="ar-SA"/>
        </w:rPr>
      </w:rPrChange>
    </w:rPr>
  </w:style>
  <w:style w:type="paragraph" w:styleId="Heading3">
    <w:name w:val="heading 3"/>
    <w:basedOn w:val="Normal"/>
    <w:uiPriority w:val="1"/>
    <w:qFormat/>
    <w:pPr>
      <w:ind w:left="100"/>
      <w:outlineLvl w:val="2"/>
    </w:pPr>
    <w:rPr>
      <w:rFonts w:ascii="Times New Roman" w:eastAsia="Times New Roman" w:hAnsi="Times New Roman"/>
      <w:b/>
      <w:bCs/>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527" w:hanging="427"/>
    </w:pPr>
    <w:rPr>
      <w:rFonts w:ascii="Times New Roman" w:eastAsia="Times New Roman" w:hAnsi="Times New Roman"/>
      <w:sz w:val="20"/>
      <w:szCs w:val="20"/>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ListParagraphChar"/>
    <w:uiPriority w:val="34"/>
    <w:qFormat/>
    <w:rsid w:val="006514D0"/>
    <w:pPr>
      <w:pPrChange w:id="1" w:author="Author" w:date="2015-07-30T15:38:00Z">
        <w:pPr>
          <w:spacing w:after="160" w:line="259" w:lineRule="auto"/>
          <w:ind w:left="720"/>
          <w:contextualSpacing/>
        </w:pPr>
      </w:pPrChange>
    </w:pPr>
    <w:rPr>
      <w:rPrChange w:id="1" w:author="Author" w:date="2015-07-30T15:38:00Z">
        <w:rPr>
          <w:rFonts w:ascii="Calibri" w:eastAsia="Calibri" w:hAnsi="Calibri"/>
          <w:sz w:val="22"/>
          <w:szCs w:val="22"/>
          <w:lang w:val="en-US" w:eastAsia="en-US" w:bidi="ar-SA"/>
        </w:rPr>
      </w:rPrChange>
    </w:rPr>
  </w:style>
  <w:style w:type="paragraph" w:customStyle="1" w:styleId="TableParagraph">
    <w:name w:val="Table Paragraph"/>
    <w:basedOn w:val="Normal"/>
    <w:uiPriority w:val="1"/>
    <w:qFormat/>
  </w:style>
  <w:style w:type="character" w:customStyle="1" w:styleId="footnotedescriptionChar">
    <w:name w:val="footnote description Char"/>
    <w:link w:val="footnotedescription"/>
    <w:locked/>
    <w:rsid w:val="006514D0"/>
    <w:rPr>
      <w:rFonts w:ascii="Times New Roman" w:eastAsia="Times New Roman" w:hAnsi="Times New Roman" w:cs="Times New Roman"/>
      <w:color w:val="000000"/>
      <w:sz w:val="17"/>
    </w:rPr>
  </w:style>
  <w:style w:type="paragraph" w:customStyle="1" w:styleId="footnotedescription">
    <w:name w:val="footnote description"/>
    <w:next w:val="Normal"/>
    <w:link w:val="footnotedescriptionChar"/>
    <w:rsid w:val="006514D0"/>
    <w:pPr>
      <w:widowControl/>
      <w:spacing w:line="266" w:lineRule="auto"/>
      <w:ind w:left="1268" w:hanging="432"/>
      <w:pPrChange w:id="2" w:author="Author" w:date="2015-07-30T15:38:00Z">
        <w:pPr>
          <w:spacing w:line="266" w:lineRule="auto"/>
          <w:ind w:left="1268" w:hanging="432"/>
        </w:pPr>
      </w:pPrChange>
    </w:pPr>
    <w:rPr>
      <w:rFonts w:ascii="Times New Roman" w:eastAsia="Times New Roman" w:hAnsi="Times New Roman" w:cs="Times New Roman"/>
      <w:color w:val="000000"/>
      <w:sz w:val="17"/>
      <w:rPrChange w:id="2" w:author="Author" w:date="2015-07-30T15:38:00Z">
        <w:rPr>
          <w:color w:val="000000"/>
          <w:sz w:val="17"/>
          <w:szCs w:val="22"/>
          <w:lang w:val="en-IE" w:eastAsia="en-US" w:bidi="ar-SA"/>
        </w:rPr>
      </w:rPrChange>
    </w:rPr>
  </w:style>
  <w:style w:type="character" w:customStyle="1" w:styleId="footnotemark">
    <w:name w:val="footnote mark"/>
    <w:rsid w:val="006514D0"/>
    <w:rPr>
      <w:rFonts w:ascii="Times New Roman" w:eastAsia="Times New Roman" w:hAnsi="Times New Roman" w:cs="Times New Roman" w:hint="default"/>
      <w:color w:val="000000"/>
      <w:sz w:val="17"/>
      <w:vertAlign w:val="superscript"/>
    </w:rPr>
  </w:style>
  <w:style w:type="paragraph" w:styleId="FootnoteText">
    <w:name w:val="footnote text"/>
    <w:basedOn w:val="Normal"/>
    <w:link w:val="FootnoteTextChar"/>
    <w:uiPriority w:val="99"/>
    <w:semiHidden/>
    <w:unhideWhenUsed/>
    <w:rsid w:val="006514D0"/>
    <w:pPr>
      <w:widowControl/>
      <w:pPrChange w:id="3" w:author="Author" w:date="2015-07-30T15:38:00Z">
        <w:pPr/>
      </w:pPrChange>
    </w:pPr>
    <w:rPr>
      <w:sz w:val="20"/>
      <w:szCs w:val="20"/>
      <w:lang w:val="en-GB"/>
      <w:rPrChange w:id="3" w:author="Author" w:date="2015-07-30T15:38:00Z">
        <w:rPr>
          <w:rFonts w:asciiTheme="minorHAnsi" w:eastAsiaTheme="minorHAnsi" w:hAnsiTheme="minorHAnsi" w:cstheme="minorBidi"/>
          <w:lang w:val="en-GB" w:eastAsia="en-US" w:bidi="ar-SA"/>
        </w:rPr>
      </w:rPrChange>
    </w:rPr>
  </w:style>
  <w:style w:type="character" w:customStyle="1" w:styleId="FootnoteTextChar">
    <w:name w:val="Footnote Text Char"/>
    <w:basedOn w:val="DefaultParagraphFont"/>
    <w:link w:val="FootnoteText"/>
    <w:uiPriority w:val="99"/>
    <w:semiHidden/>
    <w:rsid w:val="006514D0"/>
    <w:rPr>
      <w:sz w:val="20"/>
      <w:szCs w:val="20"/>
      <w:lang w:val="en-GB"/>
    </w:rPr>
  </w:style>
  <w:style w:type="character" w:styleId="FootnoteReference">
    <w:name w:val="footnote reference"/>
    <w:basedOn w:val="DefaultParagraphFont"/>
    <w:uiPriority w:val="99"/>
    <w:semiHidden/>
    <w:unhideWhenUsed/>
    <w:rsid w:val="006514D0"/>
    <w:rPr>
      <w:vertAlign w:val="superscript"/>
    </w:rPr>
  </w:style>
  <w:style w:type="table" w:styleId="TableGrid">
    <w:name w:val="Table Grid"/>
    <w:basedOn w:val="TableNormal"/>
    <w:uiPriority w:val="59"/>
    <w:rsid w:val="006514D0"/>
    <w:pPr>
      <w:widowControl/>
    </w:pPr>
    <w:rPr>
      <w:rFonts w:eastAsiaTheme="minorEastAsia"/>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514D0"/>
    <w:pPr>
      <w:widowControl/>
      <w:pPrChange w:id="4" w:author="Author" w:date="2015-07-30T15:38:00Z">
        <w:pPr/>
      </w:pPrChange>
    </w:pPr>
    <w:rPr>
      <w:rFonts w:ascii="Segoe UI" w:hAnsi="Segoe UI" w:cs="Segoe UI"/>
      <w:sz w:val="18"/>
      <w:szCs w:val="18"/>
      <w:lang w:val="en-IE"/>
      <w:rPrChange w:id="4" w:author="Author" w:date="2015-07-30T15:38:00Z">
        <w:rPr>
          <w:rFonts w:ascii="Segoe UI" w:eastAsiaTheme="minorHAnsi" w:hAnsi="Segoe UI" w:cs="Segoe UI"/>
          <w:sz w:val="18"/>
          <w:szCs w:val="18"/>
          <w:lang w:val="en-IE" w:eastAsia="en-US" w:bidi="ar-SA"/>
        </w:rPr>
      </w:rPrChange>
    </w:rPr>
  </w:style>
  <w:style w:type="character" w:customStyle="1" w:styleId="BalloonTextChar">
    <w:name w:val="Balloon Text Char"/>
    <w:basedOn w:val="DefaultParagraphFont"/>
    <w:link w:val="BalloonText"/>
    <w:uiPriority w:val="99"/>
    <w:semiHidden/>
    <w:rsid w:val="006514D0"/>
    <w:rPr>
      <w:rFonts w:ascii="Segoe UI" w:hAnsi="Segoe UI" w:cs="Segoe UI"/>
      <w:sz w:val="18"/>
      <w:szCs w:val="18"/>
      <w:lang w:val="en-IE"/>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basedOn w:val="DefaultParagraphFont"/>
    <w:link w:val="ListParagraph"/>
    <w:uiPriority w:val="34"/>
    <w:rsid w:val="006514D0"/>
  </w:style>
  <w:style w:type="character" w:customStyle="1" w:styleId="apple-converted-space">
    <w:name w:val="apple-converted-space"/>
    <w:basedOn w:val="DefaultParagraphFont"/>
    <w:rsid w:val="006514D0"/>
  </w:style>
  <w:style w:type="paragraph" w:customStyle="1" w:styleId="Default">
    <w:name w:val="Default"/>
    <w:basedOn w:val="Normal"/>
    <w:rsid w:val="006514D0"/>
    <w:pPr>
      <w:widowControl/>
      <w:autoSpaceDE w:val="0"/>
      <w:autoSpaceDN w:val="0"/>
      <w:pPrChange w:id="5" w:author="Author" w:date="2015-07-30T15:38:00Z">
        <w:pPr>
          <w:autoSpaceDE w:val="0"/>
          <w:autoSpaceDN w:val="0"/>
        </w:pPr>
      </w:pPrChange>
    </w:pPr>
    <w:rPr>
      <w:rFonts w:ascii="Times New Roman" w:hAnsi="Times New Roman" w:cs="Times New Roman"/>
      <w:color w:val="000000"/>
      <w:sz w:val="24"/>
      <w:szCs w:val="24"/>
      <w:lang w:val="en-IE" w:eastAsia="en-IE"/>
      <w:rPrChange w:id="5" w:author="Author" w:date="2015-07-30T15:38:00Z">
        <w:rPr>
          <w:rFonts w:eastAsiaTheme="minorHAnsi"/>
          <w:color w:val="000000"/>
          <w:sz w:val="24"/>
          <w:szCs w:val="24"/>
          <w:lang w:val="en-IE" w:eastAsia="en-IE" w:bidi="ar-SA"/>
        </w:rPr>
      </w:rPrChange>
    </w:rPr>
  </w:style>
  <w:style w:type="paragraph" w:customStyle="1" w:styleId="ecxmsonormal">
    <w:name w:val="ecxmsonormal"/>
    <w:basedOn w:val="Normal"/>
    <w:rsid w:val="006514D0"/>
    <w:pPr>
      <w:widowControl/>
      <w:spacing w:before="100" w:beforeAutospacing="1" w:after="100" w:afterAutospacing="1"/>
      <w:pPrChange w:id="6" w:author="Author" w:date="2015-07-30T15:38:00Z">
        <w:pPr>
          <w:spacing w:before="100" w:beforeAutospacing="1" w:after="100" w:afterAutospacing="1"/>
        </w:pPr>
      </w:pPrChange>
    </w:pPr>
    <w:rPr>
      <w:rFonts w:ascii="Times New Roman" w:eastAsia="Times New Roman" w:hAnsi="Times New Roman" w:cs="Times New Roman"/>
      <w:sz w:val="24"/>
      <w:szCs w:val="24"/>
      <w:lang w:val="en-IE" w:eastAsia="en-IE"/>
      <w:rPrChange w:id="6" w:author="Author" w:date="2015-07-30T15:38:00Z">
        <w:rPr>
          <w:sz w:val="24"/>
          <w:szCs w:val="24"/>
          <w:lang w:val="en-IE" w:eastAsia="en-IE" w:bidi="ar-SA"/>
        </w:rPr>
      </w:rPrChange>
    </w:rPr>
  </w:style>
  <w:style w:type="character" w:customStyle="1" w:styleId="Heading2Char">
    <w:name w:val="Heading 2 Char"/>
    <w:basedOn w:val="DefaultParagraphFont"/>
    <w:link w:val="Heading2"/>
    <w:uiPriority w:val="9"/>
    <w:rsid w:val="006514D0"/>
    <w:rPr>
      <w:rFonts w:ascii="Times New Roman" w:eastAsia="Times New Roman" w:hAnsi="Times New Roman"/>
      <w:b/>
      <w:bCs/>
      <w:sz w:val="20"/>
      <w:szCs w:val="20"/>
    </w:rPr>
  </w:style>
  <w:style w:type="paragraph" w:customStyle="1" w:styleId="H1">
    <w:name w:val="_ H_1"/>
    <w:basedOn w:val="Normal"/>
    <w:next w:val="Normal"/>
    <w:rsid w:val="006514D0"/>
    <w:pPr>
      <w:keepNext/>
      <w:keepLines/>
      <w:widowControl/>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70" w:lineRule="exact"/>
      <w:ind w:left="1267" w:right="1267" w:hanging="1267"/>
      <w:outlineLvl w:val="0"/>
      <w:pPrChange w:id="7" w:author="Author" w:date="2015-07-30T15:38:00Z">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70" w:lineRule="exact"/>
          <w:ind w:left="1267" w:right="1267" w:hanging="1267"/>
          <w:outlineLvl w:val="0"/>
        </w:pPr>
      </w:pPrChange>
    </w:pPr>
    <w:rPr>
      <w:rFonts w:ascii="Times New Roman" w:eastAsia="Calibri" w:hAnsi="Times New Roman" w:cs="Times New Roman"/>
      <w:b/>
      <w:spacing w:val="4"/>
      <w:w w:val="103"/>
      <w:kern w:val="14"/>
      <w:sz w:val="24"/>
      <w:szCs w:val="20"/>
      <w:lang w:val="en-GB"/>
      <w:rPrChange w:id="7" w:author="Author" w:date="2015-07-30T15:38:00Z">
        <w:rPr>
          <w:rFonts w:eastAsia="Calibri"/>
          <w:b/>
          <w:spacing w:val="4"/>
          <w:w w:val="103"/>
          <w:kern w:val="14"/>
          <w:sz w:val="24"/>
          <w:lang w:val="en-GB" w:eastAsia="en-US" w:bidi="ar-SA"/>
        </w:rPr>
      </w:rPrChange>
    </w:rPr>
  </w:style>
  <w:style w:type="paragraph" w:customStyle="1" w:styleId="SingleTxt">
    <w:name w:val="__Single Txt"/>
    <w:basedOn w:val="Normal"/>
    <w:rsid w:val="006514D0"/>
    <w:pPr>
      <w:widowControl/>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tLeast"/>
      <w:ind w:left="1267" w:right="1267"/>
      <w:jc w:val="both"/>
      <w:pPrChange w:id="8" w:author="Author" w:date="2015-07-30T15:38:00Z">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tLeast"/>
          <w:ind w:left="1267" w:right="1267"/>
          <w:jc w:val="both"/>
        </w:pPr>
      </w:pPrChange>
    </w:pPr>
    <w:rPr>
      <w:rFonts w:ascii="Times New Roman" w:eastAsia="SimSun" w:hAnsi="Times New Roman" w:cs="Times New Roman"/>
      <w:spacing w:val="4"/>
      <w:w w:val="103"/>
      <w:kern w:val="14"/>
      <w:sz w:val="20"/>
      <w:szCs w:val="20"/>
      <w:lang w:val="fr-CA"/>
      <w:rPrChange w:id="8" w:author="Author" w:date="2015-07-30T15:38:00Z">
        <w:rPr>
          <w:rFonts w:eastAsia="SimSun"/>
          <w:spacing w:val="4"/>
          <w:w w:val="103"/>
          <w:kern w:val="14"/>
          <w:lang w:val="fr-CA" w:eastAsia="en-US" w:bidi="ar-SA"/>
        </w:rPr>
      </w:rPrChange>
    </w:rPr>
  </w:style>
  <w:style w:type="character" w:styleId="Emphasis">
    <w:name w:val="Emphasis"/>
    <w:basedOn w:val="DefaultParagraphFont"/>
    <w:uiPriority w:val="20"/>
    <w:qFormat/>
    <w:rsid w:val="006514D0"/>
    <w:rPr>
      <w:b/>
      <w:bCs/>
      <w:i w:val="0"/>
      <w:iCs w:val="0"/>
    </w:rPr>
  </w:style>
  <w:style w:type="character" w:customStyle="1" w:styleId="st1">
    <w:name w:val="st1"/>
    <w:basedOn w:val="DefaultParagraphFont"/>
    <w:rsid w:val="006514D0"/>
  </w:style>
  <w:style w:type="paragraph" w:styleId="Header">
    <w:name w:val="header"/>
    <w:basedOn w:val="Normal"/>
    <w:link w:val="HeaderChar"/>
    <w:uiPriority w:val="99"/>
    <w:unhideWhenUsed/>
    <w:rsid w:val="006514D0"/>
    <w:pPr>
      <w:widowControl/>
      <w:tabs>
        <w:tab w:val="center" w:pos="4513"/>
        <w:tab w:val="right" w:pos="9026"/>
      </w:tabs>
      <w:pPrChange w:id="9" w:author="Author" w:date="2015-07-30T15:38:00Z">
        <w:pPr>
          <w:tabs>
            <w:tab w:val="center" w:pos="4513"/>
            <w:tab w:val="right" w:pos="9026"/>
          </w:tabs>
        </w:pPr>
      </w:pPrChange>
    </w:pPr>
    <w:rPr>
      <w:lang w:val="en-IE"/>
      <w:rPrChange w:id="9" w:author="Author" w:date="2015-07-30T15:38:00Z">
        <w:rPr>
          <w:rFonts w:asciiTheme="minorHAnsi" w:eastAsiaTheme="minorHAnsi" w:hAnsiTheme="minorHAnsi" w:cstheme="minorBidi"/>
          <w:sz w:val="22"/>
          <w:szCs w:val="22"/>
          <w:lang w:val="en-IE" w:eastAsia="en-US" w:bidi="ar-SA"/>
        </w:rPr>
      </w:rPrChange>
    </w:rPr>
  </w:style>
  <w:style w:type="character" w:customStyle="1" w:styleId="HeaderChar">
    <w:name w:val="Header Char"/>
    <w:basedOn w:val="DefaultParagraphFont"/>
    <w:link w:val="Header"/>
    <w:uiPriority w:val="99"/>
    <w:rsid w:val="006514D0"/>
    <w:rPr>
      <w:lang w:val="en-IE"/>
    </w:rPr>
  </w:style>
  <w:style w:type="paragraph" w:styleId="Footer">
    <w:name w:val="footer"/>
    <w:basedOn w:val="Normal"/>
    <w:link w:val="FooterChar"/>
    <w:uiPriority w:val="99"/>
    <w:unhideWhenUsed/>
    <w:rsid w:val="006514D0"/>
    <w:pPr>
      <w:widowControl/>
      <w:tabs>
        <w:tab w:val="center" w:pos="4513"/>
        <w:tab w:val="right" w:pos="9026"/>
      </w:tabs>
      <w:pPrChange w:id="10" w:author="Author" w:date="2015-07-30T15:38:00Z">
        <w:pPr>
          <w:tabs>
            <w:tab w:val="center" w:pos="4513"/>
            <w:tab w:val="right" w:pos="9026"/>
          </w:tabs>
        </w:pPr>
      </w:pPrChange>
    </w:pPr>
    <w:rPr>
      <w:lang w:val="en-IE"/>
      <w:rPrChange w:id="10" w:author="Author" w:date="2015-07-30T15:38:00Z">
        <w:rPr>
          <w:rFonts w:asciiTheme="minorHAnsi" w:eastAsiaTheme="minorHAnsi" w:hAnsiTheme="minorHAnsi" w:cstheme="minorBidi"/>
          <w:sz w:val="22"/>
          <w:szCs w:val="22"/>
          <w:lang w:val="en-IE" w:eastAsia="en-US" w:bidi="ar-SA"/>
        </w:rPr>
      </w:rPrChange>
    </w:rPr>
  </w:style>
  <w:style w:type="character" w:customStyle="1" w:styleId="FooterChar">
    <w:name w:val="Footer Char"/>
    <w:basedOn w:val="DefaultParagraphFont"/>
    <w:link w:val="Footer"/>
    <w:uiPriority w:val="99"/>
    <w:rsid w:val="006514D0"/>
    <w:rPr>
      <w:lang w:val="en-IE"/>
    </w:rPr>
  </w:style>
  <w:style w:type="paragraph" w:styleId="Revision">
    <w:name w:val="Revision"/>
    <w:hidden/>
    <w:uiPriority w:val="99"/>
    <w:semiHidden/>
    <w:rsid w:val="006514D0"/>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3423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34A44-27AF-46CD-95BF-422F0F220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21442</Words>
  <Characters>122226</Characters>
  <Application>Microsoft Office Word</Application>
  <DocSecurity>0</DocSecurity>
  <Lines>1018</Lines>
  <Paragraphs>286</Paragraphs>
  <ScaleCrop>false</ScaleCrop>
  <HeadingPairs>
    <vt:vector size="2" baseType="variant">
      <vt:variant>
        <vt:lpstr>Title</vt:lpstr>
      </vt:variant>
      <vt:variant>
        <vt:i4>1</vt:i4>
      </vt:variant>
    </vt:vector>
  </HeadingPairs>
  <TitlesOfParts>
    <vt:vector size="1" baseType="lpstr">
      <vt:lpstr>TRANSFORMING OUR WORLD:</vt:lpstr>
    </vt:vector>
  </TitlesOfParts>
  <Company/>
  <LinksUpToDate>false</LinksUpToDate>
  <CharactersWithSpaces>143382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TRANSFORMING OUR WORLD:</dc:title>
  <dc:subject/>
  <dc:creator>United Nations</dc:creator>
  <cp:keywords/>
  <dc:description/>
  <cp:lastModifiedBy>Naiara Costa</cp:lastModifiedBy>
  <cp:revision>1</cp:revision>
  <dcterms:created xsi:type="dcterms:W3CDTF">2015-07-30T19:36:00Z</dcterms:created>
  <dcterms:modified xsi:type="dcterms:W3CDTF">2015-07-30T19:41:00Z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2015-07-30T00:00:00Z</vt:filetime>
  </property>
  <property fmtid="{D5CDD505-2E9C-101B-9397-08002B2CF9AE}" pid="3" name="Creator">
    <vt:lpwstr>Microsoft® Word 2010</vt:lpwstr>
  </property>
  <property fmtid="{D5CDD505-2E9C-101B-9397-08002B2CF9AE}" pid="4" name="LastSaved">
    <vt:filetime>2015-07-30T00:00:00Z</vt:filetime>
  </property>
</Properties>
</file>